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7B2B9" w14:textId="77777777" w:rsidR="00C672FA" w:rsidRPr="006A0AD5" w:rsidRDefault="00C672FA" w:rsidP="00C672FA">
      <w:pPr>
        <w:topLinePunct/>
        <w:spacing w:line="400" w:lineRule="atLeast"/>
        <w:rPr>
          <w:rStyle w:val="font161"/>
          <w:sz w:val="27"/>
          <w:szCs w:val="27"/>
        </w:rPr>
      </w:pPr>
    </w:p>
    <w:p w14:paraId="26604331" w14:textId="77777777" w:rsidR="00C672FA" w:rsidRPr="006A0AD5" w:rsidRDefault="00C672FA" w:rsidP="00C672FA">
      <w:pPr>
        <w:topLinePunct/>
        <w:spacing w:line="400" w:lineRule="atLeast"/>
        <w:rPr>
          <w:rStyle w:val="font161"/>
          <w:sz w:val="27"/>
          <w:szCs w:val="27"/>
        </w:rPr>
      </w:pPr>
    </w:p>
    <w:p w14:paraId="55FE7C6D" w14:textId="77777777" w:rsidR="00C672FA" w:rsidRPr="006A0AD5" w:rsidRDefault="00C672FA" w:rsidP="00C672FA">
      <w:pPr>
        <w:topLinePunct/>
        <w:spacing w:line="400" w:lineRule="atLeast"/>
        <w:rPr>
          <w:rStyle w:val="font161"/>
          <w:b w:val="0"/>
          <w:bCs w:val="0"/>
          <w:sz w:val="27"/>
          <w:szCs w:val="27"/>
        </w:rPr>
      </w:pPr>
    </w:p>
    <w:p w14:paraId="1EF84255" w14:textId="77777777" w:rsidR="00C672FA" w:rsidRPr="006A0AD5" w:rsidRDefault="00C672FA" w:rsidP="00C672FA">
      <w:pPr>
        <w:topLinePunct/>
        <w:spacing w:line="400" w:lineRule="atLeast"/>
        <w:rPr>
          <w:rStyle w:val="font161"/>
          <w:b w:val="0"/>
          <w:bCs w:val="0"/>
          <w:sz w:val="27"/>
          <w:szCs w:val="27"/>
        </w:rPr>
      </w:pPr>
    </w:p>
    <w:p w14:paraId="35157D76" w14:textId="77777777" w:rsidR="002504A3" w:rsidRPr="006A0AD5" w:rsidRDefault="001D4533" w:rsidP="00007799">
      <w:pPr>
        <w:topLinePunct/>
        <w:spacing w:line="440" w:lineRule="atLeast"/>
        <w:jc w:val="center"/>
        <w:rPr>
          <w:rStyle w:val="font161"/>
          <w:b w:val="0"/>
          <w:bCs w:val="0"/>
          <w:spacing w:val="40"/>
          <w:sz w:val="40"/>
          <w:szCs w:val="40"/>
        </w:rPr>
      </w:pPr>
      <w:r w:rsidRPr="006A0AD5">
        <w:rPr>
          <w:rStyle w:val="font161"/>
          <w:rFonts w:eastAsia="黑体"/>
          <w:b w:val="0"/>
          <w:bCs w:val="0"/>
          <w:spacing w:val="38"/>
          <w:kern w:val="10"/>
          <w:sz w:val="72"/>
          <w:szCs w:val="84"/>
        </w:rPr>
        <w:t>湖南省</w:t>
      </w:r>
    </w:p>
    <w:p w14:paraId="147AF5C1" w14:textId="77777777" w:rsidR="002504A3" w:rsidRPr="006A0AD5" w:rsidRDefault="002504A3" w:rsidP="00007799">
      <w:pPr>
        <w:topLinePunct/>
        <w:spacing w:line="440" w:lineRule="atLeast"/>
        <w:jc w:val="center"/>
        <w:rPr>
          <w:rStyle w:val="font161"/>
          <w:rFonts w:eastAsia="黑体"/>
          <w:b w:val="0"/>
          <w:bCs w:val="0"/>
          <w:spacing w:val="38"/>
          <w:kern w:val="10"/>
          <w:sz w:val="72"/>
          <w:szCs w:val="84"/>
        </w:rPr>
      </w:pPr>
      <w:r w:rsidRPr="006A0AD5">
        <w:rPr>
          <w:rStyle w:val="font161"/>
          <w:rFonts w:eastAsia="黑体"/>
          <w:b w:val="0"/>
          <w:bCs w:val="0"/>
          <w:spacing w:val="38"/>
          <w:kern w:val="10"/>
          <w:sz w:val="72"/>
          <w:szCs w:val="84"/>
        </w:rPr>
        <w:t>公路工程</w:t>
      </w:r>
      <w:r w:rsidR="00A1484A" w:rsidRPr="006A0AD5">
        <w:rPr>
          <w:rStyle w:val="font161"/>
          <w:rFonts w:eastAsia="黑体"/>
          <w:b w:val="0"/>
          <w:bCs w:val="0"/>
          <w:spacing w:val="38"/>
          <w:kern w:val="10"/>
          <w:sz w:val="72"/>
          <w:szCs w:val="84"/>
        </w:rPr>
        <w:t>标准咨询服务</w:t>
      </w:r>
    </w:p>
    <w:p w14:paraId="4C32B771" w14:textId="77777777" w:rsidR="002504A3" w:rsidRPr="006A0AD5" w:rsidRDefault="002504A3" w:rsidP="00007799">
      <w:pPr>
        <w:topLinePunct/>
        <w:spacing w:line="440" w:lineRule="atLeast"/>
        <w:jc w:val="center"/>
        <w:rPr>
          <w:rStyle w:val="font161"/>
          <w:rFonts w:eastAsia="黑体"/>
          <w:bCs w:val="0"/>
          <w:spacing w:val="38"/>
          <w:kern w:val="10"/>
          <w:sz w:val="84"/>
          <w:szCs w:val="84"/>
        </w:rPr>
      </w:pPr>
      <w:r w:rsidRPr="006A0AD5">
        <w:rPr>
          <w:rStyle w:val="font161"/>
          <w:rFonts w:eastAsia="黑体"/>
          <w:bCs w:val="0"/>
          <w:spacing w:val="38"/>
          <w:kern w:val="10"/>
          <w:sz w:val="84"/>
          <w:szCs w:val="84"/>
        </w:rPr>
        <w:t>招标文件</w:t>
      </w:r>
    </w:p>
    <w:p w14:paraId="50B44B15" w14:textId="77777777" w:rsidR="002504A3" w:rsidRPr="006A0AD5" w:rsidRDefault="002504A3" w:rsidP="00007799">
      <w:pPr>
        <w:topLinePunct/>
        <w:spacing w:line="440" w:lineRule="atLeast"/>
        <w:jc w:val="center"/>
        <w:rPr>
          <w:rStyle w:val="font161"/>
          <w:rFonts w:eastAsia="方正姚体"/>
          <w:b w:val="0"/>
          <w:bCs w:val="0"/>
          <w:spacing w:val="-24"/>
          <w:kern w:val="10"/>
          <w:sz w:val="52"/>
          <w:szCs w:val="52"/>
        </w:rPr>
      </w:pPr>
      <w:r w:rsidRPr="006A0AD5">
        <w:rPr>
          <w:rStyle w:val="font161"/>
          <w:rFonts w:eastAsia="方正姚体"/>
          <w:b w:val="0"/>
          <w:bCs w:val="0"/>
          <w:spacing w:val="-24"/>
          <w:kern w:val="10"/>
          <w:sz w:val="52"/>
          <w:szCs w:val="52"/>
        </w:rPr>
        <w:t>(</w:t>
      </w:r>
      <w:r w:rsidR="00EE1F26" w:rsidRPr="006A0AD5">
        <w:rPr>
          <w:rStyle w:val="font161"/>
          <w:rFonts w:eastAsia="方正姚体"/>
          <w:b w:val="0"/>
          <w:bCs w:val="0"/>
          <w:spacing w:val="-24"/>
          <w:kern w:val="10"/>
          <w:sz w:val="52"/>
          <w:szCs w:val="52"/>
        </w:rPr>
        <w:t>2019</w:t>
      </w:r>
      <w:r w:rsidRPr="006A0AD5">
        <w:rPr>
          <w:rStyle w:val="font161"/>
          <w:rFonts w:eastAsia="方正姚体"/>
          <w:b w:val="0"/>
          <w:bCs w:val="0"/>
          <w:spacing w:val="-24"/>
          <w:kern w:val="10"/>
          <w:sz w:val="52"/>
          <w:szCs w:val="52"/>
        </w:rPr>
        <w:t>年版</w:t>
      </w:r>
      <w:r w:rsidRPr="006A0AD5">
        <w:rPr>
          <w:rStyle w:val="font161"/>
          <w:rFonts w:eastAsia="方正姚体"/>
          <w:b w:val="0"/>
          <w:bCs w:val="0"/>
          <w:spacing w:val="-24"/>
          <w:kern w:val="10"/>
          <w:sz w:val="52"/>
          <w:szCs w:val="52"/>
        </w:rPr>
        <w:t>)</w:t>
      </w:r>
    </w:p>
    <w:p w14:paraId="2FB14716" w14:textId="77777777" w:rsidR="002504A3" w:rsidRPr="006A0AD5" w:rsidRDefault="002504A3" w:rsidP="00007799">
      <w:pPr>
        <w:topLinePunct/>
        <w:spacing w:line="440" w:lineRule="atLeast"/>
        <w:rPr>
          <w:rStyle w:val="font161"/>
          <w:b w:val="0"/>
          <w:sz w:val="24"/>
          <w:szCs w:val="24"/>
        </w:rPr>
      </w:pPr>
    </w:p>
    <w:p w14:paraId="3F00E465" w14:textId="77777777" w:rsidR="0021111D" w:rsidRPr="006A0AD5" w:rsidRDefault="0021111D" w:rsidP="00007799">
      <w:pPr>
        <w:topLinePunct/>
        <w:spacing w:line="440" w:lineRule="atLeast"/>
        <w:jc w:val="center"/>
        <w:rPr>
          <w:rStyle w:val="font161"/>
          <w:rFonts w:eastAsia="黑体"/>
          <w:b w:val="0"/>
          <w:bCs w:val="0"/>
          <w:spacing w:val="-24"/>
          <w:kern w:val="10"/>
          <w:sz w:val="48"/>
          <w:szCs w:val="48"/>
        </w:rPr>
      </w:pPr>
    </w:p>
    <w:p w14:paraId="2046C285" w14:textId="77777777" w:rsidR="002504A3" w:rsidRPr="006A0AD5" w:rsidRDefault="002504A3" w:rsidP="00007799">
      <w:pPr>
        <w:topLinePunct/>
        <w:spacing w:line="440" w:lineRule="atLeast"/>
        <w:rPr>
          <w:rStyle w:val="font161"/>
          <w:b w:val="0"/>
          <w:sz w:val="24"/>
          <w:szCs w:val="24"/>
        </w:rPr>
      </w:pPr>
    </w:p>
    <w:p w14:paraId="55A13B43" w14:textId="77777777" w:rsidR="002504A3" w:rsidRPr="006A0AD5" w:rsidRDefault="002504A3" w:rsidP="00007799">
      <w:pPr>
        <w:topLinePunct/>
        <w:spacing w:line="440" w:lineRule="atLeast"/>
        <w:rPr>
          <w:rStyle w:val="font161"/>
          <w:b w:val="0"/>
          <w:sz w:val="24"/>
          <w:szCs w:val="24"/>
        </w:rPr>
      </w:pPr>
    </w:p>
    <w:p w14:paraId="256B561A" w14:textId="77777777" w:rsidR="002504A3" w:rsidRPr="006A0AD5" w:rsidRDefault="002504A3" w:rsidP="00007799">
      <w:pPr>
        <w:topLinePunct/>
        <w:spacing w:line="440" w:lineRule="atLeast"/>
        <w:rPr>
          <w:rStyle w:val="font161"/>
          <w:b w:val="0"/>
          <w:sz w:val="24"/>
          <w:szCs w:val="24"/>
        </w:rPr>
      </w:pPr>
    </w:p>
    <w:p w14:paraId="21D2F857" w14:textId="77777777" w:rsidR="002504A3" w:rsidRPr="006A0AD5" w:rsidRDefault="002504A3" w:rsidP="00007799">
      <w:pPr>
        <w:topLinePunct/>
        <w:spacing w:line="440" w:lineRule="atLeast"/>
        <w:rPr>
          <w:rStyle w:val="font161"/>
          <w:sz w:val="24"/>
          <w:szCs w:val="24"/>
        </w:rPr>
      </w:pPr>
    </w:p>
    <w:p w14:paraId="358DF3BA" w14:textId="77777777" w:rsidR="002504A3" w:rsidRPr="006A0AD5" w:rsidRDefault="002504A3" w:rsidP="00007799">
      <w:pPr>
        <w:topLinePunct/>
        <w:spacing w:line="440" w:lineRule="atLeast"/>
        <w:rPr>
          <w:rStyle w:val="font161"/>
          <w:sz w:val="24"/>
          <w:szCs w:val="24"/>
        </w:rPr>
      </w:pPr>
    </w:p>
    <w:p w14:paraId="21CC0369" w14:textId="77777777" w:rsidR="002504A3" w:rsidRPr="006A0AD5" w:rsidRDefault="002504A3" w:rsidP="00007799">
      <w:pPr>
        <w:topLinePunct/>
        <w:spacing w:line="440" w:lineRule="atLeast"/>
        <w:rPr>
          <w:rStyle w:val="font161"/>
          <w:sz w:val="24"/>
          <w:szCs w:val="24"/>
        </w:rPr>
      </w:pPr>
    </w:p>
    <w:p w14:paraId="2AAB88A5" w14:textId="77777777" w:rsidR="002504A3" w:rsidRPr="006A0AD5" w:rsidRDefault="002504A3" w:rsidP="00007799">
      <w:pPr>
        <w:topLinePunct/>
        <w:spacing w:line="440" w:lineRule="atLeast"/>
        <w:rPr>
          <w:rStyle w:val="font161"/>
          <w:sz w:val="24"/>
          <w:szCs w:val="24"/>
        </w:rPr>
      </w:pPr>
    </w:p>
    <w:p w14:paraId="11A5EFF2" w14:textId="77777777" w:rsidR="002504A3" w:rsidRPr="006A0AD5" w:rsidRDefault="002504A3" w:rsidP="00007799">
      <w:pPr>
        <w:topLinePunct/>
        <w:spacing w:line="440" w:lineRule="atLeast"/>
        <w:rPr>
          <w:rStyle w:val="font161"/>
          <w:sz w:val="24"/>
          <w:szCs w:val="24"/>
        </w:rPr>
      </w:pPr>
    </w:p>
    <w:p w14:paraId="25F2CDC3" w14:textId="77777777" w:rsidR="002504A3" w:rsidRPr="006A0AD5" w:rsidRDefault="002504A3" w:rsidP="00007799">
      <w:pPr>
        <w:topLinePunct/>
        <w:spacing w:line="440" w:lineRule="atLeast"/>
        <w:rPr>
          <w:rStyle w:val="font161"/>
          <w:sz w:val="24"/>
          <w:szCs w:val="24"/>
        </w:rPr>
      </w:pPr>
    </w:p>
    <w:p w14:paraId="6ECC8A2E" w14:textId="77777777" w:rsidR="00E83035" w:rsidRPr="006A0AD5" w:rsidRDefault="00E83035" w:rsidP="00007799">
      <w:pPr>
        <w:topLinePunct/>
        <w:spacing w:line="440" w:lineRule="atLeast"/>
        <w:rPr>
          <w:rStyle w:val="font161"/>
          <w:sz w:val="24"/>
          <w:szCs w:val="24"/>
        </w:rPr>
      </w:pPr>
    </w:p>
    <w:p w14:paraId="37DDE678" w14:textId="77777777" w:rsidR="00697DF2" w:rsidRPr="006A0AD5" w:rsidRDefault="0021111D" w:rsidP="00645C42">
      <w:pPr>
        <w:spacing w:beforeLines="50" w:before="120" w:afterLines="50" w:after="120" w:line="440" w:lineRule="atLeast"/>
        <w:jc w:val="center"/>
        <w:rPr>
          <w:rFonts w:eastAsia="黑体"/>
          <w:sz w:val="36"/>
          <w:szCs w:val="36"/>
        </w:rPr>
      </w:pPr>
      <w:r w:rsidRPr="006A0AD5">
        <w:rPr>
          <w:rFonts w:eastAsia="黑体"/>
          <w:sz w:val="36"/>
          <w:szCs w:val="36"/>
        </w:rPr>
        <w:t>湖南省交通运输厅发布</w:t>
      </w:r>
    </w:p>
    <w:p w14:paraId="56DF68D4" w14:textId="77777777" w:rsidR="0021111D" w:rsidRPr="006A0AD5" w:rsidRDefault="00325558" w:rsidP="00645C42">
      <w:pPr>
        <w:spacing w:beforeLines="50" w:before="120" w:afterLines="50" w:after="120" w:line="440" w:lineRule="atLeast"/>
        <w:jc w:val="center"/>
        <w:rPr>
          <w:rFonts w:eastAsia="黑体"/>
          <w:bCs/>
          <w:sz w:val="35"/>
          <w:szCs w:val="35"/>
        </w:rPr>
      </w:pPr>
      <w:r w:rsidRPr="006A0AD5">
        <w:rPr>
          <w:rFonts w:eastAsia="黑体"/>
          <w:sz w:val="36"/>
          <w:szCs w:val="36"/>
        </w:rPr>
        <w:t>二〇一九年</w:t>
      </w:r>
      <w:r w:rsidR="007E462E" w:rsidRPr="006A0AD5">
        <w:rPr>
          <w:rFonts w:eastAsia="黑体"/>
          <w:sz w:val="36"/>
          <w:szCs w:val="36"/>
        </w:rPr>
        <w:t>六</w:t>
      </w:r>
      <w:r w:rsidRPr="006A0AD5">
        <w:rPr>
          <w:rFonts w:eastAsia="黑体"/>
          <w:sz w:val="36"/>
          <w:szCs w:val="36"/>
        </w:rPr>
        <w:t>月</w:t>
      </w:r>
    </w:p>
    <w:p w14:paraId="53C561AF" w14:textId="77777777" w:rsidR="00D22500" w:rsidRPr="006A0AD5" w:rsidRDefault="00D22500" w:rsidP="00007799">
      <w:pPr>
        <w:topLinePunct/>
        <w:spacing w:line="440" w:lineRule="atLeast"/>
        <w:jc w:val="center"/>
        <w:outlineLvl w:val="0"/>
        <w:rPr>
          <w:rFonts w:eastAsia="黑体"/>
          <w:bCs/>
          <w:sz w:val="35"/>
          <w:szCs w:val="35"/>
        </w:rPr>
      </w:pPr>
    </w:p>
    <w:p w14:paraId="56415A27" w14:textId="77777777" w:rsidR="00D22500" w:rsidRPr="006A0AD5" w:rsidRDefault="00D22500" w:rsidP="00D22500">
      <w:pPr>
        <w:tabs>
          <w:tab w:val="left" w:pos="1695"/>
        </w:tabs>
        <w:rPr>
          <w:rFonts w:eastAsia="黑体"/>
          <w:sz w:val="35"/>
          <w:szCs w:val="35"/>
        </w:rPr>
      </w:pPr>
      <w:r w:rsidRPr="006A0AD5">
        <w:rPr>
          <w:rFonts w:eastAsia="黑体"/>
          <w:sz w:val="35"/>
          <w:szCs w:val="35"/>
        </w:rPr>
        <w:br w:type="page"/>
      </w:r>
    </w:p>
    <w:p w14:paraId="242C735F" w14:textId="77777777" w:rsidR="00F41113" w:rsidRPr="006A0AD5" w:rsidRDefault="00F41113" w:rsidP="00D22500">
      <w:pPr>
        <w:rPr>
          <w:rFonts w:eastAsia="黑体"/>
          <w:sz w:val="35"/>
          <w:szCs w:val="35"/>
        </w:rPr>
        <w:sectPr w:rsidR="00F41113" w:rsidRPr="006A0AD5" w:rsidSect="00DD733B">
          <w:headerReference w:type="even" r:id="rId8"/>
          <w:headerReference w:type="default" r:id="rId9"/>
          <w:footerReference w:type="even" r:id="rId10"/>
          <w:footerReference w:type="default" r:id="rId11"/>
          <w:footerReference w:type="first" r:id="rId12"/>
          <w:footnotePr>
            <w:numFmt w:val="decimalEnclosedCircleChinese"/>
            <w:numRestart w:val="eachPage"/>
          </w:footnotePr>
          <w:pgSz w:w="11907" w:h="16840" w:code="9"/>
          <w:pgMar w:top="1588" w:right="1588" w:bottom="1474" w:left="1644" w:header="851" w:footer="851" w:gutter="0"/>
          <w:pgNumType w:fmt="numberInDash" w:start="1"/>
          <w:cols w:space="720"/>
          <w:titlePg/>
          <w:docGrid w:linePitch="312"/>
        </w:sectPr>
      </w:pPr>
    </w:p>
    <w:p w14:paraId="5852B7E3" w14:textId="77777777" w:rsidR="008A4516" w:rsidRPr="006A0AD5" w:rsidRDefault="008A4516" w:rsidP="00007799">
      <w:pPr>
        <w:spacing w:line="440" w:lineRule="atLeast"/>
        <w:jc w:val="center"/>
        <w:rPr>
          <w:rFonts w:eastAsia="黑体"/>
          <w:spacing w:val="20"/>
          <w:sz w:val="32"/>
          <w:szCs w:val="32"/>
        </w:rPr>
      </w:pPr>
    </w:p>
    <w:p w14:paraId="78655807" w14:textId="77777777" w:rsidR="00195E02" w:rsidRPr="006A0AD5" w:rsidRDefault="009C468D" w:rsidP="00007799">
      <w:pPr>
        <w:spacing w:line="440" w:lineRule="atLeast"/>
        <w:jc w:val="center"/>
        <w:rPr>
          <w:rFonts w:eastAsia="黑体"/>
          <w:spacing w:val="20"/>
          <w:sz w:val="32"/>
          <w:szCs w:val="32"/>
        </w:rPr>
      </w:pPr>
      <w:r w:rsidRPr="006A0AD5">
        <w:rPr>
          <w:rFonts w:eastAsia="黑体"/>
          <w:spacing w:val="20"/>
          <w:sz w:val="32"/>
          <w:szCs w:val="32"/>
        </w:rPr>
        <w:t>《湖南省公路工程标准咨询服务招标文件》</w:t>
      </w:r>
    </w:p>
    <w:p w14:paraId="62EEF934" w14:textId="77777777" w:rsidR="00E20677" w:rsidRPr="006A0AD5" w:rsidRDefault="00E20677" w:rsidP="00E20677">
      <w:pPr>
        <w:spacing w:line="600" w:lineRule="atLeast"/>
        <w:jc w:val="center"/>
        <w:rPr>
          <w:rFonts w:eastAsia="黑体"/>
          <w:spacing w:val="20"/>
          <w:sz w:val="32"/>
          <w:szCs w:val="32"/>
        </w:rPr>
      </w:pPr>
      <w:r w:rsidRPr="006A0AD5">
        <w:rPr>
          <w:rFonts w:eastAsia="黑体"/>
          <w:spacing w:val="20"/>
          <w:sz w:val="32"/>
          <w:szCs w:val="32"/>
        </w:rPr>
        <w:t>（</w:t>
      </w:r>
      <w:r w:rsidRPr="006A0AD5">
        <w:rPr>
          <w:rFonts w:eastAsia="黑体"/>
          <w:spacing w:val="20"/>
          <w:sz w:val="32"/>
          <w:szCs w:val="32"/>
        </w:rPr>
        <w:t>2019</w:t>
      </w:r>
      <w:r w:rsidRPr="006A0AD5">
        <w:rPr>
          <w:rFonts w:eastAsia="黑体"/>
          <w:spacing w:val="20"/>
          <w:sz w:val="32"/>
          <w:szCs w:val="32"/>
        </w:rPr>
        <w:t>年版）</w:t>
      </w:r>
    </w:p>
    <w:p w14:paraId="04DB390E" w14:textId="77777777" w:rsidR="00E20677" w:rsidRPr="006A0AD5" w:rsidRDefault="00E20677" w:rsidP="00E20677">
      <w:pPr>
        <w:spacing w:line="600" w:lineRule="atLeast"/>
        <w:jc w:val="center"/>
        <w:rPr>
          <w:rFonts w:eastAsia="黑体"/>
          <w:spacing w:val="20"/>
          <w:sz w:val="32"/>
          <w:szCs w:val="32"/>
        </w:rPr>
      </w:pPr>
      <w:r w:rsidRPr="006A0AD5">
        <w:rPr>
          <w:rFonts w:eastAsia="黑体"/>
          <w:spacing w:val="20"/>
          <w:sz w:val="32"/>
          <w:szCs w:val="32"/>
        </w:rPr>
        <w:t>审定委员会</w:t>
      </w:r>
    </w:p>
    <w:p w14:paraId="6928768C" w14:textId="77777777" w:rsidR="00E20677" w:rsidRPr="006A0AD5" w:rsidRDefault="00E20677" w:rsidP="00E20677">
      <w:pPr>
        <w:spacing w:line="240" w:lineRule="atLeast"/>
        <w:jc w:val="center"/>
        <w:rPr>
          <w:rFonts w:eastAsia="黑体"/>
          <w:sz w:val="24"/>
        </w:rPr>
      </w:pPr>
    </w:p>
    <w:p w14:paraId="5058B5FF" w14:textId="77777777" w:rsidR="00E20677" w:rsidRPr="006A0AD5" w:rsidRDefault="00E20677" w:rsidP="00E20677">
      <w:pPr>
        <w:spacing w:line="240" w:lineRule="atLeast"/>
        <w:jc w:val="center"/>
        <w:rPr>
          <w:rFonts w:eastAsia="黑体"/>
          <w:sz w:val="24"/>
        </w:rPr>
      </w:pPr>
    </w:p>
    <w:p w14:paraId="764AC901" w14:textId="77777777" w:rsidR="007E462E" w:rsidRPr="006A0AD5" w:rsidRDefault="007E462E" w:rsidP="007E462E">
      <w:pPr>
        <w:spacing w:line="240" w:lineRule="atLeast"/>
        <w:jc w:val="center"/>
        <w:rPr>
          <w:rFonts w:eastAsia="黑体"/>
          <w:sz w:val="24"/>
        </w:rPr>
      </w:pPr>
    </w:p>
    <w:tbl>
      <w:tblPr>
        <w:tblW w:w="8925" w:type="dxa"/>
        <w:tblLayout w:type="fixed"/>
        <w:tblLook w:val="04A0" w:firstRow="1" w:lastRow="0" w:firstColumn="1" w:lastColumn="0" w:noHBand="0" w:noVBand="1"/>
      </w:tblPr>
      <w:tblGrid>
        <w:gridCol w:w="1660"/>
        <w:gridCol w:w="1037"/>
        <w:gridCol w:w="1038"/>
        <w:gridCol w:w="1038"/>
        <w:gridCol w:w="1038"/>
        <w:gridCol w:w="1038"/>
        <w:gridCol w:w="1038"/>
        <w:gridCol w:w="1038"/>
      </w:tblGrid>
      <w:tr w:rsidR="006A0AD5" w:rsidRPr="006A0AD5" w14:paraId="19CF7873" w14:textId="77777777" w:rsidTr="007E462E">
        <w:tc>
          <w:tcPr>
            <w:tcW w:w="1660" w:type="dxa"/>
            <w:hideMark/>
          </w:tcPr>
          <w:p w14:paraId="2E0E359B" w14:textId="77777777" w:rsidR="007E462E" w:rsidRPr="006A0AD5" w:rsidRDefault="007E462E" w:rsidP="007E462E">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6A0AD5">
              <w:rPr>
                <w:rFonts w:eastAsia="黑体"/>
                <w:sz w:val="28"/>
                <w:szCs w:val="28"/>
              </w:rPr>
              <w:t>主任委员：</w:t>
            </w:r>
          </w:p>
        </w:tc>
        <w:tc>
          <w:tcPr>
            <w:tcW w:w="1037" w:type="dxa"/>
            <w:vAlign w:val="bottom"/>
            <w:hideMark/>
          </w:tcPr>
          <w:p w14:paraId="722B5A17"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黑体"/>
                <w:sz w:val="28"/>
                <w:szCs w:val="28"/>
              </w:rPr>
            </w:pPr>
            <w:r w:rsidRPr="006A0AD5">
              <w:rPr>
                <w:rFonts w:eastAsia="楷体_GB2312"/>
                <w:sz w:val="28"/>
                <w:szCs w:val="28"/>
              </w:rPr>
              <w:t>曾</w:t>
            </w:r>
            <w:r w:rsidRPr="006A0AD5">
              <w:rPr>
                <w:rFonts w:eastAsia="楷体_GB2312"/>
                <w:sz w:val="28"/>
                <w:szCs w:val="28"/>
              </w:rPr>
              <w:t xml:space="preserve"> </w:t>
            </w:r>
            <w:r w:rsidRPr="006A0AD5">
              <w:rPr>
                <w:rFonts w:eastAsia="楷体_GB2312"/>
                <w:sz w:val="28"/>
                <w:szCs w:val="28"/>
              </w:rPr>
              <w:t>胜</w:t>
            </w:r>
          </w:p>
        </w:tc>
        <w:tc>
          <w:tcPr>
            <w:tcW w:w="1038" w:type="dxa"/>
            <w:vAlign w:val="bottom"/>
          </w:tcPr>
          <w:p w14:paraId="042C1BF2"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2B38C27F"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3B8A42BA"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422EA313"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1232F103"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4754C327"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r w:rsidR="006A0AD5" w:rsidRPr="006A0AD5" w14:paraId="09B5C091" w14:textId="77777777" w:rsidTr="007E462E">
        <w:trPr>
          <w:gridAfter w:val="2"/>
          <w:wAfter w:w="2076" w:type="dxa"/>
        </w:trPr>
        <w:tc>
          <w:tcPr>
            <w:tcW w:w="1660" w:type="dxa"/>
            <w:hideMark/>
          </w:tcPr>
          <w:p w14:paraId="474C9FFB" w14:textId="77777777" w:rsidR="007E462E" w:rsidRPr="006A0AD5" w:rsidRDefault="007E462E" w:rsidP="007E462E">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6A0AD5">
              <w:rPr>
                <w:rFonts w:eastAsia="黑体"/>
                <w:sz w:val="28"/>
                <w:szCs w:val="28"/>
              </w:rPr>
              <w:t>副主任委员：</w:t>
            </w:r>
          </w:p>
        </w:tc>
        <w:tc>
          <w:tcPr>
            <w:tcW w:w="1037" w:type="dxa"/>
            <w:vAlign w:val="bottom"/>
            <w:hideMark/>
          </w:tcPr>
          <w:p w14:paraId="61A22F9B"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罗</w:t>
            </w:r>
            <w:r w:rsidRPr="006A0AD5">
              <w:rPr>
                <w:rFonts w:eastAsia="楷体_GB2312"/>
                <w:sz w:val="28"/>
                <w:szCs w:val="28"/>
              </w:rPr>
              <w:t xml:space="preserve"> </w:t>
            </w:r>
            <w:r w:rsidRPr="006A0AD5">
              <w:rPr>
                <w:rFonts w:eastAsia="楷体_GB2312"/>
                <w:sz w:val="28"/>
                <w:szCs w:val="28"/>
              </w:rPr>
              <w:t>恒</w:t>
            </w:r>
          </w:p>
        </w:tc>
        <w:tc>
          <w:tcPr>
            <w:tcW w:w="1038" w:type="dxa"/>
            <w:vAlign w:val="bottom"/>
          </w:tcPr>
          <w:p w14:paraId="26093BD4"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4B490AC8"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4C2F8188"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5589274E"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r w:rsidR="007E462E" w:rsidRPr="006A0AD5" w14:paraId="499AEBE9" w14:textId="77777777" w:rsidTr="007E462E">
        <w:tc>
          <w:tcPr>
            <w:tcW w:w="1660" w:type="dxa"/>
            <w:hideMark/>
          </w:tcPr>
          <w:p w14:paraId="1CA93D5D" w14:textId="77777777" w:rsidR="007E462E" w:rsidRPr="006A0AD5" w:rsidRDefault="007E462E" w:rsidP="007E462E">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6A0AD5">
              <w:rPr>
                <w:rFonts w:eastAsia="黑体"/>
                <w:sz w:val="28"/>
                <w:szCs w:val="28"/>
              </w:rPr>
              <w:t>委</w:t>
            </w:r>
            <w:r w:rsidRPr="006A0AD5">
              <w:rPr>
                <w:rFonts w:eastAsia="黑体"/>
                <w:sz w:val="28"/>
                <w:szCs w:val="28"/>
              </w:rPr>
              <w:t xml:space="preserve">     </w:t>
            </w:r>
            <w:r w:rsidRPr="006A0AD5">
              <w:rPr>
                <w:rFonts w:eastAsia="黑体"/>
                <w:sz w:val="28"/>
                <w:szCs w:val="28"/>
              </w:rPr>
              <w:t>员：</w:t>
            </w:r>
          </w:p>
        </w:tc>
        <w:tc>
          <w:tcPr>
            <w:tcW w:w="1037" w:type="dxa"/>
            <w:vAlign w:val="bottom"/>
            <w:hideMark/>
          </w:tcPr>
          <w:p w14:paraId="23A3E597"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吕健鸣</w:t>
            </w:r>
          </w:p>
        </w:tc>
        <w:tc>
          <w:tcPr>
            <w:tcW w:w="1038" w:type="dxa"/>
            <w:vAlign w:val="bottom"/>
          </w:tcPr>
          <w:p w14:paraId="61AB8C4C" w14:textId="77777777" w:rsidR="007E462E" w:rsidRPr="006A0AD5" w:rsidRDefault="007E462E" w:rsidP="007E462E">
            <w:pPr>
              <w:tabs>
                <w:tab w:val="center" w:pos="4320"/>
                <w:tab w:val="right" w:pos="8640"/>
              </w:tabs>
              <w:adjustRightInd w:val="0"/>
              <w:spacing w:line="600" w:lineRule="atLeast"/>
              <w:ind w:rightChars="-50" w:right="-105"/>
              <w:textAlignment w:val="baseline"/>
              <w:rPr>
                <w:rFonts w:eastAsia="楷体_GB2312"/>
                <w:sz w:val="28"/>
                <w:szCs w:val="28"/>
              </w:rPr>
            </w:pPr>
            <w:r w:rsidRPr="006A0AD5">
              <w:rPr>
                <w:rFonts w:eastAsia="楷体_GB2312"/>
                <w:sz w:val="28"/>
                <w:szCs w:val="28"/>
              </w:rPr>
              <w:t>马</w:t>
            </w:r>
            <w:r w:rsidRPr="006A0AD5">
              <w:rPr>
                <w:rFonts w:eastAsia="楷体_GB2312"/>
                <w:sz w:val="28"/>
                <w:szCs w:val="28"/>
              </w:rPr>
              <w:t xml:space="preserve"> </w:t>
            </w:r>
            <w:r w:rsidRPr="006A0AD5">
              <w:rPr>
                <w:rFonts w:eastAsia="楷体_GB2312"/>
                <w:sz w:val="28"/>
                <w:szCs w:val="28"/>
              </w:rPr>
              <w:t>晴</w:t>
            </w:r>
            <w:r w:rsidRPr="006A0AD5">
              <w:rPr>
                <w:rFonts w:eastAsia="楷体_GB2312"/>
                <w:sz w:val="28"/>
                <w:szCs w:val="28"/>
              </w:rPr>
              <w:t xml:space="preserve">      </w:t>
            </w:r>
          </w:p>
        </w:tc>
        <w:tc>
          <w:tcPr>
            <w:tcW w:w="1038" w:type="dxa"/>
            <w:vAlign w:val="bottom"/>
          </w:tcPr>
          <w:p w14:paraId="0D323387" w14:textId="77777777" w:rsidR="007E462E" w:rsidRPr="006A0AD5" w:rsidRDefault="007E462E" w:rsidP="007E462E">
            <w:pPr>
              <w:tabs>
                <w:tab w:val="center" w:pos="4320"/>
                <w:tab w:val="right" w:pos="8640"/>
              </w:tabs>
              <w:adjustRightInd w:val="0"/>
              <w:spacing w:line="600" w:lineRule="atLeast"/>
              <w:ind w:rightChars="-50" w:right="-105"/>
              <w:textAlignment w:val="baseline"/>
              <w:rPr>
                <w:rFonts w:eastAsia="楷体_GB2312"/>
                <w:sz w:val="28"/>
                <w:szCs w:val="28"/>
              </w:rPr>
            </w:pPr>
            <w:r w:rsidRPr="006A0AD5">
              <w:rPr>
                <w:rFonts w:eastAsia="楷体_GB2312"/>
                <w:sz w:val="28"/>
                <w:szCs w:val="28"/>
              </w:rPr>
              <w:t>罗</w:t>
            </w:r>
            <w:r w:rsidRPr="006A0AD5">
              <w:rPr>
                <w:rFonts w:eastAsia="楷体_GB2312"/>
                <w:sz w:val="28"/>
                <w:szCs w:val="28"/>
              </w:rPr>
              <w:t xml:space="preserve"> </w:t>
            </w:r>
            <w:r w:rsidRPr="006A0AD5">
              <w:rPr>
                <w:rFonts w:eastAsia="楷体_GB2312"/>
                <w:sz w:val="28"/>
                <w:szCs w:val="28"/>
              </w:rPr>
              <w:t>勇</w:t>
            </w:r>
          </w:p>
        </w:tc>
        <w:tc>
          <w:tcPr>
            <w:tcW w:w="1038" w:type="dxa"/>
            <w:vAlign w:val="bottom"/>
          </w:tcPr>
          <w:p w14:paraId="59EF7571"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vAlign w:val="bottom"/>
            <w:hideMark/>
          </w:tcPr>
          <w:p w14:paraId="5279611E"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 xml:space="preserve">  </w:t>
            </w:r>
          </w:p>
        </w:tc>
        <w:tc>
          <w:tcPr>
            <w:tcW w:w="1038" w:type="dxa"/>
            <w:vAlign w:val="bottom"/>
          </w:tcPr>
          <w:p w14:paraId="158F9969"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40FD1EFF" w14:textId="77777777" w:rsidR="007E462E" w:rsidRPr="006A0AD5" w:rsidRDefault="007E462E" w:rsidP="007E462E">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bl>
    <w:p w14:paraId="57592A3A" w14:textId="77777777" w:rsidR="007E462E" w:rsidRPr="006A0AD5" w:rsidRDefault="007E462E" w:rsidP="007E462E">
      <w:pPr>
        <w:spacing w:line="440" w:lineRule="atLeast"/>
        <w:jc w:val="center"/>
        <w:rPr>
          <w:rFonts w:eastAsia="黑体"/>
          <w:spacing w:val="20"/>
          <w:sz w:val="32"/>
          <w:szCs w:val="32"/>
        </w:rPr>
      </w:pPr>
    </w:p>
    <w:p w14:paraId="12B5D215" w14:textId="77777777" w:rsidR="007E462E" w:rsidRPr="006A0AD5" w:rsidRDefault="007E462E" w:rsidP="007E462E">
      <w:pPr>
        <w:spacing w:line="440" w:lineRule="atLeast"/>
        <w:jc w:val="center"/>
        <w:rPr>
          <w:rFonts w:eastAsia="黑体"/>
          <w:spacing w:val="20"/>
          <w:sz w:val="32"/>
          <w:szCs w:val="32"/>
        </w:rPr>
      </w:pPr>
    </w:p>
    <w:p w14:paraId="64492F64" w14:textId="77777777" w:rsidR="007E462E" w:rsidRPr="006A0AD5" w:rsidRDefault="007E462E" w:rsidP="007E462E">
      <w:pPr>
        <w:spacing w:line="440" w:lineRule="atLeast"/>
        <w:jc w:val="center"/>
        <w:rPr>
          <w:rFonts w:eastAsia="黑体"/>
          <w:spacing w:val="20"/>
          <w:sz w:val="32"/>
          <w:szCs w:val="32"/>
        </w:rPr>
      </w:pPr>
      <w:r w:rsidRPr="006A0AD5">
        <w:rPr>
          <w:rFonts w:eastAsia="黑体"/>
          <w:spacing w:val="20"/>
          <w:sz w:val="32"/>
          <w:szCs w:val="32"/>
        </w:rPr>
        <w:t>编</w:t>
      </w:r>
      <w:r w:rsidRPr="006A0AD5">
        <w:rPr>
          <w:rFonts w:eastAsia="黑体"/>
          <w:spacing w:val="20"/>
          <w:sz w:val="32"/>
          <w:szCs w:val="32"/>
        </w:rPr>
        <w:t xml:space="preserve"> </w:t>
      </w:r>
      <w:r w:rsidRPr="006A0AD5">
        <w:rPr>
          <w:rFonts w:eastAsia="黑体"/>
          <w:spacing w:val="20"/>
          <w:sz w:val="32"/>
          <w:szCs w:val="32"/>
        </w:rPr>
        <w:t>写</w:t>
      </w:r>
      <w:r w:rsidRPr="006A0AD5">
        <w:rPr>
          <w:rFonts w:eastAsia="黑体"/>
          <w:spacing w:val="20"/>
          <w:sz w:val="32"/>
          <w:szCs w:val="32"/>
        </w:rPr>
        <w:t xml:space="preserve"> </w:t>
      </w:r>
      <w:r w:rsidRPr="006A0AD5">
        <w:rPr>
          <w:rFonts w:eastAsia="黑体"/>
          <w:spacing w:val="20"/>
          <w:sz w:val="32"/>
          <w:szCs w:val="32"/>
        </w:rPr>
        <w:t>人</w:t>
      </w:r>
      <w:r w:rsidRPr="006A0AD5">
        <w:rPr>
          <w:rFonts w:eastAsia="黑体"/>
          <w:spacing w:val="20"/>
          <w:sz w:val="32"/>
          <w:szCs w:val="32"/>
        </w:rPr>
        <w:t xml:space="preserve"> </w:t>
      </w:r>
      <w:r w:rsidRPr="006A0AD5">
        <w:rPr>
          <w:rFonts w:eastAsia="黑体"/>
          <w:spacing w:val="20"/>
          <w:sz w:val="32"/>
          <w:szCs w:val="32"/>
        </w:rPr>
        <w:t>员</w:t>
      </w:r>
    </w:p>
    <w:p w14:paraId="66ABFF45" w14:textId="77777777" w:rsidR="007E462E" w:rsidRPr="006A0AD5" w:rsidRDefault="007E462E" w:rsidP="007E462E">
      <w:pPr>
        <w:spacing w:line="440" w:lineRule="atLeast"/>
        <w:jc w:val="center"/>
        <w:rPr>
          <w:rFonts w:eastAsia="黑体"/>
          <w:spacing w:val="20"/>
          <w:sz w:val="32"/>
          <w:szCs w:val="32"/>
        </w:rPr>
      </w:pPr>
    </w:p>
    <w:tbl>
      <w:tblPr>
        <w:tblW w:w="8925" w:type="dxa"/>
        <w:tblLayout w:type="fixed"/>
        <w:tblLook w:val="04A0" w:firstRow="1" w:lastRow="0" w:firstColumn="1" w:lastColumn="0" w:noHBand="0" w:noVBand="1"/>
      </w:tblPr>
      <w:tblGrid>
        <w:gridCol w:w="1685"/>
        <w:gridCol w:w="1032"/>
        <w:gridCol w:w="1034"/>
        <w:gridCol w:w="1034"/>
        <w:gridCol w:w="878"/>
        <w:gridCol w:w="1190"/>
        <w:gridCol w:w="1034"/>
        <w:gridCol w:w="1038"/>
      </w:tblGrid>
      <w:tr w:rsidR="006A0AD5" w:rsidRPr="006A0AD5" w14:paraId="2CE256EB" w14:textId="77777777" w:rsidTr="007E462E">
        <w:tc>
          <w:tcPr>
            <w:tcW w:w="1685" w:type="dxa"/>
            <w:hideMark/>
          </w:tcPr>
          <w:p w14:paraId="6F6CE224" w14:textId="77777777" w:rsidR="007E462E" w:rsidRPr="006A0AD5" w:rsidRDefault="007E462E" w:rsidP="007E462E">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6A0AD5">
              <w:rPr>
                <w:rFonts w:eastAsia="黑体"/>
                <w:sz w:val="28"/>
                <w:szCs w:val="28"/>
              </w:rPr>
              <w:t>主</w:t>
            </w:r>
            <w:r w:rsidRPr="006A0AD5">
              <w:rPr>
                <w:rFonts w:eastAsia="黑体"/>
                <w:sz w:val="28"/>
                <w:szCs w:val="28"/>
              </w:rPr>
              <w:t xml:space="preserve">   </w:t>
            </w:r>
            <w:r w:rsidRPr="006A0AD5">
              <w:rPr>
                <w:rFonts w:eastAsia="黑体"/>
                <w:sz w:val="28"/>
                <w:szCs w:val="28"/>
              </w:rPr>
              <w:t>编：</w:t>
            </w:r>
          </w:p>
        </w:tc>
        <w:tc>
          <w:tcPr>
            <w:tcW w:w="1032" w:type="dxa"/>
            <w:hideMark/>
          </w:tcPr>
          <w:p w14:paraId="3F2C6462"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6A0AD5">
              <w:rPr>
                <w:rFonts w:eastAsia="楷体_GB2312"/>
                <w:sz w:val="28"/>
                <w:szCs w:val="28"/>
              </w:rPr>
              <w:t>袁</w:t>
            </w:r>
            <w:proofErr w:type="gramEnd"/>
            <w:r w:rsidRPr="006A0AD5">
              <w:rPr>
                <w:rFonts w:eastAsia="楷体_GB2312"/>
                <w:sz w:val="28"/>
                <w:szCs w:val="28"/>
              </w:rPr>
              <w:t xml:space="preserve"> </w:t>
            </w:r>
            <w:r w:rsidRPr="006A0AD5">
              <w:rPr>
                <w:rFonts w:eastAsia="楷体_GB2312"/>
                <w:sz w:val="28"/>
                <w:szCs w:val="28"/>
              </w:rPr>
              <w:t>静</w:t>
            </w:r>
          </w:p>
        </w:tc>
        <w:tc>
          <w:tcPr>
            <w:tcW w:w="1034" w:type="dxa"/>
          </w:tcPr>
          <w:p w14:paraId="2513CD42"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03B625A9"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878" w:type="dxa"/>
          </w:tcPr>
          <w:p w14:paraId="7DCF7F36"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190" w:type="dxa"/>
          </w:tcPr>
          <w:p w14:paraId="1C502B03"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4A8ED740"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tcPr>
          <w:p w14:paraId="64E47ED3"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r>
      <w:tr w:rsidR="006A0AD5" w:rsidRPr="006A0AD5" w14:paraId="06244777" w14:textId="77777777" w:rsidTr="007E462E">
        <w:tc>
          <w:tcPr>
            <w:tcW w:w="1685" w:type="dxa"/>
            <w:hideMark/>
          </w:tcPr>
          <w:p w14:paraId="022D4F4A" w14:textId="77777777" w:rsidR="007E462E" w:rsidRPr="006A0AD5" w:rsidRDefault="007E462E" w:rsidP="007E462E">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6A0AD5">
              <w:rPr>
                <w:rFonts w:eastAsia="黑体"/>
                <w:sz w:val="28"/>
                <w:szCs w:val="28"/>
              </w:rPr>
              <w:t>编写人员：</w:t>
            </w:r>
          </w:p>
        </w:tc>
        <w:tc>
          <w:tcPr>
            <w:tcW w:w="1032" w:type="dxa"/>
            <w:hideMark/>
          </w:tcPr>
          <w:p w14:paraId="1F477C29"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6A0AD5">
              <w:rPr>
                <w:rFonts w:eastAsia="楷体_GB2312"/>
                <w:sz w:val="28"/>
                <w:szCs w:val="28"/>
              </w:rPr>
              <w:t>张雄胜</w:t>
            </w:r>
            <w:proofErr w:type="gramEnd"/>
          </w:p>
        </w:tc>
        <w:tc>
          <w:tcPr>
            <w:tcW w:w="1034" w:type="dxa"/>
            <w:hideMark/>
          </w:tcPr>
          <w:p w14:paraId="1473062B"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王</w:t>
            </w:r>
            <w:r w:rsidRPr="006A0AD5">
              <w:rPr>
                <w:rFonts w:eastAsia="楷体_GB2312"/>
                <w:sz w:val="28"/>
                <w:szCs w:val="28"/>
              </w:rPr>
              <w:t xml:space="preserve"> </w:t>
            </w:r>
            <w:r w:rsidRPr="006A0AD5">
              <w:rPr>
                <w:rFonts w:eastAsia="楷体_GB2312"/>
                <w:sz w:val="28"/>
                <w:szCs w:val="28"/>
              </w:rPr>
              <w:t>林</w:t>
            </w:r>
          </w:p>
        </w:tc>
        <w:tc>
          <w:tcPr>
            <w:tcW w:w="1034" w:type="dxa"/>
            <w:hideMark/>
          </w:tcPr>
          <w:p w14:paraId="1BC05EDD"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胡健平</w:t>
            </w:r>
          </w:p>
        </w:tc>
        <w:tc>
          <w:tcPr>
            <w:tcW w:w="878" w:type="dxa"/>
          </w:tcPr>
          <w:p w14:paraId="3E040373"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刘</w:t>
            </w:r>
            <w:r w:rsidRPr="006A0AD5">
              <w:rPr>
                <w:rFonts w:eastAsia="楷体_GB2312"/>
                <w:sz w:val="28"/>
                <w:szCs w:val="28"/>
              </w:rPr>
              <w:t xml:space="preserve"> </w:t>
            </w:r>
            <w:r w:rsidRPr="006A0AD5">
              <w:rPr>
                <w:rFonts w:eastAsia="楷体_GB2312"/>
                <w:sz w:val="28"/>
                <w:szCs w:val="28"/>
              </w:rPr>
              <w:t>伦</w:t>
            </w:r>
          </w:p>
        </w:tc>
        <w:tc>
          <w:tcPr>
            <w:tcW w:w="1190" w:type="dxa"/>
            <w:hideMark/>
          </w:tcPr>
          <w:p w14:paraId="3B053156"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张</w:t>
            </w:r>
            <w:r w:rsidR="0094323F" w:rsidRPr="006A0AD5">
              <w:rPr>
                <w:rFonts w:eastAsia="楷体_GB2312" w:hint="eastAsia"/>
                <w:sz w:val="28"/>
                <w:szCs w:val="28"/>
              </w:rPr>
              <w:t xml:space="preserve"> </w:t>
            </w:r>
            <w:r w:rsidRPr="006A0AD5">
              <w:rPr>
                <w:rFonts w:eastAsia="楷体_GB2312"/>
                <w:sz w:val="28"/>
                <w:szCs w:val="28"/>
              </w:rPr>
              <w:t>健</w:t>
            </w:r>
          </w:p>
        </w:tc>
        <w:tc>
          <w:tcPr>
            <w:tcW w:w="1034" w:type="dxa"/>
            <w:hideMark/>
          </w:tcPr>
          <w:p w14:paraId="514292EC"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6A0AD5">
              <w:rPr>
                <w:rFonts w:eastAsia="楷体_GB2312"/>
                <w:sz w:val="28"/>
                <w:szCs w:val="28"/>
              </w:rPr>
              <w:t>钟孝梅</w:t>
            </w:r>
            <w:proofErr w:type="gramEnd"/>
          </w:p>
        </w:tc>
        <w:tc>
          <w:tcPr>
            <w:tcW w:w="1038" w:type="dxa"/>
            <w:hideMark/>
          </w:tcPr>
          <w:p w14:paraId="020B4A0B"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刘</w:t>
            </w:r>
            <w:r w:rsidRPr="006A0AD5">
              <w:rPr>
                <w:rFonts w:eastAsia="楷体_GB2312"/>
                <w:sz w:val="28"/>
                <w:szCs w:val="28"/>
              </w:rPr>
              <w:t xml:space="preserve"> </w:t>
            </w:r>
            <w:proofErr w:type="gramStart"/>
            <w:r w:rsidRPr="006A0AD5">
              <w:rPr>
                <w:rFonts w:eastAsia="楷体_GB2312"/>
                <w:sz w:val="28"/>
                <w:szCs w:val="28"/>
              </w:rPr>
              <w:t>斐</w:t>
            </w:r>
            <w:proofErr w:type="gramEnd"/>
          </w:p>
        </w:tc>
      </w:tr>
      <w:tr w:rsidR="006A0AD5" w:rsidRPr="006A0AD5" w14:paraId="50B4A48B" w14:textId="77777777" w:rsidTr="007E462E">
        <w:tc>
          <w:tcPr>
            <w:tcW w:w="1685" w:type="dxa"/>
          </w:tcPr>
          <w:p w14:paraId="38D64DF1"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2" w:type="dxa"/>
            <w:hideMark/>
          </w:tcPr>
          <w:p w14:paraId="1078D961"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胡利娥</w:t>
            </w:r>
          </w:p>
        </w:tc>
        <w:tc>
          <w:tcPr>
            <w:tcW w:w="1034" w:type="dxa"/>
            <w:hideMark/>
          </w:tcPr>
          <w:p w14:paraId="073829B2"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陈国平</w:t>
            </w:r>
          </w:p>
        </w:tc>
        <w:tc>
          <w:tcPr>
            <w:tcW w:w="1034" w:type="dxa"/>
            <w:hideMark/>
          </w:tcPr>
          <w:p w14:paraId="10A441C5"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杨</w:t>
            </w:r>
            <w:r w:rsidR="0094323F" w:rsidRPr="006A0AD5">
              <w:rPr>
                <w:rFonts w:eastAsia="楷体_GB2312" w:hint="eastAsia"/>
                <w:sz w:val="28"/>
                <w:szCs w:val="28"/>
              </w:rPr>
              <w:t xml:space="preserve"> </w:t>
            </w:r>
            <w:r w:rsidRPr="006A0AD5">
              <w:rPr>
                <w:rFonts w:eastAsia="楷体_GB2312"/>
                <w:sz w:val="28"/>
                <w:szCs w:val="28"/>
              </w:rPr>
              <w:t>玲</w:t>
            </w:r>
          </w:p>
        </w:tc>
        <w:tc>
          <w:tcPr>
            <w:tcW w:w="878" w:type="dxa"/>
            <w:hideMark/>
          </w:tcPr>
          <w:p w14:paraId="087BED93"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吴</w:t>
            </w:r>
            <w:r w:rsidRPr="006A0AD5">
              <w:rPr>
                <w:rFonts w:eastAsia="楷体_GB2312"/>
                <w:sz w:val="28"/>
                <w:szCs w:val="28"/>
              </w:rPr>
              <w:t xml:space="preserve"> </w:t>
            </w:r>
            <w:r w:rsidRPr="006A0AD5">
              <w:rPr>
                <w:rFonts w:eastAsia="楷体_GB2312"/>
                <w:sz w:val="28"/>
                <w:szCs w:val="28"/>
              </w:rPr>
              <w:t>尚</w:t>
            </w:r>
          </w:p>
        </w:tc>
        <w:tc>
          <w:tcPr>
            <w:tcW w:w="1190" w:type="dxa"/>
            <w:hideMark/>
          </w:tcPr>
          <w:p w14:paraId="1555CD10"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郑</w:t>
            </w:r>
            <w:r w:rsidRPr="006A0AD5">
              <w:rPr>
                <w:rFonts w:eastAsia="楷体_GB2312"/>
                <w:sz w:val="28"/>
                <w:szCs w:val="28"/>
              </w:rPr>
              <w:t xml:space="preserve"> </w:t>
            </w:r>
            <w:r w:rsidRPr="006A0AD5">
              <w:rPr>
                <w:rFonts w:eastAsia="楷体_GB2312"/>
                <w:sz w:val="28"/>
                <w:szCs w:val="28"/>
              </w:rPr>
              <w:t>英</w:t>
            </w:r>
          </w:p>
        </w:tc>
        <w:tc>
          <w:tcPr>
            <w:tcW w:w="1034" w:type="dxa"/>
            <w:hideMark/>
          </w:tcPr>
          <w:p w14:paraId="17A89C2E"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6A0AD5">
              <w:rPr>
                <w:rFonts w:eastAsia="楷体_GB2312"/>
                <w:sz w:val="28"/>
                <w:szCs w:val="28"/>
              </w:rPr>
              <w:t>吴肖俊</w:t>
            </w:r>
            <w:proofErr w:type="gramEnd"/>
          </w:p>
        </w:tc>
        <w:tc>
          <w:tcPr>
            <w:tcW w:w="1038" w:type="dxa"/>
          </w:tcPr>
          <w:p w14:paraId="3A7C617C"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彭细良</w:t>
            </w:r>
          </w:p>
        </w:tc>
      </w:tr>
      <w:tr w:rsidR="006A0AD5" w:rsidRPr="006A0AD5" w14:paraId="7DB71C17" w14:textId="77777777" w:rsidTr="007E462E">
        <w:tc>
          <w:tcPr>
            <w:tcW w:w="1685" w:type="dxa"/>
          </w:tcPr>
          <w:p w14:paraId="3D1941D0"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2" w:type="dxa"/>
            <w:hideMark/>
          </w:tcPr>
          <w:p w14:paraId="0CFE8FD3"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唐泽文</w:t>
            </w:r>
          </w:p>
        </w:tc>
        <w:tc>
          <w:tcPr>
            <w:tcW w:w="1034" w:type="dxa"/>
            <w:hideMark/>
          </w:tcPr>
          <w:p w14:paraId="1CE03B2A"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6A0AD5">
              <w:rPr>
                <w:rFonts w:eastAsia="楷体_GB2312"/>
                <w:sz w:val="28"/>
                <w:szCs w:val="28"/>
              </w:rPr>
              <w:t>郭</w:t>
            </w:r>
            <w:proofErr w:type="gramEnd"/>
            <w:r w:rsidRPr="006A0AD5">
              <w:rPr>
                <w:rFonts w:eastAsia="楷体_GB2312"/>
                <w:sz w:val="28"/>
                <w:szCs w:val="28"/>
              </w:rPr>
              <w:t xml:space="preserve"> </w:t>
            </w:r>
            <w:r w:rsidRPr="006A0AD5">
              <w:rPr>
                <w:rFonts w:eastAsia="楷体_GB2312"/>
                <w:sz w:val="28"/>
                <w:szCs w:val="28"/>
              </w:rPr>
              <w:t>湘</w:t>
            </w:r>
          </w:p>
        </w:tc>
        <w:tc>
          <w:tcPr>
            <w:tcW w:w="1034" w:type="dxa"/>
            <w:hideMark/>
          </w:tcPr>
          <w:p w14:paraId="614A85DC"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张</w:t>
            </w:r>
            <w:r w:rsidRPr="006A0AD5">
              <w:rPr>
                <w:rFonts w:eastAsia="楷体_GB2312"/>
                <w:sz w:val="28"/>
                <w:szCs w:val="28"/>
              </w:rPr>
              <w:t xml:space="preserve"> </w:t>
            </w:r>
            <w:r w:rsidRPr="006A0AD5">
              <w:rPr>
                <w:rFonts w:eastAsia="楷体_GB2312"/>
                <w:sz w:val="28"/>
                <w:szCs w:val="28"/>
              </w:rPr>
              <w:t>定</w:t>
            </w:r>
          </w:p>
        </w:tc>
        <w:tc>
          <w:tcPr>
            <w:tcW w:w="878" w:type="dxa"/>
            <w:hideMark/>
          </w:tcPr>
          <w:p w14:paraId="02FE2D54"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6A0AD5">
              <w:rPr>
                <w:rFonts w:eastAsia="楷体_GB2312"/>
                <w:sz w:val="28"/>
                <w:szCs w:val="28"/>
              </w:rPr>
              <w:t>段承根</w:t>
            </w:r>
            <w:proofErr w:type="gramEnd"/>
          </w:p>
        </w:tc>
        <w:tc>
          <w:tcPr>
            <w:tcW w:w="1190" w:type="dxa"/>
            <w:hideMark/>
          </w:tcPr>
          <w:p w14:paraId="6C1DB246"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匡文菲</w:t>
            </w:r>
          </w:p>
        </w:tc>
        <w:tc>
          <w:tcPr>
            <w:tcW w:w="1034" w:type="dxa"/>
            <w:hideMark/>
          </w:tcPr>
          <w:p w14:paraId="4A4D2191"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6A0AD5">
              <w:rPr>
                <w:rFonts w:eastAsia="楷体_GB2312"/>
                <w:sz w:val="28"/>
                <w:szCs w:val="28"/>
              </w:rPr>
              <w:t>刘建军</w:t>
            </w:r>
          </w:p>
        </w:tc>
        <w:tc>
          <w:tcPr>
            <w:tcW w:w="1038" w:type="dxa"/>
          </w:tcPr>
          <w:p w14:paraId="0C0D8515"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r>
      <w:tr w:rsidR="006A0AD5" w:rsidRPr="006A0AD5" w14:paraId="59CEAAC6" w14:textId="77777777" w:rsidTr="007E462E">
        <w:trPr>
          <w:trHeight w:hRule="exact" w:val="1078"/>
        </w:trPr>
        <w:tc>
          <w:tcPr>
            <w:tcW w:w="1685" w:type="dxa"/>
          </w:tcPr>
          <w:p w14:paraId="74BD97A9"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2" w:type="dxa"/>
          </w:tcPr>
          <w:p w14:paraId="28703199" w14:textId="77777777" w:rsidR="007E462E" w:rsidRPr="006A0AD5" w:rsidRDefault="007E462E" w:rsidP="007E462E">
            <w:pPr>
              <w:tabs>
                <w:tab w:val="center" w:pos="4320"/>
                <w:tab w:val="right" w:pos="8640"/>
              </w:tabs>
              <w:adjustRightInd w:val="0"/>
              <w:spacing w:line="600" w:lineRule="atLeast"/>
              <w:ind w:leftChars="-50" w:left="-105" w:rightChars="-50" w:right="-105"/>
              <w:jc w:val="center"/>
              <w:textAlignment w:val="baseline"/>
              <w:rPr>
                <w:rFonts w:eastAsia="黑体"/>
                <w:sz w:val="28"/>
                <w:szCs w:val="28"/>
              </w:rPr>
            </w:pPr>
          </w:p>
        </w:tc>
        <w:tc>
          <w:tcPr>
            <w:tcW w:w="1034" w:type="dxa"/>
          </w:tcPr>
          <w:p w14:paraId="732B7027"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4" w:type="dxa"/>
          </w:tcPr>
          <w:p w14:paraId="647A8380"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878" w:type="dxa"/>
          </w:tcPr>
          <w:p w14:paraId="4B139EBD"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190" w:type="dxa"/>
          </w:tcPr>
          <w:p w14:paraId="4ABD9F50"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4" w:type="dxa"/>
          </w:tcPr>
          <w:p w14:paraId="6795940E"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8" w:type="dxa"/>
          </w:tcPr>
          <w:p w14:paraId="705DCEAD" w14:textId="77777777" w:rsidR="007E462E" w:rsidRPr="006A0AD5" w:rsidRDefault="007E462E" w:rsidP="007E462E">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r>
    </w:tbl>
    <w:p w14:paraId="687A455E" w14:textId="77777777" w:rsidR="00E20677" w:rsidRPr="006A0AD5" w:rsidRDefault="00E20677" w:rsidP="00E20677">
      <w:pPr>
        <w:widowControl/>
        <w:jc w:val="left"/>
        <w:rPr>
          <w:rFonts w:eastAsia="黑体"/>
          <w:sz w:val="32"/>
          <w:szCs w:val="32"/>
        </w:rPr>
      </w:pPr>
      <w:r w:rsidRPr="006A0AD5">
        <w:rPr>
          <w:rFonts w:eastAsia="黑体"/>
          <w:sz w:val="32"/>
          <w:szCs w:val="32"/>
        </w:rPr>
        <w:br w:type="page"/>
      </w:r>
    </w:p>
    <w:p w14:paraId="35C42661" w14:textId="77777777" w:rsidR="00D22500" w:rsidRPr="006A0AD5" w:rsidRDefault="00D22500" w:rsidP="00D22500">
      <w:pPr>
        <w:spacing w:line="440" w:lineRule="atLeast"/>
        <w:rPr>
          <w:rFonts w:eastAsia="黑体"/>
          <w:bCs/>
          <w:sz w:val="44"/>
          <w:szCs w:val="44"/>
        </w:rPr>
      </w:pPr>
    </w:p>
    <w:p w14:paraId="41011B0C" w14:textId="77777777" w:rsidR="00722F39" w:rsidRPr="006A0AD5" w:rsidRDefault="00722F39" w:rsidP="00007799">
      <w:pPr>
        <w:spacing w:line="440" w:lineRule="atLeast"/>
        <w:jc w:val="center"/>
        <w:rPr>
          <w:rFonts w:eastAsia="黑体"/>
          <w:kern w:val="0"/>
          <w:sz w:val="32"/>
          <w:szCs w:val="22"/>
        </w:rPr>
      </w:pPr>
      <w:r w:rsidRPr="006A0AD5">
        <w:rPr>
          <w:rFonts w:eastAsia="黑体"/>
          <w:bCs/>
          <w:sz w:val="44"/>
          <w:szCs w:val="44"/>
        </w:rPr>
        <w:t>参编单位</w:t>
      </w:r>
    </w:p>
    <w:p w14:paraId="627783F5" w14:textId="77777777" w:rsidR="00722F39" w:rsidRPr="006A0AD5" w:rsidRDefault="00722F39" w:rsidP="00007799">
      <w:pPr>
        <w:spacing w:line="440" w:lineRule="atLeast"/>
        <w:jc w:val="center"/>
        <w:rPr>
          <w:rFonts w:eastAsia="方正黑体_GBK"/>
          <w:sz w:val="28"/>
          <w:szCs w:val="28"/>
        </w:rPr>
      </w:pPr>
    </w:p>
    <w:p w14:paraId="1E0E3DB9" w14:textId="77777777" w:rsidR="007E462E" w:rsidRPr="006A0AD5" w:rsidRDefault="007E462E" w:rsidP="007E462E">
      <w:pPr>
        <w:spacing w:line="360" w:lineRule="auto"/>
        <w:ind w:firstLineChars="567" w:firstLine="1588"/>
        <w:rPr>
          <w:sz w:val="28"/>
          <w:szCs w:val="28"/>
        </w:rPr>
      </w:pPr>
      <w:r w:rsidRPr="006A0AD5">
        <w:rPr>
          <w:bCs/>
          <w:sz w:val="28"/>
          <w:szCs w:val="28"/>
        </w:rPr>
        <w:t>湖南省交通运输厅</w:t>
      </w:r>
    </w:p>
    <w:p w14:paraId="2362B561" w14:textId="77777777" w:rsidR="007E462E" w:rsidRPr="006A0AD5" w:rsidRDefault="007E462E" w:rsidP="007E462E">
      <w:pPr>
        <w:spacing w:line="360" w:lineRule="auto"/>
        <w:ind w:firstLineChars="567" w:firstLine="1588"/>
        <w:rPr>
          <w:sz w:val="28"/>
          <w:szCs w:val="28"/>
        </w:rPr>
      </w:pPr>
      <w:r w:rsidRPr="006A0AD5">
        <w:rPr>
          <w:bCs/>
          <w:sz w:val="28"/>
          <w:szCs w:val="28"/>
        </w:rPr>
        <w:t>湖南省公路管理局</w:t>
      </w:r>
    </w:p>
    <w:p w14:paraId="1CD5158B" w14:textId="77777777" w:rsidR="007E462E" w:rsidRPr="006A0AD5" w:rsidRDefault="007E462E" w:rsidP="007E462E">
      <w:pPr>
        <w:spacing w:line="360" w:lineRule="auto"/>
        <w:ind w:firstLineChars="567" w:firstLine="1588"/>
        <w:rPr>
          <w:sz w:val="28"/>
          <w:szCs w:val="28"/>
        </w:rPr>
      </w:pPr>
      <w:r w:rsidRPr="006A0AD5">
        <w:rPr>
          <w:sz w:val="28"/>
          <w:szCs w:val="28"/>
        </w:rPr>
        <w:t>湖南省高速公路集团有限公司</w:t>
      </w:r>
    </w:p>
    <w:p w14:paraId="35A83E07" w14:textId="77777777" w:rsidR="007E462E" w:rsidRPr="006A0AD5" w:rsidRDefault="007E462E" w:rsidP="007E462E">
      <w:pPr>
        <w:spacing w:line="360" w:lineRule="auto"/>
        <w:ind w:firstLineChars="567" w:firstLine="1588"/>
        <w:rPr>
          <w:bCs/>
          <w:sz w:val="28"/>
          <w:szCs w:val="28"/>
        </w:rPr>
      </w:pPr>
      <w:r w:rsidRPr="006A0AD5">
        <w:rPr>
          <w:bCs/>
          <w:sz w:val="28"/>
          <w:szCs w:val="28"/>
        </w:rPr>
        <w:t>长沙市交通运输局</w:t>
      </w:r>
    </w:p>
    <w:p w14:paraId="126065CB" w14:textId="77777777" w:rsidR="007E462E" w:rsidRPr="006A0AD5" w:rsidRDefault="007E462E" w:rsidP="007E462E">
      <w:pPr>
        <w:spacing w:line="360" w:lineRule="auto"/>
        <w:ind w:firstLineChars="567" w:firstLine="1588"/>
        <w:rPr>
          <w:bCs/>
          <w:sz w:val="28"/>
          <w:szCs w:val="28"/>
        </w:rPr>
      </w:pPr>
      <w:r w:rsidRPr="006A0AD5">
        <w:rPr>
          <w:bCs/>
          <w:sz w:val="28"/>
          <w:szCs w:val="28"/>
        </w:rPr>
        <w:t>岳阳市交通运输局</w:t>
      </w:r>
    </w:p>
    <w:p w14:paraId="172DC8A8" w14:textId="77777777" w:rsidR="007E462E" w:rsidRPr="006A0AD5" w:rsidRDefault="007E462E" w:rsidP="007E462E">
      <w:pPr>
        <w:spacing w:line="360" w:lineRule="auto"/>
        <w:ind w:firstLineChars="567" w:firstLine="1588"/>
        <w:rPr>
          <w:bCs/>
          <w:sz w:val="28"/>
          <w:szCs w:val="28"/>
        </w:rPr>
      </w:pPr>
      <w:r w:rsidRPr="006A0AD5">
        <w:rPr>
          <w:bCs/>
          <w:sz w:val="28"/>
          <w:szCs w:val="28"/>
        </w:rPr>
        <w:t>湘潭市交通运输局</w:t>
      </w:r>
    </w:p>
    <w:p w14:paraId="52779971" w14:textId="77777777" w:rsidR="007E462E" w:rsidRPr="006A0AD5" w:rsidRDefault="007E462E" w:rsidP="007E462E">
      <w:pPr>
        <w:spacing w:line="360" w:lineRule="auto"/>
        <w:ind w:firstLineChars="567" w:firstLine="1588"/>
        <w:rPr>
          <w:bCs/>
          <w:sz w:val="28"/>
          <w:szCs w:val="28"/>
        </w:rPr>
      </w:pPr>
      <w:r w:rsidRPr="006A0AD5">
        <w:rPr>
          <w:bCs/>
          <w:sz w:val="28"/>
          <w:szCs w:val="28"/>
        </w:rPr>
        <w:t>邵阳市交通运输局</w:t>
      </w:r>
    </w:p>
    <w:p w14:paraId="514657AC" w14:textId="77777777" w:rsidR="007E462E" w:rsidRPr="006A0AD5" w:rsidRDefault="007E462E" w:rsidP="007E462E">
      <w:pPr>
        <w:spacing w:line="360" w:lineRule="auto"/>
        <w:ind w:firstLineChars="567" w:firstLine="1588"/>
        <w:rPr>
          <w:bCs/>
          <w:sz w:val="28"/>
          <w:szCs w:val="28"/>
        </w:rPr>
      </w:pPr>
      <w:r w:rsidRPr="006A0AD5">
        <w:rPr>
          <w:bCs/>
          <w:sz w:val="28"/>
          <w:szCs w:val="28"/>
        </w:rPr>
        <w:t>怀化市交通运输局</w:t>
      </w:r>
    </w:p>
    <w:p w14:paraId="129E303D" w14:textId="77777777" w:rsidR="007E462E" w:rsidRPr="006A0AD5" w:rsidRDefault="007E462E" w:rsidP="007E462E">
      <w:pPr>
        <w:spacing w:line="360" w:lineRule="auto"/>
        <w:ind w:firstLineChars="567" w:firstLine="1588"/>
        <w:rPr>
          <w:sz w:val="28"/>
          <w:szCs w:val="28"/>
        </w:rPr>
      </w:pPr>
      <w:r w:rsidRPr="006A0AD5">
        <w:rPr>
          <w:bCs/>
          <w:sz w:val="28"/>
          <w:szCs w:val="28"/>
        </w:rPr>
        <w:t>华杰工程咨询有限公司</w:t>
      </w:r>
    </w:p>
    <w:p w14:paraId="59AD43F7" w14:textId="77777777" w:rsidR="007E462E" w:rsidRPr="006A0AD5" w:rsidRDefault="007E462E" w:rsidP="007E462E">
      <w:pPr>
        <w:spacing w:line="360" w:lineRule="auto"/>
        <w:ind w:firstLineChars="567" w:firstLine="1588"/>
        <w:rPr>
          <w:sz w:val="28"/>
          <w:szCs w:val="28"/>
        </w:rPr>
      </w:pPr>
      <w:r w:rsidRPr="006A0AD5">
        <w:rPr>
          <w:bCs/>
          <w:sz w:val="28"/>
          <w:szCs w:val="28"/>
        </w:rPr>
        <w:t>湖南省招标有限责任公司</w:t>
      </w:r>
    </w:p>
    <w:p w14:paraId="67153039" w14:textId="77777777" w:rsidR="007E462E" w:rsidRPr="006A0AD5" w:rsidRDefault="007E462E" w:rsidP="007E462E">
      <w:pPr>
        <w:spacing w:line="360" w:lineRule="auto"/>
        <w:ind w:firstLineChars="567" w:firstLine="1588"/>
        <w:rPr>
          <w:sz w:val="28"/>
          <w:szCs w:val="28"/>
        </w:rPr>
      </w:pPr>
      <w:r w:rsidRPr="006A0AD5">
        <w:rPr>
          <w:bCs/>
          <w:sz w:val="28"/>
          <w:szCs w:val="28"/>
        </w:rPr>
        <w:t>湖南中技项目管理有限公司</w:t>
      </w:r>
    </w:p>
    <w:p w14:paraId="32E7DE37" w14:textId="77777777" w:rsidR="00C672FA" w:rsidRPr="006A0AD5" w:rsidRDefault="00722F39" w:rsidP="00007799">
      <w:pPr>
        <w:spacing w:line="440" w:lineRule="atLeast"/>
        <w:jc w:val="center"/>
        <w:rPr>
          <w:rFonts w:eastAsia="黑体"/>
          <w:bCs/>
          <w:sz w:val="44"/>
          <w:szCs w:val="44"/>
        </w:rPr>
      </w:pPr>
      <w:r w:rsidRPr="006A0AD5">
        <w:rPr>
          <w:rFonts w:eastAsia="黑体"/>
          <w:bCs/>
          <w:sz w:val="44"/>
          <w:szCs w:val="44"/>
        </w:rPr>
        <w:br w:type="page"/>
      </w:r>
    </w:p>
    <w:p w14:paraId="04449FDA" w14:textId="77777777" w:rsidR="00C672FA" w:rsidRPr="006A0AD5" w:rsidRDefault="00C672FA" w:rsidP="00007799">
      <w:pPr>
        <w:spacing w:line="440" w:lineRule="atLeast"/>
        <w:jc w:val="center"/>
        <w:rPr>
          <w:rFonts w:eastAsia="黑体"/>
          <w:bCs/>
          <w:sz w:val="44"/>
          <w:szCs w:val="44"/>
        </w:rPr>
      </w:pPr>
    </w:p>
    <w:p w14:paraId="57B526B1" w14:textId="77777777" w:rsidR="00722F39" w:rsidRPr="006A0AD5" w:rsidRDefault="00722F39" w:rsidP="00007799">
      <w:pPr>
        <w:spacing w:line="440" w:lineRule="atLeast"/>
        <w:jc w:val="center"/>
        <w:rPr>
          <w:rFonts w:eastAsia="黑体"/>
          <w:bCs/>
          <w:sz w:val="44"/>
          <w:szCs w:val="44"/>
        </w:rPr>
      </w:pPr>
      <w:r w:rsidRPr="006A0AD5">
        <w:rPr>
          <w:rFonts w:eastAsia="黑体"/>
          <w:bCs/>
          <w:sz w:val="44"/>
          <w:szCs w:val="44"/>
        </w:rPr>
        <w:t>使</w:t>
      </w:r>
      <w:r w:rsidRPr="006A0AD5">
        <w:rPr>
          <w:rFonts w:eastAsia="黑体"/>
          <w:bCs/>
          <w:sz w:val="44"/>
          <w:szCs w:val="44"/>
        </w:rPr>
        <w:t xml:space="preserve"> </w:t>
      </w:r>
      <w:r w:rsidRPr="006A0AD5">
        <w:rPr>
          <w:rFonts w:eastAsia="黑体"/>
          <w:bCs/>
          <w:sz w:val="44"/>
          <w:szCs w:val="44"/>
        </w:rPr>
        <w:t>用</w:t>
      </w:r>
      <w:r w:rsidRPr="006A0AD5">
        <w:rPr>
          <w:rFonts w:eastAsia="黑体"/>
          <w:bCs/>
          <w:sz w:val="44"/>
          <w:szCs w:val="44"/>
        </w:rPr>
        <w:t xml:space="preserve"> </w:t>
      </w:r>
      <w:r w:rsidRPr="006A0AD5">
        <w:rPr>
          <w:rFonts w:eastAsia="黑体"/>
          <w:bCs/>
          <w:sz w:val="44"/>
          <w:szCs w:val="44"/>
        </w:rPr>
        <w:t>说</w:t>
      </w:r>
      <w:r w:rsidRPr="006A0AD5">
        <w:rPr>
          <w:rFonts w:eastAsia="黑体"/>
          <w:bCs/>
          <w:sz w:val="44"/>
          <w:szCs w:val="44"/>
        </w:rPr>
        <w:t xml:space="preserve"> </w:t>
      </w:r>
      <w:r w:rsidRPr="006A0AD5">
        <w:rPr>
          <w:rFonts w:eastAsia="黑体"/>
          <w:bCs/>
          <w:sz w:val="44"/>
          <w:szCs w:val="44"/>
        </w:rPr>
        <w:t>明</w:t>
      </w:r>
    </w:p>
    <w:p w14:paraId="5B9A2C7D" w14:textId="77777777" w:rsidR="00722F39" w:rsidRPr="006A0AD5" w:rsidRDefault="00722F39" w:rsidP="00007799">
      <w:pPr>
        <w:pStyle w:val="21"/>
        <w:spacing w:line="440" w:lineRule="atLeast"/>
        <w:ind w:firstLine="520"/>
        <w:rPr>
          <w:rFonts w:ascii="Times New Roman" w:eastAsia="仿宋_GB2312" w:hAnsi="Times New Roman"/>
          <w:sz w:val="26"/>
          <w:szCs w:val="26"/>
        </w:rPr>
      </w:pPr>
    </w:p>
    <w:p w14:paraId="44A9AF98" w14:textId="77777777" w:rsidR="00722F39" w:rsidRPr="006A0AD5" w:rsidRDefault="00722F39"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一、为加强湖南省</w:t>
      </w:r>
      <w:r w:rsidR="00A1484A" w:rsidRPr="006A0AD5">
        <w:rPr>
          <w:rFonts w:ascii="Times New Roman" w:eastAsia="仿宋_GB2312" w:hAnsi="Times New Roman"/>
          <w:sz w:val="26"/>
          <w:szCs w:val="26"/>
        </w:rPr>
        <w:t>公路工程咨询服务</w:t>
      </w:r>
      <w:r w:rsidRPr="006A0AD5">
        <w:rPr>
          <w:rFonts w:ascii="Times New Roman" w:eastAsia="仿宋_GB2312" w:hAnsi="Times New Roman"/>
          <w:sz w:val="26"/>
          <w:szCs w:val="26"/>
        </w:rPr>
        <w:t>招标管理，规范招标文件编制工作，根据《中华人民共和国招标投标法》《中华人民共和国招标投标法实施条例》、交通运输部《公路工程建设项目招标投标管理办法》（</w:t>
      </w:r>
      <w:r w:rsidR="006B0483" w:rsidRPr="006A0AD5">
        <w:rPr>
          <w:rFonts w:ascii="Times New Roman" w:eastAsia="仿宋_GB2312" w:hAnsi="Times New Roman"/>
          <w:sz w:val="26"/>
          <w:szCs w:val="26"/>
        </w:rPr>
        <w:t>交通运输部令</w:t>
      </w:r>
      <w:r w:rsidRPr="006A0AD5">
        <w:rPr>
          <w:rFonts w:ascii="Times New Roman" w:eastAsia="仿宋_GB2312" w:hAnsi="Times New Roman"/>
          <w:sz w:val="26"/>
          <w:szCs w:val="26"/>
        </w:rPr>
        <w:t>2015</w:t>
      </w:r>
      <w:r w:rsidRPr="006A0AD5">
        <w:rPr>
          <w:rFonts w:ascii="Times New Roman" w:eastAsia="仿宋_GB2312" w:hAnsi="Times New Roman"/>
          <w:sz w:val="26"/>
          <w:szCs w:val="26"/>
        </w:rPr>
        <w:t>年</w:t>
      </w:r>
      <w:r w:rsidR="006B0483" w:rsidRPr="006A0AD5">
        <w:rPr>
          <w:rFonts w:ascii="Times New Roman" w:eastAsia="仿宋_GB2312" w:hAnsi="Times New Roman"/>
          <w:sz w:val="26"/>
          <w:szCs w:val="26"/>
        </w:rPr>
        <w:t>第</w:t>
      </w:r>
      <w:r w:rsidRPr="006A0AD5">
        <w:rPr>
          <w:rFonts w:ascii="Times New Roman" w:eastAsia="仿宋_GB2312" w:hAnsi="Times New Roman"/>
          <w:sz w:val="26"/>
          <w:szCs w:val="26"/>
        </w:rPr>
        <w:t>24</w:t>
      </w:r>
      <w:r w:rsidRPr="006A0AD5">
        <w:rPr>
          <w:rFonts w:ascii="Times New Roman" w:eastAsia="仿宋_GB2312" w:hAnsi="Times New Roman"/>
          <w:sz w:val="26"/>
          <w:szCs w:val="26"/>
        </w:rPr>
        <w:t>号）及</w:t>
      </w:r>
      <w:r w:rsidR="007E462E" w:rsidRPr="006A0AD5">
        <w:rPr>
          <w:rFonts w:ascii="Times New Roman" w:eastAsia="仿宋_GB2312" w:hAnsi="Times New Roman"/>
          <w:sz w:val="26"/>
          <w:szCs w:val="26"/>
        </w:rPr>
        <w:t>湖南省交通运输厅</w:t>
      </w:r>
      <w:r w:rsidRPr="006A0AD5">
        <w:rPr>
          <w:rFonts w:ascii="Times New Roman" w:eastAsia="仿宋_GB2312" w:hAnsi="Times New Roman"/>
          <w:sz w:val="26"/>
          <w:szCs w:val="26"/>
        </w:rPr>
        <w:t>《关于进一步加强公路工程建设项目招标投标管理工作的通知》</w:t>
      </w:r>
      <w:r w:rsidR="00F22D99" w:rsidRPr="006A0AD5">
        <w:rPr>
          <w:rFonts w:ascii="Times New Roman" w:eastAsia="仿宋_GB2312" w:hAnsi="Times New Roman"/>
          <w:sz w:val="26"/>
          <w:szCs w:val="26"/>
        </w:rPr>
        <w:t>（</w:t>
      </w:r>
      <w:proofErr w:type="gramStart"/>
      <w:r w:rsidR="00F22D99" w:rsidRPr="006A0AD5">
        <w:rPr>
          <w:rFonts w:ascii="Times New Roman" w:eastAsia="仿宋_GB2312" w:hAnsi="Times New Roman"/>
          <w:sz w:val="26"/>
          <w:szCs w:val="26"/>
        </w:rPr>
        <w:t>湘交基建</w:t>
      </w:r>
      <w:proofErr w:type="gramEnd"/>
      <w:r w:rsidR="00F22D99" w:rsidRPr="006A0AD5">
        <w:rPr>
          <w:rFonts w:ascii="Times New Roman" w:eastAsia="仿宋_GB2312" w:hAnsi="Times New Roman"/>
          <w:sz w:val="26"/>
          <w:szCs w:val="26"/>
        </w:rPr>
        <w:t>〔</w:t>
      </w:r>
      <w:r w:rsidR="00F22D99" w:rsidRPr="006A0AD5">
        <w:rPr>
          <w:rFonts w:ascii="Times New Roman" w:eastAsia="仿宋_GB2312" w:hAnsi="Times New Roman"/>
          <w:sz w:val="26"/>
          <w:szCs w:val="26"/>
        </w:rPr>
        <w:t>2019</w:t>
      </w:r>
      <w:r w:rsidR="00F22D99" w:rsidRPr="006A0AD5">
        <w:rPr>
          <w:rFonts w:ascii="Times New Roman" w:eastAsia="仿宋_GB2312" w:hAnsi="Times New Roman"/>
          <w:sz w:val="26"/>
          <w:szCs w:val="26"/>
        </w:rPr>
        <w:t>〕</w:t>
      </w:r>
      <w:r w:rsidR="00F22D99" w:rsidRPr="006A0AD5">
        <w:rPr>
          <w:rFonts w:ascii="Times New Roman" w:eastAsia="仿宋_GB2312" w:hAnsi="Times New Roman"/>
          <w:sz w:val="26"/>
          <w:szCs w:val="26"/>
        </w:rPr>
        <w:t>10</w:t>
      </w:r>
      <w:r w:rsidR="00F22D99" w:rsidRPr="006A0AD5">
        <w:rPr>
          <w:rFonts w:ascii="Times New Roman" w:eastAsia="仿宋_GB2312" w:hAnsi="Times New Roman"/>
          <w:sz w:val="26"/>
          <w:szCs w:val="26"/>
        </w:rPr>
        <w:t>号）</w:t>
      </w:r>
      <w:r w:rsidRPr="006A0AD5">
        <w:rPr>
          <w:rFonts w:ascii="Times New Roman" w:eastAsia="仿宋_GB2312" w:hAnsi="Times New Roman"/>
          <w:sz w:val="26"/>
          <w:szCs w:val="26"/>
        </w:rPr>
        <w:t>等有关规定，结合湖南省公路建设项目特点，湖南省交通运输厅组织相关单位及专家，编制了《湖南省公路工程</w:t>
      </w:r>
      <w:r w:rsidR="001F7498" w:rsidRPr="006A0AD5">
        <w:rPr>
          <w:rFonts w:ascii="Times New Roman" w:eastAsia="仿宋_GB2312" w:hAnsi="Times New Roman"/>
          <w:sz w:val="26"/>
          <w:szCs w:val="26"/>
        </w:rPr>
        <w:t>标准</w:t>
      </w:r>
      <w:r w:rsidR="00A1484A" w:rsidRPr="006A0AD5">
        <w:rPr>
          <w:rFonts w:ascii="Times New Roman" w:eastAsia="仿宋_GB2312" w:hAnsi="Times New Roman"/>
          <w:sz w:val="26"/>
          <w:szCs w:val="26"/>
        </w:rPr>
        <w:t>咨询服务</w:t>
      </w:r>
      <w:r w:rsidRPr="006A0AD5">
        <w:rPr>
          <w:rFonts w:ascii="Times New Roman" w:eastAsia="仿宋_GB2312" w:hAnsi="Times New Roman"/>
          <w:sz w:val="26"/>
          <w:szCs w:val="26"/>
        </w:rPr>
        <w:t>招标文件（</w:t>
      </w:r>
      <w:r w:rsidR="00EE1F26" w:rsidRPr="006A0AD5">
        <w:rPr>
          <w:rFonts w:ascii="Times New Roman" w:eastAsia="仿宋_GB2312" w:hAnsi="Times New Roman"/>
          <w:sz w:val="26"/>
          <w:szCs w:val="26"/>
        </w:rPr>
        <w:t>2019</w:t>
      </w:r>
      <w:r w:rsidRPr="006A0AD5">
        <w:rPr>
          <w:rFonts w:ascii="Times New Roman" w:eastAsia="仿宋_GB2312" w:hAnsi="Times New Roman"/>
          <w:sz w:val="26"/>
          <w:szCs w:val="26"/>
        </w:rPr>
        <w:t>年版）》。</w:t>
      </w:r>
    </w:p>
    <w:p w14:paraId="3CC2418C" w14:textId="77777777" w:rsidR="00722F39" w:rsidRPr="006A0AD5" w:rsidRDefault="004E35CD"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二</w:t>
      </w:r>
      <w:r w:rsidR="00722F39" w:rsidRPr="006A0AD5">
        <w:rPr>
          <w:rFonts w:ascii="Times New Roman" w:eastAsia="仿宋_GB2312" w:hAnsi="Times New Roman"/>
          <w:sz w:val="26"/>
          <w:szCs w:val="26"/>
        </w:rPr>
        <w:t>、</w:t>
      </w:r>
      <w:r w:rsidR="009C468D" w:rsidRPr="006A0AD5">
        <w:rPr>
          <w:rFonts w:ascii="Times New Roman" w:eastAsia="仿宋_GB2312" w:hAnsi="Times New Roman"/>
          <w:sz w:val="26"/>
          <w:szCs w:val="26"/>
        </w:rPr>
        <w:t>《湖南省公路工程标准咨询服务招标文件（</w:t>
      </w:r>
      <w:r w:rsidR="009C468D" w:rsidRPr="006A0AD5">
        <w:rPr>
          <w:rFonts w:ascii="Times New Roman" w:eastAsia="仿宋_GB2312" w:hAnsi="Times New Roman"/>
          <w:sz w:val="26"/>
          <w:szCs w:val="26"/>
        </w:rPr>
        <w:t>2019</w:t>
      </w:r>
      <w:r w:rsidR="009C468D" w:rsidRPr="006A0AD5">
        <w:rPr>
          <w:rFonts w:ascii="Times New Roman" w:eastAsia="仿宋_GB2312" w:hAnsi="Times New Roman"/>
          <w:sz w:val="26"/>
          <w:szCs w:val="26"/>
        </w:rPr>
        <w:t>年版）》</w:t>
      </w:r>
      <w:r w:rsidR="00722F39" w:rsidRPr="006A0AD5">
        <w:rPr>
          <w:rFonts w:ascii="Times New Roman" w:eastAsia="仿宋_GB2312" w:hAnsi="Times New Roman"/>
          <w:sz w:val="26"/>
          <w:szCs w:val="26"/>
        </w:rPr>
        <w:t>适用于</w:t>
      </w:r>
      <w:r w:rsidR="00E932BF" w:rsidRPr="006A0AD5">
        <w:rPr>
          <w:rFonts w:ascii="Times New Roman" w:eastAsia="仿宋_GB2312" w:hAnsi="Times New Roman"/>
          <w:sz w:val="26"/>
          <w:szCs w:val="26"/>
        </w:rPr>
        <w:t>湖南省境内</w:t>
      </w:r>
      <w:r w:rsidR="00722F39" w:rsidRPr="006A0AD5">
        <w:rPr>
          <w:rFonts w:ascii="Times New Roman" w:eastAsia="仿宋_GB2312" w:hAnsi="Times New Roman"/>
          <w:sz w:val="26"/>
          <w:szCs w:val="26"/>
        </w:rPr>
        <w:t>各等级公路和桥梁、隧道建设项目</w:t>
      </w:r>
      <w:r w:rsidR="007E462E"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包括但不限于</w:t>
      </w:r>
      <w:r w:rsidR="002344BC"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可行性研究报告编制</w:t>
      </w:r>
      <w:r w:rsidR="002344BC"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环境影响评价报告书编制</w:t>
      </w:r>
      <w:r w:rsidR="002344BC"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洪水影响评价报告书编制</w:t>
      </w:r>
      <w:r w:rsidR="002344BC"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设计评审服务</w:t>
      </w:r>
      <w:r w:rsidR="002344BC"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水土保持方案报告书编制</w:t>
      </w:r>
      <w:r w:rsidR="002344BC"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勘察设计监理咨询</w:t>
      </w:r>
      <w:r w:rsidR="002344BC"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前期工作技术指导意见</w:t>
      </w:r>
      <w:r w:rsidR="002344BC" w:rsidRPr="006A0AD5">
        <w:rPr>
          <w:rFonts w:ascii="Times New Roman" w:eastAsia="仿宋_GB2312" w:hAnsi="Times New Roman"/>
          <w:sz w:val="26"/>
          <w:szCs w:val="26"/>
        </w:rPr>
        <w:t>”“</w:t>
      </w:r>
      <w:r w:rsidR="002344BC" w:rsidRPr="006A0AD5">
        <w:rPr>
          <w:rFonts w:ascii="Times New Roman" w:eastAsia="仿宋_GB2312" w:hAnsi="Times New Roman"/>
          <w:sz w:val="26"/>
          <w:szCs w:val="26"/>
        </w:rPr>
        <w:t>课题及规划</w:t>
      </w:r>
      <w:r w:rsidR="002344BC" w:rsidRPr="006A0AD5">
        <w:rPr>
          <w:rFonts w:ascii="Times New Roman" w:eastAsia="仿宋_GB2312" w:hAnsi="Times New Roman"/>
          <w:sz w:val="26"/>
          <w:szCs w:val="26"/>
        </w:rPr>
        <w:t>”“</w:t>
      </w:r>
      <w:r w:rsidR="00F22D99" w:rsidRPr="006A0AD5">
        <w:rPr>
          <w:rFonts w:ascii="Times New Roman" w:eastAsia="仿宋_GB2312" w:hAnsi="Times New Roman"/>
          <w:sz w:val="26"/>
          <w:szCs w:val="26"/>
        </w:rPr>
        <w:t>造价咨询</w:t>
      </w:r>
      <w:r w:rsidR="002344BC" w:rsidRPr="006A0AD5">
        <w:rPr>
          <w:rFonts w:ascii="Times New Roman" w:eastAsia="仿宋_GB2312" w:hAnsi="Times New Roman"/>
          <w:sz w:val="26"/>
          <w:szCs w:val="26"/>
        </w:rPr>
        <w:t>”</w:t>
      </w:r>
      <w:r w:rsidR="00A1484A" w:rsidRPr="006A0AD5">
        <w:rPr>
          <w:rFonts w:ascii="Times New Roman" w:eastAsia="仿宋_GB2312" w:hAnsi="Times New Roman"/>
          <w:sz w:val="26"/>
          <w:szCs w:val="26"/>
        </w:rPr>
        <w:t>“</w:t>
      </w:r>
      <w:r w:rsidR="00A1484A" w:rsidRPr="006A0AD5">
        <w:rPr>
          <w:rFonts w:ascii="Times New Roman" w:eastAsia="仿宋_GB2312" w:hAnsi="Times New Roman"/>
          <w:sz w:val="26"/>
          <w:szCs w:val="26"/>
        </w:rPr>
        <w:t>隧道、桥梁试验检测（超前地质预报、监控量测、桩基检测、荷载试验等）</w:t>
      </w:r>
      <w:r w:rsidR="00A1484A" w:rsidRPr="006A0AD5">
        <w:rPr>
          <w:rFonts w:ascii="Times New Roman" w:eastAsia="仿宋_GB2312" w:hAnsi="Times New Roman"/>
          <w:sz w:val="26"/>
          <w:szCs w:val="26"/>
        </w:rPr>
        <w:t>”“</w:t>
      </w:r>
      <w:r w:rsidR="00A1484A" w:rsidRPr="006A0AD5">
        <w:rPr>
          <w:rFonts w:ascii="Times New Roman" w:eastAsia="仿宋_GB2312" w:hAnsi="Times New Roman"/>
          <w:sz w:val="26"/>
          <w:szCs w:val="26"/>
        </w:rPr>
        <w:t>特殊边坡监控、竣（交）工试验检测</w:t>
      </w:r>
      <w:r w:rsidR="00A1484A" w:rsidRPr="006A0AD5">
        <w:rPr>
          <w:rFonts w:ascii="Times New Roman" w:eastAsia="仿宋_GB2312" w:hAnsi="Times New Roman"/>
          <w:sz w:val="26"/>
          <w:szCs w:val="26"/>
        </w:rPr>
        <w:t>”</w:t>
      </w:r>
      <w:r w:rsidR="00A1484A" w:rsidRPr="006A0AD5">
        <w:rPr>
          <w:rFonts w:ascii="Times New Roman" w:eastAsia="仿宋_GB2312" w:hAnsi="Times New Roman"/>
          <w:sz w:val="26"/>
          <w:szCs w:val="26"/>
        </w:rPr>
        <w:t>等</w:t>
      </w:r>
      <w:r w:rsidR="001F7498" w:rsidRPr="006A0AD5">
        <w:rPr>
          <w:rFonts w:ascii="Times New Roman" w:eastAsia="仿宋_GB2312" w:hAnsi="Times New Roman"/>
          <w:sz w:val="26"/>
          <w:szCs w:val="26"/>
        </w:rPr>
        <w:t>咨询</w:t>
      </w:r>
      <w:r w:rsidR="002344BC" w:rsidRPr="006A0AD5">
        <w:rPr>
          <w:rFonts w:ascii="Times New Roman" w:eastAsia="仿宋_GB2312" w:hAnsi="Times New Roman"/>
          <w:sz w:val="26"/>
          <w:szCs w:val="26"/>
        </w:rPr>
        <w:t>服务类</w:t>
      </w:r>
      <w:r w:rsidR="00A1484A" w:rsidRPr="006A0AD5">
        <w:rPr>
          <w:rFonts w:ascii="Times New Roman" w:eastAsia="仿宋_GB2312" w:hAnsi="Times New Roman"/>
          <w:sz w:val="26"/>
          <w:szCs w:val="26"/>
        </w:rPr>
        <w:t>项目</w:t>
      </w:r>
      <w:r w:rsidR="0027634F" w:rsidRPr="006A0AD5">
        <w:rPr>
          <w:rFonts w:ascii="Times New Roman" w:eastAsia="仿宋_GB2312" w:hAnsi="Times New Roman"/>
          <w:sz w:val="26"/>
          <w:szCs w:val="26"/>
        </w:rPr>
        <w:t>。</w:t>
      </w:r>
    </w:p>
    <w:p w14:paraId="03595DD9" w14:textId="77777777" w:rsidR="00722F39" w:rsidRPr="006A0AD5" w:rsidRDefault="004E35CD"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三</w:t>
      </w:r>
      <w:r w:rsidR="00722F39" w:rsidRPr="006A0AD5">
        <w:rPr>
          <w:rFonts w:ascii="Times New Roman" w:eastAsia="仿宋_GB2312" w:hAnsi="Times New Roman"/>
          <w:sz w:val="26"/>
          <w:szCs w:val="26"/>
        </w:rPr>
        <w:t>、招标人根据</w:t>
      </w:r>
      <w:r w:rsidR="009C468D" w:rsidRPr="006A0AD5">
        <w:rPr>
          <w:rFonts w:ascii="Times New Roman" w:eastAsia="仿宋_GB2312" w:hAnsi="Times New Roman"/>
          <w:sz w:val="26"/>
          <w:szCs w:val="26"/>
        </w:rPr>
        <w:t>《湖南省公路工程标准咨询服务招标文件（</w:t>
      </w:r>
      <w:r w:rsidR="009C468D" w:rsidRPr="006A0AD5">
        <w:rPr>
          <w:rFonts w:ascii="Times New Roman" w:eastAsia="仿宋_GB2312" w:hAnsi="Times New Roman"/>
          <w:sz w:val="26"/>
          <w:szCs w:val="26"/>
        </w:rPr>
        <w:t>2019</w:t>
      </w:r>
      <w:r w:rsidR="009C468D" w:rsidRPr="006A0AD5">
        <w:rPr>
          <w:rFonts w:ascii="Times New Roman" w:eastAsia="仿宋_GB2312" w:hAnsi="Times New Roman"/>
          <w:sz w:val="26"/>
          <w:szCs w:val="26"/>
        </w:rPr>
        <w:t>年版）》</w:t>
      </w:r>
      <w:r w:rsidR="00722F39" w:rsidRPr="006A0AD5">
        <w:rPr>
          <w:rFonts w:ascii="Times New Roman" w:eastAsia="仿宋_GB2312" w:hAnsi="Times New Roman"/>
          <w:sz w:val="26"/>
          <w:szCs w:val="26"/>
        </w:rPr>
        <w:t>编制项目招标文件时，不得修改</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投标人须知</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正文和</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评标办法</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正文，但可在前附表中对</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投标人须知</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和</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评标办法</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进行补充、细化，补充和细化的内容不得与</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投标人须知</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和</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评标办法</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正文内容相抵触。</w:t>
      </w:r>
    </w:p>
    <w:p w14:paraId="1671F3F9" w14:textId="77777777" w:rsidR="00722F39" w:rsidRPr="006A0AD5" w:rsidRDefault="00B01E83"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四</w:t>
      </w:r>
      <w:r w:rsidR="00722F39" w:rsidRPr="006A0AD5">
        <w:rPr>
          <w:rFonts w:ascii="Times New Roman" w:eastAsia="仿宋_GB2312" w:hAnsi="Times New Roman"/>
          <w:sz w:val="26"/>
          <w:szCs w:val="26"/>
        </w:rPr>
        <w:t>、</w:t>
      </w:r>
      <w:r w:rsidR="00325558" w:rsidRPr="006A0AD5">
        <w:rPr>
          <w:rFonts w:ascii="Times New Roman" w:eastAsia="仿宋_GB2312" w:hAnsi="Times New Roman"/>
          <w:sz w:val="26"/>
          <w:szCs w:val="26"/>
        </w:rPr>
        <w:t>根据</w:t>
      </w:r>
      <w:r w:rsidR="006B0483" w:rsidRPr="006A0AD5">
        <w:rPr>
          <w:rFonts w:ascii="Times New Roman" w:eastAsia="仿宋_GB2312" w:hAnsi="Times New Roman"/>
          <w:sz w:val="26"/>
          <w:szCs w:val="26"/>
        </w:rPr>
        <w:t>湖南省交通运输</w:t>
      </w:r>
      <w:r w:rsidR="00325558" w:rsidRPr="006A0AD5">
        <w:rPr>
          <w:rFonts w:ascii="Times New Roman" w:eastAsia="仿宋_GB2312" w:hAnsi="Times New Roman"/>
          <w:sz w:val="26"/>
          <w:szCs w:val="26"/>
        </w:rPr>
        <w:t>厅《关于进一步加强公路工程建设项目招标投标管理工作的通知》</w:t>
      </w:r>
      <w:r w:rsidR="00F22D99" w:rsidRPr="006A0AD5">
        <w:rPr>
          <w:rFonts w:ascii="Times New Roman" w:eastAsia="仿宋_GB2312" w:hAnsi="Times New Roman"/>
          <w:sz w:val="26"/>
          <w:szCs w:val="26"/>
        </w:rPr>
        <w:t>（</w:t>
      </w:r>
      <w:proofErr w:type="gramStart"/>
      <w:r w:rsidR="00F22D99" w:rsidRPr="006A0AD5">
        <w:rPr>
          <w:rFonts w:ascii="Times New Roman" w:eastAsia="仿宋_GB2312" w:hAnsi="Times New Roman"/>
          <w:sz w:val="26"/>
          <w:szCs w:val="26"/>
        </w:rPr>
        <w:t>湘交基建</w:t>
      </w:r>
      <w:proofErr w:type="gramEnd"/>
      <w:r w:rsidR="00F22D99" w:rsidRPr="006A0AD5">
        <w:rPr>
          <w:rFonts w:ascii="Times New Roman" w:eastAsia="仿宋_GB2312" w:hAnsi="Times New Roman"/>
          <w:sz w:val="26"/>
          <w:szCs w:val="26"/>
        </w:rPr>
        <w:t>〔</w:t>
      </w:r>
      <w:r w:rsidR="00F22D99" w:rsidRPr="006A0AD5">
        <w:rPr>
          <w:rFonts w:ascii="Times New Roman" w:eastAsia="仿宋_GB2312" w:hAnsi="Times New Roman"/>
          <w:sz w:val="26"/>
          <w:szCs w:val="26"/>
        </w:rPr>
        <w:t>2019</w:t>
      </w:r>
      <w:r w:rsidR="00F22D99" w:rsidRPr="006A0AD5">
        <w:rPr>
          <w:rFonts w:ascii="Times New Roman" w:eastAsia="仿宋_GB2312" w:hAnsi="Times New Roman"/>
          <w:sz w:val="26"/>
          <w:szCs w:val="26"/>
        </w:rPr>
        <w:t>〕</w:t>
      </w:r>
      <w:r w:rsidR="00F22D99" w:rsidRPr="006A0AD5">
        <w:rPr>
          <w:rFonts w:ascii="Times New Roman" w:eastAsia="仿宋_GB2312" w:hAnsi="Times New Roman"/>
          <w:sz w:val="26"/>
          <w:szCs w:val="26"/>
        </w:rPr>
        <w:t>10</w:t>
      </w:r>
      <w:r w:rsidR="00F22D99" w:rsidRPr="006A0AD5">
        <w:rPr>
          <w:rFonts w:ascii="Times New Roman" w:eastAsia="仿宋_GB2312" w:hAnsi="Times New Roman"/>
          <w:sz w:val="26"/>
          <w:szCs w:val="26"/>
        </w:rPr>
        <w:t>号）</w:t>
      </w:r>
      <w:r w:rsidR="00325558" w:rsidRPr="006A0AD5">
        <w:rPr>
          <w:rFonts w:ascii="Times New Roman" w:eastAsia="仿宋_GB2312" w:hAnsi="Times New Roman"/>
          <w:sz w:val="26"/>
          <w:szCs w:val="26"/>
        </w:rPr>
        <w:t>补充的湖南省公路项目招投标有关规定的文字</w:t>
      </w:r>
      <w:r w:rsidR="006B0483" w:rsidRPr="006A0AD5">
        <w:rPr>
          <w:rFonts w:ascii="Times New Roman" w:eastAsia="仿宋_GB2312" w:hAnsi="Times New Roman"/>
          <w:sz w:val="26"/>
          <w:szCs w:val="26"/>
        </w:rPr>
        <w:t>内容</w:t>
      </w:r>
      <w:r w:rsidR="00325558" w:rsidRPr="006A0AD5">
        <w:rPr>
          <w:rFonts w:ascii="Times New Roman" w:eastAsia="仿宋_GB2312" w:hAnsi="Times New Roman"/>
          <w:sz w:val="26"/>
          <w:szCs w:val="26"/>
        </w:rPr>
        <w:t>用</w:t>
      </w:r>
      <w:r w:rsidR="00A1484A" w:rsidRPr="006A0AD5">
        <w:rPr>
          <w:rFonts w:ascii="Times New Roman" w:eastAsia="仿宋_GB2312" w:hAnsi="Times New Roman"/>
          <w:sz w:val="26"/>
          <w:szCs w:val="26"/>
        </w:rPr>
        <w:t>黑体</w:t>
      </w:r>
      <w:r w:rsidR="00325558" w:rsidRPr="006A0AD5">
        <w:rPr>
          <w:rFonts w:ascii="Times New Roman" w:eastAsia="仿宋_GB2312" w:hAnsi="Times New Roman"/>
          <w:sz w:val="26"/>
          <w:szCs w:val="26"/>
        </w:rPr>
        <w:t>表示，招标</w:t>
      </w:r>
      <w:r w:rsidR="0040236E" w:rsidRPr="006A0AD5">
        <w:rPr>
          <w:rFonts w:ascii="Times New Roman" w:eastAsia="仿宋_GB2312" w:hAnsi="Times New Roman"/>
          <w:sz w:val="26"/>
          <w:szCs w:val="26"/>
        </w:rPr>
        <w:t>人</w:t>
      </w:r>
      <w:r w:rsidR="00325558" w:rsidRPr="006A0AD5">
        <w:rPr>
          <w:rFonts w:ascii="Times New Roman" w:eastAsia="仿宋_GB2312" w:hAnsi="Times New Roman"/>
          <w:sz w:val="26"/>
          <w:szCs w:val="26"/>
        </w:rPr>
        <w:t>应当遵照执行。</w:t>
      </w:r>
      <w:r w:rsidR="00722F39" w:rsidRPr="006A0AD5">
        <w:rPr>
          <w:rFonts w:ascii="Times New Roman" w:eastAsia="仿宋_GB2312" w:hAnsi="Times New Roman"/>
          <w:sz w:val="26"/>
          <w:szCs w:val="26"/>
        </w:rPr>
        <w:t>招标人在根据</w:t>
      </w:r>
      <w:r w:rsidR="009C468D" w:rsidRPr="006A0AD5">
        <w:rPr>
          <w:rFonts w:ascii="Times New Roman" w:eastAsia="仿宋_GB2312" w:hAnsi="Times New Roman"/>
          <w:sz w:val="26"/>
          <w:szCs w:val="26"/>
        </w:rPr>
        <w:t>《湖南省公路工程标准咨询服务招标文件（</w:t>
      </w:r>
      <w:r w:rsidR="009C468D" w:rsidRPr="006A0AD5">
        <w:rPr>
          <w:rFonts w:ascii="Times New Roman" w:eastAsia="仿宋_GB2312" w:hAnsi="Times New Roman"/>
          <w:sz w:val="26"/>
          <w:szCs w:val="26"/>
        </w:rPr>
        <w:t>2019</w:t>
      </w:r>
      <w:r w:rsidR="009C468D" w:rsidRPr="006A0AD5">
        <w:rPr>
          <w:rFonts w:ascii="Times New Roman" w:eastAsia="仿宋_GB2312" w:hAnsi="Times New Roman"/>
          <w:sz w:val="26"/>
          <w:szCs w:val="26"/>
        </w:rPr>
        <w:t>年版）》</w:t>
      </w:r>
      <w:r w:rsidR="00722F39" w:rsidRPr="006A0AD5">
        <w:rPr>
          <w:rFonts w:ascii="Times New Roman" w:eastAsia="仿宋_GB2312" w:hAnsi="Times New Roman"/>
          <w:sz w:val="26"/>
          <w:szCs w:val="26"/>
        </w:rPr>
        <w:t>编制项目招标文件中的</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项目专用合同条款</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时，可根据招标项目的具体特点和实际需要，对</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通用合同条款</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进行补充、细化，除</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通用合同条款</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明确</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专用合同条款</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可</w:t>
      </w:r>
      <w:proofErr w:type="gramStart"/>
      <w:r w:rsidR="00722F39" w:rsidRPr="006A0AD5">
        <w:rPr>
          <w:rFonts w:ascii="Times New Roman" w:eastAsia="仿宋_GB2312" w:hAnsi="Times New Roman"/>
          <w:sz w:val="26"/>
          <w:szCs w:val="26"/>
        </w:rPr>
        <w:t>作出</w:t>
      </w:r>
      <w:proofErr w:type="gramEnd"/>
      <w:r w:rsidR="00722F39" w:rsidRPr="006A0AD5">
        <w:rPr>
          <w:rFonts w:ascii="Times New Roman" w:eastAsia="仿宋_GB2312" w:hAnsi="Times New Roman"/>
          <w:sz w:val="26"/>
          <w:szCs w:val="26"/>
        </w:rPr>
        <w:t>不同约定外，补充和细化的内容不得与</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通用合同条款</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强制性规定相抵触。同时，补充、细化或约定的内容，不得违反法律、行政法规的强制性规定和平等、自愿、公平和诚实信用原则。</w:t>
      </w:r>
    </w:p>
    <w:p w14:paraId="2CA95C64" w14:textId="77777777" w:rsidR="00722F39" w:rsidRPr="006A0AD5" w:rsidRDefault="00B01E83"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lastRenderedPageBreak/>
        <w:t>五</w:t>
      </w:r>
      <w:r w:rsidR="00722F39" w:rsidRPr="006A0AD5">
        <w:rPr>
          <w:rFonts w:ascii="Times New Roman" w:eastAsia="仿宋_GB2312" w:hAnsi="Times New Roman"/>
          <w:sz w:val="26"/>
          <w:szCs w:val="26"/>
        </w:rPr>
        <w:t>、</w:t>
      </w:r>
      <w:r w:rsidR="009C468D" w:rsidRPr="006A0AD5">
        <w:rPr>
          <w:rFonts w:ascii="Times New Roman" w:eastAsia="仿宋_GB2312" w:hAnsi="Times New Roman"/>
          <w:sz w:val="26"/>
          <w:szCs w:val="26"/>
        </w:rPr>
        <w:t>《湖南省公路工程标准咨询服务招标文件（</w:t>
      </w:r>
      <w:r w:rsidR="009C468D" w:rsidRPr="006A0AD5">
        <w:rPr>
          <w:rFonts w:ascii="Times New Roman" w:eastAsia="仿宋_GB2312" w:hAnsi="Times New Roman"/>
          <w:sz w:val="26"/>
          <w:szCs w:val="26"/>
        </w:rPr>
        <w:t>2019</w:t>
      </w:r>
      <w:r w:rsidR="009C468D" w:rsidRPr="006A0AD5">
        <w:rPr>
          <w:rFonts w:ascii="Times New Roman" w:eastAsia="仿宋_GB2312" w:hAnsi="Times New Roman"/>
          <w:sz w:val="26"/>
          <w:szCs w:val="26"/>
        </w:rPr>
        <w:t>年版）》</w:t>
      </w:r>
      <w:r w:rsidR="00722F39" w:rsidRPr="006A0AD5">
        <w:rPr>
          <w:rFonts w:ascii="Times New Roman" w:eastAsia="仿宋_GB2312" w:hAnsi="Times New Roman"/>
          <w:sz w:val="26"/>
          <w:szCs w:val="26"/>
        </w:rPr>
        <w:t>用相同序号标示的章、节、条、款、项、目，供招标人选择使用；以空格标示的部分，招标人应根据招标项目具体特点和实际需要进行填写，确实没有需要填写的，在空格中用</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标示。</w:t>
      </w:r>
    </w:p>
    <w:p w14:paraId="784A465C" w14:textId="77777777" w:rsidR="00722F39" w:rsidRPr="006A0AD5" w:rsidRDefault="00B01E83"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六</w:t>
      </w:r>
      <w:r w:rsidR="00722F39" w:rsidRPr="006A0AD5">
        <w:rPr>
          <w:rFonts w:ascii="Times New Roman" w:eastAsia="仿宋_GB2312" w:hAnsi="Times New Roman"/>
          <w:sz w:val="26"/>
          <w:szCs w:val="26"/>
        </w:rPr>
        <w:t>、招标人按照</w:t>
      </w:r>
      <w:r w:rsidR="009C468D" w:rsidRPr="006A0AD5">
        <w:rPr>
          <w:rFonts w:ascii="Times New Roman" w:eastAsia="仿宋_GB2312" w:hAnsi="Times New Roman"/>
          <w:sz w:val="26"/>
          <w:szCs w:val="26"/>
        </w:rPr>
        <w:t>《湖南省公路工程标准咨询服务招标文件（</w:t>
      </w:r>
      <w:r w:rsidR="009C468D" w:rsidRPr="006A0AD5">
        <w:rPr>
          <w:rFonts w:ascii="Times New Roman" w:eastAsia="仿宋_GB2312" w:hAnsi="Times New Roman"/>
          <w:sz w:val="26"/>
          <w:szCs w:val="26"/>
        </w:rPr>
        <w:t>2019</w:t>
      </w:r>
      <w:r w:rsidR="009C468D" w:rsidRPr="006A0AD5">
        <w:rPr>
          <w:rFonts w:ascii="Times New Roman" w:eastAsia="仿宋_GB2312" w:hAnsi="Times New Roman"/>
          <w:sz w:val="26"/>
          <w:szCs w:val="26"/>
        </w:rPr>
        <w:t>年版）》</w:t>
      </w:r>
      <w:r w:rsidR="00722F39" w:rsidRPr="006A0AD5">
        <w:rPr>
          <w:rFonts w:ascii="Times New Roman" w:eastAsia="仿宋_GB2312" w:hAnsi="Times New Roman"/>
          <w:sz w:val="26"/>
          <w:szCs w:val="26"/>
        </w:rPr>
        <w:t>第一章的格式发布招标公告或发出投标邀请书后，将实际发布的招标公告或实际发出的投标邀请书编入出售的招标文件中，作为招标文件的组成部分。其中，招标公告应同时注明发布的所有媒介名称。</w:t>
      </w:r>
    </w:p>
    <w:p w14:paraId="547A360D" w14:textId="77777777" w:rsidR="00FF66CD" w:rsidRPr="006A0AD5" w:rsidRDefault="00B01E83"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hint="eastAsia"/>
          <w:sz w:val="26"/>
          <w:szCs w:val="26"/>
        </w:rPr>
        <w:t>七</w:t>
      </w:r>
      <w:r w:rsidR="00722F39" w:rsidRPr="006A0AD5">
        <w:rPr>
          <w:rFonts w:ascii="Times New Roman" w:eastAsia="仿宋_GB2312" w:hAnsi="Times New Roman" w:hint="eastAsia"/>
          <w:sz w:val="26"/>
          <w:szCs w:val="26"/>
        </w:rPr>
        <w:t>、</w:t>
      </w:r>
      <w:r w:rsidR="009C468D" w:rsidRPr="006A0AD5">
        <w:rPr>
          <w:rFonts w:ascii="Times New Roman" w:eastAsia="仿宋_GB2312" w:hAnsi="Times New Roman" w:hint="eastAsia"/>
          <w:sz w:val="26"/>
          <w:szCs w:val="26"/>
        </w:rPr>
        <w:t>《湖南省公路工程标准咨询服务招标文件（</w:t>
      </w:r>
      <w:r w:rsidR="009C468D" w:rsidRPr="006A0AD5">
        <w:rPr>
          <w:rFonts w:ascii="Times New Roman" w:eastAsia="仿宋_GB2312" w:hAnsi="Times New Roman"/>
          <w:sz w:val="26"/>
          <w:szCs w:val="26"/>
        </w:rPr>
        <w:t>2019</w:t>
      </w:r>
      <w:r w:rsidR="009C468D" w:rsidRPr="006A0AD5">
        <w:rPr>
          <w:rFonts w:ascii="Times New Roman" w:eastAsia="仿宋_GB2312" w:hAnsi="Times New Roman" w:hint="eastAsia"/>
          <w:sz w:val="26"/>
          <w:szCs w:val="26"/>
        </w:rPr>
        <w:t>年版）》</w:t>
      </w:r>
      <w:r w:rsidR="00722F39" w:rsidRPr="006A0AD5">
        <w:rPr>
          <w:rFonts w:ascii="Times New Roman" w:eastAsia="仿宋_GB2312" w:hAnsi="Times New Roman" w:hint="eastAsia"/>
          <w:sz w:val="26"/>
          <w:szCs w:val="26"/>
        </w:rPr>
        <w:t>第三章</w:t>
      </w:r>
      <w:r w:rsidR="00722F39" w:rsidRPr="006A0AD5">
        <w:rPr>
          <w:rFonts w:ascii="Times New Roman" w:eastAsia="仿宋_GB2312" w:hAnsi="Times New Roman"/>
          <w:sz w:val="26"/>
          <w:szCs w:val="26"/>
        </w:rPr>
        <w:t>“</w:t>
      </w:r>
      <w:r w:rsidR="00722F39" w:rsidRPr="006A0AD5">
        <w:rPr>
          <w:rFonts w:ascii="Times New Roman" w:eastAsia="仿宋_GB2312" w:hAnsi="Times New Roman" w:hint="eastAsia"/>
          <w:sz w:val="26"/>
          <w:szCs w:val="26"/>
        </w:rPr>
        <w:t>评标办法</w:t>
      </w:r>
      <w:r w:rsidR="00722F39" w:rsidRPr="006A0AD5">
        <w:rPr>
          <w:rFonts w:ascii="Times New Roman" w:eastAsia="仿宋_GB2312" w:hAnsi="Times New Roman"/>
          <w:sz w:val="26"/>
          <w:szCs w:val="26"/>
        </w:rPr>
        <w:t>”</w:t>
      </w:r>
      <w:r w:rsidR="00722F39" w:rsidRPr="006A0AD5">
        <w:rPr>
          <w:rFonts w:ascii="Times New Roman" w:eastAsia="仿宋_GB2312" w:hAnsi="Times New Roman" w:hint="eastAsia"/>
          <w:sz w:val="26"/>
          <w:szCs w:val="26"/>
        </w:rPr>
        <w:t>规定采用综合评估法</w:t>
      </w:r>
      <w:r w:rsidR="002E6D99" w:rsidRPr="006A0AD5">
        <w:rPr>
          <w:rFonts w:ascii="Times New Roman" w:eastAsia="仿宋_GB2312" w:hAnsi="Times New Roman" w:hint="eastAsia"/>
          <w:sz w:val="26"/>
          <w:szCs w:val="26"/>
        </w:rPr>
        <w:t>和</w:t>
      </w:r>
      <w:r w:rsidR="00FF66CD" w:rsidRPr="006A0AD5">
        <w:rPr>
          <w:rFonts w:ascii="Times New Roman" w:eastAsia="仿宋_GB2312" w:hAnsi="Times New Roman" w:hint="eastAsia"/>
          <w:sz w:val="26"/>
          <w:szCs w:val="26"/>
        </w:rPr>
        <w:t>经评审的最低投标价法</w:t>
      </w:r>
      <w:r w:rsidR="00722F39" w:rsidRPr="006A0AD5">
        <w:rPr>
          <w:rFonts w:ascii="Times New Roman" w:eastAsia="仿宋_GB2312" w:hAnsi="Times New Roman" w:hint="eastAsia"/>
          <w:sz w:val="26"/>
          <w:szCs w:val="26"/>
        </w:rPr>
        <w:t>。</w:t>
      </w:r>
      <w:r w:rsidR="00BB50E1" w:rsidRPr="006A0AD5">
        <w:rPr>
          <w:rFonts w:ascii="Times New Roman" w:eastAsia="仿宋_GB2312" w:hAnsi="Times New Roman" w:hint="eastAsia"/>
          <w:sz w:val="26"/>
          <w:szCs w:val="26"/>
        </w:rPr>
        <w:t>其中，</w:t>
      </w:r>
      <w:r w:rsidR="00FF66CD" w:rsidRPr="006A0AD5">
        <w:rPr>
          <w:rFonts w:ascii="Times New Roman" w:eastAsia="仿宋_GB2312" w:hAnsi="Times New Roman" w:hint="eastAsia"/>
          <w:sz w:val="26"/>
          <w:szCs w:val="26"/>
        </w:rPr>
        <w:t>综合评估法适用于</w:t>
      </w:r>
      <w:r w:rsidR="004531DF" w:rsidRPr="006A0AD5">
        <w:rPr>
          <w:rFonts w:ascii="Times New Roman" w:eastAsia="仿宋_GB2312" w:hAnsi="Times New Roman" w:hint="eastAsia"/>
          <w:sz w:val="26"/>
          <w:szCs w:val="26"/>
        </w:rPr>
        <w:t>无资质准入要求或有特殊要求的服务项目</w:t>
      </w:r>
      <w:r w:rsidR="00FF66CD" w:rsidRPr="006A0AD5">
        <w:rPr>
          <w:rFonts w:ascii="Times New Roman" w:eastAsia="仿宋_GB2312" w:hAnsi="Times New Roman" w:hint="eastAsia"/>
          <w:sz w:val="26"/>
          <w:szCs w:val="26"/>
        </w:rPr>
        <w:t>。经评审的最低投标价</w:t>
      </w:r>
      <w:proofErr w:type="gramStart"/>
      <w:r w:rsidR="00FF66CD" w:rsidRPr="006A0AD5">
        <w:rPr>
          <w:rFonts w:ascii="Times New Roman" w:eastAsia="仿宋_GB2312" w:hAnsi="Times New Roman" w:hint="eastAsia"/>
          <w:sz w:val="26"/>
          <w:szCs w:val="26"/>
        </w:rPr>
        <w:t>法</w:t>
      </w:r>
      <w:r w:rsidR="00190127" w:rsidRPr="006A0AD5">
        <w:rPr>
          <w:rFonts w:ascii="Times New Roman" w:eastAsia="仿宋_GB2312" w:hAnsi="Times New Roman" w:hint="eastAsia"/>
          <w:sz w:val="26"/>
          <w:szCs w:val="26"/>
        </w:rPr>
        <w:t>原则</w:t>
      </w:r>
      <w:proofErr w:type="gramEnd"/>
      <w:r w:rsidR="00FF66CD" w:rsidRPr="006A0AD5">
        <w:rPr>
          <w:rFonts w:ascii="Times New Roman" w:eastAsia="仿宋_GB2312" w:hAnsi="Times New Roman" w:hint="eastAsia"/>
          <w:sz w:val="26"/>
          <w:szCs w:val="26"/>
        </w:rPr>
        <w:t>适用于</w:t>
      </w:r>
      <w:r w:rsidR="004531DF" w:rsidRPr="006A0AD5">
        <w:rPr>
          <w:rFonts w:ascii="Times New Roman" w:eastAsia="仿宋_GB2312" w:hAnsi="Times New Roman" w:hint="eastAsia"/>
          <w:sz w:val="26"/>
          <w:szCs w:val="26"/>
        </w:rPr>
        <w:t>有资质准入要求，服务内容和服务标准明确的服务项目。</w:t>
      </w:r>
    </w:p>
    <w:p w14:paraId="6F7869A9" w14:textId="77777777" w:rsidR="002B530F" w:rsidRPr="006A0AD5" w:rsidRDefault="002B530F" w:rsidP="002B530F">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招标人选择适用综合评估法的，在满足第三章</w:t>
      </w:r>
      <w:r w:rsidRPr="006A0AD5">
        <w:rPr>
          <w:rFonts w:ascii="Times New Roman" w:eastAsia="仿宋_GB2312" w:hAnsi="Times New Roman"/>
          <w:sz w:val="26"/>
          <w:szCs w:val="26"/>
        </w:rPr>
        <w:t>“</w:t>
      </w:r>
      <w:r w:rsidRPr="006A0AD5">
        <w:rPr>
          <w:rFonts w:ascii="Times New Roman" w:eastAsia="仿宋_GB2312" w:hAnsi="Times New Roman"/>
          <w:sz w:val="26"/>
          <w:szCs w:val="26"/>
        </w:rPr>
        <w:t>评标办法</w:t>
      </w:r>
      <w:r w:rsidRPr="006A0AD5">
        <w:rPr>
          <w:rFonts w:ascii="Times New Roman" w:eastAsia="仿宋_GB2312" w:hAnsi="Times New Roman"/>
          <w:sz w:val="26"/>
          <w:szCs w:val="26"/>
        </w:rPr>
        <w:t>”</w:t>
      </w:r>
      <w:r w:rsidRPr="006A0AD5">
        <w:rPr>
          <w:rFonts w:ascii="Times New Roman" w:eastAsia="仿宋_GB2312" w:hAnsi="Times New Roman"/>
          <w:sz w:val="26"/>
          <w:szCs w:val="26"/>
        </w:rPr>
        <w:t>相关注释的前提下，各评审因素的评审标准和分值等由招标人根据项目特点和需要合理确定。</w:t>
      </w:r>
      <w:bookmarkStart w:id="0" w:name="_Hlk11941201"/>
      <w:r w:rsidRPr="006A0AD5">
        <w:rPr>
          <w:rFonts w:ascii="Times New Roman" w:eastAsia="仿宋_GB2312" w:hAnsi="Times New Roman"/>
          <w:sz w:val="26"/>
          <w:szCs w:val="26"/>
        </w:rPr>
        <w:t>国家及湖南省有关单位对各评审因素的评审标准、分值和权重等有规定的，从其规定。</w:t>
      </w:r>
      <w:bookmarkEnd w:id="0"/>
    </w:p>
    <w:p w14:paraId="797A6988" w14:textId="77777777" w:rsidR="00BB50E1" w:rsidRPr="006A0AD5" w:rsidRDefault="00BB50E1" w:rsidP="00BB50E1">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第三章</w:t>
      </w:r>
      <w:r w:rsidRPr="006A0AD5">
        <w:rPr>
          <w:rFonts w:ascii="Times New Roman" w:eastAsia="仿宋_GB2312" w:hAnsi="Times New Roman"/>
          <w:sz w:val="26"/>
          <w:szCs w:val="26"/>
        </w:rPr>
        <w:t>“</w:t>
      </w:r>
      <w:r w:rsidRPr="006A0AD5">
        <w:rPr>
          <w:rFonts w:ascii="Times New Roman" w:eastAsia="仿宋_GB2312" w:hAnsi="Times New Roman"/>
          <w:sz w:val="26"/>
          <w:szCs w:val="26"/>
        </w:rPr>
        <w:t>评标办法</w:t>
      </w:r>
      <w:r w:rsidRPr="006A0AD5">
        <w:rPr>
          <w:rFonts w:ascii="Times New Roman" w:eastAsia="仿宋_GB2312" w:hAnsi="Times New Roman"/>
          <w:sz w:val="26"/>
          <w:szCs w:val="26"/>
        </w:rPr>
        <w:t>”</w:t>
      </w:r>
      <w:r w:rsidRPr="006A0AD5">
        <w:rPr>
          <w:rFonts w:ascii="Times New Roman" w:eastAsia="仿宋_GB2312" w:hAnsi="Times New Roman"/>
          <w:sz w:val="26"/>
          <w:szCs w:val="26"/>
        </w:rPr>
        <w:t>前附表应列明全部评审因素和评审标准，并在本章（前附表及正文）标明投标人不满足要求即导致否决其投标的全部条款。</w:t>
      </w:r>
    </w:p>
    <w:p w14:paraId="682F9165" w14:textId="77777777" w:rsidR="00722F39" w:rsidRPr="006A0AD5" w:rsidRDefault="002A091E"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八</w:t>
      </w:r>
      <w:r w:rsidR="00722F39" w:rsidRPr="006A0AD5">
        <w:rPr>
          <w:rFonts w:ascii="Times New Roman" w:eastAsia="仿宋_GB2312" w:hAnsi="Times New Roman"/>
          <w:sz w:val="26"/>
          <w:szCs w:val="26"/>
        </w:rPr>
        <w:t>、第五章</w:t>
      </w:r>
      <w:r w:rsidR="00722F39" w:rsidRPr="006A0AD5">
        <w:rPr>
          <w:rFonts w:ascii="Times New Roman" w:eastAsia="仿宋_GB2312" w:hAnsi="Times New Roman"/>
          <w:sz w:val="26"/>
          <w:szCs w:val="26"/>
        </w:rPr>
        <w:t>“</w:t>
      </w:r>
      <w:r w:rsidRPr="006A0AD5">
        <w:rPr>
          <w:rFonts w:ascii="Times New Roman" w:eastAsia="仿宋_GB2312" w:hAnsi="Times New Roman"/>
          <w:sz w:val="26"/>
          <w:szCs w:val="26"/>
        </w:rPr>
        <w:t>委托</w:t>
      </w:r>
      <w:r w:rsidR="00722F39" w:rsidRPr="006A0AD5">
        <w:rPr>
          <w:rFonts w:ascii="Times New Roman" w:eastAsia="仿宋_GB2312" w:hAnsi="Times New Roman"/>
          <w:sz w:val="26"/>
          <w:szCs w:val="26"/>
        </w:rPr>
        <w:t>人要求</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由招标人根据</w:t>
      </w:r>
      <w:r w:rsidR="009C468D" w:rsidRPr="006A0AD5">
        <w:rPr>
          <w:rFonts w:ascii="Times New Roman" w:eastAsia="仿宋_GB2312" w:hAnsi="Times New Roman"/>
          <w:sz w:val="26"/>
          <w:szCs w:val="26"/>
        </w:rPr>
        <w:t>《湖南省公路工程标准咨询服务招标文件（</w:t>
      </w:r>
      <w:r w:rsidR="009C468D" w:rsidRPr="006A0AD5">
        <w:rPr>
          <w:rFonts w:ascii="Times New Roman" w:eastAsia="仿宋_GB2312" w:hAnsi="Times New Roman"/>
          <w:sz w:val="26"/>
          <w:szCs w:val="26"/>
        </w:rPr>
        <w:t>2019</w:t>
      </w:r>
      <w:r w:rsidR="009C468D" w:rsidRPr="006A0AD5">
        <w:rPr>
          <w:rFonts w:ascii="Times New Roman" w:eastAsia="仿宋_GB2312" w:hAnsi="Times New Roman"/>
          <w:sz w:val="26"/>
          <w:szCs w:val="26"/>
        </w:rPr>
        <w:t>年版）》</w:t>
      </w:r>
      <w:r w:rsidR="00722F39" w:rsidRPr="006A0AD5">
        <w:rPr>
          <w:rFonts w:ascii="Times New Roman" w:eastAsia="仿宋_GB2312" w:hAnsi="Times New Roman"/>
          <w:sz w:val="26"/>
          <w:szCs w:val="26"/>
        </w:rPr>
        <w:t>、招标项目具体特点和实际需要编制，并与</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投标人须知</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通用合同条款</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专用合同条款</w:t>
      </w:r>
      <w:r w:rsidR="00722F39" w:rsidRPr="006A0AD5">
        <w:rPr>
          <w:rFonts w:ascii="Times New Roman" w:eastAsia="仿宋_GB2312" w:hAnsi="Times New Roman"/>
          <w:sz w:val="26"/>
          <w:szCs w:val="26"/>
        </w:rPr>
        <w:t>”</w:t>
      </w:r>
      <w:r w:rsidR="00722F39" w:rsidRPr="006A0AD5">
        <w:rPr>
          <w:rFonts w:ascii="Times New Roman" w:eastAsia="仿宋_GB2312" w:hAnsi="Times New Roman"/>
          <w:sz w:val="26"/>
          <w:szCs w:val="26"/>
        </w:rPr>
        <w:t>相衔接。</w:t>
      </w:r>
    </w:p>
    <w:p w14:paraId="03E9CDCD" w14:textId="77777777" w:rsidR="00722F39" w:rsidRPr="006A0AD5" w:rsidRDefault="004B3701"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九</w:t>
      </w:r>
      <w:r w:rsidR="00722F39" w:rsidRPr="006A0AD5">
        <w:rPr>
          <w:rFonts w:ascii="Times New Roman" w:eastAsia="仿宋_GB2312" w:hAnsi="Times New Roman"/>
          <w:sz w:val="26"/>
          <w:szCs w:val="26"/>
        </w:rPr>
        <w:t>、采用电子招标投标的，招标人应按照国家有关规定和《湖南省公路工程标准</w:t>
      </w:r>
      <w:r w:rsidR="00A1484A" w:rsidRPr="006A0AD5">
        <w:rPr>
          <w:rFonts w:ascii="Times New Roman" w:eastAsia="仿宋_GB2312" w:hAnsi="Times New Roman"/>
          <w:sz w:val="26"/>
          <w:szCs w:val="26"/>
        </w:rPr>
        <w:t>咨询服务</w:t>
      </w:r>
      <w:r w:rsidR="00722F39" w:rsidRPr="006A0AD5">
        <w:rPr>
          <w:rFonts w:ascii="Times New Roman" w:eastAsia="仿宋_GB2312" w:hAnsi="Times New Roman"/>
          <w:sz w:val="26"/>
          <w:szCs w:val="26"/>
        </w:rPr>
        <w:t>招标文件</w:t>
      </w:r>
      <w:r w:rsidR="00312571" w:rsidRPr="006A0AD5">
        <w:rPr>
          <w:rFonts w:ascii="Times New Roman" w:eastAsia="仿宋_GB2312" w:hAnsi="Times New Roman"/>
          <w:sz w:val="26"/>
          <w:szCs w:val="26"/>
        </w:rPr>
        <w:t>（</w:t>
      </w:r>
      <w:r w:rsidR="00312571" w:rsidRPr="006A0AD5">
        <w:rPr>
          <w:rFonts w:ascii="Times New Roman" w:eastAsia="仿宋_GB2312" w:hAnsi="Times New Roman"/>
          <w:sz w:val="26"/>
          <w:szCs w:val="26"/>
        </w:rPr>
        <w:t>2019</w:t>
      </w:r>
      <w:r w:rsidR="00312571" w:rsidRPr="006A0AD5">
        <w:rPr>
          <w:rFonts w:ascii="Times New Roman" w:eastAsia="仿宋_GB2312" w:hAnsi="Times New Roman"/>
          <w:sz w:val="26"/>
          <w:szCs w:val="26"/>
        </w:rPr>
        <w:t>年电子化版）</w:t>
      </w:r>
      <w:r w:rsidR="00722F39" w:rsidRPr="006A0AD5">
        <w:rPr>
          <w:rFonts w:ascii="Times New Roman" w:eastAsia="仿宋_GB2312" w:hAnsi="Times New Roman"/>
          <w:sz w:val="26"/>
          <w:szCs w:val="26"/>
        </w:rPr>
        <w:t>》，结合项目具体情况和交易平台操作特点，在招标文件中载明相应要求。</w:t>
      </w:r>
    </w:p>
    <w:p w14:paraId="3B88D97C" w14:textId="77777777" w:rsidR="00722F39" w:rsidRPr="006A0AD5" w:rsidRDefault="00722F39"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十、各使用单位或个人</w:t>
      </w:r>
      <w:r w:rsidR="00D0597D" w:rsidRPr="006A0AD5">
        <w:rPr>
          <w:rFonts w:ascii="Times New Roman" w:eastAsia="仿宋_GB2312" w:hAnsi="Times New Roman"/>
          <w:spacing w:val="10"/>
          <w:sz w:val="26"/>
          <w:szCs w:val="26"/>
        </w:rPr>
        <w:t>如有</w:t>
      </w:r>
      <w:r w:rsidRPr="006A0AD5">
        <w:rPr>
          <w:rFonts w:ascii="Times New Roman" w:eastAsia="仿宋_GB2312" w:hAnsi="Times New Roman"/>
          <w:sz w:val="26"/>
          <w:szCs w:val="26"/>
        </w:rPr>
        <w:t>对</w:t>
      </w:r>
      <w:r w:rsidR="009C468D" w:rsidRPr="006A0AD5">
        <w:rPr>
          <w:rFonts w:ascii="Times New Roman" w:eastAsia="仿宋_GB2312" w:hAnsi="Times New Roman"/>
          <w:sz w:val="26"/>
          <w:szCs w:val="26"/>
        </w:rPr>
        <w:t>《湖南省公路工程标准咨询服务招标文件（</w:t>
      </w:r>
      <w:r w:rsidR="009C468D" w:rsidRPr="006A0AD5">
        <w:rPr>
          <w:rFonts w:ascii="Times New Roman" w:eastAsia="仿宋_GB2312" w:hAnsi="Times New Roman"/>
          <w:sz w:val="26"/>
          <w:szCs w:val="26"/>
        </w:rPr>
        <w:t>2019</w:t>
      </w:r>
      <w:r w:rsidR="009C468D" w:rsidRPr="006A0AD5">
        <w:rPr>
          <w:rFonts w:ascii="Times New Roman" w:eastAsia="仿宋_GB2312" w:hAnsi="Times New Roman"/>
          <w:sz w:val="26"/>
          <w:szCs w:val="26"/>
        </w:rPr>
        <w:t>年版）》</w:t>
      </w:r>
      <w:r w:rsidRPr="006A0AD5">
        <w:rPr>
          <w:rFonts w:ascii="Times New Roman" w:eastAsia="仿宋_GB2312" w:hAnsi="Times New Roman"/>
          <w:sz w:val="26"/>
          <w:szCs w:val="26"/>
        </w:rPr>
        <w:t>的修改意见和建议，请及时反馈湖南省交通运输厅。</w:t>
      </w:r>
    </w:p>
    <w:p w14:paraId="0C0C43BD" w14:textId="77777777" w:rsidR="00A1484A" w:rsidRPr="006A0AD5" w:rsidRDefault="00A1484A" w:rsidP="00007799">
      <w:pPr>
        <w:pStyle w:val="21"/>
        <w:spacing w:line="440" w:lineRule="atLeast"/>
        <w:ind w:firstLine="520"/>
        <w:rPr>
          <w:rFonts w:ascii="Times New Roman" w:eastAsia="仿宋_GB2312" w:hAnsi="Times New Roman"/>
          <w:sz w:val="26"/>
          <w:szCs w:val="26"/>
        </w:rPr>
      </w:pPr>
      <w:r w:rsidRPr="006A0AD5">
        <w:rPr>
          <w:rFonts w:ascii="Times New Roman" w:eastAsia="仿宋_GB2312" w:hAnsi="Times New Roman"/>
          <w:sz w:val="26"/>
          <w:szCs w:val="26"/>
        </w:rPr>
        <w:t>联系电话：</w:t>
      </w:r>
      <w:r w:rsidRPr="006A0AD5">
        <w:rPr>
          <w:rFonts w:ascii="Times New Roman" w:eastAsia="仿宋_GB2312" w:hAnsi="Times New Roman"/>
          <w:sz w:val="26"/>
          <w:szCs w:val="26"/>
        </w:rPr>
        <w:t>0731-88770091</w:t>
      </w:r>
    </w:p>
    <w:p w14:paraId="4D8F6D65" w14:textId="77777777" w:rsidR="00F41113" w:rsidRPr="006A0AD5" w:rsidRDefault="00F05778" w:rsidP="00007799">
      <w:pPr>
        <w:spacing w:line="440" w:lineRule="atLeast"/>
        <w:jc w:val="center"/>
        <w:rPr>
          <w:rFonts w:eastAsia="仿宋_GB2312"/>
          <w:sz w:val="26"/>
          <w:szCs w:val="26"/>
        </w:rPr>
        <w:sectPr w:rsidR="00F41113" w:rsidRPr="006A0AD5" w:rsidSect="000F414D">
          <w:headerReference w:type="even" r:id="rId13"/>
          <w:footerReference w:type="even" r:id="rId14"/>
          <w:footerReference w:type="first" r:id="rId15"/>
          <w:footnotePr>
            <w:numFmt w:val="decimalEnclosedCircleChinese"/>
            <w:numRestart w:val="eachPage"/>
          </w:footnotePr>
          <w:pgSz w:w="11907" w:h="16840" w:code="9"/>
          <w:pgMar w:top="1588" w:right="1588" w:bottom="1474" w:left="1644" w:header="851" w:footer="851" w:gutter="0"/>
          <w:pgNumType w:start="1"/>
          <w:cols w:space="720"/>
          <w:docGrid w:linePitch="312"/>
        </w:sectPr>
      </w:pPr>
      <w:r w:rsidRPr="006A0AD5" w:rsidDel="00F05778">
        <w:rPr>
          <w:rFonts w:eastAsia="黑体"/>
          <w:bCs/>
          <w:sz w:val="44"/>
          <w:szCs w:val="44"/>
        </w:rPr>
        <w:t xml:space="preserve"> </w:t>
      </w:r>
    </w:p>
    <w:p w14:paraId="12649D53" w14:textId="77777777" w:rsidR="00881D9E" w:rsidRPr="006A0AD5" w:rsidRDefault="00881D9E" w:rsidP="00007799">
      <w:pPr>
        <w:pStyle w:val="31"/>
        <w:spacing w:line="440" w:lineRule="atLeast"/>
        <w:rPr>
          <w:rFonts w:ascii="Times New Roman" w:eastAsia="黑体"/>
          <w:sz w:val="31"/>
          <w:szCs w:val="31"/>
          <w:u w:val="single"/>
        </w:rPr>
      </w:pPr>
    </w:p>
    <w:p w14:paraId="38F446A1" w14:textId="77777777" w:rsidR="002D5838" w:rsidRPr="006A0AD5" w:rsidRDefault="002A782C" w:rsidP="00007799">
      <w:pPr>
        <w:pStyle w:val="31"/>
        <w:spacing w:line="440" w:lineRule="atLeast"/>
        <w:jc w:val="center"/>
        <w:rPr>
          <w:rFonts w:ascii="Times New Roman" w:eastAsia="黑体"/>
          <w:sz w:val="31"/>
          <w:szCs w:val="31"/>
        </w:rPr>
      </w:pPr>
      <w:r w:rsidRPr="006A0AD5">
        <w:rPr>
          <w:rFonts w:ascii="Times New Roman" w:eastAsia="黑体"/>
          <w:sz w:val="31"/>
          <w:szCs w:val="31"/>
        </w:rPr>
        <w:t>湖南省</w:t>
      </w:r>
    </w:p>
    <w:p w14:paraId="0E46614A" w14:textId="77777777" w:rsidR="002D5838" w:rsidRPr="006A0AD5" w:rsidRDefault="002D5838" w:rsidP="00007799">
      <w:pPr>
        <w:adjustRightInd w:val="0"/>
        <w:spacing w:line="440" w:lineRule="atLeast"/>
        <w:jc w:val="center"/>
        <w:rPr>
          <w:rFonts w:eastAsia="仿宋_GB2312"/>
          <w:sz w:val="31"/>
          <w:szCs w:val="31"/>
        </w:rPr>
      </w:pPr>
    </w:p>
    <w:p w14:paraId="3D0EFC58" w14:textId="77777777" w:rsidR="00F41113" w:rsidRPr="006A0AD5" w:rsidRDefault="00F41113" w:rsidP="00007799">
      <w:pPr>
        <w:pStyle w:val="31"/>
        <w:spacing w:line="440" w:lineRule="atLeast"/>
        <w:ind w:firstLineChars="250" w:firstLine="775"/>
        <w:rPr>
          <w:rFonts w:ascii="Times New Roman" w:eastAsia="黑体"/>
          <w:sz w:val="31"/>
          <w:szCs w:val="31"/>
        </w:rPr>
      </w:pPr>
      <w:r w:rsidRPr="006A0AD5">
        <w:rPr>
          <w:rFonts w:ascii="Times New Roman" w:eastAsia="黑体"/>
          <w:sz w:val="31"/>
          <w:szCs w:val="31"/>
          <w:u w:val="single"/>
        </w:rPr>
        <w:t xml:space="preserve">           </w:t>
      </w:r>
      <w:r w:rsidR="00292C9F" w:rsidRPr="006A0AD5">
        <w:rPr>
          <w:rFonts w:ascii="Times New Roman" w:eastAsia="黑体"/>
          <w:sz w:val="31"/>
          <w:szCs w:val="31"/>
        </w:rPr>
        <w:t>(</w:t>
      </w:r>
      <w:r w:rsidRPr="006A0AD5">
        <w:rPr>
          <w:rFonts w:ascii="Times New Roman" w:eastAsia="黑体"/>
          <w:sz w:val="31"/>
          <w:szCs w:val="31"/>
        </w:rPr>
        <w:t>项目名称</w:t>
      </w:r>
      <w:r w:rsidR="00292C9F" w:rsidRPr="006A0AD5">
        <w:rPr>
          <w:rFonts w:ascii="Times New Roman" w:eastAsia="黑体"/>
          <w:sz w:val="31"/>
          <w:szCs w:val="31"/>
        </w:rPr>
        <w:t>)</w:t>
      </w:r>
      <w:r w:rsidRPr="006A0AD5">
        <w:rPr>
          <w:rFonts w:ascii="Times New Roman" w:eastAsia="黑体"/>
          <w:sz w:val="31"/>
          <w:szCs w:val="31"/>
          <w:u w:val="single"/>
        </w:rPr>
        <w:t xml:space="preserve">      </w:t>
      </w:r>
      <w:r w:rsidR="00D07BE3" w:rsidRPr="006A0AD5">
        <w:rPr>
          <w:rFonts w:ascii="Times New Roman" w:eastAsia="黑体"/>
          <w:sz w:val="31"/>
          <w:szCs w:val="31"/>
        </w:rPr>
        <w:t>标段</w:t>
      </w:r>
      <w:r w:rsidR="00F05778" w:rsidRPr="006A0AD5">
        <w:rPr>
          <w:rFonts w:ascii="Times New Roman" w:eastAsia="黑体"/>
          <w:sz w:val="31"/>
          <w:szCs w:val="31"/>
        </w:rPr>
        <w:t>咨询服务</w:t>
      </w:r>
      <w:r w:rsidRPr="006A0AD5">
        <w:rPr>
          <w:rFonts w:ascii="Times New Roman" w:eastAsia="黑体"/>
          <w:sz w:val="31"/>
          <w:szCs w:val="31"/>
        </w:rPr>
        <w:t>招标</w:t>
      </w:r>
    </w:p>
    <w:p w14:paraId="02F3991C" w14:textId="77777777" w:rsidR="00F41113" w:rsidRPr="006A0AD5" w:rsidRDefault="00F41113" w:rsidP="00007799">
      <w:pPr>
        <w:spacing w:line="440" w:lineRule="atLeast"/>
        <w:rPr>
          <w:sz w:val="20"/>
          <w:szCs w:val="20"/>
        </w:rPr>
      </w:pPr>
    </w:p>
    <w:p w14:paraId="5645722E" w14:textId="77777777" w:rsidR="00EE54F4" w:rsidRPr="006A0AD5" w:rsidRDefault="00F41113" w:rsidP="00007799">
      <w:pPr>
        <w:spacing w:line="440" w:lineRule="atLeast"/>
        <w:jc w:val="center"/>
        <w:rPr>
          <w:sz w:val="20"/>
          <w:szCs w:val="20"/>
        </w:rPr>
      </w:pPr>
      <w:r w:rsidRPr="006A0AD5">
        <w:rPr>
          <w:sz w:val="20"/>
          <w:szCs w:val="20"/>
        </w:rPr>
        <w:t xml:space="preserve"> </w:t>
      </w:r>
      <w:r w:rsidR="00EE54F4" w:rsidRPr="006A0AD5">
        <w:rPr>
          <w:rFonts w:eastAsia="黑体"/>
          <w:sz w:val="28"/>
          <w:szCs w:val="28"/>
        </w:rPr>
        <w:t>（招标编号：</w:t>
      </w:r>
      <w:r w:rsidR="00EE54F4" w:rsidRPr="006A0AD5">
        <w:rPr>
          <w:u w:val="single"/>
        </w:rPr>
        <w:t xml:space="preserve">              </w:t>
      </w:r>
      <w:r w:rsidR="00EE54F4" w:rsidRPr="006A0AD5">
        <w:rPr>
          <w:rFonts w:eastAsia="黑体"/>
          <w:sz w:val="28"/>
          <w:szCs w:val="28"/>
        </w:rPr>
        <w:t>）</w:t>
      </w:r>
    </w:p>
    <w:p w14:paraId="413A3298" w14:textId="77777777" w:rsidR="00EE54F4" w:rsidRPr="006A0AD5" w:rsidRDefault="00EE54F4" w:rsidP="00007799">
      <w:pPr>
        <w:spacing w:line="440" w:lineRule="atLeast"/>
        <w:rPr>
          <w:sz w:val="20"/>
          <w:szCs w:val="20"/>
        </w:rPr>
      </w:pPr>
      <w:r w:rsidRPr="006A0AD5">
        <w:rPr>
          <w:sz w:val="20"/>
          <w:szCs w:val="20"/>
        </w:rPr>
        <w:t xml:space="preserve"> </w:t>
      </w:r>
    </w:p>
    <w:p w14:paraId="70B3C091" w14:textId="77777777" w:rsidR="00EE54F4" w:rsidRPr="006A0AD5" w:rsidRDefault="00EE54F4" w:rsidP="00007799">
      <w:pPr>
        <w:spacing w:line="440" w:lineRule="atLeast"/>
        <w:rPr>
          <w:sz w:val="20"/>
          <w:szCs w:val="20"/>
        </w:rPr>
      </w:pPr>
    </w:p>
    <w:p w14:paraId="3AEF623A" w14:textId="77777777" w:rsidR="00EE54F4" w:rsidRPr="006A0AD5" w:rsidRDefault="00EE54F4" w:rsidP="00007799">
      <w:pPr>
        <w:spacing w:line="440" w:lineRule="atLeast"/>
        <w:rPr>
          <w:sz w:val="20"/>
          <w:szCs w:val="20"/>
        </w:rPr>
      </w:pPr>
    </w:p>
    <w:p w14:paraId="0C98261D" w14:textId="77777777" w:rsidR="00EE54F4" w:rsidRPr="006A0AD5" w:rsidRDefault="00EE54F4" w:rsidP="00007799">
      <w:pPr>
        <w:spacing w:line="440" w:lineRule="atLeast"/>
        <w:rPr>
          <w:sz w:val="20"/>
          <w:szCs w:val="20"/>
        </w:rPr>
      </w:pPr>
    </w:p>
    <w:p w14:paraId="43FACE3F" w14:textId="77777777" w:rsidR="00EE54F4" w:rsidRPr="006A0AD5" w:rsidRDefault="00EE54F4" w:rsidP="00007799">
      <w:pPr>
        <w:spacing w:line="440" w:lineRule="atLeast"/>
        <w:rPr>
          <w:sz w:val="20"/>
          <w:szCs w:val="20"/>
        </w:rPr>
      </w:pPr>
    </w:p>
    <w:p w14:paraId="07C72B12" w14:textId="77777777" w:rsidR="00F41113" w:rsidRPr="006A0AD5" w:rsidRDefault="00EE54F4" w:rsidP="00007799">
      <w:pPr>
        <w:spacing w:line="440" w:lineRule="atLeast"/>
        <w:jc w:val="center"/>
        <w:rPr>
          <w:rFonts w:eastAsia="黑体"/>
          <w:sz w:val="50"/>
          <w:szCs w:val="50"/>
        </w:rPr>
      </w:pPr>
      <w:r w:rsidRPr="006A0AD5">
        <w:rPr>
          <w:rFonts w:eastAsia="黑体"/>
          <w:sz w:val="50"/>
          <w:szCs w:val="50"/>
        </w:rPr>
        <w:t>招</w:t>
      </w:r>
      <w:r w:rsidRPr="006A0AD5">
        <w:rPr>
          <w:rFonts w:eastAsia="黑体"/>
          <w:sz w:val="50"/>
          <w:szCs w:val="50"/>
        </w:rPr>
        <w:t xml:space="preserve"> </w:t>
      </w:r>
      <w:r w:rsidRPr="006A0AD5">
        <w:rPr>
          <w:rFonts w:eastAsia="黑体"/>
          <w:sz w:val="50"/>
          <w:szCs w:val="50"/>
        </w:rPr>
        <w:t>标</w:t>
      </w:r>
      <w:r w:rsidRPr="006A0AD5">
        <w:rPr>
          <w:rFonts w:eastAsia="黑体"/>
          <w:sz w:val="50"/>
          <w:szCs w:val="50"/>
        </w:rPr>
        <w:t xml:space="preserve"> </w:t>
      </w:r>
      <w:r w:rsidRPr="006A0AD5">
        <w:rPr>
          <w:rFonts w:eastAsia="黑体"/>
          <w:sz w:val="50"/>
          <w:szCs w:val="50"/>
        </w:rPr>
        <w:t>文</w:t>
      </w:r>
      <w:r w:rsidRPr="006A0AD5">
        <w:rPr>
          <w:rFonts w:eastAsia="黑体"/>
          <w:sz w:val="50"/>
          <w:szCs w:val="50"/>
        </w:rPr>
        <w:t xml:space="preserve"> </w:t>
      </w:r>
      <w:r w:rsidRPr="006A0AD5">
        <w:rPr>
          <w:rFonts w:eastAsia="黑体"/>
          <w:sz w:val="50"/>
          <w:szCs w:val="50"/>
        </w:rPr>
        <w:t>件</w:t>
      </w:r>
    </w:p>
    <w:p w14:paraId="7ECBFF64" w14:textId="77777777" w:rsidR="00F41113" w:rsidRPr="006A0AD5" w:rsidRDefault="00F41113" w:rsidP="00007799">
      <w:pPr>
        <w:spacing w:line="440" w:lineRule="atLeast"/>
        <w:rPr>
          <w:sz w:val="20"/>
          <w:szCs w:val="20"/>
        </w:rPr>
      </w:pPr>
    </w:p>
    <w:p w14:paraId="7311A5D2" w14:textId="77777777" w:rsidR="00F41113" w:rsidRPr="006A0AD5" w:rsidRDefault="00F41113" w:rsidP="00007799">
      <w:pPr>
        <w:spacing w:line="440" w:lineRule="atLeast"/>
        <w:rPr>
          <w:sz w:val="20"/>
          <w:szCs w:val="20"/>
        </w:rPr>
      </w:pPr>
    </w:p>
    <w:p w14:paraId="07136B4B" w14:textId="77777777" w:rsidR="00F41113" w:rsidRPr="006A0AD5" w:rsidRDefault="00F41113" w:rsidP="00007799">
      <w:pPr>
        <w:spacing w:line="440" w:lineRule="atLeast"/>
        <w:rPr>
          <w:sz w:val="20"/>
          <w:szCs w:val="20"/>
        </w:rPr>
      </w:pPr>
    </w:p>
    <w:p w14:paraId="0F07D56B" w14:textId="77777777" w:rsidR="0094198B" w:rsidRPr="006A0AD5" w:rsidRDefault="0094198B" w:rsidP="00007799">
      <w:pPr>
        <w:spacing w:line="440" w:lineRule="atLeast"/>
        <w:rPr>
          <w:sz w:val="20"/>
          <w:szCs w:val="20"/>
        </w:rPr>
      </w:pPr>
    </w:p>
    <w:p w14:paraId="3A93340D" w14:textId="77777777" w:rsidR="00F41113" w:rsidRPr="006A0AD5" w:rsidRDefault="00F41113" w:rsidP="00007799">
      <w:pPr>
        <w:spacing w:line="440" w:lineRule="atLeast"/>
        <w:rPr>
          <w:sz w:val="20"/>
          <w:szCs w:val="20"/>
        </w:rPr>
      </w:pPr>
    </w:p>
    <w:p w14:paraId="3C40A9D2" w14:textId="77777777" w:rsidR="00F41113" w:rsidRPr="006A0AD5" w:rsidRDefault="00F41113" w:rsidP="00007799">
      <w:pPr>
        <w:spacing w:line="440" w:lineRule="atLeast"/>
        <w:rPr>
          <w:sz w:val="20"/>
          <w:szCs w:val="20"/>
        </w:rPr>
      </w:pPr>
    </w:p>
    <w:p w14:paraId="17BFA1A0" w14:textId="77777777" w:rsidR="00F41113" w:rsidRPr="006A0AD5" w:rsidRDefault="00F41113" w:rsidP="00007799">
      <w:pPr>
        <w:spacing w:line="440" w:lineRule="atLeast"/>
        <w:rPr>
          <w:sz w:val="20"/>
          <w:szCs w:val="20"/>
        </w:rPr>
      </w:pPr>
    </w:p>
    <w:p w14:paraId="2DA843C7" w14:textId="77777777" w:rsidR="00F41113" w:rsidRPr="006A0AD5" w:rsidRDefault="00F41113" w:rsidP="00007799">
      <w:pPr>
        <w:spacing w:line="440" w:lineRule="atLeast"/>
        <w:rPr>
          <w:sz w:val="20"/>
          <w:szCs w:val="20"/>
        </w:rPr>
      </w:pPr>
    </w:p>
    <w:p w14:paraId="2B3CFC2A" w14:textId="77777777" w:rsidR="008A4516" w:rsidRPr="006A0AD5" w:rsidRDefault="008A4516" w:rsidP="00007799">
      <w:pPr>
        <w:spacing w:line="440" w:lineRule="atLeast"/>
        <w:rPr>
          <w:sz w:val="20"/>
          <w:szCs w:val="20"/>
        </w:rPr>
      </w:pPr>
    </w:p>
    <w:p w14:paraId="5DA2AD0D" w14:textId="77777777" w:rsidR="008A4516" w:rsidRPr="006A0AD5" w:rsidRDefault="008A4516" w:rsidP="00007799">
      <w:pPr>
        <w:spacing w:line="440" w:lineRule="atLeast"/>
        <w:rPr>
          <w:sz w:val="20"/>
          <w:szCs w:val="20"/>
        </w:rPr>
      </w:pPr>
    </w:p>
    <w:p w14:paraId="44D5A4BD" w14:textId="77777777" w:rsidR="008A4516" w:rsidRPr="006A0AD5" w:rsidRDefault="008A4516" w:rsidP="00007799">
      <w:pPr>
        <w:spacing w:line="440" w:lineRule="atLeast"/>
        <w:rPr>
          <w:sz w:val="20"/>
          <w:szCs w:val="20"/>
        </w:rPr>
      </w:pPr>
    </w:p>
    <w:p w14:paraId="531DB868" w14:textId="77777777" w:rsidR="0094198B" w:rsidRPr="006A0AD5" w:rsidRDefault="0094198B" w:rsidP="0094198B">
      <w:pPr>
        <w:spacing w:line="700" w:lineRule="exact"/>
        <w:jc w:val="center"/>
        <w:rPr>
          <w:rFonts w:eastAsia="黑体"/>
          <w:sz w:val="28"/>
          <w:szCs w:val="28"/>
        </w:rPr>
      </w:pPr>
      <w:r w:rsidRPr="006A0AD5">
        <w:rPr>
          <w:rFonts w:eastAsia="黑体"/>
          <w:sz w:val="28"/>
          <w:szCs w:val="28"/>
        </w:rPr>
        <w:t>招标人：</w:t>
      </w:r>
      <w:r w:rsidRPr="006A0AD5">
        <w:rPr>
          <w:rFonts w:eastAsia="黑体"/>
          <w:sz w:val="28"/>
          <w:szCs w:val="28"/>
          <w:u w:val="single"/>
        </w:rPr>
        <w:t xml:space="preserve">               </w:t>
      </w:r>
      <w:r w:rsidRPr="006A0AD5">
        <w:rPr>
          <w:rFonts w:eastAsia="黑体"/>
          <w:sz w:val="28"/>
          <w:szCs w:val="28"/>
        </w:rPr>
        <w:t>（盖单位章）</w:t>
      </w:r>
    </w:p>
    <w:p w14:paraId="36384E24" w14:textId="77777777" w:rsidR="0094198B" w:rsidRPr="006A0AD5" w:rsidRDefault="0094198B" w:rsidP="0094198B">
      <w:pPr>
        <w:spacing w:line="700" w:lineRule="exact"/>
        <w:jc w:val="center"/>
        <w:rPr>
          <w:sz w:val="28"/>
          <w:szCs w:val="28"/>
        </w:rPr>
      </w:pPr>
      <w:r w:rsidRPr="006A0AD5">
        <w:rPr>
          <w:rFonts w:eastAsia="黑体"/>
          <w:sz w:val="28"/>
          <w:szCs w:val="28"/>
        </w:rPr>
        <w:t>招标代理机构：</w:t>
      </w:r>
      <w:r w:rsidRPr="006A0AD5">
        <w:rPr>
          <w:rFonts w:eastAsia="黑体"/>
          <w:sz w:val="28"/>
          <w:szCs w:val="28"/>
          <w:u w:val="single"/>
        </w:rPr>
        <w:t xml:space="preserve">               </w:t>
      </w:r>
      <w:r w:rsidRPr="006A0AD5">
        <w:rPr>
          <w:rFonts w:eastAsia="黑体"/>
          <w:sz w:val="28"/>
          <w:szCs w:val="28"/>
        </w:rPr>
        <w:t>（盖单位章）</w:t>
      </w:r>
    </w:p>
    <w:p w14:paraId="291A852F" w14:textId="77777777" w:rsidR="007519A0" w:rsidRPr="006A0AD5" w:rsidRDefault="0094198B" w:rsidP="00007799">
      <w:pPr>
        <w:spacing w:line="440" w:lineRule="atLeast"/>
        <w:ind w:firstLineChars="807" w:firstLine="2260"/>
        <w:rPr>
          <w:rFonts w:eastAsia="黑体"/>
          <w:sz w:val="36"/>
          <w:szCs w:val="36"/>
        </w:rPr>
      </w:pPr>
      <w:r w:rsidRPr="006A0AD5">
        <w:rPr>
          <w:rFonts w:eastAsia="黑体"/>
          <w:sz w:val="28"/>
          <w:szCs w:val="28"/>
          <w:u w:val="single"/>
        </w:rPr>
        <w:t xml:space="preserve">        </w:t>
      </w:r>
      <w:r w:rsidRPr="006A0AD5">
        <w:rPr>
          <w:rFonts w:eastAsia="黑体"/>
          <w:sz w:val="28"/>
          <w:szCs w:val="28"/>
        </w:rPr>
        <w:t>年</w:t>
      </w:r>
      <w:r w:rsidRPr="006A0AD5">
        <w:rPr>
          <w:rFonts w:eastAsia="黑体"/>
          <w:sz w:val="28"/>
          <w:szCs w:val="28"/>
          <w:u w:val="single"/>
        </w:rPr>
        <w:t xml:space="preserve">      </w:t>
      </w:r>
      <w:r w:rsidRPr="006A0AD5">
        <w:rPr>
          <w:rFonts w:eastAsia="黑体"/>
          <w:sz w:val="28"/>
          <w:szCs w:val="28"/>
        </w:rPr>
        <w:t>月</w:t>
      </w:r>
      <w:r w:rsidRPr="006A0AD5">
        <w:rPr>
          <w:rFonts w:eastAsia="黑体"/>
          <w:sz w:val="28"/>
          <w:szCs w:val="28"/>
          <w:u w:val="single"/>
        </w:rPr>
        <w:t xml:space="preserve">       </w:t>
      </w:r>
      <w:r w:rsidRPr="006A0AD5">
        <w:rPr>
          <w:rFonts w:eastAsia="黑体"/>
          <w:sz w:val="28"/>
          <w:szCs w:val="28"/>
        </w:rPr>
        <w:t>日</w:t>
      </w:r>
      <w:r w:rsidR="00EE54F4" w:rsidRPr="006A0AD5">
        <w:rPr>
          <w:rFonts w:eastAsia="仿宋_GB2312"/>
          <w:sz w:val="26"/>
          <w:szCs w:val="26"/>
        </w:rPr>
        <w:br w:type="page"/>
      </w:r>
    </w:p>
    <w:p w14:paraId="79742833" w14:textId="77777777" w:rsidR="00E01000" w:rsidRPr="006A0AD5" w:rsidRDefault="00E01000" w:rsidP="00007799">
      <w:pPr>
        <w:spacing w:line="440" w:lineRule="atLeast"/>
        <w:jc w:val="center"/>
        <w:rPr>
          <w:rFonts w:eastAsia="黑体"/>
          <w:sz w:val="36"/>
          <w:szCs w:val="36"/>
        </w:rPr>
      </w:pPr>
    </w:p>
    <w:p w14:paraId="78371B58" w14:textId="77777777" w:rsidR="00500E47" w:rsidRPr="006A0AD5" w:rsidRDefault="00C76540" w:rsidP="00007799">
      <w:pPr>
        <w:spacing w:line="440" w:lineRule="atLeast"/>
        <w:jc w:val="center"/>
        <w:rPr>
          <w:rFonts w:eastAsia="黑体"/>
          <w:sz w:val="36"/>
          <w:szCs w:val="36"/>
        </w:rPr>
      </w:pPr>
      <w:r w:rsidRPr="006A0AD5">
        <w:rPr>
          <w:rFonts w:eastAsia="黑体"/>
          <w:sz w:val="36"/>
          <w:szCs w:val="36"/>
        </w:rPr>
        <w:t>目</w:t>
      </w:r>
      <w:r w:rsidR="0092192C" w:rsidRPr="006A0AD5">
        <w:rPr>
          <w:rFonts w:eastAsia="黑体"/>
          <w:sz w:val="36"/>
          <w:szCs w:val="36"/>
        </w:rPr>
        <w:t xml:space="preserve"> </w:t>
      </w:r>
      <w:r w:rsidR="00401841" w:rsidRPr="006A0AD5">
        <w:rPr>
          <w:rFonts w:eastAsia="黑体"/>
          <w:sz w:val="36"/>
          <w:szCs w:val="36"/>
        </w:rPr>
        <w:t xml:space="preserve"> </w:t>
      </w:r>
      <w:r w:rsidR="0092192C" w:rsidRPr="006A0AD5">
        <w:rPr>
          <w:rFonts w:eastAsia="黑体"/>
          <w:sz w:val="36"/>
          <w:szCs w:val="36"/>
        </w:rPr>
        <w:t xml:space="preserve"> </w:t>
      </w:r>
      <w:r w:rsidR="00BB0B4D" w:rsidRPr="006A0AD5">
        <w:rPr>
          <w:rFonts w:eastAsia="黑体"/>
          <w:sz w:val="36"/>
          <w:szCs w:val="36"/>
        </w:rPr>
        <w:t xml:space="preserve">  </w:t>
      </w:r>
      <w:r w:rsidRPr="006A0AD5">
        <w:rPr>
          <w:rFonts w:eastAsia="黑体"/>
          <w:sz w:val="36"/>
          <w:szCs w:val="36"/>
        </w:rPr>
        <w:t>录</w:t>
      </w:r>
    </w:p>
    <w:p w14:paraId="7520F1AE" w14:textId="77777777" w:rsidR="00574FE0" w:rsidRPr="006A0AD5" w:rsidRDefault="00574FE0" w:rsidP="00007799">
      <w:pPr>
        <w:pStyle w:val="TOC1"/>
        <w:spacing w:line="440" w:lineRule="atLeast"/>
        <w:rPr>
          <w:rStyle w:val="a8"/>
          <w:rFonts w:eastAsia="黑体"/>
          <w:color w:val="auto"/>
          <w:spacing w:val="-4"/>
        </w:rPr>
      </w:pPr>
    </w:p>
    <w:tbl>
      <w:tblPr>
        <w:tblW w:w="8609" w:type="dxa"/>
        <w:tblInd w:w="288" w:type="dxa"/>
        <w:tblLayout w:type="fixed"/>
        <w:tblLook w:val="0000" w:firstRow="0" w:lastRow="0" w:firstColumn="0" w:lastColumn="0" w:noHBand="0" w:noVBand="0"/>
      </w:tblPr>
      <w:tblGrid>
        <w:gridCol w:w="1080"/>
        <w:gridCol w:w="110"/>
        <w:gridCol w:w="15"/>
        <w:gridCol w:w="7404"/>
      </w:tblGrid>
      <w:tr w:rsidR="006A0AD5" w:rsidRPr="006A0AD5" w14:paraId="5D74CE0C" w14:textId="77777777" w:rsidTr="008A3367">
        <w:trPr>
          <w:trHeight w:val="680"/>
        </w:trPr>
        <w:tc>
          <w:tcPr>
            <w:tcW w:w="8609" w:type="dxa"/>
            <w:gridSpan w:val="4"/>
            <w:vAlign w:val="center"/>
          </w:tcPr>
          <w:p w14:paraId="0BE4A403" w14:textId="77777777" w:rsidR="00574FE0" w:rsidRPr="006A0AD5" w:rsidRDefault="00574FE0" w:rsidP="00007799">
            <w:pPr>
              <w:tabs>
                <w:tab w:val="left" w:pos="3312"/>
              </w:tabs>
              <w:spacing w:line="440" w:lineRule="atLeast"/>
              <w:jc w:val="center"/>
              <w:rPr>
                <w:b/>
                <w:sz w:val="30"/>
                <w:szCs w:val="30"/>
              </w:rPr>
            </w:pPr>
            <w:r w:rsidRPr="006A0AD5">
              <w:rPr>
                <w:b/>
                <w:sz w:val="30"/>
                <w:szCs w:val="30"/>
              </w:rPr>
              <w:t>第</w:t>
            </w:r>
            <w:r w:rsidRPr="006A0AD5">
              <w:rPr>
                <w:b/>
                <w:sz w:val="30"/>
                <w:szCs w:val="30"/>
              </w:rPr>
              <w:t xml:space="preserve"> </w:t>
            </w:r>
            <w:r w:rsidRPr="006A0AD5">
              <w:rPr>
                <w:b/>
                <w:sz w:val="30"/>
                <w:szCs w:val="30"/>
              </w:rPr>
              <w:t>一</w:t>
            </w:r>
            <w:r w:rsidRPr="006A0AD5">
              <w:rPr>
                <w:b/>
                <w:sz w:val="30"/>
                <w:szCs w:val="30"/>
              </w:rPr>
              <w:t xml:space="preserve"> </w:t>
            </w:r>
            <w:r w:rsidRPr="006A0AD5">
              <w:rPr>
                <w:b/>
                <w:sz w:val="30"/>
                <w:szCs w:val="30"/>
              </w:rPr>
              <w:t>卷</w:t>
            </w:r>
          </w:p>
        </w:tc>
      </w:tr>
      <w:tr w:rsidR="006A0AD5" w:rsidRPr="006A0AD5" w14:paraId="463A9D27" w14:textId="77777777" w:rsidTr="008A3367">
        <w:tc>
          <w:tcPr>
            <w:tcW w:w="1080" w:type="dxa"/>
            <w:vAlign w:val="center"/>
          </w:tcPr>
          <w:p w14:paraId="65117CB9" w14:textId="77777777" w:rsidR="00574FE0" w:rsidRPr="006A0AD5" w:rsidRDefault="00574FE0" w:rsidP="00645C42">
            <w:pPr>
              <w:spacing w:beforeLines="35" w:before="84" w:afterLines="35" w:after="84" w:line="440" w:lineRule="atLeast"/>
              <w:jc w:val="center"/>
              <w:rPr>
                <w:sz w:val="24"/>
              </w:rPr>
            </w:pPr>
            <w:r w:rsidRPr="006A0AD5">
              <w:rPr>
                <w:sz w:val="24"/>
              </w:rPr>
              <w:t>第一章</w:t>
            </w:r>
          </w:p>
        </w:tc>
        <w:tc>
          <w:tcPr>
            <w:tcW w:w="7529" w:type="dxa"/>
            <w:gridSpan w:val="3"/>
            <w:vAlign w:val="center"/>
          </w:tcPr>
          <w:p w14:paraId="6AEAA14B" w14:textId="77777777" w:rsidR="00574FE0" w:rsidRPr="006A0AD5" w:rsidRDefault="00574FE0" w:rsidP="00645C42">
            <w:pPr>
              <w:spacing w:beforeLines="35" w:before="84" w:afterLines="35" w:after="84" w:line="440" w:lineRule="atLeast"/>
              <w:jc w:val="distribute"/>
              <w:rPr>
                <w:sz w:val="24"/>
              </w:rPr>
            </w:pPr>
            <w:r w:rsidRPr="006A0AD5">
              <w:rPr>
                <w:sz w:val="24"/>
              </w:rPr>
              <w:t>招标公告</w:t>
            </w:r>
            <w:r w:rsidRPr="006A0AD5">
              <w:rPr>
                <w:sz w:val="24"/>
              </w:rPr>
              <w:t>/</w:t>
            </w:r>
            <w:r w:rsidRPr="006A0AD5">
              <w:rPr>
                <w:sz w:val="24"/>
              </w:rPr>
              <w:t>投标邀请书</w:t>
            </w:r>
            <w:r w:rsidRPr="006A0AD5">
              <w:rPr>
                <w:sz w:val="24"/>
              </w:rPr>
              <w:t>……</w:t>
            </w:r>
            <w:proofErr w:type="gramStart"/>
            <w:r w:rsidRPr="006A0AD5">
              <w:rPr>
                <w:sz w:val="24"/>
              </w:rPr>
              <w:t>…………………………………………</w:t>
            </w:r>
            <w:proofErr w:type="gramEnd"/>
            <w:r w:rsidR="001249C5" w:rsidRPr="006A0AD5">
              <w:rPr>
                <w:sz w:val="24"/>
              </w:rPr>
              <w:t>8</w:t>
            </w:r>
          </w:p>
        </w:tc>
      </w:tr>
      <w:tr w:rsidR="006A0AD5" w:rsidRPr="006A0AD5" w14:paraId="1E373891" w14:textId="77777777" w:rsidTr="008A3367">
        <w:tc>
          <w:tcPr>
            <w:tcW w:w="1080" w:type="dxa"/>
            <w:vAlign w:val="center"/>
          </w:tcPr>
          <w:p w14:paraId="51ABB204" w14:textId="77777777" w:rsidR="00574FE0" w:rsidRPr="006A0AD5" w:rsidRDefault="00574FE0" w:rsidP="00645C42">
            <w:pPr>
              <w:spacing w:beforeLines="35" w:before="84" w:afterLines="35" w:after="84" w:line="440" w:lineRule="atLeast"/>
              <w:jc w:val="center"/>
              <w:rPr>
                <w:sz w:val="24"/>
              </w:rPr>
            </w:pPr>
            <w:r w:rsidRPr="006A0AD5">
              <w:rPr>
                <w:sz w:val="24"/>
              </w:rPr>
              <w:t>第二章</w:t>
            </w:r>
          </w:p>
        </w:tc>
        <w:tc>
          <w:tcPr>
            <w:tcW w:w="7529" w:type="dxa"/>
            <w:gridSpan w:val="3"/>
            <w:vAlign w:val="center"/>
          </w:tcPr>
          <w:p w14:paraId="42D91CEB" w14:textId="77777777" w:rsidR="00574FE0" w:rsidRPr="006A0AD5" w:rsidRDefault="00574FE0" w:rsidP="00645C42">
            <w:pPr>
              <w:spacing w:beforeLines="35" w:before="84" w:afterLines="35" w:after="84" w:line="440" w:lineRule="atLeast"/>
              <w:jc w:val="distribute"/>
              <w:rPr>
                <w:sz w:val="24"/>
              </w:rPr>
            </w:pPr>
            <w:r w:rsidRPr="006A0AD5">
              <w:rPr>
                <w:sz w:val="24"/>
              </w:rPr>
              <w:t>投标人须知</w:t>
            </w:r>
            <w:r w:rsidRPr="006A0AD5">
              <w:rPr>
                <w:sz w:val="24"/>
              </w:rPr>
              <w:t>……</w:t>
            </w:r>
            <w:proofErr w:type="gramStart"/>
            <w:r w:rsidRPr="006A0AD5">
              <w:rPr>
                <w:sz w:val="24"/>
              </w:rPr>
              <w:t>……………………………………………………</w:t>
            </w:r>
            <w:proofErr w:type="gramEnd"/>
            <w:r w:rsidR="001249C5" w:rsidRPr="006A0AD5">
              <w:rPr>
                <w:sz w:val="24"/>
              </w:rPr>
              <w:t>25</w:t>
            </w:r>
          </w:p>
        </w:tc>
      </w:tr>
      <w:tr w:rsidR="006A0AD5" w:rsidRPr="006A0AD5" w14:paraId="441A3115" w14:textId="77777777" w:rsidTr="008A3367">
        <w:tc>
          <w:tcPr>
            <w:tcW w:w="1080" w:type="dxa"/>
            <w:vAlign w:val="center"/>
          </w:tcPr>
          <w:p w14:paraId="4781DA4F" w14:textId="77777777" w:rsidR="00574FE0" w:rsidRPr="006A0AD5" w:rsidRDefault="00574FE0" w:rsidP="00645C42">
            <w:pPr>
              <w:spacing w:beforeLines="35" w:before="84" w:afterLines="35" w:after="84" w:line="440" w:lineRule="atLeast"/>
              <w:jc w:val="center"/>
              <w:rPr>
                <w:sz w:val="24"/>
              </w:rPr>
            </w:pPr>
            <w:r w:rsidRPr="006A0AD5">
              <w:rPr>
                <w:sz w:val="24"/>
              </w:rPr>
              <w:t>第三章</w:t>
            </w:r>
          </w:p>
        </w:tc>
        <w:tc>
          <w:tcPr>
            <w:tcW w:w="7529" w:type="dxa"/>
            <w:gridSpan w:val="3"/>
            <w:vAlign w:val="center"/>
          </w:tcPr>
          <w:p w14:paraId="5BA0D50D" w14:textId="4AEF8E79" w:rsidR="00574FE0" w:rsidRPr="006A0AD5" w:rsidRDefault="00574FE0" w:rsidP="00645C42">
            <w:pPr>
              <w:spacing w:beforeLines="35" w:before="84" w:afterLines="35" w:after="84" w:line="440" w:lineRule="atLeast"/>
              <w:jc w:val="distribute"/>
              <w:rPr>
                <w:sz w:val="24"/>
              </w:rPr>
            </w:pPr>
            <w:r w:rsidRPr="006A0AD5">
              <w:rPr>
                <w:sz w:val="24"/>
              </w:rPr>
              <w:t>评标办法</w:t>
            </w:r>
            <w:r w:rsidRPr="006A0AD5">
              <w:rPr>
                <w:sz w:val="24"/>
              </w:rPr>
              <w:t>……</w:t>
            </w:r>
            <w:proofErr w:type="gramStart"/>
            <w:r w:rsidRPr="006A0AD5">
              <w:rPr>
                <w:sz w:val="24"/>
              </w:rPr>
              <w:t>………………………………………………………</w:t>
            </w:r>
            <w:proofErr w:type="gramEnd"/>
            <w:del w:id="1" w:author="华杰" w:date="2019-07-12T11:52:00Z">
              <w:r w:rsidR="001249C5" w:rsidRPr="006A0AD5" w:rsidDel="00FF3D69">
                <w:rPr>
                  <w:sz w:val="24"/>
                </w:rPr>
                <w:delText>66</w:delText>
              </w:r>
            </w:del>
            <w:ins w:id="2" w:author="华杰" w:date="2019-07-12T11:52:00Z">
              <w:r w:rsidR="00FF3D69" w:rsidRPr="006A0AD5">
                <w:rPr>
                  <w:sz w:val="24"/>
                </w:rPr>
                <w:t>6</w:t>
              </w:r>
              <w:r w:rsidR="00FF3D69">
                <w:rPr>
                  <w:sz w:val="24"/>
                </w:rPr>
                <w:t>8</w:t>
              </w:r>
            </w:ins>
          </w:p>
        </w:tc>
      </w:tr>
      <w:tr w:rsidR="006A0AD5" w:rsidRPr="006A0AD5" w14:paraId="06FB58F2" w14:textId="77777777" w:rsidTr="008A3367">
        <w:tc>
          <w:tcPr>
            <w:tcW w:w="1080" w:type="dxa"/>
            <w:vAlign w:val="center"/>
          </w:tcPr>
          <w:p w14:paraId="3BD9D8E8" w14:textId="77777777" w:rsidR="00574FE0" w:rsidRPr="006A0AD5" w:rsidRDefault="00574FE0" w:rsidP="00645C42">
            <w:pPr>
              <w:spacing w:beforeLines="35" w:before="84" w:afterLines="35" w:after="84" w:line="440" w:lineRule="atLeast"/>
              <w:jc w:val="center"/>
              <w:rPr>
                <w:sz w:val="24"/>
              </w:rPr>
            </w:pPr>
            <w:r w:rsidRPr="006A0AD5">
              <w:rPr>
                <w:sz w:val="24"/>
              </w:rPr>
              <w:t>第四章</w:t>
            </w:r>
          </w:p>
        </w:tc>
        <w:tc>
          <w:tcPr>
            <w:tcW w:w="7529" w:type="dxa"/>
            <w:gridSpan w:val="3"/>
            <w:vAlign w:val="center"/>
          </w:tcPr>
          <w:p w14:paraId="2F6313CD" w14:textId="17CFECC4" w:rsidR="00574FE0" w:rsidRPr="006A0AD5" w:rsidRDefault="00574FE0" w:rsidP="00645C42">
            <w:pPr>
              <w:spacing w:beforeLines="35" w:before="84" w:afterLines="35" w:after="84" w:line="440" w:lineRule="atLeast"/>
              <w:jc w:val="distribute"/>
              <w:rPr>
                <w:sz w:val="24"/>
              </w:rPr>
            </w:pPr>
            <w:r w:rsidRPr="006A0AD5">
              <w:rPr>
                <w:sz w:val="24"/>
              </w:rPr>
              <w:t>合同条款及格式</w:t>
            </w:r>
            <w:r w:rsidRPr="006A0AD5">
              <w:rPr>
                <w:sz w:val="24"/>
              </w:rPr>
              <w:t>……</w:t>
            </w:r>
            <w:proofErr w:type="gramStart"/>
            <w:r w:rsidRPr="006A0AD5">
              <w:rPr>
                <w:sz w:val="24"/>
              </w:rPr>
              <w:t>………………………………………………</w:t>
            </w:r>
            <w:proofErr w:type="gramEnd"/>
            <w:del w:id="3" w:author="华杰" w:date="2019-07-12T11:53:00Z">
              <w:r w:rsidR="001249C5" w:rsidRPr="006A0AD5" w:rsidDel="00FF3D69">
                <w:rPr>
                  <w:sz w:val="24"/>
                </w:rPr>
                <w:delText>8</w:delText>
              </w:r>
              <w:r w:rsidR="00B5161D" w:rsidRPr="006A0AD5" w:rsidDel="00FF3D69">
                <w:rPr>
                  <w:sz w:val="24"/>
                </w:rPr>
                <w:delText>9</w:delText>
              </w:r>
            </w:del>
            <w:ins w:id="4" w:author="华杰" w:date="2019-07-12T11:53:00Z">
              <w:r w:rsidR="00FF3D69">
                <w:rPr>
                  <w:sz w:val="24"/>
                </w:rPr>
                <w:t>91</w:t>
              </w:r>
            </w:ins>
          </w:p>
        </w:tc>
      </w:tr>
      <w:tr w:rsidR="006A0AD5" w:rsidRPr="006A0AD5" w14:paraId="75B42BEB" w14:textId="77777777" w:rsidTr="008A3367">
        <w:trPr>
          <w:trHeight w:val="680"/>
        </w:trPr>
        <w:tc>
          <w:tcPr>
            <w:tcW w:w="8609" w:type="dxa"/>
            <w:gridSpan w:val="4"/>
            <w:vAlign w:val="center"/>
          </w:tcPr>
          <w:p w14:paraId="738FFB9A" w14:textId="77777777" w:rsidR="00574FE0" w:rsidRPr="006A0AD5" w:rsidRDefault="00574FE0" w:rsidP="00007799">
            <w:pPr>
              <w:tabs>
                <w:tab w:val="left" w:pos="3312"/>
              </w:tabs>
              <w:spacing w:line="440" w:lineRule="atLeast"/>
              <w:jc w:val="center"/>
              <w:rPr>
                <w:b/>
                <w:sz w:val="24"/>
              </w:rPr>
            </w:pPr>
            <w:r w:rsidRPr="006A0AD5">
              <w:rPr>
                <w:b/>
                <w:sz w:val="30"/>
                <w:szCs w:val="30"/>
              </w:rPr>
              <w:t>第</w:t>
            </w:r>
            <w:r w:rsidRPr="006A0AD5">
              <w:rPr>
                <w:b/>
                <w:sz w:val="30"/>
                <w:szCs w:val="30"/>
              </w:rPr>
              <w:t xml:space="preserve"> </w:t>
            </w:r>
            <w:r w:rsidRPr="006A0AD5">
              <w:rPr>
                <w:b/>
                <w:sz w:val="30"/>
                <w:szCs w:val="30"/>
              </w:rPr>
              <w:t>二</w:t>
            </w:r>
            <w:r w:rsidRPr="006A0AD5">
              <w:rPr>
                <w:b/>
                <w:sz w:val="30"/>
                <w:szCs w:val="30"/>
              </w:rPr>
              <w:t xml:space="preserve"> </w:t>
            </w:r>
            <w:r w:rsidRPr="006A0AD5">
              <w:rPr>
                <w:b/>
                <w:sz w:val="30"/>
                <w:szCs w:val="30"/>
              </w:rPr>
              <w:t>卷</w:t>
            </w:r>
          </w:p>
        </w:tc>
      </w:tr>
      <w:tr w:rsidR="006A0AD5" w:rsidRPr="006A0AD5" w14:paraId="075A6640" w14:textId="77777777" w:rsidTr="008A3367">
        <w:trPr>
          <w:trHeight w:val="680"/>
        </w:trPr>
        <w:tc>
          <w:tcPr>
            <w:tcW w:w="1190" w:type="dxa"/>
            <w:gridSpan w:val="2"/>
            <w:vAlign w:val="center"/>
          </w:tcPr>
          <w:p w14:paraId="1C05C2A5" w14:textId="77777777" w:rsidR="00574FE0" w:rsidRPr="006A0AD5" w:rsidRDefault="00574FE0" w:rsidP="00007799">
            <w:pPr>
              <w:spacing w:line="440" w:lineRule="atLeast"/>
              <w:jc w:val="center"/>
              <w:rPr>
                <w:sz w:val="24"/>
              </w:rPr>
            </w:pPr>
            <w:r w:rsidRPr="006A0AD5">
              <w:rPr>
                <w:sz w:val="24"/>
              </w:rPr>
              <w:t>第五章</w:t>
            </w:r>
          </w:p>
        </w:tc>
        <w:tc>
          <w:tcPr>
            <w:tcW w:w="7419" w:type="dxa"/>
            <w:gridSpan w:val="2"/>
            <w:vAlign w:val="center"/>
          </w:tcPr>
          <w:p w14:paraId="2408F98D" w14:textId="20ADF49B" w:rsidR="00574FE0" w:rsidRPr="006A0AD5" w:rsidRDefault="00574FE0" w:rsidP="00007799">
            <w:pPr>
              <w:spacing w:line="440" w:lineRule="atLeast"/>
              <w:jc w:val="distribute"/>
              <w:rPr>
                <w:sz w:val="24"/>
              </w:rPr>
            </w:pPr>
            <w:r w:rsidRPr="006A0AD5">
              <w:rPr>
                <w:sz w:val="24"/>
              </w:rPr>
              <w:t>委托人要求</w:t>
            </w:r>
            <w:r w:rsidRPr="006A0AD5">
              <w:rPr>
                <w:sz w:val="24"/>
              </w:rPr>
              <w:t>……</w:t>
            </w:r>
            <w:proofErr w:type="gramStart"/>
            <w:r w:rsidRPr="006A0AD5">
              <w:rPr>
                <w:sz w:val="24"/>
              </w:rPr>
              <w:t>……………………………………………………</w:t>
            </w:r>
            <w:proofErr w:type="gramEnd"/>
            <w:del w:id="5" w:author="华杰" w:date="2019-07-12T11:53:00Z">
              <w:r w:rsidR="001249C5" w:rsidRPr="006A0AD5" w:rsidDel="00FF3D69">
                <w:rPr>
                  <w:sz w:val="24"/>
                </w:rPr>
                <w:delText>12</w:delText>
              </w:r>
              <w:r w:rsidR="00B5161D" w:rsidRPr="006A0AD5" w:rsidDel="00FF3D69">
                <w:rPr>
                  <w:sz w:val="24"/>
                </w:rPr>
                <w:delText>8</w:delText>
              </w:r>
            </w:del>
            <w:ins w:id="6" w:author="华杰" w:date="2019-07-12T11:53:00Z">
              <w:r w:rsidR="00FF3D69" w:rsidRPr="006A0AD5">
                <w:rPr>
                  <w:sz w:val="24"/>
                </w:rPr>
                <w:t>1</w:t>
              </w:r>
              <w:r w:rsidR="00FF3D69">
                <w:rPr>
                  <w:sz w:val="24"/>
                </w:rPr>
                <w:t>30</w:t>
              </w:r>
            </w:ins>
            <w:bookmarkStart w:id="7" w:name="_GoBack"/>
            <w:bookmarkEnd w:id="7"/>
          </w:p>
        </w:tc>
      </w:tr>
      <w:tr w:rsidR="006A0AD5" w:rsidRPr="006A0AD5" w14:paraId="0FA0E15A" w14:textId="77777777" w:rsidTr="008A3367">
        <w:trPr>
          <w:trHeight w:val="680"/>
        </w:trPr>
        <w:tc>
          <w:tcPr>
            <w:tcW w:w="1190" w:type="dxa"/>
            <w:gridSpan w:val="2"/>
            <w:vAlign w:val="center"/>
          </w:tcPr>
          <w:p w14:paraId="3211586D" w14:textId="77777777" w:rsidR="00574FE0" w:rsidRPr="006A0AD5" w:rsidRDefault="00574FE0" w:rsidP="00007799">
            <w:pPr>
              <w:spacing w:line="440" w:lineRule="atLeast"/>
              <w:jc w:val="center"/>
              <w:rPr>
                <w:sz w:val="24"/>
              </w:rPr>
            </w:pPr>
            <w:r w:rsidRPr="006A0AD5">
              <w:rPr>
                <w:sz w:val="24"/>
              </w:rPr>
              <w:t>第六章</w:t>
            </w:r>
          </w:p>
        </w:tc>
        <w:tc>
          <w:tcPr>
            <w:tcW w:w="7419" w:type="dxa"/>
            <w:gridSpan w:val="2"/>
            <w:vAlign w:val="center"/>
          </w:tcPr>
          <w:p w14:paraId="5E7A29C2" w14:textId="43CBBA87" w:rsidR="00574FE0" w:rsidRPr="006A0AD5" w:rsidRDefault="00574FE0" w:rsidP="00007799">
            <w:pPr>
              <w:spacing w:line="440" w:lineRule="atLeast"/>
              <w:jc w:val="distribute"/>
              <w:rPr>
                <w:sz w:val="24"/>
              </w:rPr>
            </w:pPr>
            <w:r w:rsidRPr="006A0AD5">
              <w:rPr>
                <w:sz w:val="24"/>
              </w:rPr>
              <w:t>图纸和资料</w:t>
            </w:r>
            <w:r w:rsidRPr="006A0AD5">
              <w:rPr>
                <w:sz w:val="24"/>
              </w:rPr>
              <w:t>……</w:t>
            </w:r>
            <w:proofErr w:type="gramStart"/>
            <w:r w:rsidRPr="006A0AD5">
              <w:rPr>
                <w:sz w:val="24"/>
              </w:rPr>
              <w:t>……………………………………………………</w:t>
            </w:r>
            <w:proofErr w:type="gramEnd"/>
            <w:del w:id="8" w:author="华杰" w:date="2019-07-12T11:53:00Z">
              <w:r w:rsidR="001249C5" w:rsidRPr="006A0AD5" w:rsidDel="00FF3D69">
                <w:rPr>
                  <w:sz w:val="24"/>
                </w:rPr>
                <w:delText>13</w:delText>
              </w:r>
              <w:r w:rsidR="00B5161D" w:rsidRPr="006A0AD5" w:rsidDel="00FF3D69">
                <w:rPr>
                  <w:sz w:val="24"/>
                </w:rPr>
                <w:delText>2</w:delText>
              </w:r>
            </w:del>
            <w:ins w:id="9" w:author="华杰" w:date="2019-07-12T11:53:00Z">
              <w:r w:rsidR="00FF3D69" w:rsidRPr="006A0AD5">
                <w:rPr>
                  <w:sz w:val="24"/>
                </w:rPr>
                <w:t>13</w:t>
              </w:r>
              <w:r w:rsidR="00FF3D69">
                <w:rPr>
                  <w:sz w:val="24"/>
                </w:rPr>
                <w:t>4</w:t>
              </w:r>
            </w:ins>
          </w:p>
        </w:tc>
      </w:tr>
      <w:tr w:rsidR="006A0AD5" w:rsidRPr="006A0AD5" w14:paraId="44ED3713" w14:textId="77777777" w:rsidTr="008A3367">
        <w:trPr>
          <w:trHeight w:val="680"/>
        </w:trPr>
        <w:tc>
          <w:tcPr>
            <w:tcW w:w="8609" w:type="dxa"/>
            <w:gridSpan w:val="4"/>
            <w:vAlign w:val="center"/>
          </w:tcPr>
          <w:p w14:paraId="29F2066C" w14:textId="77777777" w:rsidR="00574FE0" w:rsidRPr="006A0AD5" w:rsidRDefault="00574FE0" w:rsidP="00007799">
            <w:pPr>
              <w:tabs>
                <w:tab w:val="left" w:pos="3312"/>
              </w:tabs>
              <w:spacing w:line="440" w:lineRule="atLeast"/>
              <w:jc w:val="center"/>
              <w:rPr>
                <w:b/>
                <w:sz w:val="24"/>
              </w:rPr>
            </w:pPr>
            <w:r w:rsidRPr="006A0AD5">
              <w:rPr>
                <w:b/>
                <w:sz w:val="30"/>
                <w:szCs w:val="30"/>
              </w:rPr>
              <w:t>第</w:t>
            </w:r>
            <w:r w:rsidRPr="006A0AD5">
              <w:rPr>
                <w:b/>
                <w:sz w:val="30"/>
                <w:szCs w:val="30"/>
              </w:rPr>
              <w:t xml:space="preserve"> </w:t>
            </w:r>
            <w:r w:rsidRPr="006A0AD5">
              <w:rPr>
                <w:b/>
                <w:sz w:val="30"/>
                <w:szCs w:val="30"/>
              </w:rPr>
              <w:t>三</w:t>
            </w:r>
            <w:r w:rsidRPr="006A0AD5">
              <w:rPr>
                <w:b/>
                <w:sz w:val="30"/>
                <w:szCs w:val="30"/>
              </w:rPr>
              <w:t xml:space="preserve"> </w:t>
            </w:r>
            <w:r w:rsidRPr="006A0AD5">
              <w:rPr>
                <w:b/>
                <w:sz w:val="30"/>
                <w:szCs w:val="30"/>
              </w:rPr>
              <w:t>卷</w:t>
            </w:r>
          </w:p>
        </w:tc>
      </w:tr>
      <w:tr w:rsidR="00574FE0" w:rsidRPr="006A0AD5" w14:paraId="4A7F26F9" w14:textId="77777777" w:rsidTr="008A3367">
        <w:trPr>
          <w:trHeight w:val="680"/>
        </w:trPr>
        <w:tc>
          <w:tcPr>
            <w:tcW w:w="1205" w:type="dxa"/>
            <w:gridSpan w:val="3"/>
            <w:vAlign w:val="center"/>
          </w:tcPr>
          <w:p w14:paraId="5B66A593" w14:textId="77777777" w:rsidR="00574FE0" w:rsidRPr="006A0AD5" w:rsidRDefault="00574FE0" w:rsidP="00007799">
            <w:pPr>
              <w:spacing w:line="440" w:lineRule="atLeast"/>
              <w:jc w:val="center"/>
              <w:rPr>
                <w:sz w:val="24"/>
              </w:rPr>
            </w:pPr>
            <w:r w:rsidRPr="006A0AD5">
              <w:rPr>
                <w:sz w:val="24"/>
              </w:rPr>
              <w:t>第七章</w:t>
            </w:r>
          </w:p>
        </w:tc>
        <w:tc>
          <w:tcPr>
            <w:tcW w:w="7404" w:type="dxa"/>
            <w:vAlign w:val="center"/>
          </w:tcPr>
          <w:p w14:paraId="0BEAD1CC" w14:textId="3D21AE6A" w:rsidR="00574FE0" w:rsidRPr="006A0AD5" w:rsidRDefault="00574FE0" w:rsidP="00007799">
            <w:pPr>
              <w:spacing w:line="440" w:lineRule="atLeast"/>
              <w:jc w:val="distribute"/>
              <w:rPr>
                <w:sz w:val="24"/>
              </w:rPr>
            </w:pPr>
            <w:r w:rsidRPr="006A0AD5">
              <w:rPr>
                <w:sz w:val="24"/>
              </w:rPr>
              <w:t>投标文件格式</w:t>
            </w:r>
            <w:r w:rsidRPr="006A0AD5">
              <w:rPr>
                <w:sz w:val="24"/>
              </w:rPr>
              <w:t>……</w:t>
            </w:r>
            <w:proofErr w:type="gramStart"/>
            <w:r w:rsidRPr="006A0AD5">
              <w:rPr>
                <w:sz w:val="24"/>
              </w:rPr>
              <w:t>…………………………………………………</w:t>
            </w:r>
            <w:proofErr w:type="gramEnd"/>
            <w:del w:id="10" w:author="华杰" w:date="2019-07-12T11:53:00Z">
              <w:r w:rsidR="001249C5" w:rsidRPr="006A0AD5" w:rsidDel="00FF3D69">
                <w:rPr>
                  <w:sz w:val="24"/>
                </w:rPr>
                <w:delText>13</w:delText>
              </w:r>
              <w:r w:rsidR="00B5161D" w:rsidRPr="006A0AD5" w:rsidDel="00FF3D69">
                <w:rPr>
                  <w:sz w:val="24"/>
                </w:rPr>
                <w:delText>4</w:delText>
              </w:r>
            </w:del>
            <w:ins w:id="11" w:author="华杰" w:date="2019-07-12T11:53:00Z">
              <w:r w:rsidR="00FF3D69" w:rsidRPr="006A0AD5">
                <w:rPr>
                  <w:sz w:val="24"/>
                </w:rPr>
                <w:t>13</w:t>
              </w:r>
              <w:r w:rsidR="00FF3D69">
                <w:rPr>
                  <w:sz w:val="24"/>
                </w:rPr>
                <w:t>6</w:t>
              </w:r>
            </w:ins>
          </w:p>
        </w:tc>
      </w:tr>
    </w:tbl>
    <w:p w14:paraId="0B06EA37" w14:textId="77777777" w:rsidR="00A612C9" w:rsidRPr="006A0AD5" w:rsidRDefault="00A612C9" w:rsidP="00007799">
      <w:pPr>
        <w:pStyle w:val="TOC1"/>
        <w:spacing w:line="440" w:lineRule="atLeast"/>
      </w:pPr>
    </w:p>
    <w:p w14:paraId="2353E599" w14:textId="77777777" w:rsidR="00CA4D7A" w:rsidRPr="006A0AD5" w:rsidRDefault="00CA4D7A" w:rsidP="00007799">
      <w:pPr>
        <w:pStyle w:val="TOC1"/>
        <w:spacing w:line="440" w:lineRule="atLeast"/>
      </w:pPr>
    </w:p>
    <w:p w14:paraId="649BD919" w14:textId="77777777" w:rsidR="00CA4D7A" w:rsidRPr="006A0AD5" w:rsidRDefault="00CA4D7A" w:rsidP="00007799">
      <w:pPr>
        <w:pStyle w:val="TOC1"/>
        <w:spacing w:line="440" w:lineRule="atLeast"/>
      </w:pPr>
    </w:p>
    <w:p w14:paraId="49E48EF7" w14:textId="77777777" w:rsidR="00F908EE" w:rsidRPr="006A0AD5" w:rsidRDefault="00F908EE" w:rsidP="00007799">
      <w:pPr>
        <w:pStyle w:val="TOC1"/>
        <w:spacing w:line="440" w:lineRule="atLeast"/>
        <w:sectPr w:rsidR="00F908EE" w:rsidRPr="006A0AD5" w:rsidSect="00D22500">
          <w:headerReference w:type="even" r:id="rId16"/>
          <w:footerReference w:type="even" r:id="rId17"/>
          <w:footnotePr>
            <w:numFmt w:val="decimalEnclosedCircleChinese"/>
            <w:numRestart w:val="eachPage"/>
          </w:footnotePr>
          <w:pgSz w:w="11907" w:h="16840" w:code="9"/>
          <w:pgMar w:top="1588" w:right="1531" w:bottom="1644" w:left="1588" w:header="851" w:footer="851" w:gutter="0"/>
          <w:cols w:space="425"/>
          <w:docGrid w:linePitch="312"/>
        </w:sectPr>
      </w:pPr>
    </w:p>
    <w:p w14:paraId="604D6F5F" w14:textId="77777777" w:rsidR="00E01000" w:rsidRPr="006A0AD5" w:rsidRDefault="00E01000" w:rsidP="00E01000">
      <w:pPr>
        <w:spacing w:line="440" w:lineRule="atLeast"/>
        <w:jc w:val="center"/>
        <w:rPr>
          <w:rFonts w:eastAsiaTheme="minorEastAsia"/>
          <w:sz w:val="24"/>
        </w:rPr>
      </w:pPr>
      <w:bookmarkStart w:id="12" w:name="_Toc234832844"/>
    </w:p>
    <w:p w14:paraId="15B680F5" w14:textId="77777777" w:rsidR="00E01000" w:rsidRPr="006A0AD5" w:rsidRDefault="00E01000" w:rsidP="00E01000">
      <w:pPr>
        <w:spacing w:line="440" w:lineRule="atLeast"/>
        <w:jc w:val="center"/>
        <w:rPr>
          <w:rFonts w:eastAsiaTheme="minorEastAsia"/>
          <w:sz w:val="24"/>
        </w:rPr>
      </w:pPr>
    </w:p>
    <w:p w14:paraId="157DEAA2" w14:textId="77777777" w:rsidR="00E01000" w:rsidRPr="006A0AD5" w:rsidRDefault="00E01000" w:rsidP="00E01000">
      <w:pPr>
        <w:spacing w:line="440" w:lineRule="atLeast"/>
        <w:jc w:val="center"/>
        <w:rPr>
          <w:rFonts w:eastAsiaTheme="minorEastAsia"/>
          <w:sz w:val="24"/>
        </w:rPr>
      </w:pPr>
    </w:p>
    <w:p w14:paraId="1A9F0219" w14:textId="77777777" w:rsidR="00E01000" w:rsidRPr="006A0AD5" w:rsidRDefault="00E01000" w:rsidP="00E01000">
      <w:pPr>
        <w:spacing w:line="440" w:lineRule="atLeast"/>
        <w:jc w:val="center"/>
        <w:rPr>
          <w:rFonts w:eastAsiaTheme="minorEastAsia"/>
          <w:sz w:val="24"/>
        </w:rPr>
      </w:pPr>
    </w:p>
    <w:p w14:paraId="61204A3A" w14:textId="77777777" w:rsidR="00E01000" w:rsidRPr="006A0AD5" w:rsidRDefault="00E01000" w:rsidP="00E01000">
      <w:pPr>
        <w:spacing w:line="440" w:lineRule="atLeast"/>
        <w:jc w:val="center"/>
        <w:rPr>
          <w:rFonts w:eastAsiaTheme="minorEastAsia"/>
          <w:sz w:val="24"/>
        </w:rPr>
      </w:pPr>
    </w:p>
    <w:p w14:paraId="2ECC8869" w14:textId="77777777" w:rsidR="00E01000" w:rsidRPr="006A0AD5" w:rsidRDefault="00E01000" w:rsidP="00E01000">
      <w:pPr>
        <w:spacing w:line="440" w:lineRule="atLeast"/>
        <w:jc w:val="center"/>
        <w:rPr>
          <w:rFonts w:eastAsiaTheme="minorEastAsia"/>
          <w:sz w:val="24"/>
        </w:rPr>
      </w:pPr>
    </w:p>
    <w:p w14:paraId="7799E8DA" w14:textId="77777777" w:rsidR="00E01000" w:rsidRPr="006A0AD5" w:rsidRDefault="00E01000" w:rsidP="00E01000">
      <w:pPr>
        <w:spacing w:line="440" w:lineRule="atLeast"/>
        <w:jc w:val="center"/>
        <w:rPr>
          <w:rFonts w:eastAsiaTheme="minorEastAsia"/>
          <w:sz w:val="24"/>
        </w:rPr>
      </w:pPr>
    </w:p>
    <w:p w14:paraId="6686E2B0" w14:textId="77777777" w:rsidR="00E01000" w:rsidRPr="006A0AD5" w:rsidRDefault="00E01000" w:rsidP="00E01000">
      <w:pPr>
        <w:spacing w:line="440" w:lineRule="atLeast"/>
        <w:jc w:val="center"/>
        <w:rPr>
          <w:rFonts w:eastAsiaTheme="minorEastAsia"/>
          <w:sz w:val="24"/>
        </w:rPr>
      </w:pPr>
    </w:p>
    <w:p w14:paraId="5FB35E91" w14:textId="77777777" w:rsidR="00E01000" w:rsidRPr="006A0AD5" w:rsidRDefault="00E01000" w:rsidP="00E01000">
      <w:pPr>
        <w:spacing w:line="440" w:lineRule="atLeast"/>
        <w:jc w:val="center"/>
        <w:rPr>
          <w:rFonts w:eastAsiaTheme="minorEastAsia"/>
          <w:sz w:val="24"/>
        </w:rPr>
      </w:pPr>
    </w:p>
    <w:p w14:paraId="7F3FB857" w14:textId="77777777" w:rsidR="00E01000" w:rsidRPr="006A0AD5" w:rsidRDefault="00E01000" w:rsidP="00E01000">
      <w:pPr>
        <w:spacing w:line="440" w:lineRule="atLeast"/>
        <w:jc w:val="center"/>
        <w:rPr>
          <w:rFonts w:eastAsiaTheme="minorEastAsia"/>
          <w:sz w:val="24"/>
        </w:rPr>
      </w:pPr>
    </w:p>
    <w:p w14:paraId="4A8FCF60" w14:textId="77777777" w:rsidR="00E01000" w:rsidRPr="006A0AD5" w:rsidRDefault="00E01000" w:rsidP="00E01000">
      <w:pPr>
        <w:spacing w:line="440" w:lineRule="atLeast"/>
        <w:jc w:val="center"/>
        <w:rPr>
          <w:rStyle w:val="ae"/>
          <w:rFonts w:ascii="Times New Roman" w:eastAsia="黑体" w:hAnsi="Times New Roman"/>
          <w:sz w:val="42"/>
          <w:szCs w:val="42"/>
        </w:rPr>
      </w:pPr>
      <w:r w:rsidRPr="006A0AD5">
        <w:rPr>
          <w:rFonts w:eastAsia="黑体"/>
          <w:sz w:val="56"/>
          <w:szCs w:val="56"/>
        </w:rPr>
        <w:t>第一卷</w:t>
      </w:r>
    </w:p>
    <w:p w14:paraId="0A1373C4" w14:textId="77777777" w:rsidR="00CC64A6" w:rsidRPr="006A0AD5" w:rsidRDefault="00CC64A6" w:rsidP="00007799">
      <w:pPr>
        <w:spacing w:line="440" w:lineRule="atLeast"/>
        <w:rPr>
          <w:rFonts w:eastAsia="黑体"/>
          <w:sz w:val="42"/>
          <w:szCs w:val="42"/>
        </w:rPr>
      </w:pPr>
    </w:p>
    <w:p w14:paraId="274CCA2C" w14:textId="77777777" w:rsidR="00CC64A6" w:rsidRPr="006A0AD5" w:rsidRDefault="00CC64A6" w:rsidP="00007799">
      <w:pPr>
        <w:spacing w:line="440" w:lineRule="atLeast"/>
        <w:rPr>
          <w:rFonts w:eastAsia="黑体"/>
          <w:sz w:val="42"/>
          <w:szCs w:val="42"/>
        </w:rPr>
      </w:pPr>
    </w:p>
    <w:p w14:paraId="47F4B4A7" w14:textId="77777777" w:rsidR="00CC64A6" w:rsidRPr="006A0AD5" w:rsidRDefault="00CC64A6" w:rsidP="00007799">
      <w:pPr>
        <w:spacing w:line="440" w:lineRule="atLeast"/>
        <w:rPr>
          <w:rFonts w:eastAsia="黑体"/>
          <w:sz w:val="42"/>
          <w:szCs w:val="42"/>
        </w:rPr>
      </w:pPr>
    </w:p>
    <w:p w14:paraId="11C34D20" w14:textId="77777777" w:rsidR="0062023B" w:rsidRPr="006A0AD5" w:rsidRDefault="00A50360" w:rsidP="00007799">
      <w:pPr>
        <w:spacing w:line="440" w:lineRule="atLeast"/>
        <w:jc w:val="center"/>
        <w:rPr>
          <w:rStyle w:val="ae"/>
          <w:rFonts w:ascii="Times New Roman" w:eastAsia="黑体" w:hAnsi="Times New Roman"/>
          <w:sz w:val="42"/>
          <w:szCs w:val="42"/>
        </w:rPr>
      </w:pPr>
      <w:r w:rsidRPr="006A0AD5">
        <w:rPr>
          <w:rFonts w:eastAsia="黑体"/>
          <w:sz w:val="42"/>
          <w:szCs w:val="42"/>
        </w:rPr>
        <w:br w:type="page"/>
      </w:r>
    </w:p>
    <w:p w14:paraId="0C729208" w14:textId="77777777" w:rsidR="0062023B" w:rsidRPr="006A0AD5" w:rsidRDefault="0062023B" w:rsidP="00007799">
      <w:pPr>
        <w:spacing w:line="440" w:lineRule="atLeast"/>
        <w:jc w:val="center"/>
        <w:rPr>
          <w:rStyle w:val="ae"/>
          <w:rFonts w:ascii="Times New Roman" w:eastAsia="黑体" w:hAnsi="Times New Roman"/>
          <w:sz w:val="42"/>
          <w:szCs w:val="42"/>
        </w:rPr>
      </w:pPr>
    </w:p>
    <w:p w14:paraId="2258E25F" w14:textId="77777777" w:rsidR="0062023B" w:rsidRPr="006A0AD5" w:rsidRDefault="0062023B" w:rsidP="00007799">
      <w:pPr>
        <w:spacing w:line="440" w:lineRule="atLeast"/>
        <w:jc w:val="center"/>
        <w:rPr>
          <w:rFonts w:eastAsia="黑体"/>
          <w:sz w:val="56"/>
          <w:szCs w:val="56"/>
        </w:rPr>
      </w:pPr>
    </w:p>
    <w:p w14:paraId="46F12975" w14:textId="77777777" w:rsidR="0062023B" w:rsidRPr="006A0AD5" w:rsidRDefault="0062023B" w:rsidP="00007799">
      <w:pPr>
        <w:spacing w:line="440" w:lineRule="atLeast"/>
        <w:jc w:val="center"/>
        <w:rPr>
          <w:rFonts w:eastAsia="黑体"/>
          <w:sz w:val="56"/>
          <w:szCs w:val="56"/>
        </w:rPr>
      </w:pPr>
    </w:p>
    <w:p w14:paraId="2CD04A44" w14:textId="77777777" w:rsidR="0062023B" w:rsidRPr="006A0AD5" w:rsidRDefault="0062023B" w:rsidP="00007799">
      <w:pPr>
        <w:spacing w:line="440" w:lineRule="atLeast"/>
        <w:jc w:val="center"/>
        <w:rPr>
          <w:rFonts w:eastAsia="黑体"/>
          <w:sz w:val="56"/>
          <w:szCs w:val="56"/>
        </w:rPr>
      </w:pPr>
    </w:p>
    <w:p w14:paraId="4DBDE799" w14:textId="77777777" w:rsidR="0062023B" w:rsidRPr="006A0AD5" w:rsidRDefault="0062023B" w:rsidP="00007799">
      <w:pPr>
        <w:spacing w:line="440" w:lineRule="atLeast"/>
        <w:jc w:val="center"/>
        <w:rPr>
          <w:rFonts w:eastAsia="黑体"/>
          <w:sz w:val="56"/>
          <w:szCs w:val="56"/>
        </w:rPr>
      </w:pPr>
    </w:p>
    <w:p w14:paraId="096AAAB5" w14:textId="77777777" w:rsidR="0062023B" w:rsidRPr="006A0AD5" w:rsidRDefault="0062023B" w:rsidP="00007799">
      <w:pPr>
        <w:spacing w:line="440" w:lineRule="atLeast"/>
        <w:jc w:val="center"/>
        <w:rPr>
          <w:rFonts w:eastAsia="黑体"/>
          <w:sz w:val="56"/>
          <w:szCs w:val="56"/>
        </w:rPr>
      </w:pPr>
    </w:p>
    <w:p w14:paraId="5C23983A" w14:textId="77777777" w:rsidR="0062023B" w:rsidRPr="006A0AD5" w:rsidRDefault="0062023B" w:rsidP="00007799">
      <w:pPr>
        <w:spacing w:line="440" w:lineRule="atLeast"/>
        <w:jc w:val="center"/>
        <w:rPr>
          <w:rFonts w:eastAsia="黑体"/>
          <w:sz w:val="56"/>
          <w:szCs w:val="56"/>
        </w:rPr>
      </w:pPr>
    </w:p>
    <w:p w14:paraId="5C93C4EE" w14:textId="77777777" w:rsidR="0062023B" w:rsidRPr="006A0AD5" w:rsidRDefault="0062023B" w:rsidP="00007799">
      <w:pPr>
        <w:spacing w:line="440" w:lineRule="atLeast"/>
        <w:jc w:val="center"/>
        <w:rPr>
          <w:rStyle w:val="ae"/>
          <w:rFonts w:ascii="黑体" w:eastAsia="黑体" w:hAnsi="黑体"/>
          <w:sz w:val="42"/>
          <w:szCs w:val="42"/>
        </w:rPr>
      </w:pPr>
      <w:r w:rsidRPr="006A0AD5">
        <w:rPr>
          <w:rFonts w:ascii="黑体" w:eastAsia="黑体" w:hAnsi="黑体" w:hint="eastAsia"/>
          <w:sz w:val="56"/>
          <w:szCs w:val="56"/>
        </w:rPr>
        <w:t>第一章</w:t>
      </w:r>
      <w:r w:rsidRPr="006A0AD5">
        <w:rPr>
          <w:rFonts w:ascii="黑体" w:eastAsia="黑体" w:hAnsi="黑体"/>
          <w:sz w:val="56"/>
          <w:szCs w:val="56"/>
        </w:rPr>
        <w:t xml:space="preserve">  </w:t>
      </w:r>
      <w:r w:rsidRPr="006A0AD5">
        <w:rPr>
          <w:rFonts w:ascii="黑体" w:eastAsia="黑体" w:hAnsi="黑体" w:hint="eastAsia"/>
          <w:sz w:val="56"/>
          <w:szCs w:val="56"/>
        </w:rPr>
        <w:t>招标公告</w:t>
      </w:r>
      <w:r w:rsidRPr="006A0AD5">
        <w:rPr>
          <w:rFonts w:ascii="黑体" w:eastAsia="黑体" w:hAnsi="黑体"/>
          <w:sz w:val="56"/>
          <w:szCs w:val="56"/>
        </w:rPr>
        <w:t>/</w:t>
      </w:r>
      <w:r w:rsidRPr="006A0AD5">
        <w:rPr>
          <w:rFonts w:ascii="黑体" w:eastAsia="黑体" w:hAnsi="黑体" w:hint="eastAsia"/>
          <w:sz w:val="56"/>
          <w:szCs w:val="56"/>
        </w:rPr>
        <w:t>投标邀请书</w:t>
      </w:r>
    </w:p>
    <w:p w14:paraId="2BF6D2D3" w14:textId="77777777" w:rsidR="0062023B" w:rsidRPr="006A0AD5" w:rsidRDefault="0062023B" w:rsidP="00007799">
      <w:pPr>
        <w:spacing w:line="440" w:lineRule="atLeast"/>
        <w:jc w:val="center"/>
        <w:rPr>
          <w:rStyle w:val="ae"/>
          <w:rFonts w:ascii="Times New Roman" w:eastAsia="黑体" w:hAnsi="Times New Roman"/>
          <w:sz w:val="42"/>
          <w:szCs w:val="42"/>
        </w:rPr>
      </w:pPr>
    </w:p>
    <w:p w14:paraId="3702C5DD" w14:textId="77777777" w:rsidR="00717101" w:rsidRPr="006A0AD5" w:rsidRDefault="0062023B" w:rsidP="00007799">
      <w:pPr>
        <w:spacing w:line="440" w:lineRule="atLeast"/>
        <w:jc w:val="center"/>
        <w:rPr>
          <w:rFonts w:eastAsia="黑体"/>
          <w:sz w:val="42"/>
          <w:szCs w:val="42"/>
        </w:rPr>
      </w:pPr>
      <w:r w:rsidRPr="006A0AD5">
        <w:rPr>
          <w:rStyle w:val="ae"/>
          <w:rFonts w:ascii="Times New Roman" w:eastAsia="黑体" w:hAnsi="Times New Roman"/>
          <w:sz w:val="42"/>
          <w:szCs w:val="42"/>
        </w:rPr>
        <w:br w:type="page"/>
      </w:r>
      <w:bookmarkStart w:id="13" w:name="_Toc503235713"/>
      <w:bookmarkStart w:id="14" w:name="_Toc510015648"/>
      <w:bookmarkStart w:id="15" w:name="_Toc492300756"/>
      <w:r w:rsidR="00717101" w:rsidRPr="006A0AD5">
        <w:rPr>
          <w:rStyle w:val="ae"/>
          <w:rFonts w:ascii="Times New Roman" w:eastAsia="黑体" w:hAnsi="Times New Roman"/>
          <w:sz w:val="42"/>
          <w:szCs w:val="42"/>
        </w:rPr>
        <w:lastRenderedPageBreak/>
        <w:t>第一章</w:t>
      </w:r>
      <w:r w:rsidR="00717101" w:rsidRPr="006A0AD5">
        <w:rPr>
          <w:rStyle w:val="ae"/>
          <w:rFonts w:ascii="Times New Roman" w:eastAsia="黑体" w:hAnsi="Times New Roman"/>
          <w:sz w:val="42"/>
          <w:szCs w:val="42"/>
        </w:rPr>
        <w:t xml:space="preserve">  </w:t>
      </w:r>
      <w:r w:rsidR="00717101" w:rsidRPr="006A0AD5">
        <w:rPr>
          <w:rStyle w:val="ae"/>
          <w:rFonts w:ascii="Times New Roman" w:eastAsia="黑体" w:hAnsi="Times New Roman"/>
          <w:sz w:val="42"/>
          <w:szCs w:val="42"/>
        </w:rPr>
        <w:t>招标公告（未进行资格预审）</w:t>
      </w:r>
      <w:bookmarkEnd w:id="13"/>
      <w:bookmarkEnd w:id="14"/>
      <w:r w:rsidR="00717101" w:rsidRPr="006A0AD5">
        <w:rPr>
          <w:rStyle w:val="aff"/>
          <w:rFonts w:eastAsia="黑体"/>
          <w:sz w:val="42"/>
          <w:szCs w:val="42"/>
        </w:rPr>
        <w:footnoteReference w:id="1"/>
      </w:r>
    </w:p>
    <w:p w14:paraId="006D87A1" w14:textId="77777777" w:rsidR="00717101" w:rsidRPr="006A0AD5" w:rsidRDefault="00717101" w:rsidP="000960F1">
      <w:pPr>
        <w:spacing w:line="440" w:lineRule="atLeast"/>
        <w:ind w:firstLineChars="200" w:firstLine="480"/>
        <w:rPr>
          <w:sz w:val="24"/>
        </w:rPr>
      </w:pPr>
    </w:p>
    <w:p w14:paraId="04F8E4E3" w14:textId="77777777" w:rsidR="00717101" w:rsidRPr="006A0AD5" w:rsidRDefault="00717101" w:rsidP="00007799">
      <w:pPr>
        <w:spacing w:line="440" w:lineRule="atLeast"/>
        <w:jc w:val="center"/>
        <w:rPr>
          <w:rFonts w:eastAsia="黑体"/>
          <w:sz w:val="28"/>
          <w:szCs w:val="28"/>
        </w:rPr>
      </w:pPr>
      <w:r w:rsidRPr="006A0AD5">
        <w:rPr>
          <w:rFonts w:eastAsia="黑体"/>
          <w:sz w:val="28"/>
          <w:szCs w:val="28"/>
          <w:u w:val="single"/>
        </w:rPr>
        <w:t xml:space="preserve">            </w:t>
      </w:r>
      <w:r w:rsidRPr="006A0AD5">
        <w:rPr>
          <w:rFonts w:eastAsia="黑体"/>
          <w:sz w:val="28"/>
          <w:szCs w:val="28"/>
        </w:rPr>
        <w:t>（项目名称）</w:t>
      </w:r>
      <w:r w:rsidRPr="006A0AD5">
        <w:rPr>
          <w:rFonts w:eastAsia="黑体"/>
          <w:sz w:val="28"/>
          <w:szCs w:val="28"/>
          <w:u w:val="single"/>
        </w:rPr>
        <w:t xml:space="preserve">     </w:t>
      </w:r>
      <w:r w:rsidRPr="006A0AD5">
        <w:rPr>
          <w:rFonts w:eastAsia="黑体"/>
          <w:sz w:val="28"/>
          <w:szCs w:val="28"/>
        </w:rPr>
        <w:t>标段</w:t>
      </w:r>
      <w:r w:rsidR="00F05778" w:rsidRPr="006A0AD5">
        <w:rPr>
          <w:rFonts w:eastAsia="黑体"/>
          <w:sz w:val="28"/>
          <w:szCs w:val="28"/>
        </w:rPr>
        <w:t>咨询服务</w:t>
      </w:r>
      <w:r w:rsidRPr="006A0AD5">
        <w:rPr>
          <w:rFonts w:eastAsia="黑体"/>
          <w:sz w:val="28"/>
          <w:szCs w:val="28"/>
        </w:rPr>
        <w:t>招标公告</w:t>
      </w:r>
      <w:r w:rsidRPr="006A0AD5">
        <w:rPr>
          <w:rStyle w:val="aff"/>
          <w:rFonts w:eastAsia="黑体"/>
          <w:sz w:val="28"/>
          <w:szCs w:val="28"/>
        </w:rPr>
        <w:footnoteReference w:id="2"/>
      </w:r>
    </w:p>
    <w:p w14:paraId="5B71912F" w14:textId="77777777" w:rsidR="000960F1" w:rsidRPr="006A0AD5" w:rsidRDefault="000960F1" w:rsidP="000960F1">
      <w:pPr>
        <w:spacing w:line="440" w:lineRule="atLeast"/>
        <w:ind w:firstLineChars="200" w:firstLine="480"/>
        <w:rPr>
          <w:sz w:val="24"/>
        </w:rPr>
      </w:pPr>
      <w:bookmarkStart w:id="17" w:name="_Toc503235714"/>
      <w:bookmarkStart w:id="18" w:name="_Toc510015649"/>
    </w:p>
    <w:p w14:paraId="2EDBB0AB" w14:textId="77777777" w:rsidR="00717101" w:rsidRPr="006A0AD5" w:rsidRDefault="00717101" w:rsidP="00007799">
      <w:pPr>
        <w:pStyle w:val="1"/>
        <w:spacing w:before="240" w:after="240" w:line="440" w:lineRule="atLeast"/>
        <w:rPr>
          <w:sz w:val="28"/>
          <w:szCs w:val="28"/>
        </w:rPr>
      </w:pPr>
      <w:r w:rsidRPr="006A0AD5">
        <w:rPr>
          <w:sz w:val="28"/>
          <w:szCs w:val="28"/>
        </w:rPr>
        <w:t xml:space="preserve">1. </w:t>
      </w:r>
      <w:r w:rsidRPr="006A0AD5">
        <w:rPr>
          <w:rFonts w:eastAsia="黑体"/>
          <w:sz w:val="28"/>
          <w:szCs w:val="28"/>
        </w:rPr>
        <w:t>招标条件</w:t>
      </w:r>
      <w:bookmarkEnd w:id="17"/>
      <w:bookmarkEnd w:id="18"/>
    </w:p>
    <w:p w14:paraId="3D155CA0" w14:textId="77777777" w:rsidR="00717101" w:rsidRPr="006A0AD5" w:rsidRDefault="00717101" w:rsidP="00007799">
      <w:pPr>
        <w:spacing w:line="440" w:lineRule="atLeast"/>
        <w:ind w:firstLineChars="200" w:firstLine="480"/>
        <w:rPr>
          <w:sz w:val="24"/>
        </w:rPr>
      </w:pPr>
      <w:r w:rsidRPr="006A0AD5">
        <w:rPr>
          <w:sz w:val="24"/>
        </w:rPr>
        <w:t>本招标项目</w:t>
      </w:r>
      <w:r w:rsidRPr="006A0AD5">
        <w:rPr>
          <w:sz w:val="24"/>
          <w:u w:val="single"/>
        </w:rPr>
        <w:t xml:space="preserve">               </w:t>
      </w:r>
      <w:r w:rsidRPr="006A0AD5">
        <w:rPr>
          <w:sz w:val="24"/>
        </w:rPr>
        <w:t>（项目名称）已由</w:t>
      </w:r>
      <w:r w:rsidRPr="006A0AD5">
        <w:rPr>
          <w:sz w:val="24"/>
          <w:u w:val="single"/>
        </w:rPr>
        <w:t xml:space="preserve">                </w:t>
      </w:r>
      <w:r w:rsidRPr="006A0AD5">
        <w:rPr>
          <w:sz w:val="24"/>
        </w:rPr>
        <w:t>（项目审批、核准或备案机关名称）以</w:t>
      </w:r>
      <w:r w:rsidRPr="006A0AD5">
        <w:rPr>
          <w:sz w:val="24"/>
          <w:u w:val="single"/>
        </w:rPr>
        <w:t xml:space="preserve">             </w:t>
      </w:r>
      <w:r w:rsidRPr="006A0AD5">
        <w:rPr>
          <w:sz w:val="24"/>
        </w:rPr>
        <w:t>（批文名称及编号）批准建设，项目业主为</w:t>
      </w:r>
      <w:r w:rsidRPr="006A0AD5">
        <w:rPr>
          <w:sz w:val="24"/>
          <w:u w:val="single"/>
        </w:rPr>
        <w:t xml:space="preserve">             </w:t>
      </w:r>
      <w:r w:rsidRPr="006A0AD5">
        <w:rPr>
          <w:sz w:val="24"/>
        </w:rPr>
        <w:t>，建设资金来自</w:t>
      </w:r>
      <w:r w:rsidRPr="006A0AD5">
        <w:rPr>
          <w:sz w:val="24"/>
          <w:u w:val="single"/>
        </w:rPr>
        <w:t xml:space="preserve">                </w:t>
      </w:r>
      <w:r w:rsidRPr="006A0AD5">
        <w:rPr>
          <w:sz w:val="24"/>
        </w:rPr>
        <w:t>（资金来源），出资比例为</w:t>
      </w:r>
      <w:r w:rsidRPr="006A0AD5">
        <w:rPr>
          <w:sz w:val="24"/>
          <w:u w:val="single"/>
        </w:rPr>
        <w:t xml:space="preserve">           </w:t>
      </w:r>
      <w:r w:rsidRPr="006A0AD5">
        <w:rPr>
          <w:sz w:val="24"/>
        </w:rPr>
        <w:t>，招标人为</w:t>
      </w:r>
      <w:r w:rsidRPr="006A0AD5">
        <w:rPr>
          <w:sz w:val="24"/>
          <w:u w:val="single"/>
        </w:rPr>
        <w:t xml:space="preserve">               </w:t>
      </w:r>
      <w:r w:rsidRPr="006A0AD5">
        <w:rPr>
          <w:sz w:val="24"/>
        </w:rPr>
        <w:t>。项目已具备招标条件，现对该项目的</w:t>
      </w:r>
      <w:r w:rsidR="00F05778" w:rsidRPr="006A0AD5">
        <w:rPr>
          <w:sz w:val="24"/>
        </w:rPr>
        <w:t>咨询服务</w:t>
      </w:r>
      <w:r w:rsidRPr="006A0AD5">
        <w:rPr>
          <w:sz w:val="24"/>
        </w:rPr>
        <w:t>进行公开招标。</w:t>
      </w:r>
      <w:r w:rsidRPr="006A0AD5">
        <w:rPr>
          <w:sz w:val="24"/>
        </w:rPr>
        <w:t xml:space="preserve"> </w:t>
      </w:r>
    </w:p>
    <w:p w14:paraId="778F2B0E" w14:textId="77777777" w:rsidR="00E50A61" w:rsidRPr="006A0AD5" w:rsidRDefault="00E50A61" w:rsidP="00007799">
      <w:pPr>
        <w:spacing w:line="440" w:lineRule="atLeast"/>
        <w:ind w:firstLineChars="200" w:firstLine="480"/>
        <w:rPr>
          <w:rFonts w:eastAsia="黑体"/>
          <w:bCs/>
          <w:sz w:val="22"/>
          <w:szCs w:val="22"/>
        </w:rPr>
      </w:pPr>
      <w:r w:rsidRPr="006A0AD5">
        <w:rPr>
          <w:rFonts w:eastAsia="黑体" w:hint="eastAsia"/>
          <w:bCs/>
          <w:sz w:val="24"/>
        </w:rPr>
        <w:t>公路工程建设项目审批或者核准之前的咨询服务（如可行性研究报告编制）的招标条件应另行表述。</w:t>
      </w:r>
    </w:p>
    <w:p w14:paraId="4A73BC7C" w14:textId="77777777" w:rsidR="00717101" w:rsidRPr="006A0AD5" w:rsidRDefault="00717101" w:rsidP="00007799">
      <w:pPr>
        <w:pStyle w:val="1"/>
        <w:spacing w:before="240" w:after="240" w:line="440" w:lineRule="atLeast"/>
        <w:rPr>
          <w:rFonts w:eastAsia="黑体"/>
          <w:sz w:val="28"/>
          <w:szCs w:val="28"/>
        </w:rPr>
      </w:pPr>
      <w:bookmarkStart w:id="19" w:name="_Toc503235715"/>
      <w:bookmarkStart w:id="20" w:name="_Toc510015650"/>
      <w:r w:rsidRPr="006A0AD5">
        <w:rPr>
          <w:rFonts w:eastAsia="黑体"/>
          <w:sz w:val="28"/>
          <w:szCs w:val="28"/>
        </w:rPr>
        <w:t xml:space="preserve">2. </w:t>
      </w:r>
      <w:r w:rsidRPr="006A0AD5">
        <w:rPr>
          <w:rFonts w:eastAsia="黑体"/>
          <w:sz w:val="28"/>
          <w:szCs w:val="28"/>
        </w:rPr>
        <w:t>项目概况与招标范围</w:t>
      </w:r>
      <w:bookmarkEnd w:id="19"/>
      <w:bookmarkEnd w:id="20"/>
    </w:p>
    <w:p w14:paraId="5512B963" w14:textId="77777777" w:rsidR="00374E86" w:rsidRPr="006A0AD5" w:rsidRDefault="00374E86" w:rsidP="00007799">
      <w:pPr>
        <w:spacing w:line="440" w:lineRule="atLeast"/>
        <w:ind w:firstLineChars="225" w:firstLine="540"/>
        <w:rPr>
          <w:rFonts w:eastAsia="黑体"/>
          <w:sz w:val="24"/>
        </w:rPr>
      </w:pPr>
      <w:r w:rsidRPr="006A0AD5">
        <w:rPr>
          <w:rFonts w:eastAsia="黑体"/>
          <w:sz w:val="24"/>
        </w:rPr>
        <w:t xml:space="preserve">2.1 </w:t>
      </w:r>
      <w:r w:rsidRPr="006A0AD5">
        <w:rPr>
          <w:rFonts w:eastAsia="黑体"/>
          <w:sz w:val="24"/>
        </w:rPr>
        <w:t>建设地点：湖南省</w:t>
      </w:r>
      <w:r w:rsidRPr="006A0AD5">
        <w:rPr>
          <w:rFonts w:eastAsia="黑体"/>
          <w:sz w:val="24"/>
          <w:u w:val="single"/>
        </w:rPr>
        <w:t xml:space="preserve">        </w:t>
      </w:r>
      <w:r w:rsidRPr="006A0AD5">
        <w:rPr>
          <w:rFonts w:eastAsia="黑体"/>
          <w:sz w:val="24"/>
        </w:rPr>
        <w:t>市</w:t>
      </w:r>
      <w:r w:rsidR="008A4516" w:rsidRPr="006A0AD5">
        <w:rPr>
          <w:rFonts w:eastAsia="黑体" w:hint="eastAsia"/>
          <w:sz w:val="24"/>
        </w:rPr>
        <w:t>/</w:t>
      </w:r>
      <w:r w:rsidR="008A4516" w:rsidRPr="006A0AD5">
        <w:rPr>
          <w:rFonts w:eastAsia="黑体" w:hint="eastAsia"/>
          <w:sz w:val="24"/>
        </w:rPr>
        <w:t>州</w:t>
      </w:r>
      <w:r w:rsidRPr="006A0AD5">
        <w:rPr>
          <w:rFonts w:eastAsia="黑体"/>
          <w:sz w:val="24"/>
          <w:u w:val="single"/>
        </w:rPr>
        <w:t xml:space="preserve">        </w:t>
      </w:r>
      <w:r w:rsidRPr="006A0AD5">
        <w:rPr>
          <w:rFonts w:eastAsia="黑体"/>
          <w:sz w:val="24"/>
        </w:rPr>
        <w:t>县</w:t>
      </w:r>
      <w:r w:rsidR="00E50A61" w:rsidRPr="006A0AD5">
        <w:rPr>
          <w:rFonts w:eastAsia="黑体"/>
          <w:sz w:val="24"/>
        </w:rPr>
        <w:t>/</w:t>
      </w:r>
      <w:r w:rsidR="00E50A61" w:rsidRPr="006A0AD5">
        <w:rPr>
          <w:rFonts w:eastAsia="黑体"/>
          <w:sz w:val="24"/>
        </w:rPr>
        <w:t>区</w:t>
      </w:r>
      <w:r w:rsidRPr="006A0AD5">
        <w:rPr>
          <w:rFonts w:eastAsia="黑体"/>
          <w:sz w:val="24"/>
        </w:rPr>
        <w:t>境内。</w:t>
      </w:r>
    </w:p>
    <w:p w14:paraId="4A5EEAB9" w14:textId="77777777" w:rsidR="00374E86" w:rsidRPr="006A0AD5" w:rsidRDefault="00374E86" w:rsidP="00007799">
      <w:pPr>
        <w:spacing w:line="440" w:lineRule="atLeast"/>
        <w:ind w:firstLineChars="225" w:firstLine="540"/>
        <w:rPr>
          <w:rFonts w:eastAsia="黑体"/>
          <w:sz w:val="24"/>
        </w:rPr>
      </w:pPr>
      <w:r w:rsidRPr="006A0AD5">
        <w:rPr>
          <w:rFonts w:eastAsia="黑体"/>
          <w:sz w:val="24"/>
        </w:rPr>
        <w:t xml:space="preserve">2.2 </w:t>
      </w:r>
      <w:r w:rsidRPr="006A0AD5">
        <w:rPr>
          <w:rFonts w:eastAsia="黑体"/>
          <w:sz w:val="24"/>
        </w:rPr>
        <w:t>项目建设规模及招标范围：项目起点</w:t>
      </w:r>
      <w:r w:rsidRPr="006A0AD5">
        <w:rPr>
          <w:rFonts w:eastAsia="黑体"/>
          <w:sz w:val="24"/>
          <w:u w:val="single"/>
        </w:rPr>
        <w:t xml:space="preserve">        </w:t>
      </w:r>
      <w:r w:rsidRPr="006A0AD5">
        <w:rPr>
          <w:rFonts w:eastAsia="黑体"/>
          <w:sz w:val="24"/>
        </w:rPr>
        <w:t>，终点</w:t>
      </w:r>
      <w:r w:rsidRPr="006A0AD5">
        <w:rPr>
          <w:rFonts w:eastAsia="黑体"/>
          <w:sz w:val="24"/>
          <w:u w:val="single"/>
        </w:rPr>
        <w:t xml:space="preserve">        </w:t>
      </w:r>
      <w:r w:rsidRPr="006A0AD5">
        <w:rPr>
          <w:rFonts w:eastAsia="黑体"/>
          <w:sz w:val="24"/>
        </w:rPr>
        <w:t>，沿线经过的主要控制点为</w:t>
      </w:r>
      <w:r w:rsidRPr="006A0AD5">
        <w:rPr>
          <w:rFonts w:eastAsia="黑体"/>
          <w:sz w:val="24"/>
          <w:u w:val="single"/>
        </w:rPr>
        <w:t xml:space="preserve">        </w:t>
      </w:r>
      <w:r w:rsidRPr="006A0AD5">
        <w:rPr>
          <w:rFonts w:eastAsia="黑体"/>
          <w:sz w:val="24"/>
        </w:rPr>
        <w:t>；主线全长</w:t>
      </w:r>
      <w:r w:rsidRPr="006A0AD5">
        <w:rPr>
          <w:rFonts w:eastAsia="黑体"/>
          <w:sz w:val="24"/>
          <w:u w:val="single"/>
        </w:rPr>
        <w:t xml:space="preserve">       </w:t>
      </w:r>
      <w:r w:rsidRPr="006A0AD5">
        <w:rPr>
          <w:rFonts w:eastAsia="黑体"/>
          <w:sz w:val="24"/>
        </w:rPr>
        <w:t xml:space="preserve"> </w:t>
      </w:r>
      <w:r w:rsidRPr="006A0AD5">
        <w:rPr>
          <w:rFonts w:eastAsia="黑体"/>
          <w:sz w:val="24"/>
        </w:rPr>
        <w:t>公里（支线长</w:t>
      </w:r>
      <w:r w:rsidRPr="006A0AD5">
        <w:rPr>
          <w:rFonts w:eastAsia="黑体"/>
          <w:sz w:val="24"/>
          <w:u w:val="single"/>
        </w:rPr>
        <w:t xml:space="preserve">       </w:t>
      </w:r>
      <w:r w:rsidRPr="006A0AD5">
        <w:rPr>
          <w:rFonts w:eastAsia="黑体"/>
          <w:sz w:val="24"/>
        </w:rPr>
        <w:t xml:space="preserve"> </w:t>
      </w:r>
      <w:r w:rsidRPr="006A0AD5">
        <w:rPr>
          <w:rFonts w:eastAsia="黑体"/>
          <w:sz w:val="24"/>
        </w:rPr>
        <w:t>公里），按</w:t>
      </w:r>
      <w:r w:rsidRPr="006A0AD5">
        <w:rPr>
          <w:rFonts w:eastAsia="黑体"/>
          <w:sz w:val="24"/>
          <w:u w:val="single"/>
        </w:rPr>
        <w:t xml:space="preserve">   </w:t>
      </w:r>
      <w:r w:rsidRPr="006A0AD5">
        <w:rPr>
          <w:rFonts w:eastAsia="黑体"/>
          <w:sz w:val="24"/>
        </w:rPr>
        <w:t>级公路标准、设计速度</w:t>
      </w:r>
      <w:r w:rsidRPr="006A0AD5">
        <w:rPr>
          <w:rFonts w:eastAsia="黑体"/>
          <w:sz w:val="24"/>
          <w:u w:val="single"/>
        </w:rPr>
        <w:t xml:space="preserve">      </w:t>
      </w:r>
      <w:r w:rsidRPr="006A0AD5">
        <w:rPr>
          <w:rFonts w:eastAsia="黑体"/>
          <w:sz w:val="24"/>
        </w:rPr>
        <w:t>公里</w:t>
      </w:r>
      <w:r w:rsidRPr="006A0AD5">
        <w:rPr>
          <w:rFonts w:eastAsia="黑体"/>
          <w:sz w:val="24"/>
        </w:rPr>
        <w:t>/</w:t>
      </w:r>
      <w:r w:rsidRPr="006A0AD5">
        <w:rPr>
          <w:rFonts w:eastAsia="黑体"/>
          <w:sz w:val="24"/>
        </w:rPr>
        <w:t>小时建设，路基宽</w:t>
      </w:r>
      <w:r w:rsidRPr="006A0AD5">
        <w:rPr>
          <w:rFonts w:eastAsia="黑体"/>
          <w:sz w:val="24"/>
          <w:u w:val="single"/>
        </w:rPr>
        <w:t xml:space="preserve">      </w:t>
      </w:r>
      <w:r w:rsidRPr="006A0AD5">
        <w:rPr>
          <w:rFonts w:eastAsia="黑体"/>
          <w:sz w:val="24"/>
        </w:rPr>
        <w:t>米，路面宽</w:t>
      </w:r>
      <w:r w:rsidRPr="006A0AD5">
        <w:rPr>
          <w:rFonts w:eastAsia="黑体"/>
          <w:sz w:val="24"/>
          <w:u w:val="single"/>
        </w:rPr>
        <w:t xml:space="preserve">      </w:t>
      </w:r>
      <w:r w:rsidRPr="006A0AD5">
        <w:rPr>
          <w:rFonts w:eastAsia="黑体"/>
          <w:sz w:val="24"/>
        </w:rPr>
        <w:t>米，桥涵设计荷载为公路</w:t>
      </w:r>
      <w:r w:rsidR="00E50A61" w:rsidRPr="006A0AD5">
        <w:rPr>
          <w:rFonts w:eastAsia="黑体"/>
          <w:sz w:val="24"/>
          <w:u w:val="single"/>
        </w:rPr>
        <w:t xml:space="preserve">      </w:t>
      </w:r>
      <w:r w:rsidRPr="006A0AD5">
        <w:rPr>
          <w:rFonts w:eastAsia="黑体"/>
          <w:sz w:val="24"/>
        </w:rPr>
        <w:t>（</w:t>
      </w:r>
      <w:r w:rsidRPr="006A0AD5">
        <w:rPr>
          <w:rFonts w:eastAsia="黑体"/>
          <w:sz w:val="24"/>
        </w:rPr>
        <w:t>Ⅰ</w:t>
      </w:r>
      <w:r w:rsidRPr="006A0AD5">
        <w:rPr>
          <w:rFonts w:eastAsia="黑体"/>
          <w:sz w:val="24"/>
        </w:rPr>
        <w:t>或</w:t>
      </w:r>
      <w:r w:rsidRPr="006A0AD5">
        <w:rPr>
          <w:rFonts w:eastAsia="黑体"/>
          <w:sz w:val="24"/>
        </w:rPr>
        <w:t>Ⅱ</w:t>
      </w:r>
      <w:r w:rsidRPr="006A0AD5">
        <w:rPr>
          <w:rFonts w:eastAsia="黑体"/>
          <w:sz w:val="24"/>
        </w:rPr>
        <w:t>）级。现对该项目</w:t>
      </w:r>
      <w:r w:rsidRPr="006A0AD5">
        <w:rPr>
          <w:rFonts w:eastAsia="黑体"/>
          <w:sz w:val="24"/>
          <w:u w:val="single"/>
        </w:rPr>
        <w:t xml:space="preserve">      </w:t>
      </w:r>
      <w:r w:rsidRPr="006A0AD5">
        <w:rPr>
          <w:rFonts w:eastAsia="黑体"/>
          <w:sz w:val="24"/>
        </w:rPr>
        <w:t>（桩号范围）的</w:t>
      </w:r>
      <w:r w:rsidRPr="006A0AD5">
        <w:rPr>
          <w:rFonts w:eastAsia="黑体"/>
          <w:sz w:val="24"/>
          <w:u w:val="single"/>
        </w:rPr>
        <w:t xml:space="preserve">      </w:t>
      </w:r>
      <w:r w:rsidRPr="006A0AD5">
        <w:rPr>
          <w:rFonts w:eastAsia="黑体"/>
          <w:sz w:val="24"/>
        </w:rPr>
        <w:t>（路基、路面、桥梁、涵洞、隧道、交叉、交通安全设施</w:t>
      </w:r>
      <w:r w:rsidR="008A4516" w:rsidRPr="006A0AD5">
        <w:rPr>
          <w:rFonts w:eastAsia="黑体" w:hint="eastAsia"/>
          <w:sz w:val="24"/>
        </w:rPr>
        <w:t>、房建、机电工程</w:t>
      </w:r>
      <w:r w:rsidRPr="006A0AD5">
        <w:rPr>
          <w:rFonts w:eastAsia="黑体"/>
          <w:sz w:val="24"/>
        </w:rPr>
        <w:t>）咨询服务进行公开招标。</w:t>
      </w:r>
    </w:p>
    <w:p w14:paraId="365F9A4B" w14:textId="77777777" w:rsidR="00B5161D" w:rsidRPr="006A0AD5" w:rsidRDefault="00B5161D">
      <w:pPr>
        <w:widowControl/>
        <w:jc w:val="left"/>
        <w:rPr>
          <w:rFonts w:eastAsia="黑体"/>
          <w:sz w:val="24"/>
        </w:rPr>
      </w:pPr>
      <w:r w:rsidRPr="006A0AD5">
        <w:rPr>
          <w:rFonts w:eastAsia="黑体"/>
          <w:sz w:val="24"/>
        </w:rPr>
        <w:br w:type="page"/>
      </w:r>
    </w:p>
    <w:p w14:paraId="0CAEF5FB" w14:textId="77777777" w:rsidR="00374E86" w:rsidRPr="006A0AD5" w:rsidRDefault="00374E86" w:rsidP="00007799">
      <w:pPr>
        <w:spacing w:line="440" w:lineRule="atLeast"/>
        <w:ind w:firstLineChars="225" w:firstLine="540"/>
        <w:rPr>
          <w:rFonts w:eastAsia="黑体"/>
          <w:sz w:val="24"/>
        </w:rPr>
      </w:pPr>
      <w:r w:rsidRPr="006A0AD5">
        <w:rPr>
          <w:rFonts w:eastAsia="黑体"/>
          <w:sz w:val="24"/>
        </w:rPr>
        <w:lastRenderedPageBreak/>
        <w:t>本次咨询服务招标工程共分为</w:t>
      </w:r>
      <w:r w:rsidRPr="006A0AD5">
        <w:rPr>
          <w:rFonts w:eastAsia="黑体"/>
          <w:sz w:val="24"/>
          <w:u w:val="single"/>
        </w:rPr>
        <w:t xml:space="preserve">      </w:t>
      </w:r>
      <w:proofErr w:type="gramStart"/>
      <w:r w:rsidRPr="006A0AD5">
        <w:rPr>
          <w:rFonts w:eastAsia="黑体"/>
          <w:sz w:val="24"/>
        </w:rPr>
        <w:t>个</w:t>
      </w:r>
      <w:proofErr w:type="gramEnd"/>
      <w:r w:rsidRPr="006A0AD5">
        <w:rPr>
          <w:rFonts w:eastAsia="黑体"/>
          <w:sz w:val="24"/>
        </w:rPr>
        <w:t>标段。其标段划分及工程内容等见下表。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2"/>
        <w:gridCol w:w="900"/>
        <w:gridCol w:w="1381"/>
        <w:gridCol w:w="5071"/>
      </w:tblGrid>
      <w:tr w:rsidR="006A0AD5" w:rsidRPr="006A0AD5" w14:paraId="470F6402" w14:textId="77777777" w:rsidTr="00E50A61">
        <w:trPr>
          <w:trHeight w:val="572"/>
        </w:trPr>
        <w:tc>
          <w:tcPr>
            <w:tcW w:w="917" w:type="pct"/>
            <w:vAlign w:val="center"/>
          </w:tcPr>
          <w:p w14:paraId="2F1F63A5" w14:textId="77777777" w:rsidR="00374E86" w:rsidRPr="006A0AD5" w:rsidRDefault="00374E86" w:rsidP="00007799">
            <w:pPr>
              <w:spacing w:line="440" w:lineRule="atLeast"/>
              <w:jc w:val="center"/>
              <w:rPr>
                <w:rFonts w:eastAsia="黑体"/>
                <w:sz w:val="24"/>
              </w:rPr>
            </w:pPr>
            <w:r w:rsidRPr="006A0AD5">
              <w:rPr>
                <w:rFonts w:eastAsia="黑体"/>
                <w:sz w:val="24"/>
              </w:rPr>
              <w:t>标段号</w:t>
            </w:r>
          </w:p>
        </w:tc>
        <w:tc>
          <w:tcPr>
            <w:tcW w:w="500" w:type="pct"/>
            <w:vAlign w:val="center"/>
          </w:tcPr>
          <w:p w14:paraId="623E7307" w14:textId="77777777" w:rsidR="00374E86" w:rsidRPr="006A0AD5" w:rsidRDefault="00374E86" w:rsidP="00007799">
            <w:pPr>
              <w:spacing w:line="440" w:lineRule="atLeast"/>
              <w:jc w:val="center"/>
              <w:rPr>
                <w:rFonts w:eastAsia="黑体"/>
                <w:sz w:val="24"/>
              </w:rPr>
            </w:pPr>
            <w:r w:rsidRPr="006A0AD5">
              <w:rPr>
                <w:rFonts w:eastAsia="黑体"/>
                <w:sz w:val="24"/>
              </w:rPr>
              <w:t>桩号</w:t>
            </w:r>
          </w:p>
        </w:tc>
        <w:tc>
          <w:tcPr>
            <w:tcW w:w="767" w:type="pct"/>
            <w:vAlign w:val="center"/>
          </w:tcPr>
          <w:p w14:paraId="10CFB554" w14:textId="77777777" w:rsidR="00374E86" w:rsidRPr="006A0AD5" w:rsidRDefault="00374E86" w:rsidP="00007799">
            <w:pPr>
              <w:spacing w:line="440" w:lineRule="atLeast"/>
              <w:jc w:val="center"/>
              <w:rPr>
                <w:rFonts w:eastAsia="黑体"/>
                <w:sz w:val="24"/>
              </w:rPr>
            </w:pPr>
            <w:r w:rsidRPr="006A0AD5">
              <w:rPr>
                <w:rFonts w:eastAsia="黑体"/>
                <w:sz w:val="24"/>
              </w:rPr>
              <w:t>长度</w:t>
            </w:r>
          </w:p>
          <w:p w14:paraId="0B6C0C92" w14:textId="77777777" w:rsidR="00374E86" w:rsidRPr="006A0AD5" w:rsidRDefault="00374E86" w:rsidP="00007799">
            <w:pPr>
              <w:spacing w:line="440" w:lineRule="atLeast"/>
              <w:jc w:val="center"/>
              <w:rPr>
                <w:rFonts w:eastAsia="黑体"/>
                <w:sz w:val="24"/>
              </w:rPr>
            </w:pPr>
            <w:r w:rsidRPr="006A0AD5">
              <w:rPr>
                <w:rFonts w:eastAsia="黑体"/>
                <w:sz w:val="24"/>
              </w:rPr>
              <w:t>（</w:t>
            </w:r>
            <w:r w:rsidRPr="006A0AD5">
              <w:rPr>
                <w:rFonts w:eastAsia="黑体"/>
                <w:sz w:val="24"/>
              </w:rPr>
              <w:t>Km</w:t>
            </w:r>
            <w:r w:rsidRPr="006A0AD5">
              <w:rPr>
                <w:rFonts w:eastAsia="黑体"/>
                <w:sz w:val="24"/>
              </w:rPr>
              <w:t>）</w:t>
            </w:r>
          </w:p>
        </w:tc>
        <w:tc>
          <w:tcPr>
            <w:tcW w:w="2816" w:type="pct"/>
            <w:vAlign w:val="center"/>
          </w:tcPr>
          <w:p w14:paraId="4B2AE13B" w14:textId="77777777" w:rsidR="00374E86" w:rsidRPr="006A0AD5" w:rsidRDefault="00374E86" w:rsidP="00007799">
            <w:pPr>
              <w:spacing w:line="440" w:lineRule="atLeast"/>
              <w:jc w:val="center"/>
              <w:rPr>
                <w:rFonts w:eastAsia="黑体"/>
                <w:sz w:val="24"/>
              </w:rPr>
            </w:pPr>
            <w:r w:rsidRPr="006A0AD5">
              <w:rPr>
                <w:rFonts w:eastAsia="黑体"/>
                <w:sz w:val="24"/>
              </w:rPr>
              <w:t>招标范围</w:t>
            </w:r>
          </w:p>
        </w:tc>
      </w:tr>
      <w:tr w:rsidR="006A0AD5" w:rsidRPr="006A0AD5" w14:paraId="767AA5A0" w14:textId="77777777" w:rsidTr="00E50A61">
        <w:trPr>
          <w:trHeight w:val="572"/>
        </w:trPr>
        <w:tc>
          <w:tcPr>
            <w:tcW w:w="917" w:type="pct"/>
            <w:vAlign w:val="center"/>
          </w:tcPr>
          <w:p w14:paraId="347C76D2" w14:textId="77777777" w:rsidR="00374E86" w:rsidRPr="006A0AD5" w:rsidRDefault="00374E86" w:rsidP="00007799">
            <w:pPr>
              <w:adjustRightInd w:val="0"/>
              <w:snapToGrid w:val="0"/>
              <w:spacing w:line="440" w:lineRule="atLeast"/>
              <w:jc w:val="center"/>
              <w:rPr>
                <w:rFonts w:eastAsia="黑体"/>
                <w:sz w:val="24"/>
              </w:rPr>
            </w:pPr>
          </w:p>
        </w:tc>
        <w:tc>
          <w:tcPr>
            <w:tcW w:w="500" w:type="pct"/>
            <w:vAlign w:val="center"/>
          </w:tcPr>
          <w:p w14:paraId="25E724D1" w14:textId="77777777" w:rsidR="00374E86" w:rsidRPr="006A0AD5" w:rsidRDefault="00374E86" w:rsidP="00007799">
            <w:pPr>
              <w:adjustRightInd w:val="0"/>
              <w:snapToGrid w:val="0"/>
              <w:spacing w:line="440" w:lineRule="atLeast"/>
              <w:jc w:val="center"/>
              <w:rPr>
                <w:rFonts w:eastAsia="黑体"/>
                <w:sz w:val="24"/>
              </w:rPr>
            </w:pPr>
          </w:p>
        </w:tc>
        <w:tc>
          <w:tcPr>
            <w:tcW w:w="767" w:type="pct"/>
            <w:vAlign w:val="center"/>
          </w:tcPr>
          <w:p w14:paraId="2F7C2731" w14:textId="77777777" w:rsidR="00374E86" w:rsidRPr="006A0AD5" w:rsidRDefault="00374E86" w:rsidP="00007799">
            <w:pPr>
              <w:adjustRightInd w:val="0"/>
              <w:snapToGrid w:val="0"/>
              <w:spacing w:line="440" w:lineRule="atLeast"/>
              <w:jc w:val="center"/>
              <w:rPr>
                <w:rFonts w:eastAsia="黑体"/>
                <w:sz w:val="24"/>
              </w:rPr>
            </w:pPr>
          </w:p>
        </w:tc>
        <w:tc>
          <w:tcPr>
            <w:tcW w:w="2816" w:type="pct"/>
            <w:vAlign w:val="center"/>
          </w:tcPr>
          <w:p w14:paraId="48F83E4B" w14:textId="77777777" w:rsidR="00374E86" w:rsidRPr="006A0AD5" w:rsidRDefault="00374E86" w:rsidP="00007799">
            <w:pPr>
              <w:adjustRightInd w:val="0"/>
              <w:snapToGrid w:val="0"/>
              <w:spacing w:line="440" w:lineRule="atLeast"/>
              <w:jc w:val="left"/>
              <w:rPr>
                <w:rFonts w:eastAsia="黑体"/>
                <w:sz w:val="24"/>
              </w:rPr>
            </w:pPr>
          </w:p>
        </w:tc>
      </w:tr>
      <w:tr w:rsidR="006A0AD5" w:rsidRPr="006A0AD5" w14:paraId="30B955B5" w14:textId="77777777" w:rsidTr="00E50A61">
        <w:trPr>
          <w:trHeight w:val="572"/>
        </w:trPr>
        <w:tc>
          <w:tcPr>
            <w:tcW w:w="917" w:type="pct"/>
            <w:vAlign w:val="center"/>
          </w:tcPr>
          <w:p w14:paraId="5A30D7EB" w14:textId="77777777" w:rsidR="00374E86" w:rsidRPr="006A0AD5" w:rsidRDefault="00374E86" w:rsidP="00007799">
            <w:pPr>
              <w:spacing w:line="440" w:lineRule="atLeast"/>
              <w:jc w:val="center"/>
              <w:rPr>
                <w:rFonts w:eastAsia="黑体"/>
                <w:sz w:val="24"/>
              </w:rPr>
            </w:pPr>
          </w:p>
        </w:tc>
        <w:tc>
          <w:tcPr>
            <w:tcW w:w="500" w:type="pct"/>
            <w:vAlign w:val="center"/>
          </w:tcPr>
          <w:p w14:paraId="1ED848AF" w14:textId="77777777" w:rsidR="00374E86" w:rsidRPr="006A0AD5" w:rsidRDefault="00374E86" w:rsidP="00007799">
            <w:pPr>
              <w:spacing w:line="440" w:lineRule="atLeast"/>
              <w:jc w:val="center"/>
              <w:rPr>
                <w:rFonts w:eastAsia="黑体"/>
                <w:sz w:val="24"/>
              </w:rPr>
            </w:pPr>
          </w:p>
        </w:tc>
        <w:tc>
          <w:tcPr>
            <w:tcW w:w="767" w:type="pct"/>
            <w:vAlign w:val="center"/>
          </w:tcPr>
          <w:p w14:paraId="6A693425" w14:textId="77777777" w:rsidR="00374E86" w:rsidRPr="006A0AD5" w:rsidRDefault="00374E86" w:rsidP="00007799">
            <w:pPr>
              <w:adjustRightInd w:val="0"/>
              <w:snapToGrid w:val="0"/>
              <w:spacing w:line="440" w:lineRule="atLeast"/>
              <w:jc w:val="center"/>
              <w:rPr>
                <w:rFonts w:eastAsia="黑体"/>
                <w:sz w:val="24"/>
              </w:rPr>
            </w:pPr>
          </w:p>
        </w:tc>
        <w:tc>
          <w:tcPr>
            <w:tcW w:w="2816" w:type="pct"/>
            <w:vAlign w:val="center"/>
          </w:tcPr>
          <w:p w14:paraId="61024FB9" w14:textId="77777777" w:rsidR="00374E86" w:rsidRPr="006A0AD5" w:rsidRDefault="00374E86" w:rsidP="00007799">
            <w:pPr>
              <w:spacing w:line="440" w:lineRule="atLeast"/>
              <w:jc w:val="left"/>
              <w:rPr>
                <w:rFonts w:eastAsia="黑体"/>
                <w:iCs/>
                <w:sz w:val="24"/>
              </w:rPr>
            </w:pPr>
          </w:p>
        </w:tc>
      </w:tr>
      <w:tr w:rsidR="006A0AD5" w:rsidRPr="006A0AD5" w14:paraId="4BF73D8F" w14:textId="77777777" w:rsidTr="00E50A61">
        <w:trPr>
          <w:trHeight w:val="572"/>
        </w:trPr>
        <w:tc>
          <w:tcPr>
            <w:tcW w:w="917" w:type="pct"/>
            <w:vAlign w:val="center"/>
          </w:tcPr>
          <w:p w14:paraId="5119D100" w14:textId="77777777" w:rsidR="00374E86" w:rsidRPr="006A0AD5" w:rsidRDefault="00374E86" w:rsidP="00007799">
            <w:pPr>
              <w:spacing w:line="440" w:lineRule="atLeast"/>
              <w:jc w:val="center"/>
              <w:rPr>
                <w:rFonts w:eastAsia="黑体"/>
                <w:sz w:val="24"/>
              </w:rPr>
            </w:pPr>
          </w:p>
        </w:tc>
        <w:tc>
          <w:tcPr>
            <w:tcW w:w="500" w:type="pct"/>
            <w:vAlign w:val="center"/>
          </w:tcPr>
          <w:p w14:paraId="6673DB71" w14:textId="77777777" w:rsidR="00374E86" w:rsidRPr="006A0AD5" w:rsidRDefault="00374E86" w:rsidP="00007799">
            <w:pPr>
              <w:spacing w:line="440" w:lineRule="atLeast"/>
              <w:jc w:val="center"/>
              <w:rPr>
                <w:rFonts w:eastAsia="黑体"/>
                <w:sz w:val="24"/>
              </w:rPr>
            </w:pPr>
          </w:p>
        </w:tc>
        <w:tc>
          <w:tcPr>
            <w:tcW w:w="767" w:type="pct"/>
            <w:vAlign w:val="center"/>
          </w:tcPr>
          <w:p w14:paraId="05B67437" w14:textId="77777777" w:rsidR="00374E86" w:rsidRPr="006A0AD5" w:rsidRDefault="00374E86" w:rsidP="00007799">
            <w:pPr>
              <w:adjustRightInd w:val="0"/>
              <w:snapToGrid w:val="0"/>
              <w:spacing w:line="440" w:lineRule="atLeast"/>
              <w:jc w:val="center"/>
              <w:rPr>
                <w:rFonts w:eastAsia="黑体"/>
                <w:sz w:val="24"/>
              </w:rPr>
            </w:pPr>
          </w:p>
        </w:tc>
        <w:tc>
          <w:tcPr>
            <w:tcW w:w="2816" w:type="pct"/>
            <w:vAlign w:val="center"/>
          </w:tcPr>
          <w:p w14:paraId="4395269D" w14:textId="77777777" w:rsidR="00374E86" w:rsidRPr="006A0AD5" w:rsidRDefault="00374E86" w:rsidP="00007799">
            <w:pPr>
              <w:spacing w:line="440" w:lineRule="atLeast"/>
              <w:jc w:val="left"/>
              <w:rPr>
                <w:rFonts w:eastAsia="黑体"/>
                <w:iCs/>
                <w:sz w:val="24"/>
              </w:rPr>
            </w:pPr>
          </w:p>
        </w:tc>
      </w:tr>
      <w:tr w:rsidR="006A0AD5" w:rsidRPr="006A0AD5" w14:paraId="622A140A" w14:textId="77777777" w:rsidTr="00E50A61">
        <w:trPr>
          <w:trHeight w:val="572"/>
        </w:trPr>
        <w:tc>
          <w:tcPr>
            <w:tcW w:w="917" w:type="pct"/>
            <w:vAlign w:val="center"/>
          </w:tcPr>
          <w:p w14:paraId="67017FB2" w14:textId="77777777" w:rsidR="00374E86" w:rsidRPr="006A0AD5" w:rsidRDefault="00374E86" w:rsidP="00007799">
            <w:pPr>
              <w:spacing w:line="440" w:lineRule="atLeast"/>
              <w:jc w:val="center"/>
              <w:rPr>
                <w:rFonts w:eastAsia="黑体"/>
                <w:b/>
                <w:sz w:val="24"/>
              </w:rPr>
            </w:pPr>
            <w:r w:rsidRPr="006A0AD5">
              <w:rPr>
                <w:rFonts w:eastAsia="黑体"/>
                <w:b/>
                <w:sz w:val="24"/>
              </w:rPr>
              <w:t>……</w:t>
            </w:r>
          </w:p>
        </w:tc>
        <w:tc>
          <w:tcPr>
            <w:tcW w:w="500" w:type="pct"/>
            <w:vAlign w:val="center"/>
          </w:tcPr>
          <w:p w14:paraId="3F8CCD52" w14:textId="77777777" w:rsidR="00374E86" w:rsidRPr="006A0AD5" w:rsidRDefault="00374E86" w:rsidP="00007799">
            <w:pPr>
              <w:spacing w:line="440" w:lineRule="atLeast"/>
              <w:jc w:val="center"/>
              <w:rPr>
                <w:rFonts w:eastAsia="黑体"/>
                <w:b/>
                <w:sz w:val="24"/>
              </w:rPr>
            </w:pPr>
            <w:r w:rsidRPr="006A0AD5">
              <w:rPr>
                <w:rFonts w:eastAsia="黑体"/>
                <w:b/>
                <w:sz w:val="24"/>
              </w:rPr>
              <w:t>……</w:t>
            </w:r>
          </w:p>
        </w:tc>
        <w:tc>
          <w:tcPr>
            <w:tcW w:w="767" w:type="pct"/>
            <w:vAlign w:val="center"/>
          </w:tcPr>
          <w:p w14:paraId="17AD8DB8" w14:textId="77777777" w:rsidR="00374E86" w:rsidRPr="006A0AD5" w:rsidRDefault="00374E86" w:rsidP="00007799">
            <w:pPr>
              <w:spacing w:line="440" w:lineRule="atLeast"/>
              <w:jc w:val="center"/>
              <w:rPr>
                <w:rFonts w:eastAsia="黑体"/>
                <w:b/>
                <w:sz w:val="24"/>
              </w:rPr>
            </w:pPr>
            <w:r w:rsidRPr="006A0AD5">
              <w:rPr>
                <w:rFonts w:eastAsia="黑体"/>
                <w:b/>
                <w:sz w:val="24"/>
              </w:rPr>
              <w:t>……</w:t>
            </w:r>
          </w:p>
        </w:tc>
        <w:tc>
          <w:tcPr>
            <w:tcW w:w="2816" w:type="pct"/>
            <w:vAlign w:val="center"/>
          </w:tcPr>
          <w:p w14:paraId="782297E5" w14:textId="77777777" w:rsidR="00374E86" w:rsidRPr="006A0AD5" w:rsidRDefault="00374E86" w:rsidP="00007799">
            <w:pPr>
              <w:spacing w:line="440" w:lineRule="atLeast"/>
              <w:jc w:val="center"/>
              <w:rPr>
                <w:rFonts w:eastAsia="黑体"/>
                <w:b/>
                <w:sz w:val="24"/>
              </w:rPr>
            </w:pPr>
            <w:r w:rsidRPr="006A0AD5">
              <w:rPr>
                <w:rFonts w:eastAsia="黑体"/>
                <w:b/>
                <w:sz w:val="24"/>
              </w:rPr>
              <w:t>……</w:t>
            </w:r>
          </w:p>
        </w:tc>
      </w:tr>
    </w:tbl>
    <w:p w14:paraId="034FBA8C" w14:textId="77777777" w:rsidR="00E50A61" w:rsidRPr="006A0AD5" w:rsidRDefault="00E50A61" w:rsidP="0002335B">
      <w:pPr>
        <w:spacing w:line="440" w:lineRule="atLeast"/>
        <w:ind w:firstLineChars="225" w:firstLine="540"/>
        <w:rPr>
          <w:rFonts w:eastAsia="黑体"/>
          <w:sz w:val="24"/>
        </w:rPr>
      </w:pPr>
      <w:r w:rsidRPr="006A0AD5">
        <w:rPr>
          <w:rFonts w:eastAsia="黑体" w:hint="eastAsia"/>
          <w:sz w:val="24"/>
        </w:rPr>
        <w:t>公路工程建设项目审批或者核准之前的咨询服务项目招标的建设地点、规模、招标范围、标段划分等应根据具体情况另行说明。</w:t>
      </w:r>
    </w:p>
    <w:p w14:paraId="24B44A74" w14:textId="77777777" w:rsidR="00374E86" w:rsidRPr="006A0AD5" w:rsidRDefault="00A869F7" w:rsidP="00007799">
      <w:pPr>
        <w:spacing w:line="440" w:lineRule="atLeast"/>
        <w:ind w:firstLineChars="225" w:firstLine="540"/>
        <w:rPr>
          <w:rFonts w:eastAsia="黑体"/>
          <w:b/>
          <w:bCs/>
          <w:kern w:val="44"/>
          <w:sz w:val="28"/>
          <w:szCs w:val="28"/>
        </w:rPr>
      </w:pPr>
      <w:r w:rsidRPr="006A0AD5">
        <w:rPr>
          <w:rFonts w:eastAsia="黑体"/>
          <w:sz w:val="24"/>
        </w:rPr>
        <w:t>本次招标</w:t>
      </w:r>
      <w:r w:rsidR="00374E86" w:rsidRPr="006A0AD5">
        <w:rPr>
          <w:rFonts w:eastAsia="黑体"/>
          <w:sz w:val="24"/>
        </w:rPr>
        <w:t>咨询服务期限为：</w:t>
      </w:r>
      <w:r w:rsidR="00374E86" w:rsidRPr="006A0AD5">
        <w:rPr>
          <w:rFonts w:eastAsia="黑体"/>
          <w:bCs/>
          <w:kern w:val="44"/>
          <w:sz w:val="24"/>
          <w:u w:val="single"/>
        </w:rPr>
        <w:t xml:space="preserve">    </w:t>
      </w:r>
      <w:r w:rsidR="00374E86" w:rsidRPr="006A0AD5">
        <w:rPr>
          <w:rFonts w:eastAsia="黑体"/>
          <w:bCs/>
          <w:kern w:val="44"/>
          <w:sz w:val="24"/>
        </w:rPr>
        <w:t>日历天。</w:t>
      </w:r>
    </w:p>
    <w:p w14:paraId="33990375" w14:textId="77777777" w:rsidR="00717101" w:rsidRPr="006A0AD5" w:rsidRDefault="00717101" w:rsidP="00007799">
      <w:pPr>
        <w:pStyle w:val="1"/>
        <w:spacing w:before="240" w:after="240" w:line="440" w:lineRule="atLeast"/>
        <w:rPr>
          <w:rFonts w:eastAsia="黑体"/>
          <w:sz w:val="28"/>
          <w:szCs w:val="28"/>
        </w:rPr>
      </w:pPr>
      <w:bookmarkStart w:id="21" w:name="_Toc503235716"/>
      <w:bookmarkStart w:id="22" w:name="_Toc510015651"/>
      <w:r w:rsidRPr="006A0AD5">
        <w:rPr>
          <w:rFonts w:eastAsia="黑体"/>
          <w:sz w:val="28"/>
          <w:szCs w:val="28"/>
        </w:rPr>
        <w:t xml:space="preserve">3. </w:t>
      </w:r>
      <w:r w:rsidRPr="006A0AD5">
        <w:rPr>
          <w:rFonts w:eastAsia="黑体"/>
          <w:sz w:val="28"/>
          <w:szCs w:val="28"/>
        </w:rPr>
        <w:t>投标人资格要求</w:t>
      </w:r>
      <w:bookmarkEnd w:id="21"/>
      <w:bookmarkEnd w:id="22"/>
    </w:p>
    <w:p w14:paraId="10267CA5" w14:textId="77777777" w:rsidR="00717101" w:rsidRPr="006A0AD5" w:rsidRDefault="00717101" w:rsidP="00007799">
      <w:pPr>
        <w:spacing w:line="440" w:lineRule="atLeast"/>
        <w:ind w:firstLineChars="200" w:firstLine="480"/>
        <w:rPr>
          <w:sz w:val="24"/>
        </w:rPr>
      </w:pPr>
      <w:r w:rsidRPr="006A0AD5">
        <w:rPr>
          <w:sz w:val="24"/>
        </w:rPr>
        <w:t xml:space="preserve">3.1 </w:t>
      </w:r>
      <w:r w:rsidRPr="006A0AD5">
        <w:rPr>
          <w:sz w:val="24"/>
        </w:rPr>
        <w:t>本次招标要求投标人须具备</w:t>
      </w:r>
      <w:r w:rsidRPr="006A0AD5">
        <w:rPr>
          <w:sz w:val="24"/>
          <w:u w:val="single"/>
        </w:rPr>
        <w:t xml:space="preserve">        </w:t>
      </w:r>
      <w:r w:rsidRPr="006A0AD5">
        <w:rPr>
          <w:sz w:val="24"/>
        </w:rPr>
        <w:t>资质、</w:t>
      </w:r>
      <w:r w:rsidRPr="006A0AD5">
        <w:rPr>
          <w:sz w:val="24"/>
          <w:u w:val="single"/>
        </w:rPr>
        <w:t xml:space="preserve">        </w:t>
      </w:r>
      <w:r w:rsidRPr="006A0AD5">
        <w:rPr>
          <w:sz w:val="24"/>
        </w:rPr>
        <w:t>业绩，并在人员等方面具有相应的</w:t>
      </w:r>
      <w:r w:rsidR="00F05778" w:rsidRPr="006A0AD5">
        <w:rPr>
          <w:sz w:val="24"/>
        </w:rPr>
        <w:t>咨询服务</w:t>
      </w:r>
      <w:r w:rsidRPr="006A0AD5">
        <w:rPr>
          <w:sz w:val="24"/>
        </w:rPr>
        <w:t>能力。</w:t>
      </w:r>
    </w:p>
    <w:p w14:paraId="2F8870F4" w14:textId="77777777" w:rsidR="00374E86" w:rsidRPr="006A0AD5" w:rsidRDefault="00374E86" w:rsidP="00007799">
      <w:pPr>
        <w:spacing w:line="440" w:lineRule="atLeast"/>
        <w:ind w:firstLineChars="200" w:firstLine="480"/>
        <w:rPr>
          <w:rFonts w:eastAsiaTheme="minorEastAsia"/>
          <w:sz w:val="24"/>
          <w:szCs w:val="20"/>
        </w:rPr>
      </w:pPr>
      <w:r w:rsidRPr="006A0AD5">
        <w:rPr>
          <w:rFonts w:eastAsiaTheme="minorEastAsia"/>
          <w:sz w:val="24"/>
          <w:szCs w:val="20"/>
        </w:rPr>
        <w:t xml:space="preserve">3.2 </w:t>
      </w:r>
      <w:r w:rsidRPr="006A0AD5">
        <w:rPr>
          <w:rFonts w:eastAsiaTheme="minorEastAsia"/>
          <w:sz w:val="24"/>
        </w:rPr>
        <w:t>本次招标</w:t>
      </w:r>
      <w:r w:rsidRPr="006A0AD5">
        <w:rPr>
          <w:rFonts w:eastAsiaTheme="minorEastAsia"/>
          <w:sz w:val="24"/>
          <w:u w:val="single"/>
        </w:rPr>
        <w:t>（接受或不接受）</w:t>
      </w:r>
      <w:r w:rsidRPr="006A0AD5">
        <w:rPr>
          <w:rFonts w:eastAsiaTheme="minorEastAsia"/>
          <w:sz w:val="24"/>
        </w:rPr>
        <w:t>联合体投标。联合体投标的，联合体所有成员数量不得超过</w:t>
      </w:r>
      <w:r w:rsidRPr="006A0AD5">
        <w:rPr>
          <w:rFonts w:eastAsiaTheme="minorEastAsia"/>
          <w:sz w:val="24"/>
          <w:u w:val="single"/>
        </w:rPr>
        <w:t xml:space="preserve">  </w:t>
      </w:r>
      <w:r w:rsidRPr="006A0AD5">
        <w:rPr>
          <w:rFonts w:eastAsiaTheme="minorEastAsia"/>
          <w:sz w:val="24"/>
        </w:rPr>
        <w:t>家，且应满足下列要求：</w:t>
      </w:r>
      <w:r w:rsidRPr="006A0AD5">
        <w:rPr>
          <w:rFonts w:eastAsiaTheme="minorEastAsia"/>
          <w:sz w:val="24"/>
          <w:szCs w:val="20"/>
          <w:u w:val="single"/>
        </w:rPr>
        <w:t xml:space="preserve">                     </w:t>
      </w:r>
      <w:r w:rsidRPr="006A0AD5">
        <w:rPr>
          <w:rFonts w:eastAsiaTheme="minorEastAsia"/>
          <w:sz w:val="24"/>
          <w:szCs w:val="20"/>
        </w:rPr>
        <w:t>。</w:t>
      </w:r>
    </w:p>
    <w:p w14:paraId="2061FE29" w14:textId="77777777" w:rsidR="0094198B" w:rsidRPr="006A0AD5" w:rsidRDefault="0094198B" w:rsidP="005F666B">
      <w:pPr>
        <w:spacing w:line="420" w:lineRule="atLeast"/>
        <w:ind w:firstLineChars="200" w:firstLine="480"/>
        <w:rPr>
          <w:rFonts w:eastAsia="黑体"/>
          <w:sz w:val="24"/>
        </w:rPr>
      </w:pPr>
      <w:bookmarkStart w:id="23" w:name="_Hlk2767314"/>
      <w:r w:rsidRPr="006A0AD5">
        <w:rPr>
          <w:rFonts w:eastAsia="黑体"/>
          <w:sz w:val="24"/>
          <w:szCs w:val="20"/>
        </w:rPr>
        <w:t>3.3</w:t>
      </w:r>
      <w:r w:rsidRPr="006A0AD5">
        <w:rPr>
          <w:rFonts w:eastAsia="黑体"/>
          <w:sz w:val="24"/>
        </w:rPr>
        <w:t xml:space="preserve"> </w:t>
      </w:r>
      <w:r w:rsidRPr="006A0AD5">
        <w:rPr>
          <w:rFonts w:eastAsia="黑体"/>
          <w:sz w:val="24"/>
        </w:rPr>
        <w:t>每个投标人可在本次招标中对</w:t>
      </w:r>
      <w:r w:rsidRPr="006A0AD5">
        <w:rPr>
          <w:rFonts w:eastAsia="黑体"/>
          <w:sz w:val="24"/>
          <w:u w:val="single"/>
        </w:rPr>
        <w:t xml:space="preserve">  </w:t>
      </w:r>
      <w:proofErr w:type="gramStart"/>
      <w:r w:rsidRPr="006A0AD5">
        <w:rPr>
          <w:rFonts w:eastAsia="黑体"/>
          <w:sz w:val="24"/>
        </w:rPr>
        <w:t>个</w:t>
      </w:r>
      <w:proofErr w:type="gramEnd"/>
      <w:r w:rsidRPr="006A0AD5">
        <w:rPr>
          <w:rFonts w:eastAsia="黑体"/>
          <w:sz w:val="24"/>
        </w:rPr>
        <w:t>标段投标，每个投标人允许中</w:t>
      </w:r>
      <w:r w:rsidRPr="006A0AD5">
        <w:rPr>
          <w:rFonts w:eastAsia="黑体"/>
          <w:sz w:val="24"/>
          <w:u w:val="single"/>
        </w:rPr>
        <w:t xml:space="preserve">   </w:t>
      </w:r>
      <w:proofErr w:type="gramStart"/>
      <w:r w:rsidRPr="006A0AD5">
        <w:rPr>
          <w:rFonts w:eastAsia="黑体"/>
          <w:sz w:val="24"/>
        </w:rPr>
        <w:t>个</w:t>
      </w:r>
      <w:proofErr w:type="gramEnd"/>
      <w:r w:rsidRPr="006A0AD5">
        <w:rPr>
          <w:rFonts w:eastAsia="黑体"/>
          <w:sz w:val="24"/>
        </w:rPr>
        <w:t>标。</w:t>
      </w:r>
      <w:bookmarkStart w:id="24" w:name="_Hlk2710592"/>
      <w:r w:rsidRPr="006A0AD5">
        <w:rPr>
          <w:rFonts w:eastAsia="黑体"/>
          <w:vertAlign w:val="superscript"/>
        </w:rPr>
        <w:footnoteReference w:id="3"/>
      </w:r>
      <w:bookmarkEnd w:id="24"/>
      <w:r w:rsidRPr="006A0AD5">
        <w:rPr>
          <w:rFonts w:eastAsia="黑体"/>
          <w:sz w:val="24"/>
        </w:rPr>
        <w:t xml:space="preserve"> </w:t>
      </w:r>
    </w:p>
    <w:p w14:paraId="6A60233D" w14:textId="77777777" w:rsidR="00374E86" w:rsidRPr="006A0AD5" w:rsidRDefault="00374E86" w:rsidP="005F666B">
      <w:pPr>
        <w:autoSpaceDE w:val="0"/>
        <w:autoSpaceDN w:val="0"/>
        <w:adjustRightInd w:val="0"/>
        <w:spacing w:line="420" w:lineRule="atLeast"/>
        <w:ind w:firstLineChars="200" w:firstLine="480"/>
        <w:rPr>
          <w:rFonts w:eastAsia="黑体"/>
          <w:kern w:val="0"/>
          <w:sz w:val="24"/>
        </w:rPr>
      </w:pPr>
      <w:r w:rsidRPr="006A0AD5">
        <w:rPr>
          <w:rFonts w:eastAsia="黑体"/>
          <w:sz w:val="24"/>
          <w:szCs w:val="20"/>
        </w:rPr>
        <w:t xml:space="preserve">3.4 </w:t>
      </w:r>
      <w:r w:rsidRPr="006A0AD5">
        <w:rPr>
          <w:rFonts w:eastAsia="黑体"/>
          <w:sz w:val="24"/>
        </w:rPr>
        <w:t>与招标人存在利害关系且可能影响招标公正性的单位，不得参加投标。</w:t>
      </w:r>
      <w:r w:rsidRPr="006A0AD5">
        <w:rPr>
          <w:rFonts w:eastAsia="黑体"/>
          <w:kern w:val="0"/>
          <w:sz w:val="24"/>
        </w:rPr>
        <w:t>单位负责人</w:t>
      </w:r>
      <w:r w:rsidRPr="006A0AD5">
        <w:rPr>
          <w:rFonts w:eastAsia="黑体"/>
          <w:kern w:val="0"/>
          <w:sz w:val="24"/>
          <w:vertAlign w:val="superscript"/>
        </w:rPr>
        <w:footnoteReference w:id="4"/>
      </w:r>
      <w:r w:rsidRPr="006A0AD5">
        <w:rPr>
          <w:rFonts w:eastAsia="黑体"/>
          <w:kern w:val="0"/>
          <w:sz w:val="24"/>
        </w:rPr>
        <w:t>为同一人或者存在控股</w:t>
      </w:r>
      <w:r w:rsidRPr="006A0AD5">
        <w:rPr>
          <w:rFonts w:eastAsia="黑体"/>
          <w:kern w:val="0"/>
          <w:sz w:val="24"/>
          <w:vertAlign w:val="superscript"/>
        </w:rPr>
        <w:footnoteReference w:id="5"/>
      </w:r>
      <w:r w:rsidRPr="006A0AD5">
        <w:rPr>
          <w:rFonts w:eastAsia="黑体"/>
          <w:kern w:val="0"/>
          <w:sz w:val="24"/>
        </w:rPr>
        <w:t>、管理</w:t>
      </w:r>
      <w:r w:rsidRPr="006A0AD5">
        <w:rPr>
          <w:rFonts w:eastAsia="黑体"/>
          <w:kern w:val="0"/>
          <w:sz w:val="24"/>
          <w:vertAlign w:val="superscript"/>
        </w:rPr>
        <w:footnoteReference w:id="6"/>
      </w:r>
      <w:r w:rsidRPr="006A0AD5">
        <w:rPr>
          <w:rFonts w:eastAsia="黑体"/>
          <w:kern w:val="0"/>
          <w:sz w:val="24"/>
        </w:rPr>
        <w:t>关系的不同单位（即利益相关人），</w:t>
      </w:r>
      <w:r w:rsidR="00A869F7" w:rsidRPr="006A0AD5">
        <w:rPr>
          <w:rFonts w:eastAsia="黑体"/>
          <w:kern w:val="0"/>
          <w:sz w:val="24"/>
        </w:rPr>
        <w:t>不得参加同一标段投标，否则，相关投标均无效</w:t>
      </w:r>
      <w:r w:rsidR="007906B9" w:rsidRPr="006A0AD5">
        <w:rPr>
          <w:rFonts w:eastAsia="黑体"/>
          <w:kern w:val="0"/>
          <w:sz w:val="24"/>
        </w:rPr>
        <w:t>。</w:t>
      </w:r>
    </w:p>
    <w:p w14:paraId="0534CBC8" w14:textId="77777777" w:rsidR="0094198B" w:rsidRPr="006A0AD5" w:rsidRDefault="0094198B" w:rsidP="005F666B">
      <w:pPr>
        <w:spacing w:line="420" w:lineRule="atLeast"/>
        <w:ind w:firstLineChars="200" w:firstLine="480"/>
      </w:pPr>
      <w:r w:rsidRPr="006A0AD5">
        <w:rPr>
          <w:rFonts w:eastAsia="黑体"/>
          <w:sz w:val="24"/>
        </w:rPr>
        <w:t>3.</w:t>
      </w:r>
      <w:r w:rsidRPr="006A0AD5">
        <w:rPr>
          <w:rFonts w:eastAsia="黑体"/>
          <w:kern w:val="44"/>
          <w:sz w:val="24"/>
          <w:szCs w:val="44"/>
        </w:rPr>
        <w:t>5</w:t>
      </w:r>
      <w:r w:rsidRPr="006A0AD5">
        <w:rPr>
          <w:rFonts w:eastAsia="黑体"/>
          <w:sz w:val="24"/>
        </w:rPr>
        <w:t xml:space="preserve"> </w:t>
      </w:r>
      <w:r w:rsidR="005A76D1" w:rsidRPr="006A0AD5">
        <w:rPr>
          <w:rFonts w:eastAsia="黑体"/>
          <w:sz w:val="24"/>
          <w:szCs w:val="20"/>
        </w:rPr>
        <w:t>招标人不接受</w:t>
      </w:r>
      <w:r w:rsidR="005A76D1" w:rsidRPr="006A0AD5">
        <w:rPr>
          <w:rFonts w:eastAsia="黑体"/>
          <w:sz w:val="24"/>
          <w:szCs w:val="22"/>
        </w:rPr>
        <w:t>在全国企业信用信息公示系统（</w:t>
      </w:r>
      <w:r w:rsidR="005A76D1" w:rsidRPr="006A0AD5">
        <w:rPr>
          <w:rFonts w:eastAsia="黑体"/>
          <w:sz w:val="24"/>
          <w:szCs w:val="22"/>
        </w:rPr>
        <w:t>http://www.gsxt.gov.cn</w:t>
      </w:r>
      <w:r w:rsidR="005A76D1" w:rsidRPr="006A0AD5">
        <w:rPr>
          <w:rFonts w:eastAsia="黑体"/>
          <w:sz w:val="24"/>
          <w:szCs w:val="22"/>
        </w:rPr>
        <w:t>）中被列入严重违法失信企业名单的或在</w:t>
      </w:r>
      <w:r w:rsidR="005A76D1" w:rsidRPr="006A0AD5">
        <w:rPr>
          <w:rFonts w:eastAsia="黑体"/>
          <w:sz w:val="24"/>
          <w:szCs w:val="22"/>
        </w:rPr>
        <w:t>“</w:t>
      </w:r>
      <w:r w:rsidR="005A76D1" w:rsidRPr="006A0AD5">
        <w:rPr>
          <w:rFonts w:eastAsia="黑体"/>
          <w:sz w:val="24"/>
          <w:szCs w:val="22"/>
        </w:rPr>
        <w:t>信用中国</w:t>
      </w:r>
      <w:r w:rsidR="005A76D1" w:rsidRPr="006A0AD5">
        <w:rPr>
          <w:rFonts w:eastAsia="黑体"/>
          <w:sz w:val="24"/>
          <w:szCs w:val="22"/>
        </w:rPr>
        <w:t>”</w:t>
      </w:r>
      <w:r w:rsidR="005A76D1" w:rsidRPr="006A0AD5">
        <w:rPr>
          <w:rFonts w:eastAsia="黑体"/>
          <w:sz w:val="24"/>
          <w:szCs w:val="22"/>
        </w:rPr>
        <w:t>网站（</w:t>
      </w:r>
      <w:r w:rsidR="005A76D1" w:rsidRPr="006A0AD5">
        <w:rPr>
          <w:rFonts w:eastAsia="黑体"/>
          <w:sz w:val="24"/>
          <w:szCs w:val="22"/>
        </w:rPr>
        <w:t>www.creditchina.gov.cn</w:t>
      </w:r>
      <w:r w:rsidR="005A76D1" w:rsidRPr="006A0AD5">
        <w:rPr>
          <w:rFonts w:eastAsia="黑体"/>
          <w:sz w:val="24"/>
          <w:szCs w:val="22"/>
        </w:rPr>
        <w:t>）中被列入失信被执行人名单的投标人投标。</w:t>
      </w:r>
      <w:bookmarkEnd w:id="23"/>
    </w:p>
    <w:p w14:paraId="557A6B5B" w14:textId="77777777" w:rsidR="00717101" w:rsidRPr="006A0AD5" w:rsidRDefault="006B69C1" w:rsidP="00007799">
      <w:pPr>
        <w:pStyle w:val="1"/>
        <w:spacing w:before="240" w:after="240" w:line="440" w:lineRule="atLeast"/>
        <w:rPr>
          <w:rFonts w:eastAsia="黑体"/>
          <w:sz w:val="28"/>
          <w:szCs w:val="28"/>
        </w:rPr>
      </w:pPr>
      <w:bookmarkStart w:id="25" w:name="_Toc503235718"/>
      <w:bookmarkStart w:id="26" w:name="_Toc510015652"/>
      <w:r w:rsidRPr="006A0AD5">
        <w:rPr>
          <w:rFonts w:eastAsia="黑体"/>
          <w:sz w:val="28"/>
          <w:szCs w:val="28"/>
        </w:rPr>
        <w:lastRenderedPageBreak/>
        <w:t>4</w:t>
      </w:r>
      <w:r w:rsidR="00717101" w:rsidRPr="006A0AD5">
        <w:rPr>
          <w:rFonts w:eastAsia="黑体"/>
          <w:sz w:val="28"/>
          <w:szCs w:val="28"/>
        </w:rPr>
        <w:t xml:space="preserve">. </w:t>
      </w:r>
      <w:r w:rsidR="00717101" w:rsidRPr="006A0AD5">
        <w:rPr>
          <w:rFonts w:eastAsia="黑体"/>
          <w:sz w:val="28"/>
          <w:szCs w:val="28"/>
        </w:rPr>
        <w:t>招标文件的获取</w:t>
      </w:r>
      <w:bookmarkEnd w:id="25"/>
      <w:bookmarkEnd w:id="26"/>
      <w:r w:rsidR="00717101" w:rsidRPr="006A0AD5">
        <w:rPr>
          <w:rFonts w:eastAsia="黑体"/>
          <w:sz w:val="28"/>
          <w:szCs w:val="28"/>
        </w:rPr>
        <w:tab/>
      </w:r>
    </w:p>
    <w:p w14:paraId="547568A2" w14:textId="77777777" w:rsidR="00717101" w:rsidRPr="006A0AD5" w:rsidRDefault="006B69C1" w:rsidP="00007799">
      <w:pPr>
        <w:tabs>
          <w:tab w:val="left" w:pos="360"/>
        </w:tabs>
        <w:spacing w:line="440" w:lineRule="atLeast"/>
        <w:ind w:firstLineChars="200" w:firstLine="480"/>
        <w:rPr>
          <w:sz w:val="24"/>
        </w:rPr>
      </w:pPr>
      <w:r w:rsidRPr="006A0AD5">
        <w:rPr>
          <w:sz w:val="24"/>
        </w:rPr>
        <w:t>4</w:t>
      </w:r>
      <w:r w:rsidR="00717101" w:rsidRPr="006A0AD5">
        <w:rPr>
          <w:sz w:val="24"/>
        </w:rPr>
        <w:t xml:space="preserve">.1 </w:t>
      </w:r>
      <w:r w:rsidR="00717101" w:rsidRPr="006A0AD5">
        <w:rPr>
          <w:sz w:val="24"/>
        </w:rPr>
        <w:t>凡有意参加投标者，请</w:t>
      </w:r>
      <w:ins w:id="27" w:author="华杰" w:date="2019-07-08T13:49:00Z">
        <w:r w:rsidR="00546E9A" w:rsidRPr="00546E9A">
          <w:rPr>
            <w:rFonts w:hint="eastAsia"/>
            <w:sz w:val="24"/>
          </w:rPr>
          <w:t>登录湖南省公路建设市场信用信息管理系统（网址：</w:t>
        </w:r>
        <w:r w:rsidR="00546E9A" w:rsidRPr="00546E9A">
          <w:rPr>
            <w:rFonts w:hint="eastAsia"/>
            <w:sz w:val="24"/>
          </w:rPr>
          <w:t>http://218.76.40.80:8000/gljs</w:t>
        </w:r>
        <w:r w:rsidR="00546E9A" w:rsidRPr="00546E9A">
          <w:rPr>
            <w:rFonts w:hint="eastAsia"/>
            <w:sz w:val="24"/>
          </w:rPr>
          <w:t>）中注册、完善、公开本单位信息（新用户</w:t>
        </w:r>
        <w:proofErr w:type="gramStart"/>
        <w:r w:rsidR="00546E9A" w:rsidRPr="00546E9A">
          <w:rPr>
            <w:rFonts w:hint="eastAsia"/>
            <w:sz w:val="24"/>
          </w:rPr>
          <w:t>注册请</w:t>
        </w:r>
        <w:proofErr w:type="gramEnd"/>
        <w:r w:rsidR="00546E9A" w:rsidRPr="00546E9A">
          <w:rPr>
            <w:rFonts w:hint="eastAsia"/>
            <w:sz w:val="24"/>
          </w:rPr>
          <w:t>联系</w:t>
        </w:r>
        <w:r w:rsidR="00546E9A" w:rsidRPr="00546E9A">
          <w:rPr>
            <w:rFonts w:hint="eastAsia"/>
            <w:sz w:val="24"/>
          </w:rPr>
          <w:t>__________</w:t>
        </w:r>
        <w:r w:rsidR="00546E9A" w:rsidRPr="00546E9A">
          <w:rPr>
            <w:rFonts w:hint="eastAsia"/>
            <w:sz w:val="24"/>
          </w:rPr>
          <w:t>），并在湖南省公共资源交易中心办理</w:t>
        </w:r>
        <w:r w:rsidR="00546E9A" w:rsidRPr="00546E9A">
          <w:rPr>
            <w:rFonts w:hint="eastAsia"/>
            <w:sz w:val="24"/>
          </w:rPr>
          <w:t>CA</w:t>
        </w:r>
        <w:r w:rsidR="00546E9A" w:rsidRPr="00546E9A">
          <w:rPr>
            <w:rFonts w:hint="eastAsia"/>
            <w:sz w:val="24"/>
          </w:rPr>
          <w:t>数字证书（具体流程参见网址：</w:t>
        </w:r>
        <w:r w:rsidR="00546E9A" w:rsidRPr="00546E9A">
          <w:rPr>
            <w:rFonts w:hint="eastAsia"/>
            <w:sz w:val="24"/>
          </w:rPr>
          <w:t>http://www.hunca.com.cn/xmzq/ggzy/ggzyfscg/</w:t>
        </w:r>
        <w:r w:rsidR="00546E9A" w:rsidRPr="00546E9A">
          <w:rPr>
            <w:rFonts w:hint="eastAsia"/>
            <w:sz w:val="24"/>
          </w:rPr>
          <w:t>）。</w:t>
        </w:r>
      </w:ins>
      <w:del w:id="28" w:author="华杰" w:date="2019-07-08T13:49:00Z">
        <w:r w:rsidR="00717101" w:rsidRPr="006A0AD5" w:rsidDel="00546E9A">
          <w:rPr>
            <w:sz w:val="24"/>
          </w:rPr>
          <w:delText>于</w:delText>
        </w:r>
        <w:r w:rsidR="00717101" w:rsidRPr="006A0AD5" w:rsidDel="00546E9A">
          <w:rPr>
            <w:sz w:val="24"/>
            <w:u w:val="single"/>
          </w:rPr>
          <w:delText xml:space="preserve">     </w:delText>
        </w:r>
        <w:r w:rsidR="00717101" w:rsidRPr="006A0AD5" w:rsidDel="00546E9A">
          <w:rPr>
            <w:sz w:val="24"/>
          </w:rPr>
          <w:delText>年</w:delText>
        </w:r>
        <w:r w:rsidR="00717101" w:rsidRPr="006A0AD5" w:rsidDel="00546E9A">
          <w:rPr>
            <w:sz w:val="24"/>
            <w:u w:val="single"/>
          </w:rPr>
          <w:delText xml:space="preserve">    </w:delText>
        </w:r>
        <w:r w:rsidR="00717101" w:rsidRPr="006A0AD5" w:rsidDel="00546E9A">
          <w:rPr>
            <w:sz w:val="24"/>
          </w:rPr>
          <w:delText>月</w:delText>
        </w:r>
        <w:r w:rsidR="00717101" w:rsidRPr="006A0AD5" w:rsidDel="00546E9A">
          <w:rPr>
            <w:sz w:val="24"/>
            <w:u w:val="single"/>
          </w:rPr>
          <w:delText xml:space="preserve">   </w:delText>
        </w:r>
        <w:r w:rsidR="00717101" w:rsidRPr="006A0AD5" w:rsidDel="00546E9A">
          <w:rPr>
            <w:sz w:val="24"/>
          </w:rPr>
          <w:delText>日至</w:delText>
        </w:r>
        <w:r w:rsidR="00717101" w:rsidRPr="006A0AD5" w:rsidDel="00546E9A">
          <w:rPr>
            <w:sz w:val="24"/>
            <w:u w:val="single"/>
          </w:rPr>
          <w:delText xml:space="preserve">     </w:delText>
        </w:r>
        <w:r w:rsidR="00717101" w:rsidRPr="006A0AD5" w:rsidDel="00546E9A">
          <w:rPr>
            <w:sz w:val="24"/>
          </w:rPr>
          <w:delText>年</w:delText>
        </w:r>
        <w:r w:rsidR="00717101" w:rsidRPr="006A0AD5" w:rsidDel="00546E9A">
          <w:rPr>
            <w:sz w:val="24"/>
            <w:u w:val="single"/>
          </w:rPr>
          <w:delText xml:space="preserve">    </w:delText>
        </w:r>
        <w:r w:rsidR="00717101" w:rsidRPr="006A0AD5" w:rsidDel="00546E9A">
          <w:rPr>
            <w:sz w:val="24"/>
          </w:rPr>
          <w:delText>月</w:delText>
        </w:r>
        <w:r w:rsidR="00717101" w:rsidRPr="006A0AD5" w:rsidDel="00546E9A">
          <w:rPr>
            <w:sz w:val="24"/>
            <w:u w:val="single"/>
          </w:rPr>
          <w:delText xml:space="preserve">    </w:delText>
        </w:r>
        <w:r w:rsidR="00717101" w:rsidRPr="006A0AD5" w:rsidDel="00546E9A">
          <w:rPr>
            <w:sz w:val="24"/>
          </w:rPr>
          <w:delText>日</w:delText>
        </w:r>
        <w:r w:rsidR="00717101" w:rsidRPr="006A0AD5" w:rsidDel="00546E9A">
          <w:rPr>
            <w:rStyle w:val="aff"/>
            <w:sz w:val="24"/>
          </w:rPr>
          <w:footnoteReference w:id="7"/>
        </w:r>
        <w:r w:rsidR="00717101" w:rsidRPr="006A0AD5" w:rsidDel="00546E9A">
          <w:rPr>
            <w:sz w:val="24"/>
          </w:rPr>
          <w:delText>，每日上午</w:delText>
        </w:r>
        <w:r w:rsidR="00717101" w:rsidRPr="006A0AD5" w:rsidDel="00546E9A">
          <w:rPr>
            <w:sz w:val="24"/>
            <w:u w:val="single"/>
          </w:rPr>
          <w:delText xml:space="preserve">   </w:delText>
        </w:r>
        <w:r w:rsidR="00717101" w:rsidRPr="006A0AD5" w:rsidDel="00546E9A">
          <w:rPr>
            <w:sz w:val="24"/>
          </w:rPr>
          <w:delText>时</w:delText>
        </w:r>
        <w:r w:rsidR="00717101" w:rsidRPr="006A0AD5" w:rsidDel="00546E9A">
          <w:rPr>
            <w:sz w:val="24"/>
            <w:u w:val="single"/>
          </w:rPr>
          <w:delText xml:space="preserve">   </w:delText>
        </w:r>
        <w:r w:rsidR="00717101" w:rsidRPr="006A0AD5" w:rsidDel="00546E9A">
          <w:rPr>
            <w:sz w:val="24"/>
          </w:rPr>
          <w:delText>分至</w:delText>
        </w:r>
        <w:r w:rsidR="00717101" w:rsidRPr="006A0AD5" w:rsidDel="00546E9A">
          <w:rPr>
            <w:sz w:val="24"/>
            <w:u w:val="single"/>
          </w:rPr>
          <w:delText xml:space="preserve">   </w:delText>
        </w:r>
        <w:r w:rsidR="00717101" w:rsidRPr="006A0AD5" w:rsidDel="00546E9A">
          <w:rPr>
            <w:sz w:val="24"/>
          </w:rPr>
          <w:delText>时</w:delText>
        </w:r>
        <w:r w:rsidR="00717101" w:rsidRPr="006A0AD5" w:rsidDel="00546E9A">
          <w:rPr>
            <w:sz w:val="24"/>
            <w:u w:val="single"/>
          </w:rPr>
          <w:delText xml:space="preserve">   </w:delText>
        </w:r>
        <w:r w:rsidR="00717101" w:rsidRPr="006A0AD5" w:rsidDel="00546E9A">
          <w:rPr>
            <w:sz w:val="24"/>
          </w:rPr>
          <w:delText>分，下午</w:delText>
        </w:r>
        <w:bookmarkStart w:id="31" w:name="_Hlk493498924"/>
        <w:r w:rsidR="00717101" w:rsidRPr="006A0AD5" w:rsidDel="00546E9A">
          <w:rPr>
            <w:sz w:val="24"/>
            <w:u w:val="single"/>
          </w:rPr>
          <w:delText xml:space="preserve">   </w:delText>
        </w:r>
        <w:r w:rsidR="00717101" w:rsidRPr="006A0AD5" w:rsidDel="00546E9A">
          <w:rPr>
            <w:sz w:val="24"/>
          </w:rPr>
          <w:delText>时</w:delText>
        </w:r>
        <w:r w:rsidR="00717101" w:rsidRPr="006A0AD5" w:rsidDel="00546E9A">
          <w:rPr>
            <w:sz w:val="24"/>
            <w:u w:val="single"/>
          </w:rPr>
          <w:delText xml:space="preserve">   </w:delText>
        </w:r>
        <w:r w:rsidR="00717101" w:rsidRPr="006A0AD5" w:rsidDel="00546E9A">
          <w:rPr>
            <w:sz w:val="24"/>
          </w:rPr>
          <w:delText>分</w:delText>
        </w:r>
        <w:bookmarkEnd w:id="31"/>
        <w:r w:rsidR="00717101" w:rsidRPr="006A0AD5" w:rsidDel="00546E9A">
          <w:rPr>
            <w:sz w:val="24"/>
          </w:rPr>
          <w:delText>至</w:delText>
        </w:r>
        <w:r w:rsidR="00717101" w:rsidRPr="006A0AD5" w:rsidDel="00546E9A">
          <w:rPr>
            <w:sz w:val="24"/>
            <w:u w:val="single"/>
          </w:rPr>
          <w:delText xml:space="preserve">   </w:delText>
        </w:r>
        <w:r w:rsidR="00717101" w:rsidRPr="006A0AD5" w:rsidDel="00546E9A">
          <w:rPr>
            <w:sz w:val="24"/>
          </w:rPr>
          <w:delText>时</w:delText>
        </w:r>
        <w:r w:rsidR="00717101" w:rsidRPr="006A0AD5" w:rsidDel="00546E9A">
          <w:rPr>
            <w:sz w:val="24"/>
            <w:u w:val="single"/>
          </w:rPr>
          <w:delText xml:space="preserve">   </w:delText>
        </w:r>
        <w:r w:rsidR="00717101" w:rsidRPr="006A0AD5" w:rsidDel="00546E9A">
          <w:rPr>
            <w:sz w:val="24"/>
          </w:rPr>
          <w:delText>分（北京时间，下同），在</w:delText>
        </w:r>
        <w:r w:rsidR="00717101" w:rsidRPr="006A0AD5" w:rsidDel="00546E9A">
          <w:rPr>
            <w:sz w:val="24"/>
            <w:u w:val="single"/>
          </w:rPr>
          <w:delText xml:space="preserve">                  </w:delText>
        </w:r>
        <w:r w:rsidR="00717101" w:rsidRPr="006A0AD5" w:rsidDel="00546E9A">
          <w:rPr>
            <w:sz w:val="24"/>
          </w:rPr>
          <w:delText>（详细地址）持单位介绍信和经办人身份证购买招标文件。参加多个标段投标的投标人必须分别购买相应标段的招标文件，并对每个标段单独递交投标文件。</w:delText>
        </w:r>
      </w:del>
    </w:p>
    <w:p w14:paraId="373C023E" w14:textId="77777777" w:rsidR="00546E9A" w:rsidRPr="003C1109" w:rsidRDefault="00546E9A" w:rsidP="00546E9A">
      <w:pPr>
        <w:widowControl/>
        <w:spacing w:line="400" w:lineRule="atLeast"/>
        <w:ind w:firstLineChars="200" w:firstLine="480"/>
        <w:rPr>
          <w:ins w:id="32" w:author="华杰" w:date="2019-07-08T13:50:00Z"/>
          <w:rFonts w:eastAsia="黑体"/>
          <w:sz w:val="24"/>
        </w:rPr>
      </w:pPr>
      <w:bookmarkStart w:id="33" w:name="_Hlk2752451"/>
      <w:ins w:id="34" w:author="华杰" w:date="2019-07-08T13:50:00Z">
        <w:r w:rsidRPr="003C6601">
          <w:rPr>
            <w:rFonts w:eastAsia="黑体"/>
            <w:sz w:val="24"/>
          </w:rPr>
          <w:t>4.2</w:t>
        </w:r>
        <w:r>
          <w:rPr>
            <w:rFonts w:eastAsia="黑体"/>
            <w:sz w:val="24"/>
          </w:rPr>
          <w:t xml:space="preserve"> </w:t>
        </w:r>
        <w:r w:rsidRPr="003C6601">
          <w:rPr>
            <w:rFonts w:eastAsia="黑体"/>
            <w:sz w:val="24"/>
          </w:rPr>
          <w:t>办理完成</w:t>
        </w:r>
        <w:r w:rsidRPr="003C6601">
          <w:rPr>
            <w:rFonts w:eastAsia="黑体"/>
            <w:sz w:val="24"/>
          </w:rPr>
          <w:t>CA</w:t>
        </w:r>
        <w:r w:rsidRPr="003C6601">
          <w:rPr>
            <w:rFonts w:eastAsia="黑体" w:hint="eastAsia"/>
            <w:sz w:val="24"/>
          </w:rPr>
          <w:t>数字认证后，请于</w:t>
        </w:r>
        <w:r w:rsidRPr="003C6601">
          <w:rPr>
            <w:rFonts w:eastAsia="黑体"/>
            <w:sz w:val="24"/>
            <w:u w:val="single"/>
          </w:rPr>
          <w:t xml:space="preserve">   </w:t>
        </w:r>
        <w:r w:rsidRPr="003C6601">
          <w:rPr>
            <w:rFonts w:eastAsia="黑体" w:hint="eastAsia"/>
            <w:sz w:val="24"/>
          </w:rPr>
          <w:t>年</w:t>
        </w:r>
        <w:r w:rsidRPr="003C6601">
          <w:rPr>
            <w:rFonts w:eastAsia="黑体"/>
            <w:sz w:val="24"/>
            <w:u w:val="single"/>
          </w:rPr>
          <w:t xml:space="preserve">  </w:t>
        </w:r>
        <w:r w:rsidRPr="003C6601">
          <w:rPr>
            <w:rFonts w:eastAsia="黑体" w:hint="eastAsia"/>
            <w:sz w:val="24"/>
          </w:rPr>
          <w:t>月</w:t>
        </w:r>
        <w:r w:rsidRPr="003C6601">
          <w:rPr>
            <w:rFonts w:eastAsia="黑体"/>
            <w:sz w:val="24"/>
            <w:u w:val="single"/>
          </w:rPr>
          <w:t xml:space="preserve">  </w:t>
        </w:r>
        <w:r w:rsidRPr="003C6601">
          <w:rPr>
            <w:rFonts w:eastAsia="黑体" w:hint="eastAsia"/>
            <w:sz w:val="24"/>
          </w:rPr>
          <w:t>日</w:t>
        </w:r>
        <w:r w:rsidRPr="003C6601">
          <w:rPr>
            <w:rFonts w:eastAsia="黑体"/>
            <w:sz w:val="24"/>
          </w:rPr>
          <w:t>00</w:t>
        </w:r>
        <w:r w:rsidRPr="003C6601">
          <w:rPr>
            <w:rFonts w:eastAsia="黑体" w:hint="eastAsia"/>
            <w:sz w:val="24"/>
          </w:rPr>
          <w:t>：</w:t>
        </w:r>
        <w:r w:rsidRPr="003C6601">
          <w:rPr>
            <w:rFonts w:eastAsia="黑体"/>
            <w:sz w:val="24"/>
          </w:rPr>
          <w:t>00</w:t>
        </w:r>
        <w:r w:rsidRPr="003C6601">
          <w:rPr>
            <w:rFonts w:eastAsia="黑体" w:hint="eastAsia"/>
            <w:sz w:val="24"/>
          </w:rPr>
          <w:t>时至</w:t>
        </w:r>
        <w:r w:rsidRPr="003C6601">
          <w:rPr>
            <w:rFonts w:eastAsia="黑体"/>
            <w:sz w:val="24"/>
            <w:u w:val="single"/>
          </w:rPr>
          <w:t xml:space="preserve">   </w:t>
        </w:r>
        <w:r w:rsidRPr="003C6601">
          <w:rPr>
            <w:rFonts w:eastAsia="黑体" w:hint="eastAsia"/>
            <w:sz w:val="24"/>
          </w:rPr>
          <w:t>年</w:t>
        </w:r>
        <w:r w:rsidRPr="003C6601">
          <w:rPr>
            <w:rFonts w:eastAsia="黑体"/>
            <w:sz w:val="24"/>
            <w:u w:val="single"/>
          </w:rPr>
          <w:t xml:space="preserve">   </w:t>
        </w:r>
        <w:r w:rsidRPr="003C6601">
          <w:rPr>
            <w:rFonts w:eastAsia="黑体" w:hint="eastAsia"/>
            <w:sz w:val="24"/>
          </w:rPr>
          <w:t>月</w:t>
        </w:r>
        <w:r w:rsidRPr="003C6601">
          <w:rPr>
            <w:rFonts w:eastAsia="黑体"/>
            <w:sz w:val="24"/>
            <w:u w:val="single"/>
          </w:rPr>
          <w:t xml:space="preserve">   </w:t>
        </w:r>
        <w:r w:rsidRPr="003C6601">
          <w:rPr>
            <w:rFonts w:eastAsia="黑体" w:hint="eastAsia"/>
            <w:sz w:val="24"/>
          </w:rPr>
          <w:t>日</w:t>
        </w:r>
        <w:r w:rsidRPr="003C6601">
          <w:rPr>
            <w:rFonts w:eastAsia="黑体"/>
            <w:sz w:val="24"/>
          </w:rPr>
          <w:t>24</w:t>
        </w:r>
        <w:r w:rsidRPr="003C6601">
          <w:rPr>
            <w:rFonts w:eastAsia="黑体" w:hint="eastAsia"/>
            <w:sz w:val="24"/>
          </w:rPr>
          <w:t>：</w:t>
        </w:r>
        <w:r w:rsidRPr="003C6601">
          <w:rPr>
            <w:rFonts w:eastAsia="黑体"/>
            <w:sz w:val="24"/>
          </w:rPr>
          <w:t>00</w:t>
        </w:r>
        <w:r w:rsidRPr="003C6601">
          <w:rPr>
            <w:rFonts w:eastAsia="黑体" w:hint="eastAsia"/>
            <w:sz w:val="24"/>
          </w:rPr>
          <w:t>时（北京时间，下同），通过互联网使用</w:t>
        </w:r>
        <w:r w:rsidRPr="003C6601">
          <w:rPr>
            <w:rFonts w:eastAsia="黑体"/>
            <w:sz w:val="24"/>
          </w:rPr>
          <w:t>CA</w:t>
        </w:r>
        <w:r w:rsidRPr="003C6601">
          <w:rPr>
            <w:rFonts w:eastAsia="黑体" w:hint="eastAsia"/>
            <w:sz w:val="24"/>
          </w:rPr>
          <w:t>数字证书登录湖南省公共资源交易中心进场交易系统（以下简称：“电子交易平台”，网址：</w:t>
        </w:r>
        <w:r w:rsidRPr="003C6601">
          <w:rPr>
            <w:rFonts w:eastAsia="黑体"/>
            <w:sz w:val="24"/>
          </w:rPr>
          <w:t>http://222.240.80.75/tpbidder</w:t>
        </w:r>
        <w:r w:rsidRPr="003C6601">
          <w:rPr>
            <w:rFonts w:eastAsia="黑体" w:hint="eastAsia"/>
            <w:sz w:val="24"/>
          </w:rPr>
          <w:t>），进行报名后下载招标文件等相关资料，完成报名。</w:t>
        </w:r>
        <w:r w:rsidRPr="003C1109">
          <w:rPr>
            <w:rFonts w:eastAsia="黑体" w:hint="eastAsia"/>
            <w:sz w:val="24"/>
          </w:rPr>
          <w:t>联合体投标的，由联合体牵头人完成报名、招标文件等资料下载。</w:t>
        </w:r>
        <w:r w:rsidRPr="003C6601">
          <w:rPr>
            <w:rFonts w:eastAsia="黑体"/>
            <w:sz w:val="24"/>
            <w:vertAlign w:val="superscript"/>
          </w:rPr>
          <w:footnoteReference w:id="8"/>
        </w:r>
      </w:ins>
    </w:p>
    <w:p w14:paraId="142ED3E0" w14:textId="77777777" w:rsidR="00546E9A" w:rsidRPr="00842614" w:rsidRDefault="00546E9A" w:rsidP="00546E9A">
      <w:pPr>
        <w:widowControl/>
        <w:spacing w:line="400" w:lineRule="atLeast"/>
        <w:ind w:firstLineChars="200" w:firstLine="480"/>
        <w:rPr>
          <w:ins w:id="37" w:author="华杰" w:date="2019-07-08T13:50:00Z"/>
          <w:kern w:val="0"/>
          <w:sz w:val="24"/>
        </w:rPr>
      </w:pPr>
      <w:ins w:id="38" w:author="华杰" w:date="2019-07-08T13:50:00Z">
        <w:r w:rsidRPr="00CE0AA8">
          <w:rPr>
            <w:rFonts w:eastAsia="黑体"/>
            <w:sz w:val="24"/>
          </w:rPr>
          <w:t>4.3</w:t>
        </w:r>
        <w:r>
          <w:rPr>
            <w:rFonts w:eastAsia="黑体"/>
            <w:sz w:val="24"/>
          </w:rPr>
          <w:t xml:space="preserve"> </w:t>
        </w:r>
        <w:r w:rsidRPr="00CE0AA8">
          <w:rPr>
            <w:rFonts w:eastAsia="黑体"/>
            <w:sz w:val="24"/>
          </w:rPr>
          <w:t>投标人应及时关注网上相关招标信息，如有遗漏招标人概不负责，所造成的投标失败或损失由投标人自行负责。</w:t>
        </w:r>
        <w:r w:rsidRPr="00337A6F">
          <w:rPr>
            <w:rFonts w:eastAsia="黑体"/>
            <w:sz w:val="24"/>
          </w:rPr>
          <w:t>未按规定从湖南省公共资源交易中心进场交易系统下载招标文件的，招标人将拒收其投标。</w:t>
        </w:r>
      </w:ins>
    </w:p>
    <w:bookmarkEnd w:id="33"/>
    <w:p w14:paraId="6382F990" w14:textId="77777777" w:rsidR="00AA700E" w:rsidRPr="006A0AD5" w:rsidDel="00546E9A" w:rsidRDefault="00546E9A" w:rsidP="00546E9A">
      <w:pPr>
        <w:spacing w:line="400" w:lineRule="atLeast"/>
        <w:ind w:firstLineChars="200" w:firstLine="480"/>
        <w:rPr>
          <w:del w:id="39" w:author="华杰" w:date="2019-07-08T13:50:00Z"/>
          <w:rFonts w:eastAsia="黑体"/>
          <w:sz w:val="24"/>
        </w:rPr>
      </w:pPr>
      <w:ins w:id="40" w:author="华杰" w:date="2019-07-08T13:50:00Z">
        <w:r w:rsidRPr="00C53585">
          <w:rPr>
            <w:sz w:val="24"/>
          </w:rPr>
          <w:t>4.</w:t>
        </w:r>
        <w:r>
          <w:rPr>
            <w:sz w:val="24"/>
          </w:rPr>
          <w:t>4</w:t>
        </w:r>
        <w:r w:rsidRPr="00C53585">
          <w:rPr>
            <w:sz w:val="24"/>
          </w:rPr>
          <w:t xml:space="preserve"> </w:t>
        </w:r>
        <w:r w:rsidRPr="00C53585">
          <w:rPr>
            <w:sz w:val="24"/>
          </w:rPr>
          <w:t>招标文件每套售价</w:t>
        </w:r>
        <w:r w:rsidRPr="00C53585">
          <w:rPr>
            <w:sz w:val="24"/>
            <w:u w:val="single"/>
          </w:rPr>
          <w:t xml:space="preserve">         </w:t>
        </w:r>
        <w:r w:rsidRPr="00C53585">
          <w:rPr>
            <w:sz w:val="24"/>
          </w:rPr>
          <w:t>元</w:t>
        </w:r>
        <w:r w:rsidRPr="00C53585">
          <w:rPr>
            <w:rStyle w:val="aff"/>
            <w:sz w:val="24"/>
          </w:rPr>
          <w:footnoteReference w:id="9"/>
        </w:r>
        <w:r w:rsidRPr="00C53585">
          <w:rPr>
            <w:sz w:val="24"/>
          </w:rPr>
          <w:t>，售后不退</w:t>
        </w:r>
        <w:r w:rsidRPr="00C53585">
          <w:rPr>
            <w:rStyle w:val="aff"/>
            <w:sz w:val="24"/>
          </w:rPr>
          <w:footnoteReference w:id="10"/>
        </w:r>
        <w:r w:rsidRPr="00C53585">
          <w:rPr>
            <w:sz w:val="24"/>
          </w:rPr>
          <w:t>。</w:t>
        </w:r>
      </w:ins>
      <w:del w:id="46" w:author="华杰" w:date="2019-07-08T13:50:00Z">
        <w:r w:rsidR="00AA700E" w:rsidRPr="006A0AD5" w:rsidDel="00546E9A">
          <w:rPr>
            <w:rFonts w:eastAsia="黑体"/>
            <w:sz w:val="24"/>
          </w:rPr>
          <w:delText>4.1</w:delText>
        </w:r>
        <w:r w:rsidR="00AA700E" w:rsidRPr="006A0AD5" w:rsidDel="00546E9A">
          <w:rPr>
            <w:rFonts w:eastAsia="黑体"/>
            <w:sz w:val="24"/>
          </w:rPr>
          <w:delText>根据规定，本项目只接受网上报名。凡有意参加投标者，请在</w:delText>
        </w:r>
        <w:r w:rsidR="00AA700E" w:rsidRPr="006A0AD5" w:rsidDel="00546E9A">
          <w:rPr>
            <w:rFonts w:eastAsia="黑体"/>
            <w:sz w:val="24"/>
            <w:u w:val="single"/>
          </w:rPr>
          <w:delText xml:space="preserve">       </w:delText>
        </w:r>
        <w:r w:rsidR="00AA700E" w:rsidRPr="006A0AD5" w:rsidDel="00546E9A">
          <w:rPr>
            <w:rFonts w:eastAsia="黑体"/>
            <w:sz w:val="24"/>
          </w:rPr>
          <w:delText>市</w:delText>
        </w:r>
        <w:r w:rsidR="008A4516" w:rsidRPr="006A0AD5" w:rsidDel="00546E9A">
          <w:rPr>
            <w:rFonts w:eastAsia="黑体" w:hint="eastAsia"/>
            <w:sz w:val="24"/>
          </w:rPr>
          <w:delText>/</w:delText>
        </w:r>
        <w:r w:rsidR="008A4516" w:rsidRPr="006A0AD5" w:rsidDel="00546E9A">
          <w:rPr>
            <w:rFonts w:eastAsia="黑体" w:hint="eastAsia"/>
            <w:sz w:val="24"/>
          </w:rPr>
          <w:delText>州</w:delText>
        </w:r>
        <w:r w:rsidR="00AA700E" w:rsidRPr="006A0AD5" w:rsidDel="00546E9A">
          <w:rPr>
            <w:rFonts w:eastAsia="黑体"/>
            <w:sz w:val="24"/>
          </w:rPr>
          <w:delText>公共资源交易中心窗口办理</w:delText>
        </w:r>
        <w:r w:rsidR="00AA700E" w:rsidRPr="006A0AD5" w:rsidDel="00546E9A">
          <w:rPr>
            <w:rFonts w:eastAsia="黑体"/>
            <w:sz w:val="24"/>
          </w:rPr>
          <w:delText>CA</w:delText>
        </w:r>
        <w:r w:rsidR="00AA700E" w:rsidRPr="006A0AD5" w:rsidDel="00546E9A">
          <w:rPr>
            <w:rFonts w:eastAsia="黑体"/>
            <w:sz w:val="24"/>
          </w:rPr>
          <w:delText>认证后，从</w:delText>
        </w:r>
        <w:r w:rsidR="00AA700E" w:rsidRPr="006A0AD5" w:rsidDel="00546E9A">
          <w:rPr>
            <w:rFonts w:eastAsia="黑体"/>
            <w:sz w:val="24"/>
            <w:u w:val="single"/>
          </w:rPr>
          <w:delText xml:space="preserve">     </w:delText>
        </w:r>
        <w:r w:rsidR="00AA700E" w:rsidRPr="006A0AD5" w:rsidDel="00546E9A">
          <w:rPr>
            <w:rFonts w:eastAsia="黑体"/>
            <w:sz w:val="24"/>
          </w:rPr>
          <w:delText>年</w:delText>
        </w:r>
        <w:r w:rsidR="00AA700E" w:rsidRPr="006A0AD5" w:rsidDel="00546E9A">
          <w:rPr>
            <w:rFonts w:eastAsia="黑体"/>
            <w:sz w:val="24"/>
            <w:u w:val="single"/>
          </w:rPr>
          <w:delText xml:space="preserve">    </w:delText>
        </w:r>
        <w:r w:rsidR="00AA700E" w:rsidRPr="006A0AD5" w:rsidDel="00546E9A">
          <w:rPr>
            <w:rFonts w:eastAsia="黑体"/>
            <w:sz w:val="24"/>
          </w:rPr>
          <w:delText>月</w:delText>
        </w:r>
        <w:r w:rsidR="00AA700E" w:rsidRPr="006A0AD5" w:rsidDel="00546E9A">
          <w:rPr>
            <w:rFonts w:eastAsia="黑体"/>
            <w:sz w:val="24"/>
            <w:u w:val="single"/>
          </w:rPr>
          <w:delText xml:space="preserve">   </w:delText>
        </w:r>
        <w:r w:rsidR="00AA700E" w:rsidRPr="006A0AD5" w:rsidDel="00546E9A">
          <w:rPr>
            <w:rFonts w:eastAsia="黑体"/>
            <w:sz w:val="24"/>
          </w:rPr>
          <w:delText>日至</w:delText>
        </w:r>
        <w:r w:rsidR="00AA700E" w:rsidRPr="006A0AD5" w:rsidDel="00546E9A">
          <w:rPr>
            <w:rFonts w:eastAsia="黑体"/>
            <w:sz w:val="24"/>
            <w:u w:val="single"/>
          </w:rPr>
          <w:delText xml:space="preserve">     </w:delText>
        </w:r>
        <w:r w:rsidR="00AA700E" w:rsidRPr="006A0AD5" w:rsidDel="00546E9A">
          <w:rPr>
            <w:rFonts w:eastAsia="黑体"/>
            <w:sz w:val="24"/>
          </w:rPr>
          <w:delText>年</w:delText>
        </w:r>
        <w:r w:rsidR="00AA700E" w:rsidRPr="006A0AD5" w:rsidDel="00546E9A">
          <w:rPr>
            <w:rFonts w:eastAsia="黑体"/>
            <w:sz w:val="24"/>
            <w:u w:val="single"/>
          </w:rPr>
          <w:delText xml:space="preserve">    </w:delText>
        </w:r>
        <w:r w:rsidR="00AA700E" w:rsidRPr="006A0AD5" w:rsidDel="00546E9A">
          <w:rPr>
            <w:rFonts w:eastAsia="黑体"/>
            <w:sz w:val="24"/>
          </w:rPr>
          <w:delText>月</w:delText>
        </w:r>
        <w:r w:rsidR="00AA700E" w:rsidRPr="006A0AD5" w:rsidDel="00546E9A">
          <w:rPr>
            <w:rFonts w:eastAsia="黑体"/>
            <w:sz w:val="24"/>
            <w:u w:val="single"/>
          </w:rPr>
          <w:delText xml:space="preserve">    </w:delText>
        </w:r>
        <w:r w:rsidR="00AA700E" w:rsidRPr="006A0AD5" w:rsidDel="00546E9A">
          <w:rPr>
            <w:rFonts w:eastAsia="黑体"/>
            <w:sz w:val="24"/>
          </w:rPr>
          <w:delText>日，每日上午</w:delText>
        </w:r>
        <w:r w:rsidR="00AA700E" w:rsidRPr="006A0AD5" w:rsidDel="00546E9A">
          <w:rPr>
            <w:rFonts w:eastAsia="黑体"/>
            <w:sz w:val="24"/>
            <w:u w:val="single"/>
          </w:rPr>
          <w:delText xml:space="preserve">   </w:delText>
        </w:r>
        <w:r w:rsidR="00AA700E" w:rsidRPr="006A0AD5" w:rsidDel="00546E9A">
          <w:rPr>
            <w:rFonts w:eastAsia="黑体"/>
            <w:sz w:val="24"/>
          </w:rPr>
          <w:delText>时</w:delText>
        </w:r>
        <w:r w:rsidR="00AA700E" w:rsidRPr="006A0AD5" w:rsidDel="00546E9A">
          <w:rPr>
            <w:rFonts w:eastAsia="黑体"/>
            <w:sz w:val="24"/>
            <w:u w:val="single"/>
          </w:rPr>
          <w:delText xml:space="preserve">   </w:delText>
        </w:r>
        <w:r w:rsidR="00AA700E" w:rsidRPr="006A0AD5" w:rsidDel="00546E9A">
          <w:rPr>
            <w:rFonts w:eastAsia="黑体"/>
            <w:sz w:val="24"/>
          </w:rPr>
          <w:delText>分至</w:delText>
        </w:r>
        <w:r w:rsidR="00AA700E" w:rsidRPr="006A0AD5" w:rsidDel="00546E9A">
          <w:rPr>
            <w:rFonts w:eastAsia="黑体"/>
            <w:sz w:val="24"/>
            <w:u w:val="single"/>
          </w:rPr>
          <w:delText xml:space="preserve">   </w:delText>
        </w:r>
        <w:r w:rsidR="00AA700E" w:rsidRPr="006A0AD5" w:rsidDel="00546E9A">
          <w:rPr>
            <w:rFonts w:eastAsia="黑体"/>
            <w:sz w:val="24"/>
          </w:rPr>
          <w:delText>时</w:delText>
        </w:r>
        <w:r w:rsidR="00AA700E" w:rsidRPr="006A0AD5" w:rsidDel="00546E9A">
          <w:rPr>
            <w:rFonts w:eastAsia="黑体"/>
            <w:sz w:val="24"/>
            <w:u w:val="single"/>
          </w:rPr>
          <w:delText xml:space="preserve">   </w:delText>
        </w:r>
        <w:r w:rsidR="00AA700E" w:rsidRPr="006A0AD5" w:rsidDel="00546E9A">
          <w:rPr>
            <w:rFonts w:eastAsia="黑体"/>
            <w:sz w:val="24"/>
          </w:rPr>
          <w:delText>分，下午</w:delText>
        </w:r>
        <w:r w:rsidR="00AA700E" w:rsidRPr="006A0AD5" w:rsidDel="00546E9A">
          <w:rPr>
            <w:rFonts w:eastAsia="黑体"/>
            <w:sz w:val="24"/>
            <w:u w:val="single"/>
          </w:rPr>
          <w:delText xml:space="preserve">   </w:delText>
        </w:r>
        <w:r w:rsidR="00AA700E" w:rsidRPr="006A0AD5" w:rsidDel="00546E9A">
          <w:rPr>
            <w:rFonts w:eastAsia="黑体"/>
            <w:sz w:val="24"/>
          </w:rPr>
          <w:delText>时</w:delText>
        </w:r>
        <w:r w:rsidR="00AA700E" w:rsidRPr="006A0AD5" w:rsidDel="00546E9A">
          <w:rPr>
            <w:rFonts w:eastAsia="黑体"/>
            <w:sz w:val="24"/>
            <w:u w:val="single"/>
          </w:rPr>
          <w:delText xml:space="preserve">   </w:delText>
        </w:r>
        <w:r w:rsidR="00AA700E" w:rsidRPr="006A0AD5" w:rsidDel="00546E9A">
          <w:rPr>
            <w:rFonts w:eastAsia="黑体"/>
            <w:sz w:val="24"/>
          </w:rPr>
          <w:delText>分至</w:delText>
        </w:r>
        <w:r w:rsidR="00AA700E" w:rsidRPr="006A0AD5" w:rsidDel="00546E9A">
          <w:rPr>
            <w:rFonts w:eastAsia="黑体"/>
            <w:sz w:val="24"/>
            <w:u w:val="single"/>
          </w:rPr>
          <w:delText xml:space="preserve">   </w:delText>
        </w:r>
        <w:r w:rsidR="00AA700E" w:rsidRPr="006A0AD5" w:rsidDel="00546E9A">
          <w:rPr>
            <w:rFonts w:eastAsia="黑体"/>
            <w:sz w:val="24"/>
          </w:rPr>
          <w:delText>时</w:delText>
        </w:r>
        <w:r w:rsidR="00AA700E" w:rsidRPr="006A0AD5" w:rsidDel="00546E9A">
          <w:rPr>
            <w:rFonts w:eastAsia="黑体"/>
            <w:sz w:val="24"/>
            <w:u w:val="single"/>
          </w:rPr>
          <w:delText xml:space="preserve">   </w:delText>
        </w:r>
        <w:r w:rsidR="00AA700E" w:rsidRPr="006A0AD5" w:rsidDel="00546E9A">
          <w:rPr>
            <w:rFonts w:eastAsia="黑体"/>
            <w:sz w:val="24"/>
          </w:rPr>
          <w:delText>分（北京时间，下同）自行在</w:delText>
        </w:r>
        <w:r w:rsidR="00AA700E" w:rsidRPr="006A0AD5" w:rsidDel="00546E9A">
          <w:rPr>
            <w:rFonts w:eastAsia="黑体"/>
            <w:sz w:val="24"/>
            <w:u w:val="single"/>
          </w:rPr>
          <w:delText xml:space="preserve">    </w:delText>
        </w:r>
        <w:r w:rsidR="00AA700E" w:rsidRPr="006A0AD5" w:rsidDel="00546E9A">
          <w:rPr>
            <w:rFonts w:eastAsia="黑体"/>
            <w:sz w:val="24"/>
          </w:rPr>
          <w:delText>市</w:delText>
        </w:r>
        <w:r w:rsidR="008A4516" w:rsidRPr="006A0AD5" w:rsidDel="00546E9A">
          <w:rPr>
            <w:rFonts w:eastAsia="黑体" w:hint="eastAsia"/>
            <w:sz w:val="24"/>
          </w:rPr>
          <w:delText>/</w:delText>
        </w:r>
        <w:r w:rsidR="008A4516" w:rsidRPr="006A0AD5" w:rsidDel="00546E9A">
          <w:rPr>
            <w:rFonts w:eastAsia="黑体" w:hint="eastAsia"/>
            <w:sz w:val="24"/>
          </w:rPr>
          <w:delText>州</w:delText>
        </w:r>
        <w:r w:rsidR="00AA700E" w:rsidRPr="006A0AD5" w:rsidDel="00546E9A">
          <w:rPr>
            <w:rFonts w:eastAsia="黑体"/>
            <w:sz w:val="24"/>
          </w:rPr>
          <w:delText>公共资源交易网下载</w:delText>
        </w:r>
        <w:r w:rsidR="00AA700E" w:rsidRPr="006A0AD5" w:rsidDel="00546E9A">
          <w:rPr>
            <w:rFonts w:eastAsia="黑体"/>
            <w:sz w:val="24"/>
          </w:rPr>
          <w:delText>/</w:delText>
        </w:r>
        <w:r w:rsidR="00AA700E" w:rsidRPr="006A0AD5" w:rsidDel="00546E9A">
          <w:rPr>
            <w:rFonts w:eastAsia="黑体"/>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00AA700E" w:rsidRPr="006A0AD5" w:rsidDel="00546E9A">
          <w:rPr>
            <w:rStyle w:val="aff"/>
            <w:rFonts w:eastAsia="黑体"/>
            <w:sz w:val="24"/>
          </w:rPr>
          <w:footnoteReference w:id="11"/>
        </w:r>
      </w:del>
    </w:p>
    <w:p w14:paraId="32ACE434" w14:textId="77777777" w:rsidR="00717101" w:rsidRPr="006A0AD5" w:rsidRDefault="00AA700E" w:rsidP="00AA700E">
      <w:pPr>
        <w:spacing w:line="440" w:lineRule="atLeast"/>
        <w:ind w:firstLineChars="200" w:firstLine="480"/>
        <w:rPr>
          <w:sz w:val="24"/>
        </w:rPr>
      </w:pPr>
      <w:del w:id="49" w:author="华杰" w:date="2019-07-08T13:50:00Z">
        <w:r w:rsidRPr="006A0AD5" w:rsidDel="00546E9A">
          <w:rPr>
            <w:sz w:val="24"/>
          </w:rPr>
          <w:delText xml:space="preserve"> </w:delText>
        </w:r>
        <w:r w:rsidR="006B69C1" w:rsidRPr="006A0AD5" w:rsidDel="00546E9A">
          <w:rPr>
            <w:sz w:val="24"/>
          </w:rPr>
          <w:delText xml:space="preserve">4.2 </w:delText>
        </w:r>
        <w:r w:rsidR="006B69C1" w:rsidRPr="006A0AD5" w:rsidDel="00546E9A">
          <w:rPr>
            <w:sz w:val="24"/>
          </w:rPr>
          <w:delText>招标文件每套售价</w:delText>
        </w:r>
        <w:r w:rsidR="006B69C1" w:rsidRPr="006A0AD5" w:rsidDel="00546E9A">
          <w:rPr>
            <w:sz w:val="24"/>
            <w:u w:val="single"/>
          </w:rPr>
          <w:delText xml:space="preserve">         </w:delText>
        </w:r>
        <w:r w:rsidR="006B69C1" w:rsidRPr="006A0AD5" w:rsidDel="00546E9A">
          <w:rPr>
            <w:sz w:val="24"/>
          </w:rPr>
          <w:delText>元</w:delText>
        </w:r>
        <w:r w:rsidR="006B69C1" w:rsidRPr="006A0AD5" w:rsidDel="00546E9A">
          <w:rPr>
            <w:rStyle w:val="aff"/>
            <w:sz w:val="24"/>
          </w:rPr>
          <w:footnoteReference w:id="12"/>
        </w:r>
        <w:r w:rsidR="006B69C1" w:rsidRPr="006A0AD5" w:rsidDel="00546E9A">
          <w:rPr>
            <w:sz w:val="24"/>
          </w:rPr>
          <w:delText>，售后不退</w:delText>
        </w:r>
        <w:r w:rsidR="006B69C1" w:rsidRPr="006A0AD5" w:rsidDel="00546E9A">
          <w:rPr>
            <w:rStyle w:val="aff"/>
            <w:sz w:val="24"/>
          </w:rPr>
          <w:footnoteReference w:id="13"/>
        </w:r>
        <w:r w:rsidR="006B69C1" w:rsidRPr="006A0AD5" w:rsidDel="00546E9A">
          <w:rPr>
            <w:sz w:val="24"/>
          </w:rPr>
          <w:delText>。</w:delText>
        </w:r>
      </w:del>
    </w:p>
    <w:p w14:paraId="2DBB5F08" w14:textId="77777777" w:rsidR="00717101" w:rsidRPr="006A0AD5" w:rsidRDefault="006B69C1" w:rsidP="00007799">
      <w:pPr>
        <w:pStyle w:val="1"/>
        <w:spacing w:before="240" w:after="240" w:line="440" w:lineRule="atLeast"/>
        <w:rPr>
          <w:rFonts w:eastAsia="黑体"/>
          <w:sz w:val="28"/>
          <w:szCs w:val="28"/>
        </w:rPr>
      </w:pPr>
      <w:bookmarkStart w:id="54" w:name="_Toc503235719"/>
      <w:bookmarkStart w:id="55" w:name="_Toc510015653"/>
      <w:r w:rsidRPr="006A0AD5">
        <w:rPr>
          <w:rFonts w:eastAsia="黑体"/>
          <w:sz w:val="28"/>
          <w:szCs w:val="28"/>
        </w:rPr>
        <w:t>5</w:t>
      </w:r>
      <w:r w:rsidR="00717101" w:rsidRPr="006A0AD5">
        <w:rPr>
          <w:rFonts w:eastAsia="黑体"/>
          <w:sz w:val="28"/>
          <w:szCs w:val="28"/>
        </w:rPr>
        <w:t xml:space="preserve">. </w:t>
      </w:r>
      <w:r w:rsidR="00717101" w:rsidRPr="006A0AD5">
        <w:rPr>
          <w:rFonts w:eastAsia="黑体"/>
          <w:sz w:val="28"/>
          <w:szCs w:val="28"/>
        </w:rPr>
        <w:t>投标文件的递交及相关事宜</w:t>
      </w:r>
      <w:bookmarkEnd w:id="54"/>
      <w:bookmarkEnd w:id="55"/>
    </w:p>
    <w:p w14:paraId="08397BF8" w14:textId="77777777" w:rsidR="00717101" w:rsidRPr="006A0AD5" w:rsidRDefault="006B69C1" w:rsidP="00007799">
      <w:pPr>
        <w:spacing w:line="440" w:lineRule="atLeast"/>
        <w:ind w:firstLineChars="200" w:firstLine="480"/>
        <w:rPr>
          <w:sz w:val="24"/>
        </w:rPr>
      </w:pPr>
      <w:r w:rsidRPr="006A0AD5">
        <w:rPr>
          <w:sz w:val="24"/>
        </w:rPr>
        <w:t>5</w:t>
      </w:r>
      <w:r w:rsidR="00717101" w:rsidRPr="006A0AD5">
        <w:rPr>
          <w:sz w:val="24"/>
        </w:rPr>
        <w:t xml:space="preserve">.1 </w:t>
      </w:r>
      <w:r w:rsidR="00717101" w:rsidRPr="006A0AD5">
        <w:rPr>
          <w:sz w:val="24"/>
        </w:rPr>
        <w:t>招标人将于下列时间和地点组织进行工程现场踏勘并召开投标预备会。</w:t>
      </w:r>
    </w:p>
    <w:p w14:paraId="20558634" w14:textId="77777777" w:rsidR="00717101" w:rsidRPr="006A0AD5" w:rsidRDefault="00717101" w:rsidP="00007799">
      <w:pPr>
        <w:spacing w:line="440" w:lineRule="atLeast"/>
        <w:ind w:firstLineChars="200" w:firstLine="480"/>
        <w:rPr>
          <w:sz w:val="24"/>
        </w:rPr>
      </w:pPr>
      <w:r w:rsidRPr="006A0AD5">
        <w:rPr>
          <w:sz w:val="24"/>
        </w:rPr>
        <w:t>踏勘现场时间：</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分，集中地点：</w:t>
      </w:r>
      <w:r w:rsidRPr="006A0AD5">
        <w:rPr>
          <w:sz w:val="24"/>
          <w:u w:val="single"/>
        </w:rPr>
        <w:t xml:space="preserve">                  </w:t>
      </w:r>
      <w:r w:rsidRPr="006A0AD5">
        <w:rPr>
          <w:sz w:val="24"/>
        </w:rPr>
        <w:t>；</w:t>
      </w:r>
    </w:p>
    <w:p w14:paraId="0C0A39B5" w14:textId="77777777" w:rsidR="00717101" w:rsidRPr="006A0AD5" w:rsidRDefault="00717101" w:rsidP="00007799">
      <w:pPr>
        <w:spacing w:line="440" w:lineRule="atLeast"/>
        <w:ind w:firstLineChars="200" w:firstLine="480"/>
        <w:rPr>
          <w:sz w:val="24"/>
        </w:rPr>
      </w:pPr>
      <w:r w:rsidRPr="006A0AD5">
        <w:rPr>
          <w:sz w:val="24"/>
        </w:rPr>
        <w:t>投标预备会时间：</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分，地点：</w:t>
      </w:r>
      <w:r w:rsidRPr="006A0AD5">
        <w:rPr>
          <w:sz w:val="24"/>
          <w:u w:val="single"/>
        </w:rPr>
        <w:t xml:space="preserve">                  </w:t>
      </w:r>
      <w:r w:rsidRPr="006A0AD5">
        <w:rPr>
          <w:sz w:val="24"/>
        </w:rPr>
        <w:t>。</w:t>
      </w:r>
    </w:p>
    <w:p w14:paraId="7F548CCC" w14:textId="77777777" w:rsidR="00B5140F" w:rsidRPr="00337A6F" w:rsidRDefault="00B5140F" w:rsidP="00B5140F">
      <w:pPr>
        <w:spacing w:line="400" w:lineRule="atLeast"/>
        <w:ind w:firstLineChars="200" w:firstLine="480"/>
        <w:rPr>
          <w:ins w:id="56" w:author="华杰" w:date="2019-07-08T13:51:00Z"/>
          <w:sz w:val="24"/>
        </w:rPr>
      </w:pPr>
      <w:ins w:id="57" w:author="华杰" w:date="2019-07-08T13:51:00Z">
        <w:r>
          <w:rPr>
            <w:rFonts w:hint="eastAsia"/>
            <w:sz w:val="24"/>
          </w:rPr>
          <w:t>5</w:t>
        </w:r>
        <w:r>
          <w:rPr>
            <w:sz w:val="24"/>
          </w:rPr>
          <w:t xml:space="preserve">.2 </w:t>
        </w:r>
        <w:r w:rsidRPr="00337A6F">
          <w:rPr>
            <w:rFonts w:hint="eastAsia"/>
            <w:sz w:val="24"/>
          </w:rPr>
          <w:t>投标文件包括加密的电子投标文件和纸质投标文件。投标文件递交截止时间（投标截止时间，下同）为</w:t>
        </w:r>
        <w:r w:rsidRPr="00CE0AA8">
          <w:rPr>
            <w:sz w:val="24"/>
            <w:u w:val="single"/>
          </w:rPr>
          <w:t xml:space="preserve">    </w:t>
        </w:r>
        <w:r w:rsidRPr="00337A6F">
          <w:rPr>
            <w:rFonts w:hint="eastAsia"/>
            <w:sz w:val="24"/>
          </w:rPr>
          <w:t>年</w:t>
        </w:r>
        <w:r w:rsidRPr="00CE0AA8">
          <w:rPr>
            <w:sz w:val="24"/>
            <w:u w:val="single"/>
          </w:rPr>
          <w:t xml:space="preserve">    </w:t>
        </w:r>
        <w:r w:rsidRPr="00337A6F">
          <w:rPr>
            <w:rFonts w:hint="eastAsia"/>
            <w:sz w:val="24"/>
          </w:rPr>
          <w:t>月</w:t>
        </w:r>
        <w:r w:rsidRPr="00CE0AA8">
          <w:rPr>
            <w:sz w:val="24"/>
            <w:u w:val="single"/>
          </w:rPr>
          <w:t xml:space="preserve">    </w:t>
        </w:r>
        <w:r w:rsidRPr="00337A6F">
          <w:rPr>
            <w:rFonts w:hint="eastAsia"/>
            <w:sz w:val="24"/>
          </w:rPr>
          <w:t>日</w:t>
        </w:r>
        <w:r w:rsidRPr="00CE0AA8">
          <w:rPr>
            <w:sz w:val="24"/>
            <w:u w:val="single"/>
          </w:rPr>
          <w:t xml:space="preserve">    </w:t>
        </w:r>
        <w:r w:rsidRPr="00337A6F">
          <w:rPr>
            <w:rFonts w:hint="eastAsia"/>
            <w:sz w:val="24"/>
          </w:rPr>
          <w:t>时</w:t>
        </w:r>
        <w:r w:rsidRPr="00CE0AA8">
          <w:rPr>
            <w:sz w:val="24"/>
            <w:u w:val="single"/>
          </w:rPr>
          <w:t xml:space="preserve">    </w:t>
        </w:r>
        <w:r w:rsidRPr="00337A6F">
          <w:rPr>
            <w:rFonts w:hint="eastAsia"/>
            <w:sz w:val="24"/>
          </w:rPr>
          <w:t>分，投标人应当在投标截止时间前，</w:t>
        </w:r>
        <w:r>
          <w:rPr>
            <w:rFonts w:hint="eastAsia"/>
            <w:sz w:val="24"/>
          </w:rPr>
          <w:t>按</w:t>
        </w:r>
        <w:r w:rsidRPr="00337A6F">
          <w:rPr>
            <w:rFonts w:hint="eastAsia"/>
            <w:sz w:val="24"/>
          </w:rPr>
          <w:t>下列两种方式递交投标文件：</w:t>
        </w:r>
      </w:ins>
    </w:p>
    <w:p w14:paraId="69AA6937" w14:textId="77777777" w:rsidR="00B5140F" w:rsidRPr="00337A6F" w:rsidRDefault="00B5140F" w:rsidP="00B5140F">
      <w:pPr>
        <w:spacing w:line="400" w:lineRule="atLeast"/>
        <w:ind w:firstLineChars="200" w:firstLine="480"/>
        <w:rPr>
          <w:ins w:id="58" w:author="华杰" w:date="2019-07-08T13:51:00Z"/>
          <w:sz w:val="24"/>
        </w:rPr>
      </w:pPr>
      <w:ins w:id="59" w:author="华杰" w:date="2019-07-08T13:51: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w:t>
        </w:r>
        <w:proofErr w:type="gramStart"/>
        <w:r w:rsidRPr="00337A6F">
          <w:rPr>
            <w:rFonts w:hint="eastAsia"/>
            <w:sz w:val="24"/>
          </w:rPr>
          <w:t>传成功</w:t>
        </w:r>
        <w:proofErr w:type="gramEnd"/>
        <w:r w:rsidRPr="00337A6F">
          <w:rPr>
            <w:rFonts w:hint="eastAsia"/>
            <w:sz w:val="24"/>
          </w:rPr>
          <w:t>后系统自动生成的电子签收凭证，递交时间即为电子签收凭证时间。逾期未完成上传或未按规定加密的电子投标文件，招标人将拒收。</w:t>
        </w:r>
      </w:ins>
    </w:p>
    <w:p w14:paraId="49934D9A" w14:textId="77777777" w:rsidR="00717101" w:rsidRPr="006A0AD5" w:rsidDel="00B5140F" w:rsidRDefault="00B5140F" w:rsidP="00B5140F">
      <w:pPr>
        <w:spacing w:line="440" w:lineRule="atLeast"/>
        <w:ind w:firstLineChars="200" w:firstLine="480"/>
        <w:rPr>
          <w:del w:id="60" w:author="华杰" w:date="2019-07-08T13:51:00Z"/>
          <w:sz w:val="24"/>
        </w:rPr>
      </w:pPr>
      <w:ins w:id="61" w:author="华杰" w:date="2019-07-08T13:51: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ins>
      <w:del w:id="62" w:author="华杰" w:date="2019-07-08T13:51:00Z">
        <w:r w:rsidR="006B69C1" w:rsidRPr="006A0AD5" w:rsidDel="00B5140F">
          <w:rPr>
            <w:sz w:val="24"/>
          </w:rPr>
          <w:delText>5</w:delText>
        </w:r>
        <w:r w:rsidR="00717101" w:rsidRPr="006A0AD5" w:rsidDel="00B5140F">
          <w:rPr>
            <w:sz w:val="24"/>
          </w:rPr>
          <w:delText xml:space="preserve">.2 </w:delText>
        </w:r>
        <w:r w:rsidR="00717101" w:rsidRPr="006A0AD5" w:rsidDel="00B5140F">
          <w:rPr>
            <w:sz w:val="24"/>
          </w:rPr>
          <w:delText>投标文件递交的截止时间（投标截止时间，下同）为</w:delText>
        </w:r>
        <w:r w:rsidR="00717101" w:rsidRPr="006A0AD5" w:rsidDel="00B5140F">
          <w:rPr>
            <w:sz w:val="24"/>
            <w:u w:val="single"/>
          </w:rPr>
          <w:delText xml:space="preserve">  </w:delText>
        </w:r>
        <w:r w:rsidR="00717101" w:rsidRPr="006A0AD5" w:rsidDel="00B5140F">
          <w:rPr>
            <w:sz w:val="24"/>
          </w:rPr>
          <w:delText>年</w:delText>
        </w:r>
        <w:r w:rsidR="00717101" w:rsidRPr="006A0AD5" w:rsidDel="00B5140F">
          <w:rPr>
            <w:sz w:val="24"/>
            <w:u w:val="single"/>
          </w:rPr>
          <w:delText xml:space="preserve">  </w:delText>
        </w:r>
        <w:r w:rsidR="00717101" w:rsidRPr="006A0AD5" w:rsidDel="00B5140F">
          <w:rPr>
            <w:sz w:val="24"/>
          </w:rPr>
          <w:delText>月</w:delText>
        </w:r>
        <w:r w:rsidR="00717101" w:rsidRPr="006A0AD5" w:rsidDel="00B5140F">
          <w:rPr>
            <w:sz w:val="24"/>
            <w:u w:val="single"/>
          </w:rPr>
          <w:delText xml:space="preserve">  </w:delText>
        </w:r>
        <w:r w:rsidR="00717101" w:rsidRPr="006A0AD5" w:rsidDel="00B5140F">
          <w:rPr>
            <w:sz w:val="24"/>
          </w:rPr>
          <w:delText>日</w:delText>
        </w:r>
        <w:r w:rsidR="00717101" w:rsidRPr="006A0AD5" w:rsidDel="00B5140F">
          <w:rPr>
            <w:sz w:val="24"/>
            <w:u w:val="single"/>
          </w:rPr>
          <w:delText xml:space="preserve">  </w:delText>
        </w:r>
        <w:r w:rsidR="00717101" w:rsidRPr="006A0AD5" w:rsidDel="00B5140F">
          <w:rPr>
            <w:sz w:val="24"/>
          </w:rPr>
          <w:delText>时</w:delText>
        </w:r>
        <w:r w:rsidR="00717101" w:rsidRPr="006A0AD5" w:rsidDel="00B5140F">
          <w:rPr>
            <w:sz w:val="24"/>
            <w:u w:val="single"/>
          </w:rPr>
          <w:delText xml:space="preserve">  </w:delText>
        </w:r>
        <w:r w:rsidR="00717101" w:rsidRPr="006A0AD5" w:rsidDel="00B5140F">
          <w:rPr>
            <w:sz w:val="24"/>
          </w:rPr>
          <w:delText>分</w:delText>
        </w:r>
        <w:r w:rsidR="00717101" w:rsidRPr="006A0AD5" w:rsidDel="00B5140F">
          <w:rPr>
            <w:rStyle w:val="aff"/>
            <w:sz w:val="24"/>
          </w:rPr>
          <w:footnoteReference w:id="14"/>
        </w:r>
        <w:r w:rsidR="00717101" w:rsidRPr="006A0AD5" w:rsidDel="00B5140F">
          <w:rPr>
            <w:sz w:val="24"/>
          </w:rPr>
          <w:delText>，投标人应于当日</w:delText>
        </w:r>
        <w:r w:rsidR="00717101" w:rsidRPr="006A0AD5" w:rsidDel="00B5140F">
          <w:rPr>
            <w:sz w:val="24"/>
            <w:u w:val="single"/>
          </w:rPr>
          <w:delText xml:space="preserve">   </w:delText>
        </w:r>
        <w:r w:rsidR="00717101" w:rsidRPr="006A0AD5" w:rsidDel="00B5140F">
          <w:rPr>
            <w:sz w:val="24"/>
          </w:rPr>
          <w:delText>时</w:delText>
        </w:r>
        <w:r w:rsidR="00717101" w:rsidRPr="006A0AD5" w:rsidDel="00B5140F">
          <w:rPr>
            <w:sz w:val="24"/>
            <w:u w:val="single"/>
          </w:rPr>
          <w:delText xml:space="preserve">   </w:delText>
        </w:r>
        <w:r w:rsidR="00717101" w:rsidRPr="006A0AD5" w:rsidDel="00B5140F">
          <w:rPr>
            <w:sz w:val="24"/>
          </w:rPr>
          <w:delText>分至</w:delText>
        </w:r>
        <w:r w:rsidR="00717101" w:rsidRPr="006A0AD5" w:rsidDel="00B5140F">
          <w:rPr>
            <w:sz w:val="24"/>
            <w:u w:val="single"/>
          </w:rPr>
          <w:delText xml:space="preserve">   </w:delText>
        </w:r>
        <w:r w:rsidR="00717101" w:rsidRPr="006A0AD5" w:rsidDel="00B5140F">
          <w:rPr>
            <w:sz w:val="24"/>
          </w:rPr>
          <w:delText>时</w:delText>
        </w:r>
        <w:r w:rsidR="00717101" w:rsidRPr="006A0AD5" w:rsidDel="00B5140F">
          <w:rPr>
            <w:sz w:val="24"/>
            <w:u w:val="single"/>
          </w:rPr>
          <w:delText xml:space="preserve">   </w:delText>
        </w:r>
        <w:r w:rsidR="00717101" w:rsidRPr="006A0AD5" w:rsidDel="00B5140F">
          <w:rPr>
            <w:sz w:val="24"/>
          </w:rPr>
          <w:delText>分将投标文件递交至</w:delText>
        </w:r>
        <w:r w:rsidR="00717101" w:rsidRPr="006A0AD5" w:rsidDel="00B5140F">
          <w:rPr>
            <w:sz w:val="24"/>
            <w:u w:val="single"/>
          </w:rPr>
          <w:delText xml:space="preserve">            </w:delText>
        </w:r>
        <w:r w:rsidR="00717101" w:rsidRPr="006A0AD5" w:rsidDel="00B5140F">
          <w:rPr>
            <w:sz w:val="24"/>
          </w:rPr>
          <w:delText>（详细地址）。</w:delText>
        </w:r>
      </w:del>
    </w:p>
    <w:p w14:paraId="3314F8FE" w14:textId="77777777" w:rsidR="00717101" w:rsidRPr="006A0AD5" w:rsidRDefault="006B69C1" w:rsidP="00007799">
      <w:pPr>
        <w:spacing w:line="440" w:lineRule="atLeast"/>
        <w:ind w:firstLineChars="200" w:firstLine="480"/>
        <w:rPr>
          <w:sz w:val="24"/>
        </w:rPr>
      </w:pPr>
      <w:del w:id="65" w:author="华杰" w:date="2019-07-08T13:51:00Z">
        <w:r w:rsidRPr="006A0AD5" w:rsidDel="00B5140F">
          <w:rPr>
            <w:sz w:val="24"/>
          </w:rPr>
          <w:delText>5</w:delText>
        </w:r>
        <w:r w:rsidR="00717101" w:rsidRPr="006A0AD5" w:rsidDel="00B5140F">
          <w:rPr>
            <w:sz w:val="24"/>
          </w:rPr>
          <w:delText xml:space="preserve">.3 </w:delText>
        </w:r>
      </w:del>
      <w:r w:rsidR="00717101" w:rsidRPr="006A0AD5">
        <w:rPr>
          <w:sz w:val="24"/>
        </w:rPr>
        <w:t>逾期送达的、未送达指定地点的或不按照招标文件要求密封的</w:t>
      </w:r>
      <w:ins w:id="66" w:author="华杰" w:date="2019-07-08T13:52:00Z">
        <w:r w:rsidR="00B5140F">
          <w:rPr>
            <w:rFonts w:hint="eastAsia"/>
            <w:sz w:val="24"/>
          </w:rPr>
          <w:t>纸质</w:t>
        </w:r>
      </w:ins>
      <w:r w:rsidR="00717101" w:rsidRPr="006A0AD5">
        <w:rPr>
          <w:sz w:val="24"/>
        </w:rPr>
        <w:t>投标文件，招标人将予以拒收。</w:t>
      </w:r>
    </w:p>
    <w:p w14:paraId="46A0FF44" w14:textId="77777777" w:rsidR="009A1616" w:rsidRPr="006A0AD5" w:rsidRDefault="009A1616" w:rsidP="00007799">
      <w:pPr>
        <w:autoSpaceDE w:val="0"/>
        <w:autoSpaceDN w:val="0"/>
        <w:adjustRightInd w:val="0"/>
        <w:spacing w:line="440" w:lineRule="atLeast"/>
        <w:ind w:firstLine="480"/>
        <w:rPr>
          <w:rFonts w:eastAsia="黑体"/>
          <w:sz w:val="24"/>
          <w:szCs w:val="20"/>
        </w:rPr>
      </w:pPr>
      <w:r w:rsidRPr="006A0AD5">
        <w:rPr>
          <w:rFonts w:eastAsia="黑体"/>
          <w:sz w:val="24"/>
        </w:rPr>
        <w:lastRenderedPageBreak/>
        <w:t>5.</w:t>
      </w:r>
      <w:del w:id="67" w:author="华杰" w:date="2019-07-08T13:52:00Z">
        <w:r w:rsidRPr="006A0AD5" w:rsidDel="00B5140F">
          <w:rPr>
            <w:rFonts w:eastAsia="黑体"/>
            <w:sz w:val="24"/>
          </w:rPr>
          <w:delText>4</w:delText>
        </w:r>
        <w:r w:rsidRPr="006A0AD5" w:rsidDel="00B5140F">
          <w:rPr>
            <w:rFonts w:eastAsia="黑体"/>
            <w:sz w:val="24"/>
            <w:szCs w:val="20"/>
          </w:rPr>
          <w:delText xml:space="preserve"> </w:delText>
        </w:r>
      </w:del>
      <w:ins w:id="68" w:author="华杰" w:date="2019-07-08T13:52:00Z">
        <w:r w:rsidR="00B5140F">
          <w:rPr>
            <w:rFonts w:eastAsia="黑体"/>
            <w:sz w:val="24"/>
          </w:rPr>
          <w:t>3</w:t>
        </w:r>
        <w:r w:rsidR="00B5140F" w:rsidRPr="006A0AD5">
          <w:rPr>
            <w:rFonts w:eastAsia="黑体"/>
            <w:sz w:val="24"/>
            <w:szCs w:val="20"/>
          </w:rPr>
          <w:t xml:space="preserve"> </w:t>
        </w:r>
      </w:ins>
      <w:r w:rsidRPr="006A0AD5">
        <w:rPr>
          <w:rFonts w:eastAsia="黑体"/>
          <w:sz w:val="24"/>
          <w:szCs w:val="20"/>
        </w:rPr>
        <w:t>投标保证金的递交：</w:t>
      </w:r>
    </w:p>
    <w:p w14:paraId="296DA920" w14:textId="77777777" w:rsidR="009A1616" w:rsidRPr="006A0AD5" w:rsidRDefault="009A1616" w:rsidP="00007799">
      <w:pPr>
        <w:autoSpaceDE w:val="0"/>
        <w:autoSpaceDN w:val="0"/>
        <w:adjustRightInd w:val="0"/>
        <w:spacing w:line="440" w:lineRule="atLeast"/>
        <w:ind w:firstLine="480"/>
        <w:rPr>
          <w:rFonts w:eastAsia="黑体"/>
          <w:sz w:val="24"/>
          <w:szCs w:val="20"/>
        </w:rPr>
      </w:pPr>
      <w:r w:rsidRPr="006A0AD5">
        <w:rPr>
          <w:rFonts w:eastAsia="黑体"/>
          <w:sz w:val="24"/>
          <w:szCs w:val="20"/>
        </w:rPr>
        <w:t>投标保证金的金额：</w:t>
      </w:r>
      <w:r w:rsidRPr="006A0AD5">
        <w:rPr>
          <w:rFonts w:eastAsia="黑体"/>
          <w:sz w:val="24"/>
          <w:szCs w:val="20"/>
          <w:u w:val="single"/>
        </w:rPr>
        <w:t xml:space="preserve">    </w:t>
      </w:r>
      <w:r w:rsidRPr="006A0AD5">
        <w:rPr>
          <w:rFonts w:eastAsia="黑体"/>
          <w:sz w:val="24"/>
          <w:szCs w:val="20"/>
        </w:rPr>
        <w:t>标段</w:t>
      </w:r>
      <w:r w:rsidRPr="006A0AD5">
        <w:rPr>
          <w:rFonts w:eastAsia="黑体"/>
          <w:sz w:val="24"/>
          <w:szCs w:val="20"/>
          <w:u w:val="single"/>
        </w:rPr>
        <w:t xml:space="preserve">    </w:t>
      </w:r>
      <w:r w:rsidRPr="006A0AD5">
        <w:rPr>
          <w:rFonts w:eastAsia="黑体"/>
          <w:sz w:val="24"/>
          <w:szCs w:val="20"/>
        </w:rPr>
        <w:t>万元</w:t>
      </w:r>
    </w:p>
    <w:p w14:paraId="6EFDE6CC" w14:textId="77777777" w:rsidR="009A1616" w:rsidRPr="006A0AD5" w:rsidRDefault="009A1616" w:rsidP="00007799">
      <w:pPr>
        <w:autoSpaceDE w:val="0"/>
        <w:autoSpaceDN w:val="0"/>
        <w:adjustRightInd w:val="0"/>
        <w:spacing w:line="440" w:lineRule="atLeast"/>
        <w:ind w:firstLineChars="1100" w:firstLine="2640"/>
        <w:rPr>
          <w:rFonts w:eastAsia="黑体"/>
          <w:sz w:val="24"/>
          <w:szCs w:val="20"/>
        </w:rPr>
      </w:pPr>
      <w:r w:rsidRPr="006A0AD5">
        <w:rPr>
          <w:rFonts w:eastAsia="黑体"/>
          <w:sz w:val="24"/>
          <w:szCs w:val="20"/>
          <w:u w:val="single"/>
        </w:rPr>
        <w:t xml:space="preserve">    </w:t>
      </w:r>
      <w:r w:rsidRPr="006A0AD5">
        <w:rPr>
          <w:rFonts w:eastAsia="黑体"/>
          <w:sz w:val="24"/>
          <w:szCs w:val="20"/>
        </w:rPr>
        <w:t>标段</w:t>
      </w:r>
      <w:r w:rsidRPr="006A0AD5">
        <w:rPr>
          <w:rFonts w:eastAsia="黑体"/>
          <w:sz w:val="24"/>
          <w:szCs w:val="20"/>
          <w:u w:val="single"/>
        </w:rPr>
        <w:t xml:space="preserve">    </w:t>
      </w:r>
      <w:r w:rsidRPr="006A0AD5">
        <w:rPr>
          <w:rFonts w:eastAsia="黑体"/>
          <w:sz w:val="24"/>
          <w:szCs w:val="20"/>
        </w:rPr>
        <w:t>万元</w:t>
      </w:r>
    </w:p>
    <w:p w14:paraId="1D8C0677" w14:textId="77777777" w:rsidR="009A1616" w:rsidRPr="006A0AD5" w:rsidRDefault="009A1616" w:rsidP="00007799">
      <w:pPr>
        <w:autoSpaceDE w:val="0"/>
        <w:autoSpaceDN w:val="0"/>
        <w:adjustRightInd w:val="0"/>
        <w:spacing w:line="440" w:lineRule="atLeast"/>
        <w:ind w:firstLine="480"/>
        <w:rPr>
          <w:rFonts w:eastAsia="黑体"/>
          <w:sz w:val="24"/>
          <w:szCs w:val="20"/>
        </w:rPr>
      </w:pPr>
      <w:r w:rsidRPr="006A0AD5">
        <w:rPr>
          <w:rFonts w:eastAsia="黑体"/>
          <w:sz w:val="24"/>
          <w:szCs w:val="20"/>
        </w:rPr>
        <w:t>（</w:t>
      </w:r>
      <w:r w:rsidRPr="006A0AD5">
        <w:rPr>
          <w:rFonts w:eastAsia="黑体"/>
          <w:sz w:val="24"/>
          <w:szCs w:val="20"/>
        </w:rPr>
        <w:t>1</w:t>
      </w:r>
      <w:r w:rsidRPr="006A0AD5">
        <w:rPr>
          <w:rFonts w:eastAsia="黑体"/>
          <w:sz w:val="24"/>
          <w:szCs w:val="20"/>
        </w:rPr>
        <w:t>）</w:t>
      </w:r>
      <w:r w:rsidR="005A76D1" w:rsidRPr="006A0AD5">
        <w:rPr>
          <w:rFonts w:eastAsia="黑体"/>
          <w:sz w:val="24"/>
          <w:szCs w:val="20"/>
        </w:rPr>
        <w:t>投标人采用现金或者支票形式提交的投标保证金应当从其基本账户转出，投标人应在投标截止时间前以转账、电汇、</w:t>
      </w:r>
      <w:proofErr w:type="gramStart"/>
      <w:r w:rsidR="005A76D1" w:rsidRPr="006A0AD5">
        <w:rPr>
          <w:rFonts w:eastAsia="黑体"/>
          <w:sz w:val="24"/>
          <w:szCs w:val="20"/>
        </w:rPr>
        <w:t>网银方式</w:t>
      </w:r>
      <w:proofErr w:type="gramEnd"/>
      <w:r w:rsidR="005A76D1" w:rsidRPr="006A0AD5">
        <w:rPr>
          <w:rFonts w:eastAsia="黑体"/>
          <w:sz w:val="24"/>
          <w:szCs w:val="20"/>
        </w:rPr>
        <w:t>从投标人基本账户一次性划款到以下指定投标保证金专用账号上（以到账时间为准）。</w:t>
      </w:r>
    </w:p>
    <w:p w14:paraId="1FE0BB81" w14:textId="77777777" w:rsidR="009A1616" w:rsidRPr="006A0AD5" w:rsidRDefault="009A1616" w:rsidP="00007799">
      <w:pPr>
        <w:autoSpaceDE w:val="0"/>
        <w:autoSpaceDN w:val="0"/>
        <w:adjustRightInd w:val="0"/>
        <w:spacing w:line="440" w:lineRule="atLeast"/>
        <w:ind w:firstLine="480"/>
        <w:rPr>
          <w:rFonts w:eastAsia="黑体"/>
          <w:sz w:val="24"/>
          <w:szCs w:val="20"/>
        </w:rPr>
      </w:pPr>
      <w:r w:rsidRPr="006A0AD5">
        <w:rPr>
          <w:rFonts w:eastAsia="黑体"/>
          <w:sz w:val="24"/>
          <w:szCs w:val="20"/>
        </w:rPr>
        <w:t>招标</w:t>
      </w:r>
      <w:r w:rsidR="007906B9" w:rsidRPr="006A0AD5">
        <w:rPr>
          <w:rFonts w:eastAsia="黑体"/>
          <w:sz w:val="24"/>
          <w:szCs w:val="20"/>
        </w:rPr>
        <w:t>标段</w:t>
      </w:r>
      <w:r w:rsidRPr="006A0AD5">
        <w:rPr>
          <w:rFonts w:eastAsia="黑体"/>
          <w:sz w:val="24"/>
          <w:szCs w:val="20"/>
        </w:rPr>
        <w:t>：</w:t>
      </w:r>
    </w:p>
    <w:p w14:paraId="0B860727" w14:textId="77777777" w:rsidR="009A1616" w:rsidRPr="006A0AD5" w:rsidRDefault="009A1616" w:rsidP="00007799">
      <w:pPr>
        <w:autoSpaceDE w:val="0"/>
        <w:autoSpaceDN w:val="0"/>
        <w:adjustRightInd w:val="0"/>
        <w:spacing w:line="440" w:lineRule="atLeast"/>
        <w:ind w:firstLine="480"/>
        <w:rPr>
          <w:rFonts w:eastAsia="黑体"/>
          <w:sz w:val="24"/>
          <w:szCs w:val="20"/>
        </w:rPr>
      </w:pPr>
      <w:r w:rsidRPr="006A0AD5">
        <w:rPr>
          <w:rFonts w:eastAsia="黑体"/>
          <w:sz w:val="24"/>
          <w:szCs w:val="20"/>
        </w:rPr>
        <w:t>户</w:t>
      </w:r>
      <w:r w:rsidRPr="006A0AD5">
        <w:rPr>
          <w:rFonts w:eastAsia="黑体"/>
          <w:sz w:val="24"/>
          <w:szCs w:val="20"/>
        </w:rPr>
        <w:t xml:space="preserve">    </w:t>
      </w:r>
      <w:r w:rsidRPr="006A0AD5">
        <w:rPr>
          <w:rFonts w:eastAsia="黑体"/>
          <w:sz w:val="24"/>
          <w:szCs w:val="20"/>
        </w:rPr>
        <w:t>名：</w:t>
      </w:r>
      <w:r w:rsidRPr="006A0AD5">
        <w:rPr>
          <w:rFonts w:eastAsia="黑体"/>
          <w:sz w:val="24"/>
          <w:szCs w:val="20"/>
        </w:rPr>
        <w:t xml:space="preserve"> </w:t>
      </w:r>
    </w:p>
    <w:p w14:paraId="2FCD1AFE" w14:textId="77777777" w:rsidR="009A1616" w:rsidRPr="006A0AD5" w:rsidRDefault="009A1616" w:rsidP="00007799">
      <w:pPr>
        <w:autoSpaceDE w:val="0"/>
        <w:autoSpaceDN w:val="0"/>
        <w:adjustRightInd w:val="0"/>
        <w:spacing w:line="440" w:lineRule="atLeast"/>
        <w:ind w:firstLine="480"/>
        <w:rPr>
          <w:rFonts w:eastAsia="黑体"/>
          <w:sz w:val="24"/>
          <w:szCs w:val="20"/>
        </w:rPr>
      </w:pPr>
      <w:r w:rsidRPr="006A0AD5">
        <w:rPr>
          <w:rFonts w:eastAsia="黑体"/>
          <w:sz w:val="24"/>
          <w:szCs w:val="20"/>
        </w:rPr>
        <w:t>开户银行：</w:t>
      </w:r>
      <w:r w:rsidRPr="006A0AD5">
        <w:rPr>
          <w:rFonts w:eastAsia="黑体"/>
          <w:sz w:val="24"/>
          <w:szCs w:val="20"/>
        </w:rPr>
        <w:t xml:space="preserve"> </w:t>
      </w:r>
    </w:p>
    <w:p w14:paraId="6A91421C" w14:textId="77777777" w:rsidR="009A1616" w:rsidRPr="006A0AD5" w:rsidRDefault="009A1616" w:rsidP="00007799">
      <w:pPr>
        <w:autoSpaceDE w:val="0"/>
        <w:autoSpaceDN w:val="0"/>
        <w:adjustRightInd w:val="0"/>
        <w:spacing w:line="440" w:lineRule="atLeast"/>
        <w:ind w:firstLine="480"/>
        <w:rPr>
          <w:rFonts w:eastAsia="黑体"/>
          <w:sz w:val="24"/>
          <w:szCs w:val="20"/>
        </w:rPr>
      </w:pPr>
      <w:proofErr w:type="gramStart"/>
      <w:r w:rsidRPr="006A0AD5">
        <w:rPr>
          <w:rFonts w:eastAsia="黑体"/>
          <w:sz w:val="24"/>
          <w:szCs w:val="20"/>
        </w:rPr>
        <w:t>账</w:t>
      </w:r>
      <w:proofErr w:type="gramEnd"/>
      <w:r w:rsidRPr="006A0AD5">
        <w:rPr>
          <w:rFonts w:eastAsia="黑体"/>
          <w:sz w:val="24"/>
          <w:szCs w:val="20"/>
        </w:rPr>
        <w:t xml:space="preserve">    </w:t>
      </w:r>
      <w:r w:rsidRPr="006A0AD5">
        <w:rPr>
          <w:rFonts w:eastAsia="黑体"/>
          <w:sz w:val="24"/>
          <w:szCs w:val="20"/>
        </w:rPr>
        <w:t>号：</w:t>
      </w:r>
    </w:p>
    <w:p w14:paraId="61A22315" w14:textId="77777777" w:rsidR="009A1616" w:rsidRPr="006A0AD5" w:rsidRDefault="009A1616" w:rsidP="00007799">
      <w:pPr>
        <w:autoSpaceDE w:val="0"/>
        <w:autoSpaceDN w:val="0"/>
        <w:adjustRightInd w:val="0"/>
        <w:spacing w:line="440" w:lineRule="atLeast"/>
        <w:ind w:firstLine="480"/>
        <w:rPr>
          <w:rFonts w:eastAsia="黑体"/>
          <w:sz w:val="24"/>
          <w:szCs w:val="20"/>
        </w:rPr>
      </w:pPr>
      <w:r w:rsidRPr="006A0AD5">
        <w:rPr>
          <w:rFonts w:eastAsia="黑体"/>
          <w:sz w:val="24"/>
          <w:szCs w:val="20"/>
        </w:rPr>
        <w:t>（</w:t>
      </w:r>
      <w:r w:rsidRPr="006A0AD5">
        <w:rPr>
          <w:rFonts w:eastAsia="黑体"/>
          <w:sz w:val="24"/>
          <w:szCs w:val="20"/>
        </w:rPr>
        <w:t>2</w:t>
      </w:r>
      <w:r w:rsidRPr="006A0AD5">
        <w:rPr>
          <w:rFonts w:eastAsia="黑体"/>
          <w:sz w:val="24"/>
          <w:szCs w:val="20"/>
        </w:rPr>
        <w:t>）</w:t>
      </w:r>
      <w:r w:rsidR="00C30E6B" w:rsidRPr="006A0AD5">
        <w:rPr>
          <w:rFonts w:eastAsia="黑体"/>
          <w:sz w:val="24"/>
          <w:szCs w:val="20"/>
        </w:rPr>
        <w:t>采用银行保函时，应由投标人开立基本账户的银行出具（联合体投标的，由牵头人开立基本账户的银行出具）保函</w:t>
      </w:r>
      <w:r w:rsidRPr="006A0AD5">
        <w:rPr>
          <w:rFonts w:eastAsia="黑体"/>
          <w:sz w:val="24"/>
          <w:szCs w:val="20"/>
        </w:rPr>
        <w:t>，与银行查询授权书原件一并在投标截止时间前交招标人。</w:t>
      </w:r>
    </w:p>
    <w:p w14:paraId="2428C096" w14:textId="77777777" w:rsidR="007906B9" w:rsidRPr="006A0AD5" w:rsidRDefault="007906B9" w:rsidP="00007799">
      <w:pPr>
        <w:pStyle w:val="1"/>
        <w:spacing w:before="240" w:after="240" w:line="440" w:lineRule="atLeast"/>
        <w:rPr>
          <w:rFonts w:eastAsia="黑体"/>
          <w:sz w:val="28"/>
          <w:szCs w:val="28"/>
        </w:rPr>
      </w:pPr>
      <w:bookmarkStart w:id="69" w:name="_Toc517377022"/>
      <w:r w:rsidRPr="006A0AD5">
        <w:rPr>
          <w:rFonts w:eastAsia="黑体"/>
          <w:sz w:val="28"/>
          <w:szCs w:val="28"/>
        </w:rPr>
        <w:t>6</w:t>
      </w:r>
      <w:r w:rsidRPr="006A0AD5">
        <w:rPr>
          <w:rFonts w:eastAsia="黑体"/>
          <w:sz w:val="28"/>
          <w:szCs w:val="28"/>
        </w:rPr>
        <w:t>．评标办法</w:t>
      </w:r>
      <w:bookmarkEnd w:id="69"/>
    </w:p>
    <w:p w14:paraId="4A70F9CE" w14:textId="77777777" w:rsidR="00FB1AF8" w:rsidRPr="006A0AD5" w:rsidRDefault="00FB1AF8" w:rsidP="00FB1AF8">
      <w:pPr>
        <w:pStyle w:val="31"/>
        <w:topLinePunct/>
        <w:spacing w:line="400" w:lineRule="atLeast"/>
        <w:ind w:firstLineChars="150" w:firstLine="360"/>
        <w:rPr>
          <w:rFonts w:ascii="Times New Roman" w:eastAsia="黑体"/>
        </w:rPr>
      </w:pPr>
      <w:r w:rsidRPr="006A0AD5">
        <w:rPr>
          <w:rFonts w:ascii="Times New Roman" w:eastAsia="黑体"/>
        </w:rPr>
        <w:t>本项目评标办法采用</w:t>
      </w:r>
      <w:r w:rsidRPr="006A0AD5">
        <w:rPr>
          <w:rFonts w:ascii="Times New Roman" w:eastAsia="黑体"/>
          <w:u w:val="single"/>
        </w:rPr>
        <w:t xml:space="preserve">          </w:t>
      </w:r>
      <w:r w:rsidRPr="006A0AD5">
        <w:rPr>
          <w:rFonts w:ascii="Times New Roman" w:eastAsia="黑体"/>
        </w:rPr>
        <w:t>。</w:t>
      </w:r>
    </w:p>
    <w:p w14:paraId="6B2C4054" w14:textId="77777777" w:rsidR="00717101" w:rsidRPr="006A0AD5" w:rsidRDefault="007906B9" w:rsidP="00007799">
      <w:pPr>
        <w:pStyle w:val="1"/>
        <w:spacing w:before="240" w:after="240" w:line="440" w:lineRule="atLeast"/>
        <w:rPr>
          <w:rFonts w:eastAsia="黑体"/>
          <w:sz w:val="28"/>
          <w:szCs w:val="28"/>
        </w:rPr>
      </w:pPr>
      <w:bookmarkStart w:id="70" w:name="_Toc503235720"/>
      <w:bookmarkStart w:id="71" w:name="_Toc510015654"/>
      <w:r w:rsidRPr="006A0AD5">
        <w:rPr>
          <w:rFonts w:eastAsia="黑体"/>
          <w:sz w:val="28"/>
          <w:szCs w:val="28"/>
        </w:rPr>
        <w:t>7</w:t>
      </w:r>
      <w:r w:rsidR="00717101" w:rsidRPr="006A0AD5">
        <w:rPr>
          <w:rFonts w:eastAsia="黑体"/>
          <w:sz w:val="28"/>
          <w:szCs w:val="28"/>
        </w:rPr>
        <w:t xml:space="preserve">. </w:t>
      </w:r>
      <w:r w:rsidR="00717101" w:rsidRPr="006A0AD5">
        <w:rPr>
          <w:rFonts w:eastAsia="黑体"/>
          <w:sz w:val="28"/>
          <w:szCs w:val="28"/>
        </w:rPr>
        <w:t>发布公告的媒介</w:t>
      </w:r>
      <w:bookmarkEnd w:id="70"/>
      <w:bookmarkEnd w:id="71"/>
    </w:p>
    <w:p w14:paraId="1BACD752" w14:textId="77777777" w:rsidR="00AA700E" w:rsidRPr="006A0AD5" w:rsidRDefault="00AA700E">
      <w:pPr>
        <w:pStyle w:val="31"/>
        <w:topLinePunct/>
        <w:spacing w:line="400" w:lineRule="atLeast"/>
        <w:ind w:firstLineChars="200" w:firstLine="480"/>
        <w:rPr>
          <w:rFonts w:ascii="Times New Roman" w:eastAsia="黑体"/>
          <w:szCs w:val="24"/>
        </w:rPr>
      </w:pPr>
      <w:r w:rsidRPr="006A0AD5">
        <w:rPr>
          <w:rFonts w:ascii="Times New Roman" w:eastAsia="黑体"/>
          <w:szCs w:val="24"/>
        </w:rPr>
        <w:t>本次招标公告同时在湖南省招标投标监管网：</w:t>
      </w:r>
      <w:hyperlink r:id="rId18" w:history="1">
        <w:r w:rsidRPr="006A0AD5">
          <w:rPr>
            <w:rStyle w:val="a8"/>
            <w:rFonts w:ascii="Times New Roman"/>
            <w:color w:val="auto"/>
            <w:u w:val="none"/>
          </w:rPr>
          <w:t>http://www.bidding.hunan.gov.cn/</w:t>
        </w:r>
      </w:hyperlink>
      <w:r w:rsidRPr="006A0AD5">
        <w:rPr>
          <w:rFonts w:ascii="Times New Roman" w:eastAsia="黑体"/>
          <w:szCs w:val="24"/>
        </w:rPr>
        <w:t>，对该项目具有招标监督职责的交通运输主管部门政府网站以及省或市（州）公共资源交易网</w:t>
      </w:r>
      <w:r w:rsidRPr="006A0AD5">
        <w:rPr>
          <w:rFonts w:ascii="Times New Roman" w:eastAsia="黑体"/>
          <w:szCs w:val="24"/>
          <w:vertAlign w:val="superscript"/>
        </w:rPr>
        <w:footnoteReference w:id="15"/>
      </w:r>
      <w:r w:rsidRPr="006A0AD5">
        <w:rPr>
          <w:rFonts w:ascii="Times New Roman" w:eastAsia="黑体"/>
          <w:szCs w:val="24"/>
        </w:rPr>
        <w:t>上发布。</w:t>
      </w:r>
    </w:p>
    <w:p w14:paraId="50CD218E" w14:textId="77777777" w:rsidR="007906B9" w:rsidRPr="006A0AD5" w:rsidRDefault="007906B9" w:rsidP="00007799">
      <w:pPr>
        <w:pStyle w:val="1"/>
        <w:spacing w:before="240" w:after="240" w:line="440" w:lineRule="atLeast"/>
        <w:rPr>
          <w:rFonts w:eastAsia="黑体"/>
          <w:sz w:val="28"/>
          <w:szCs w:val="28"/>
        </w:rPr>
      </w:pPr>
      <w:bookmarkStart w:id="72" w:name="_Toc516774588"/>
      <w:r w:rsidRPr="006A0AD5">
        <w:rPr>
          <w:rFonts w:eastAsia="黑体"/>
          <w:sz w:val="28"/>
          <w:szCs w:val="28"/>
        </w:rPr>
        <w:t xml:space="preserve">8. </w:t>
      </w:r>
      <w:r w:rsidRPr="006A0AD5">
        <w:rPr>
          <w:rFonts w:eastAsia="黑体"/>
          <w:sz w:val="28"/>
          <w:szCs w:val="28"/>
        </w:rPr>
        <w:t>附件</w:t>
      </w:r>
      <w:bookmarkEnd w:id="72"/>
    </w:p>
    <w:p w14:paraId="688D2A56" w14:textId="77777777" w:rsidR="007906B9" w:rsidRPr="006A0AD5" w:rsidRDefault="007906B9" w:rsidP="00007799">
      <w:pPr>
        <w:pStyle w:val="31"/>
        <w:topLinePunct/>
        <w:spacing w:line="440" w:lineRule="atLeast"/>
        <w:ind w:firstLineChars="200" w:firstLine="480"/>
        <w:rPr>
          <w:rFonts w:ascii="Times New Roman" w:eastAsia="黑体"/>
          <w:szCs w:val="24"/>
        </w:rPr>
      </w:pPr>
      <w:r w:rsidRPr="006A0AD5">
        <w:rPr>
          <w:rFonts w:ascii="Times New Roman" w:eastAsia="黑体"/>
          <w:szCs w:val="24"/>
        </w:rPr>
        <w:t>附件</w:t>
      </w:r>
      <w:r w:rsidRPr="006A0AD5">
        <w:rPr>
          <w:rFonts w:ascii="Times New Roman" w:eastAsia="黑体"/>
          <w:szCs w:val="24"/>
        </w:rPr>
        <w:t>1</w:t>
      </w:r>
      <w:r w:rsidRPr="006A0AD5">
        <w:rPr>
          <w:rFonts w:ascii="Times New Roman" w:eastAsia="黑体"/>
          <w:szCs w:val="24"/>
        </w:rPr>
        <w:t>：资格审查条件要求（详见</w:t>
      </w:r>
      <w:r w:rsidR="00B2777C" w:rsidRPr="006A0AD5">
        <w:rPr>
          <w:rFonts w:ascii="Times New Roman" w:eastAsia="黑体"/>
          <w:szCs w:val="24"/>
        </w:rPr>
        <w:t>第二章</w:t>
      </w:r>
      <w:r w:rsidR="00B2777C" w:rsidRPr="006A0AD5">
        <w:rPr>
          <w:rFonts w:ascii="Times New Roman" w:eastAsia="黑体"/>
          <w:szCs w:val="24"/>
        </w:rPr>
        <w:t xml:space="preserve"> </w:t>
      </w:r>
      <w:r w:rsidRPr="006A0AD5">
        <w:rPr>
          <w:rFonts w:ascii="Times New Roman" w:eastAsia="黑体"/>
          <w:szCs w:val="24"/>
        </w:rPr>
        <w:t>投标人须知</w:t>
      </w:r>
      <w:r w:rsidR="005A76D1" w:rsidRPr="006A0AD5">
        <w:rPr>
          <w:rFonts w:ascii="Times New Roman" w:eastAsia="黑体"/>
          <w:szCs w:val="24"/>
        </w:rPr>
        <w:t>之</w:t>
      </w:r>
      <w:r w:rsidRPr="006A0AD5">
        <w:rPr>
          <w:rFonts w:ascii="Times New Roman" w:eastAsia="黑体"/>
          <w:szCs w:val="24"/>
        </w:rPr>
        <w:t>附录）</w:t>
      </w:r>
    </w:p>
    <w:p w14:paraId="0A9E18B6" w14:textId="77777777" w:rsidR="007906B9" w:rsidRPr="006A0AD5" w:rsidRDefault="007906B9" w:rsidP="00007799">
      <w:pPr>
        <w:pStyle w:val="31"/>
        <w:topLinePunct/>
        <w:spacing w:line="440" w:lineRule="atLeast"/>
        <w:ind w:firstLineChars="200" w:firstLine="480"/>
        <w:rPr>
          <w:rFonts w:ascii="Times New Roman" w:eastAsia="黑体"/>
          <w:szCs w:val="24"/>
        </w:rPr>
      </w:pPr>
      <w:r w:rsidRPr="006A0AD5">
        <w:rPr>
          <w:rFonts w:ascii="Times New Roman" w:eastAsia="黑体"/>
          <w:szCs w:val="24"/>
        </w:rPr>
        <w:t>附件</w:t>
      </w:r>
      <w:r w:rsidRPr="006A0AD5">
        <w:rPr>
          <w:rFonts w:ascii="Times New Roman" w:eastAsia="黑体"/>
          <w:szCs w:val="24"/>
        </w:rPr>
        <w:t>2</w:t>
      </w:r>
      <w:r w:rsidRPr="006A0AD5">
        <w:rPr>
          <w:rFonts w:ascii="Times New Roman" w:eastAsia="黑体"/>
          <w:szCs w:val="24"/>
        </w:rPr>
        <w:t>：评标办法</w:t>
      </w:r>
      <w:r w:rsidRPr="006A0AD5">
        <w:rPr>
          <w:rFonts w:ascii="Times New Roman" w:eastAsia="黑体"/>
          <w:szCs w:val="24"/>
        </w:rPr>
        <w:t>(</w:t>
      </w:r>
      <w:r w:rsidRPr="006A0AD5">
        <w:rPr>
          <w:rFonts w:ascii="Times New Roman" w:eastAsia="黑体"/>
          <w:szCs w:val="24"/>
        </w:rPr>
        <w:t>详见第三章</w:t>
      </w:r>
      <w:r w:rsidRPr="006A0AD5">
        <w:rPr>
          <w:rFonts w:ascii="Times New Roman" w:eastAsia="黑体"/>
          <w:szCs w:val="24"/>
        </w:rPr>
        <w:t xml:space="preserve"> </w:t>
      </w:r>
      <w:r w:rsidRPr="006A0AD5">
        <w:rPr>
          <w:rFonts w:ascii="Times New Roman" w:eastAsia="黑体"/>
          <w:szCs w:val="24"/>
        </w:rPr>
        <w:t>评标办法</w:t>
      </w:r>
      <w:r w:rsidRPr="006A0AD5">
        <w:rPr>
          <w:rFonts w:ascii="Times New Roman" w:eastAsia="黑体"/>
          <w:szCs w:val="24"/>
        </w:rPr>
        <w:t>)</w:t>
      </w:r>
    </w:p>
    <w:p w14:paraId="6E26AE12" w14:textId="77777777" w:rsidR="007906B9" w:rsidRPr="006A0AD5" w:rsidRDefault="007906B9" w:rsidP="00007799">
      <w:pPr>
        <w:pStyle w:val="31"/>
        <w:topLinePunct/>
        <w:spacing w:line="440" w:lineRule="atLeast"/>
        <w:ind w:firstLineChars="200" w:firstLine="480"/>
        <w:rPr>
          <w:rFonts w:ascii="Times New Roman" w:eastAsia="黑体"/>
          <w:szCs w:val="24"/>
        </w:rPr>
      </w:pPr>
      <w:r w:rsidRPr="006A0AD5">
        <w:rPr>
          <w:rFonts w:ascii="Times New Roman" w:eastAsia="黑体"/>
          <w:szCs w:val="24"/>
        </w:rPr>
        <w:t>附件</w:t>
      </w:r>
      <w:r w:rsidRPr="006A0AD5">
        <w:rPr>
          <w:rFonts w:ascii="Times New Roman" w:eastAsia="黑体"/>
          <w:szCs w:val="24"/>
        </w:rPr>
        <w:t>3</w:t>
      </w:r>
      <w:r w:rsidRPr="006A0AD5">
        <w:rPr>
          <w:rFonts w:ascii="Times New Roman" w:eastAsia="黑体"/>
          <w:szCs w:val="24"/>
        </w:rPr>
        <w:t>：项目概况</w:t>
      </w:r>
    </w:p>
    <w:p w14:paraId="5CF0CBF8" w14:textId="77777777" w:rsidR="00717101" w:rsidRPr="006A0AD5" w:rsidRDefault="007906B9" w:rsidP="00007799">
      <w:pPr>
        <w:pStyle w:val="1"/>
        <w:spacing w:before="240" w:after="240" w:line="440" w:lineRule="atLeast"/>
        <w:rPr>
          <w:rFonts w:eastAsia="黑体"/>
          <w:sz w:val="28"/>
          <w:szCs w:val="28"/>
        </w:rPr>
      </w:pPr>
      <w:bookmarkStart w:id="73" w:name="_Toc503235721"/>
      <w:bookmarkStart w:id="74" w:name="_Toc510015655"/>
      <w:r w:rsidRPr="006A0AD5">
        <w:rPr>
          <w:sz w:val="28"/>
          <w:szCs w:val="28"/>
        </w:rPr>
        <w:t>9</w:t>
      </w:r>
      <w:r w:rsidR="00717101" w:rsidRPr="006A0AD5">
        <w:rPr>
          <w:rFonts w:eastAsia="黑体"/>
          <w:sz w:val="28"/>
          <w:szCs w:val="28"/>
        </w:rPr>
        <w:t xml:space="preserve">. </w:t>
      </w:r>
      <w:r w:rsidR="00717101" w:rsidRPr="006A0AD5">
        <w:rPr>
          <w:rFonts w:eastAsia="黑体"/>
          <w:sz w:val="28"/>
          <w:szCs w:val="28"/>
        </w:rPr>
        <w:t>联系方式</w:t>
      </w:r>
      <w:bookmarkEnd w:id="73"/>
      <w:bookmarkEnd w:id="74"/>
    </w:p>
    <w:p w14:paraId="1CCDC46F" w14:textId="77777777" w:rsidR="00717101" w:rsidRPr="006A0AD5" w:rsidRDefault="00717101" w:rsidP="00007799">
      <w:pPr>
        <w:topLinePunct/>
        <w:spacing w:line="440" w:lineRule="atLeast"/>
        <w:ind w:firstLineChars="200" w:firstLine="480"/>
        <w:rPr>
          <w:sz w:val="24"/>
        </w:rPr>
      </w:pPr>
      <w:r w:rsidRPr="006A0AD5">
        <w:rPr>
          <w:sz w:val="24"/>
        </w:rPr>
        <w:t>招</w:t>
      </w:r>
      <w:r w:rsidRPr="006A0AD5">
        <w:rPr>
          <w:sz w:val="24"/>
        </w:rPr>
        <w:t xml:space="preserve"> </w:t>
      </w:r>
      <w:r w:rsidRPr="006A0AD5">
        <w:rPr>
          <w:sz w:val="24"/>
        </w:rPr>
        <w:t>标</w:t>
      </w:r>
      <w:r w:rsidRPr="006A0AD5">
        <w:rPr>
          <w:sz w:val="24"/>
        </w:rPr>
        <w:t xml:space="preserve"> </w:t>
      </w:r>
      <w:r w:rsidRPr="006A0AD5">
        <w:rPr>
          <w:sz w:val="24"/>
        </w:rPr>
        <w:t>人：</w:t>
      </w:r>
      <w:r w:rsidRPr="006A0AD5">
        <w:rPr>
          <w:sz w:val="24"/>
          <w:u w:val="single"/>
        </w:rPr>
        <w:t xml:space="preserve">                    </w:t>
      </w:r>
      <w:r w:rsidRPr="006A0AD5">
        <w:rPr>
          <w:sz w:val="24"/>
        </w:rPr>
        <w:t xml:space="preserve">      </w:t>
      </w:r>
      <w:r w:rsidRPr="006A0AD5">
        <w:rPr>
          <w:sz w:val="24"/>
        </w:rPr>
        <w:t>招标代理机构：</w:t>
      </w:r>
      <w:r w:rsidRPr="006A0AD5">
        <w:rPr>
          <w:sz w:val="24"/>
          <w:u w:val="single"/>
        </w:rPr>
        <w:t xml:space="preserve">                </w:t>
      </w:r>
    </w:p>
    <w:p w14:paraId="1CF599E9" w14:textId="77777777" w:rsidR="00717101" w:rsidRPr="006A0AD5" w:rsidRDefault="00717101" w:rsidP="00007799">
      <w:pPr>
        <w:topLinePunct/>
        <w:spacing w:line="440" w:lineRule="atLeast"/>
        <w:ind w:firstLineChars="200" w:firstLine="480"/>
        <w:rPr>
          <w:sz w:val="24"/>
        </w:rPr>
      </w:pPr>
      <w:r w:rsidRPr="006A0AD5">
        <w:rPr>
          <w:sz w:val="24"/>
        </w:rPr>
        <w:lastRenderedPageBreak/>
        <w:t>地</w:t>
      </w:r>
      <w:r w:rsidRPr="006A0AD5">
        <w:rPr>
          <w:sz w:val="24"/>
        </w:rPr>
        <w:t xml:space="preserve">    </w:t>
      </w:r>
      <w:r w:rsidRPr="006A0AD5">
        <w:rPr>
          <w:sz w:val="24"/>
        </w:rPr>
        <w:t>址：</w:t>
      </w:r>
      <w:r w:rsidRPr="006A0AD5">
        <w:rPr>
          <w:sz w:val="24"/>
          <w:u w:val="single"/>
        </w:rPr>
        <w:t xml:space="preserve">                    </w:t>
      </w:r>
      <w:r w:rsidRPr="006A0AD5">
        <w:rPr>
          <w:sz w:val="24"/>
        </w:rPr>
        <w:t xml:space="preserve">      </w:t>
      </w:r>
      <w:r w:rsidRPr="006A0AD5">
        <w:rPr>
          <w:sz w:val="24"/>
        </w:rPr>
        <w:t>地</w:t>
      </w:r>
      <w:r w:rsidRPr="006A0AD5">
        <w:rPr>
          <w:sz w:val="24"/>
        </w:rPr>
        <w:t xml:space="preserve">    </w:t>
      </w:r>
      <w:r w:rsidRPr="006A0AD5">
        <w:rPr>
          <w:sz w:val="24"/>
        </w:rPr>
        <w:t>址：</w:t>
      </w:r>
      <w:r w:rsidRPr="006A0AD5">
        <w:rPr>
          <w:sz w:val="24"/>
          <w:u w:val="single"/>
        </w:rPr>
        <w:t xml:space="preserve">                    </w:t>
      </w:r>
    </w:p>
    <w:p w14:paraId="151E5358" w14:textId="77777777" w:rsidR="00717101" w:rsidRPr="006A0AD5" w:rsidRDefault="00717101" w:rsidP="00007799">
      <w:pPr>
        <w:topLinePunct/>
        <w:spacing w:line="440" w:lineRule="atLeast"/>
        <w:ind w:firstLineChars="200" w:firstLine="480"/>
        <w:rPr>
          <w:sz w:val="24"/>
        </w:rPr>
      </w:pPr>
      <w:r w:rsidRPr="006A0AD5">
        <w:rPr>
          <w:sz w:val="24"/>
        </w:rPr>
        <w:t>邮政编码：</w:t>
      </w:r>
      <w:r w:rsidRPr="006A0AD5">
        <w:rPr>
          <w:sz w:val="24"/>
          <w:u w:val="single"/>
        </w:rPr>
        <w:t xml:space="preserve">                    </w:t>
      </w:r>
      <w:r w:rsidRPr="006A0AD5">
        <w:rPr>
          <w:sz w:val="24"/>
        </w:rPr>
        <w:t xml:space="preserve">      </w:t>
      </w:r>
      <w:r w:rsidRPr="006A0AD5">
        <w:rPr>
          <w:sz w:val="24"/>
        </w:rPr>
        <w:t>邮政编码：</w:t>
      </w:r>
      <w:r w:rsidRPr="006A0AD5">
        <w:rPr>
          <w:sz w:val="24"/>
          <w:u w:val="single"/>
        </w:rPr>
        <w:t xml:space="preserve">                    </w:t>
      </w:r>
      <w:r w:rsidRPr="006A0AD5">
        <w:rPr>
          <w:sz w:val="24"/>
        </w:rPr>
        <w:t xml:space="preserve"> </w:t>
      </w:r>
    </w:p>
    <w:p w14:paraId="47700653" w14:textId="77777777" w:rsidR="00717101" w:rsidRPr="006A0AD5" w:rsidRDefault="00717101" w:rsidP="00007799">
      <w:pPr>
        <w:topLinePunct/>
        <w:spacing w:line="440" w:lineRule="atLeast"/>
        <w:ind w:firstLineChars="200" w:firstLine="480"/>
        <w:rPr>
          <w:sz w:val="24"/>
        </w:rPr>
      </w:pPr>
      <w:r w:rsidRPr="006A0AD5">
        <w:rPr>
          <w:sz w:val="24"/>
        </w:rPr>
        <w:t>联</w:t>
      </w:r>
      <w:r w:rsidRPr="006A0AD5">
        <w:rPr>
          <w:sz w:val="24"/>
        </w:rPr>
        <w:t xml:space="preserve"> </w:t>
      </w:r>
      <w:r w:rsidRPr="006A0AD5">
        <w:rPr>
          <w:sz w:val="24"/>
        </w:rPr>
        <w:t>系</w:t>
      </w:r>
      <w:r w:rsidRPr="006A0AD5">
        <w:rPr>
          <w:sz w:val="24"/>
        </w:rPr>
        <w:t xml:space="preserve"> </w:t>
      </w:r>
      <w:r w:rsidRPr="006A0AD5">
        <w:rPr>
          <w:sz w:val="24"/>
        </w:rPr>
        <w:t>人：</w:t>
      </w:r>
      <w:r w:rsidRPr="006A0AD5">
        <w:rPr>
          <w:sz w:val="24"/>
          <w:u w:val="single"/>
        </w:rPr>
        <w:t xml:space="preserve">                    </w:t>
      </w:r>
      <w:r w:rsidRPr="006A0AD5">
        <w:rPr>
          <w:sz w:val="24"/>
        </w:rPr>
        <w:t xml:space="preserve">      </w:t>
      </w:r>
      <w:r w:rsidRPr="006A0AD5">
        <w:rPr>
          <w:sz w:val="24"/>
        </w:rPr>
        <w:t>联</w:t>
      </w:r>
      <w:r w:rsidRPr="006A0AD5">
        <w:rPr>
          <w:sz w:val="24"/>
        </w:rPr>
        <w:t xml:space="preserve"> </w:t>
      </w:r>
      <w:r w:rsidRPr="006A0AD5">
        <w:rPr>
          <w:sz w:val="24"/>
        </w:rPr>
        <w:t>系</w:t>
      </w:r>
      <w:r w:rsidRPr="006A0AD5">
        <w:rPr>
          <w:sz w:val="24"/>
        </w:rPr>
        <w:t xml:space="preserve"> </w:t>
      </w:r>
      <w:r w:rsidRPr="006A0AD5">
        <w:rPr>
          <w:sz w:val="24"/>
        </w:rPr>
        <w:t>人：</w:t>
      </w:r>
      <w:r w:rsidRPr="006A0AD5">
        <w:rPr>
          <w:sz w:val="24"/>
          <w:u w:val="single"/>
        </w:rPr>
        <w:t xml:space="preserve">                    </w:t>
      </w:r>
    </w:p>
    <w:p w14:paraId="2FAF7033" w14:textId="77777777" w:rsidR="00717101" w:rsidRPr="006A0AD5" w:rsidRDefault="00717101" w:rsidP="00007799">
      <w:pPr>
        <w:topLinePunct/>
        <w:spacing w:line="440" w:lineRule="atLeast"/>
        <w:ind w:firstLineChars="200" w:firstLine="480"/>
        <w:rPr>
          <w:sz w:val="24"/>
        </w:rPr>
      </w:pP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p>
    <w:p w14:paraId="78702A64" w14:textId="77777777" w:rsidR="00717101" w:rsidRPr="006A0AD5" w:rsidRDefault="00717101" w:rsidP="00007799">
      <w:pPr>
        <w:topLinePunct/>
        <w:spacing w:line="440" w:lineRule="atLeast"/>
        <w:ind w:firstLineChars="200" w:firstLine="480"/>
        <w:rPr>
          <w:sz w:val="24"/>
          <w:u w:val="single"/>
        </w:rPr>
      </w:pP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p>
    <w:p w14:paraId="021744AE" w14:textId="77777777" w:rsidR="00717101" w:rsidRPr="006A0AD5" w:rsidRDefault="00717101" w:rsidP="00007799">
      <w:pPr>
        <w:topLinePunct/>
        <w:spacing w:line="440" w:lineRule="atLeast"/>
        <w:ind w:firstLineChars="200" w:firstLine="480"/>
        <w:rPr>
          <w:sz w:val="24"/>
          <w:u w:val="single"/>
        </w:rPr>
      </w:pPr>
      <w:r w:rsidRPr="006A0AD5">
        <w:rPr>
          <w:sz w:val="24"/>
        </w:rPr>
        <w:t>电子邮件：</w:t>
      </w:r>
      <w:r w:rsidRPr="006A0AD5">
        <w:rPr>
          <w:sz w:val="24"/>
          <w:u w:val="single"/>
        </w:rPr>
        <w:t xml:space="preserve">                    </w:t>
      </w:r>
      <w:r w:rsidRPr="006A0AD5">
        <w:rPr>
          <w:sz w:val="24"/>
        </w:rPr>
        <w:t xml:space="preserve">      </w:t>
      </w:r>
      <w:r w:rsidRPr="006A0AD5">
        <w:rPr>
          <w:sz w:val="24"/>
        </w:rPr>
        <w:t>电子邮件：</w:t>
      </w:r>
      <w:r w:rsidRPr="006A0AD5">
        <w:rPr>
          <w:sz w:val="24"/>
          <w:u w:val="single"/>
        </w:rPr>
        <w:t xml:space="preserve">                    </w:t>
      </w:r>
      <w:r w:rsidRPr="006A0AD5">
        <w:rPr>
          <w:sz w:val="24"/>
        </w:rPr>
        <w:t xml:space="preserve"> </w:t>
      </w:r>
    </w:p>
    <w:p w14:paraId="51B26E8C" w14:textId="77777777" w:rsidR="00717101" w:rsidRPr="006A0AD5" w:rsidRDefault="00717101" w:rsidP="00007799">
      <w:pPr>
        <w:topLinePunct/>
        <w:spacing w:line="440" w:lineRule="atLeast"/>
        <w:ind w:firstLineChars="200" w:firstLine="480"/>
        <w:rPr>
          <w:sz w:val="24"/>
          <w:u w:val="single"/>
        </w:rPr>
      </w:pPr>
      <w:r w:rsidRPr="006A0AD5">
        <w:rPr>
          <w:sz w:val="24"/>
        </w:rPr>
        <w:t>网</w:t>
      </w:r>
      <w:r w:rsidRPr="006A0AD5">
        <w:rPr>
          <w:sz w:val="24"/>
        </w:rPr>
        <w:t xml:space="preserve">    </w:t>
      </w:r>
      <w:r w:rsidRPr="006A0AD5">
        <w:rPr>
          <w:sz w:val="24"/>
        </w:rPr>
        <w:t>址：</w:t>
      </w:r>
      <w:r w:rsidRPr="006A0AD5">
        <w:rPr>
          <w:sz w:val="24"/>
          <w:u w:val="single"/>
        </w:rPr>
        <w:t xml:space="preserve">                    </w:t>
      </w:r>
      <w:r w:rsidRPr="006A0AD5">
        <w:rPr>
          <w:sz w:val="24"/>
        </w:rPr>
        <w:t xml:space="preserve">      </w:t>
      </w:r>
      <w:r w:rsidRPr="006A0AD5">
        <w:rPr>
          <w:sz w:val="24"/>
        </w:rPr>
        <w:t>网</w:t>
      </w:r>
      <w:r w:rsidRPr="006A0AD5">
        <w:rPr>
          <w:sz w:val="24"/>
        </w:rPr>
        <w:t xml:space="preserve">    </w:t>
      </w:r>
      <w:r w:rsidRPr="006A0AD5">
        <w:rPr>
          <w:sz w:val="24"/>
        </w:rPr>
        <w:t>址：</w:t>
      </w:r>
      <w:r w:rsidRPr="006A0AD5">
        <w:rPr>
          <w:sz w:val="24"/>
          <w:u w:val="single"/>
        </w:rPr>
        <w:t xml:space="preserve">                    </w:t>
      </w:r>
      <w:r w:rsidRPr="006A0AD5">
        <w:rPr>
          <w:sz w:val="24"/>
        </w:rPr>
        <w:t xml:space="preserve"> </w:t>
      </w:r>
    </w:p>
    <w:p w14:paraId="4547D890" w14:textId="77777777" w:rsidR="00717101" w:rsidRPr="006A0AD5" w:rsidRDefault="00717101" w:rsidP="00007799">
      <w:pPr>
        <w:topLinePunct/>
        <w:spacing w:line="440" w:lineRule="atLeast"/>
        <w:ind w:firstLineChars="200" w:firstLine="480"/>
        <w:rPr>
          <w:sz w:val="24"/>
        </w:rPr>
      </w:pPr>
      <w:r w:rsidRPr="006A0AD5">
        <w:rPr>
          <w:sz w:val="24"/>
        </w:rPr>
        <w:t>开户银行：</w:t>
      </w:r>
      <w:r w:rsidRPr="006A0AD5">
        <w:rPr>
          <w:sz w:val="24"/>
          <w:u w:val="single"/>
        </w:rPr>
        <w:t xml:space="preserve">                    </w:t>
      </w:r>
      <w:r w:rsidRPr="006A0AD5">
        <w:rPr>
          <w:sz w:val="24"/>
        </w:rPr>
        <w:t xml:space="preserve">      </w:t>
      </w:r>
      <w:r w:rsidRPr="006A0AD5">
        <w:rPr>
          <w:sz w:val="24"/>
        </w:rPr>
        <w:t>开户银行：</w:t>
      </w:r>
      <w:r w:rsidRPr="006A0AD5">
        <w:rPr>
          <w:sz w:val="24"/>
          <w:u w:val="single"/>
        </w:rPr>
        <w:t xml:space="preserve">                    </w:t>
      </w:r>
      <w:r w:rsidRPr="006A0AD5">
        <w:rPr>
          <w:sz w:val="24"/>
        </w:rPr>
        <w:t xml:space="preserve"> </w:t>
      </w:r>
    </w:p>
    <w:p w14:paraId="704BE5C6" w14:textId="77777777" w:rsidR="00717101" w:rsidRPr="006A0AD5" w:rsidRDefault="00717101" w:rsidP="00007799">
      <w:pPr>
        <w:topLinePunct/>
        <w:spacing w:line="440" w:lineRule="atLeast"/>
        <w:ind w:firstLineChars="200" w:firstLine="480"/>
        <w:rPr>
          <w:sz w:val="24"/>
        </w:rPr>
      </w:pPr>
      <w:proofErr w:type="gramStart"/>
      <w:r w:rsidRPr="006A0AD5">
        <w:rPr>
          <w:sz w:val="24"/>
        </w:rPr>
        <w:t>账</w:t>
      </w:r>
      <w:proofErr w:type="gramEnd"/>
      <w:r w:rsidRPr="006A0AD5">
        <w:rPr>
          <w:sz w:val="24"/>
        </w:rPr>
        <w:t xml:space="preserve">    </w:t>
      </w:r>
      <w:r w:rsidRPr="006A0AD5">
        <w:rPr>
          <w:sz w:val="24"/>
        </w:rPr>
        <w:t>号：</w:t>
      </w:r>
      <w:r w:rsidRPr="006A0AD5">
        <w:rPr>
          <w:sz w:val="24"/>
          <w:u w:val="single"/>
        </w:rPr>
        <w:t xml:space="preserve">                    </w:t>
      </w:r>
      <w:r w:rsidRPr="006A0AD5">
        <w:rPr>
          <w:sz w:val="24"/>
        </w:rPr>
        <w:t xml:space="preserve">      </w:t>
      </w:r>
      <w:proofErr w:type="gramStart"/>
      <w:r w:rsidRPr="006A0AD5">
        <w:rPr>
          <w:sz w:val="24"/>
        </w:rPr>
        <w:t>账</w:t>
      </w:r>
      <w:proofErr w:type="gramEnd"/>
      <w:r w:rsidRPr="006A0AD5">
        <w:rPr>
          <w:sz w:val="24"/>
        </w:rPr>
        <w:t xml:space="preserve">    </w:t>
      </w:r>
      <w:r w:rsidRPr="006A0AD5">
        <w:rPr>
          <w:sz w:val="24"/>
        </w:rPr>
        <w:t>号：</w:t>
      </w:r>
      <w:r w:rsidRPr="006A0AD5">
        <w:rPr>
          <w:sz w:val="24"/>
          <w:u w:val="single"/>
        </w:rPr>
        <w:t xml:space="preserve">                    </w:t>
      </w:r>
      <w:r w:rsidRPr="006A0AD5">
        <w:rPr>
          <w:sz w:val="24"/>
        </w:rPr>
        <w:t xml:space="preserve"> </w:t>
      </w:r>
    </w:p>
    <w:p w14:paraId="2ABAD87D" w14:textId="77777777" w:rsidR="000A0114" w:rsidRPr="006A0AD5" w:rsidRDefault="000A0114" w:rsidP="000A0114">
      <w:pPr>
        <w:topLinePunct/>
        <w:spacing w:line="400" w:lineRule="atLeast"/>
        <w:ind w:firstLineChars="200" w:firstLine="480"/>
        <w:rPr>
          <w:sz w:val="24"/>
        </w:rPr>
      </w:pPr>
    </w:p>
    <w:p w14:paraId="5D0FFB1D" w14:textId="77777777" w:rsidR="00AA700E" w:rsidRPr="006A0AD5" w:rsidRDefault="00AA700E" w:rsidP="00AA700E">
      <w:pPr>
        <w:topLinePunct/>
        <w:spacing w:line="400" w:lineRule="atLeast"/>
        <w:ind w:firstLineChars="200" w:firstLine="480"/>
        <w:rPr>
          <w:rFonts w:eastAsia="黑体"/>
          <w:sz w:val="24"/>
          <w:u w:val="single"/>
        </w:rPr>
      </w:pPr>
      <w:r w:rsidRPr="006A0AD5">
        <w:rPr>
          <w:rFonts w:eastAsia="黑体"/>
          <w:sz w:val="24"/>
        </w:rPr>
        <w:t>监督部门：</w:t>
      </w:r>
      <w:r w:rsidRPr="006A0AD5">
        <w:rPr>
          <w:rFonts w:eastAsia="黑体"/>
          <w:sz w:val="24"/>
          <w:u w:val="single"/>
        </w:rPr>
        <w:t xml:space="preserve">                    </w:t>
      </w:r>
    </w:p>
    <w:p w14:paraId="49218138" w14:textId="77777777" w:rsidR="00AA700E" w:rsidRPr="006A0AD5" w:rsidRDefault="00AA700E" w:rsidP="00AA700E">
      <w:pPr>
        <w:topLinePunct/>
        <w:spacing w:line="400" w:lineRule="atLeast"/>
        <w:ind w:firstLineChars="200" w:firstLine="480"/>
        <w:rPr>
          <w:rFonts w:eastAsia="黑体"/>
          <w:sz w:val="24"/>
        </w:rPr>
      </w:pPr>
      <w:r w:rsidRPr="006A0AD5">
        <w:rPr>
          <w:rFonts w:eastAsia="黑体"/>
          <w:sz w:val="24"/>
        </w:rPr>
        <w:t>地</w:t>
      </w:r>
      <w:r w:rsidRPr="006A0AD5">
        <w:rPr>
          <w:rFonts w:eastAsia="黑体"/>
          <w:sz w:val="24"/>
        </w:rPr>
        <w:t xml:space="preserve">    </w:t>
      </w:r>
      <w:r w:rsidRPr="006A0AD5">
        <w:rPr>
          <w:rFonts w:eastAsia="黑体"/>
          <w:sz w:val="24"/>
        </w:rPr>
        <w:t>址：</w:t>
      </w:r>
      <w:r w:rsidRPr="006A0AD5">
        <w:rPr>
          <w:rFonts w:eastAsia="黑体"/>
          <w:sz w:val="24"/>
          <w:u w:val="single"/>
        </w:rPr>
        <w:t xml:space="preserve">                    </w:t>
      </w:r>
    </w:p>
    <w:p w14:paraId="25671A96" w14:textId="77777777" w:rsidR="00AA700E" w:rsidRPr="006A0AD5" w:rsidRDefault="00AA700E" w:rsidP="00AA700E">
      <w:pPr>
        <w:topLinePunct/>
        <w:spacing w:line="400" w:lineRule="atLeast"/>
        <w:ind w:firstLineChars="200" w:firstLine="480"/>
        <w:rPr>
          <w:rFonts w:eastAsia="黑体"/>
          <w:sz w:val="24"/>
          <w:u w:val="single"/>
        </w:rPr>
      </w:pPr>
      <w:r w:rsidRPr="006A0AD5">
        <w:rPr>
          <w:rFonts w:eastAsia="黑体"/>
          <w:sz w:val="24"/>
        </w:rPr>
        <w:t>电</w:t>
      </w:r>
      <w:r w:rsidRPr="006A0AD5">
        <w:rPr>
          <w:rFonts w:eastAsia="黑体"/>
          <w:sz w:val="24"/>
        </w:rPr>
        <w:t xml:space="preserve">    </w:t>
      </w:r>
      <w:r w:rsidRPr="006A0AD5">
        <w:rPr>
          <w:rFonts w:eastAsia="黑体"/>
          <w:sz w:val="24"/>
        </w:rPr>
        <w:t>话：</w:t>
      </w:r>
      <w:r w:rsidRPr="006A0AD5">
        <w:rPr>
          <w:rFonts w:eastAsia="黑体"/>
          <w:sz w:val="24"/>
          <w:u w:val="single"/>
        </w:rPr>
        <w:t xml:space="preserve">                    </w:t>
      </w:r>
    </w:p>
    <w:p w14:paraId="7F73ACC7" w14:textId="77777777" w:rsidR="00AA700E" w:rsidRPr="006A0AD5" w:rsidRDefault="00AA700E" w:rsidP="00AA700E">
      <w:pPr>
        <w:topLinePunct/>
        <w:spacing w:line="400" w:lineRule="atLeast"/>
        <w:ind w:firstLineChars="200" w:firstLine="480"/>
        <w:rPr>
          <w:rFonts w:eastAsia="黑体"/>
          <w:sz w:val="24"/>
          <w:u w:val="single"/>
        </w:rPr>
      </w:pPr>
      <w:r w:rsidRPr="006A0AD5">
        <w:rPr>
          <w:rFonts w:eastAsia="黑体"/>
          <w:sz w:val="24"/>
        </w:rPr>
        <w:t>传</w:t>
      </w:r>
      <w:r w:rsidRPr="006A0AD5">
        <w:rPr>
          <w:rFonts w:eastAsia="黑体"/>
          <w:sz w:val="24"/>
        </w:rPr>
        <w:t xml:space="preserve">    </w:t>
      </w:r>
      <w:r w:rsidRPr="006A0AD5">
        <w:rPr>
          <w:rFonts w:eastAsia="黑体"/>
          <w:sz w:val="24"/>
        </w:rPr>
        <w:t>真：</w:t>
      </w:r>
      <w:r w:rsidRPr="006A0AD5">
        <w:rPr>
          <w:rFonts w:eastAsia="黑体"/>
          <w:sz w:val="24"/>
          <w:u w:val="single"/>
        </w:rPr>
        <w:t xml:space="preserve">                    </w:t>
      </w:r>
    </w:p>
    <w:p w14:paraId="13B848A7" w14:textId="77777777" w:rsidR="00AA700E" w:rsidRPr="006A0AD5" w:rsidRDefault="00AA700E" w:rsidP="00AA700E">
      <w:pPr>
        <w:topLinePunct/>
        <w:spacing w:line="400" w:lineRule="atLeast"/>
        <w:ind w:firstLineChars="200" w:firstLine="480"/>
        <w:rPr>
          <w:rFonts w:eastAsia="黑体"/>
          <w:sz w:val="24"/>
        </w:rPr>
      </w:pPr>
      <w:r w:rsidRPr="006A0AD5">
        <w:rPr>
          <w:rFonts w:eastAsia="黑体"/>
          <w:sz w:val="24"/>
        </w:rPr>
        <w:t>邮政编码：</w:t>
      </w:r>
      <w:r w:rsidRPr="006A0AD5">
        <w:rPr>
          <w:rFonts w:eastAsia="黑体"/>
          <w:sz w:val="24"/>
          <w:u w:val="single"/>
        </w:rPr>
        <w:t xml:space="preserve">                   </w:t>
      </w:r>
    </w:p>
    <w:p w14:paraId="1FC7F9F9" w14:textId="77777777" w:rsidR="0024026E" w:rsidRPr="006A0AD5" w:rsidRDefault="0024026E" w:rsidP="00007799">
      <w:pPr>
        <w:topLinePunct/>
        <w:spacing w:line="440" w:lineRule="atLeast"/>
        <w:ind w:firstLineChars="200" w:firstLine="480"/>
        <w:jc w:val="right"/>
        <w:rPr>
          <w:sz w:val="24"/>
          <w:u w:val="single"/>
        </w:rPr>
      </w:pPr>
    </w:p>
    <w:p w14:paraId="55CD8DFD" w14:textId="77777777" w:rsidR="00717101" w:rsidRPr="006A0AD5" w:rsidRDefault="00717101" w:rsidP="00007799">
      <w:pPr>
        <w:topLinePunct/>
        <w:spacing w:line="440" w:lineRule="atLeast"/>
        <w:ind w:firstLineChars="200" w:firstLine="480"/>
        <w:jc w:val="right"/>
        <w:rPr>
          <w:sz w:val="24"/>
        </w:rPr>
      </w:pPr>
      <w:r w:rsidRPr="006A0AD5">
        <w:rPr>
          <w:sz w:val="24"/>
          <w:u w:val="single"/>
        </w:rPr>
        <w:t xml:space="preserve">      </w:t>
      </w:r>
      <w:r w:rsidRPr="006A0AD5">
        <w:rPr>
          <w:sz w:val="24"/>
        </w:rPr>
        <w:t>年</w:t>
      </w:r>
      <w:r w:rsidRPr="006A0AD5">
        <w:rPr>
          <w:sz w:val="24"/>
        </w:rPr>
        <w:t xml:space="preserve"> </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49CCF628" w14:textId="77777777" w:rsidR="00717101" w:rsidRPr="006A0AD5" w:rsidRDefault="00717101" w:rsidP="00007799">
      <w:pPr>
        <w:spacing w:line="440" w:lineRule="atLeast"/>
        <w:jc w:val="center"/>
        <w:rPr>
          <w:rFonts w:eastAsia="黑体"/>
          <w:sz w:val="28"/>
          <w:szCs w:val="29"/>
        </w:rPr>
      </w:pPr>
    </w:p>
    <w:p w14:paraId="570C2ECD" w14:textId="77777777" w:rsidR="00717101" w:rsidRPr="006A0AD5" w:rsidRDefault="00717101" w:rsidP="00007799">
      <w:pPr>
        <w:spacing w:line="440" w:lineRule="atLeast"/>
        <w:jc w:val="center"/>
        <w:rPr>
          <w:rFonts w:eastAsia="黑体"/>
          <w:sz w:val="28"/>
          <w:szCs w:val="29"/>
        </w:rPr>
      </w:pPr>
    </w:p>
    <w:p w14:paraId="096C5940" w14:textId="77777777" w:rsidR="00717101" w:rsidRPr="006A0AD5" w:rsidRDefault="00717101" w:rsidP="00007799">
      <w:pPr>
        <w:spacing w:line="440" w:lineRule="atLeast"/>
        <w:jc w:val="center"/>
        <w:rPr>
          <w:rStyle w:val="ae"/>
          <w:rFonts w:ascii="Times New Roman" w:eastAsia="黑体" w:hAnsi="Times New Roman"/>
          <w:sz w:val="44"/>
          <w:szCs w:val="44"/>
        </w:rPr>
        <w:sectPr w:rsidR="00717101" w:rsidRPr="006A0AD5" w:rsidSect="000F414D">
          <w:headerReference w:type="even" r:id="rId19"/>
          <w:headerReference w:type="default" r:id="rId20"/>
          <w:footerReference w:type="even" r:id="rId21"/>
          <w:footnotePr>
            <w:numFmt w:val="decimalEnclosedCircleChinese"/>
            <w:numRestart w:val="eachPage"/>
          </w:footnotePr>
          <w:pgSz w:w="11907" w:h="16840"/>
          <w:pgMar w:top="1588" w:right="1531" w:bottom="1644" w:left="1588" w:header="851" w:footer="851" w:gutter="0"/>
          <w:cols w:space="425"/>
          <w:docGrid w:linePitch="312"/>
        </w:sectPr>
      </w:pPr>
    </w:p>
    <w:p w14:paraId="1CA89982" w14:textId="77777777" w:rsidR="00717101" w:rsidRPr="006A0AD5" w:rsidRDefault="00717101" w:rsidP="00007799">
      <w:pPr>
        <w:spacing w:line="440" w:lineRule="atLeast"/>
        <w:jc w:val="center"/>
        <w:rPr>
          <w:rFonts w:eastAsia="黑体"/>
          <w:sz w:val="42"/>
          <w:szCs w:val="42"/>
        </w:rPr>
      </w:pPr>
      <w:bookmarkStart w:id="75" w:name="_Toc503235722"/>
      <w:bookmarkStart w:id="76" w:name="_Toc510015656"/>
      <w:r w:rsidRPr="006A0AD5">
        <w:rPr>
          <w:rStyle w:val="ae"/>
          <w:rFonts w:ascii="Times New Roman" w:eastAsia="黑体" w:hAnsi="Times New Roman"/>
          <w:sz w:val="42"/>
          <w:szCs w:val="42"/>
        </w:rPr>
        <w:lastRenderedPageBreak/>
        <w:t>第一章</w:t>
      </w:r>
      <w:r w:rsidRPr="006A0AD5">
        <w:rPr>
          <w:rStyle w:val="ae"/>
          <w:rFonts w:ascii="Times New Roman" w:eastAsia="黑体" w:hAnsi="Times New Roman"/>
          <w:sz w:val="42"/>
          <w:szCs w:val="42"/>
        </w:rPr>
        <w:tab/>
      </w:r>
      <w:r w:rsidRPr="006A0AD5">
        <w:rPr>
          <w:rStyle w:val="ae"/>
          <w:rFonts w:ascii="Times New Roman" w:eastAsia="黑体" w:hAnsi="Times New Roman"/>
          <w:sz w:val="42"/>
          <w:szCs w:val="42"/>
        </w:rPr>
        <w:t>投标邀请书（适用于邀请招标）</w:t>
      </w:r>
      <w:bookmarkEnd w:id="75"/>
      <w:bookmarkEnd w:id="76"/>
      <w:r w:rsidRPr="006A0AD5">
        <w:rPr>
          <w:rStyle w:val="aff"/>
          <w:rFonts w:eastAsia="黑体"/>
          <w:sz w:val="42"/>
          <w:szCs w:val="42"/>
        </w:rPr>
        <w:footnoteReference w:id="16"/>
      </w:r>
    </w:p>
    <w:p w14:paraId="0B15DEFB" w14:textId="77777777" w:rsidR="00717101" w:rsidRPr="006A0AD5" w:rsidRDefault="00717101" w:rsidP="00007799">
      <w:pPr>
        <w:spacing w:line="440" w:lineRule="atLeast"/>
        <w:jc w:val="center"/>
        <w:rPr>
          <w:rFonts w:eastAsia="黑体"/>
          <w:sz w:val="20"/>
          <w:szCs w:val="20"/>
        </w:rPr>
      </w:pPr>
    </w:p>
    <w:p w14:paraId="6117F2FC" w14:textId="77777777" w:rsidR="00717101" w:rsidRPr="006A0AD5" w:rsidRDefault="00717101" w:rsidP="00007799">
      <w:pPr>
        <w:spacing w:line="440" w:lineRule="atLeast"/>
        <w:ind w:firstLineChars="400" w:firstLine="1120"/>
        <w:rPr>
          <w:rFonts w:eastAsia="黑体"/>
          <w:sz w:val="28"/>
          <w:szCs w:val="28"/>
        </w:rPr>
      </w:pPr>
      <w:r w:rsidRPr="006A0AD5">
        <w:rPr>
          <w:rFonts w:eastAsia="黑体"/>
          <w:sz w:val="28"/>
          <w:szCs w:val="28"/>
          <w:u w:val="single"/>
        </w:rPr>
        <w:t xml:space="preserve">       </w:t>
      </w:r>
      <w:r w:rsidRPr="006A0AD5">
        <w:rPr>
          <w:rFonts w:eastAsia="黑体"/>
          <w:sz w:val="28"/>
          <w:szCs w:val="28"/>
        </w:rPr>
        <w:t>（项目名称）</w:t>
      </w:r>
      <w:r w:rsidRPr="006A0AD5">
        <w:rPr>
          <w:rFonts w:eastAsia="黑体"/>
          <w:sz w:val="28"/>
          <w:szCs w:val="28"/>
          <w:u w:val="single"/>
        </w:rPr>
        <w:t xml:space="preserve">     </w:t>
      </w:r>
      <w:r w:rsidRPr="006A0AD5">
        <w:rPr>
          <w:rFonts w:eastAsia="黑体"/>
          <w:sz w:val="28"/>
          <w:szCs w:val="28"/>
        </w:rPr>
        <w:t>标段</w:t>
      </w:r>
      <w:r w:rsidR="00F05778" w:rsidRPr="006A0AD5">
        <w:rPr>
          <w:rFonts w:eastAsia="黑体"/>
          <w:sz w:val="28"/>
          <w:szCs w:val="28"/>
        </w:rPr>
        <w:t>咨询服务</w:t>
      </w:r>
      <w:r w:rsidRPr="006A0AD5">
        <w:rPr>
          <w:rFonts w:eastAsia="黑体"/>
          <w:sz w:val="28"/>
          <w:szCs w:val="28"/>
        </w:rPr>
        <w:t>投标邀请书</w:t>
      </w:r>
      <w:r w:rsidRPr="006A0AD5">
        <w:rPr>
          <w:rStyle w:val="aff"/>
          <w:rFonts w:eastAsia="黑体"/>
          <w:sz w:val="28"/>
          <w:szCs w:val="28"/>
        </w:rPr>
        <w:footnoteReference w:id="17"/>
      </w:r>
    </w:p>
    <w:p w14:paraId="6ED1A967" w14:textId="77777777" w:rsidR="00717101" w:rsidRPr="006A0AD5" w:rsidRDefault="00717101" w:rsidP="00007799">
      <w:pPr>
        <w:spacing w:line="440" w:lineRule="atLeast"/>
        <w:rPr>
          <w:rFonts w:eastAsia="黑体"/>
          <w:sz w:val="27"/>
          <w:szCs w:val="27"/>
          <w:u w:val="single"/>
        </w:rPr>
      </w:pPr>
    </w:p>
    <w:p w14:paraId="7C5CB7EB" w14:textId="77777777" w:rsidR="00717101" w:rsidRPr="006A0AD5" w:rsidRDefault="00717101" w:rsidP="00007799">
      <w:pPr>
        <w:spacing w:line="440" w:lineRule="atLeast"/>
        <w:rPr>
          <w:sz w:val="24"/>
        </w:rPr>
      </w:pPr>
      <w:r w:rsidRPr="006A0AD5">
        <w:rPr>
          <w:sz w:val="24"/>
          <w:u w:val="single"/>
        </w:rPr>
        <w:t xml:space="preserve">               </w:t>
      </w:r>
      <w:r w:rsidRPr="006A0AD5">
        <w:rPr>
          <w:sz w:val="24"/>
        </w:rPr>
        <w:t>（被邀请单位名称）：</w:t>
      </w:r>
    </w:p>
    <w:p w14:paraId="0C08BAF8" w14:textId="77777777" w:rsidR="00717101" w:rsidRPr="006A0AD5" w:rsidRDefault="00717101" w:rsidP="00007799">
      <w:pPr>
        <w:pStyle w:val="1"/>
        <w:spacing w:before="240" w:after="240" w:line="440" w:lineRule="atLeast"/>
        <w:rPr>
          <w:rFonts w:eastAsia="黑体"/>
          <w:sz w:val="28"/>
          <w:szCs w:val="28"/>
        </w:rPr>
      </w:pPr>
      <w:bookmarkStart w:id="77" w:name="_Toc503235723"/>
      <w:bookmarkStart w:id="78" w:name="_Toc510015657"/>
      <w:r w:rsidRPr="006A0AD5">
        <w:rPr>
          <w:rFonts w:eastAsia="黑体"/>
          <w:sz w:val="28"/>
          <w:szCs w:val="28"/>
        </w:rPr>
        <w:t xml:space="preserve">1. </w:t>
      </w:r>
      <w:r w:rsidRPr="006A0AD5">
        <w:rPr>
          <w:rFonts w:eastAsia="黑体"/>
          <w:sz w:val="28"/>
          <w:szCs w:val="28"/>
        </w:rPr>
        <w:t>招标条件</w:t>
      </w:r>
      <w:bookmarkEnd w:id="77"/>
      <w:bookmarkEnd w:id="78"/>
    </w:p>
    <w:p w14:paraId="45F974AA" w14:textId="77777777" w:rsidR="00717101" w:rsidRPr="006A0AD5" w:rsidRDefault="006B69C1" w:rsidP="00007799">
      <w:pPr>
        <w:spacing w:line="440" w:lineRule="atLeast"/>
        <w:ind w:firstLineChars="200" w:firstLine="480"/>
        <w:rPr>
          <w:sz w:val="24"/>
        </w:rPr>
      </w:pPr>
      <w:r w:rsidRPr="006A0AD5">
        <w:rPr>
          <w:sz w:val="24"/>
        </w:rPr>
        <w:t>本招标项目</w:t>
      </w:r>
      <w:r w:rsidRPr="006A0AD5">
        <w:rPr>
          <w:sz w:val="24"/>
          <w:u w:val="single"/>
        </w:rPr>
        <w:t xml:space="preserve">               </w:t>
      </w:r>
      <w:r w:rsidRPr="006A0AD5">
        <w:rPr>
          <w:sz w:val="24"/>
        </w:rPr>
        <w:t>（项目名称）已由</w:t>
      </w:r>
      <w:r w:rsidRPr="006A0AD5">
        <w:rPr>
          <w:sz w:val="24"/>
          <w:u w:val="single"/>
        </w:rPr>
        <w:t xml:space="preserve">                </w:t>
      </w:r>
      <w:r w:rsidRPr="006A0AD5">
        <w:rPr>
          <w:sz w:val="24"/>
        </w:rPr>
        <w:t>（项目审批、核准或备案机关名称）以</w:t>
      </w:r>
      <w:r w:rsidRPr="006A0AD5">
        <w:rPr>
          <w:sz w:val="24"/>
          <w:u w:val="single"/>
        </w:rPr>
        <w:t xml:space="preserve">             </w:t>
      </w:r>
      <w:r w:rsidRPr="006A0AD5">
        <w:rPr>
          <w:sz w:val="24"/>
        </w:rPr>
        <w:t>（批文名称及编号）批准建设，项目业主为</w:t>
      </w:r>
      <w:r w:rsidRPr="006A0AD5">
        <w:rPr>
          <w:sz w:val="24"/>
          <w:u w:val="single"/>
        </w:rPr>
        <w:t xml:space="preserve">             </w:t>
      </w:r>
      <w:r w:rsidRPr="006A0AD5">
        <w:rPr>
          <w:sz w:val="24"/>
        </w:rPr>
        <w:t>，建设资金来自</w:t>
      </w:r>
      <w:r w:rsidRPr="006A0AD5">
        <w:rPr>
          <w:sz w:val="24"/>
          <w:u w:val="single"/>
        </w:rPr>
        <w:t xml:space="preserve">                </w:t>
      </w:r>
      <w:r w:rsidRPr="006A0AD5">
        <w:rPr>
          <w:sz w:val="24"/>
        </w:rPr>
        <w:t>（资金来源），出资比例为</w:t>
      </w:r>
      <w:r w:rsidRPr="006A0AD5">
        <w:rPr>
          <w:sz w:val="24"/>
          <w:u w:val="single"/>
        </w:rPr>
        <w:t xml:space="preserve">           </w:t>
      </w:r>
      <w:r w:rsidRPr="006A0AD5">
        <w:rPr>
          <w:sz w:val="24"/>
        </w:rPr>
        <w:t>，招标人为</w:t>
      </w:r>
      <w:r w:rsidRPr="006A0AD5">
        <w:rPr>
          <w:sz w:val="24"/>
          <w:u w:val="single"/>
        </w:rPr>
        <w:t xml:space="preserve">               </w:t>
      </w:r>
      <w:r w:rsidRPr="006A0AD5">
        <w:rPr>
          <w:sz w:val="24"/>
        </w:rPr>
        <w:t>。</w:t>
      </w:r>
      <w:r w:rsidR="00717101" w:rsidRPr="006A0AD5">
        <w:rPr>
          <w:sz w:val="24"/>
        </w:rPr>
        <w:t>项目已具备招标条件，</w:t>
      </w:r>
      <w:proofErr w:type="gramStart"/>
      <w:r w:rsidR="00717101" w:rsidRPr="006A0AD5">
        <w:rPr>
          <w:sz w:val="24"/>
        </w:rPr>
        <w:t>现邀请</w:t>
      </w:r>
      <w:proofErr w:type="gramEnd"/>
      <w:r w:rsidR="00717101" w:rsidRPr="006A0AD5">
        <w:rPr>
          <w:sz w:val="24"/>
        </w:rPr>
        <w:t>你单位参加</w:t>
      </w:r>
      <w:r w:rsidR="00717101" w:rsidRPr="006A0AD5">
        <w:rPr>
          <w:sz w:val="24"/>
          <w:u w:val="single"/>
        </w:rPr>
        <w:t xml:space="preserve">                   </w:t>
      </w:r>
      <w:r w:rsidR="00717101" w:rsidRPr="006A0AD5">
        <w:rPr>
          <w:sz w:val="24"/>
        </w:rPr>
        <w:t>（项目名称）</w:t>
      </w:r>
      <w:r w:rsidR="00717101" w:rsidRPr="006A0AD5">
        <w:rPr>
          <w:sz w:val="24"/>
          <w:u w:val="single"/>
        </w:rPr>
        <w:t xml:space="preserve">      </w:t>
      </w:r>
      <w:r w:rsidR="00717101" w:rsidRPr="006A0AD5">
        <w:rPr>
          <w:sz w:val="24"/>
        </w:rPr>
        <w:t>标段</w:t>
      </w:r>
      <w:r w:rsidR="00F05778" w:rsidRPr="006A0AD5">
        <w:rPr>
          <w:sz w:val="24"/>
        </w:rPr>
        <w:t>咨询服务</w:t>
      </w:r>
      <w:r w:rsidR="00717101" w:rsidRPr="006A0AD5">
        <w:rPr>
          <w:sz w:val="24"/>
        </w:rPr>
        <w:t>投标。</w:t>
      </w:r>
    </w:p>
    <w:p w14:paraId="0DFD7CEC" w14:textId="77777777" w:rsidR="005A76D1" w:rsidRPr="006A0AD5" w:rsidRDefault="005A76D1" w:rsidP="005A76D1">
      <w:pPr>
        <w:spacing w:line="440" w:lineRule="atLeast"/>
        <w:ind w:firstLineChars="200" w:firstLine="480"/>
        <w:rPr>
          <w:rFonts w:eastAsia="黑体"/>
          <w:bCs/>
          <w:sz w:val="22"/>
          <w:szCs w:val="22"/>
        </w:rPr>
      </w:pPr>
      <w:r w:rsidRPr="006A0AD5">
        <w:rPr>
          <w:rFonts w:eastAsia="黑体"/>
          <w:bCs/>
          <w:sz w:val="24"/>
        </w:rPr>
        <w:t>公路工程建设项目审批或者核准之前的咨询服务（如可行性研究报告编制）的招标条件应另行表述。</w:t>
      </w:r>
    </w:p>
    <w:p w14:paraId="50AE1112" w14:textId="77777777" w:rsidR="00717101" w:rsidRPr="006A0AD5" w:rsidRDefault="00717101" w:rsidP="00007799">
      <w:pPr>
        <w:pStyle w:val="1"/>
        <w:spacing w:before="240" w:after="240" w:line="440" w:lineRule="atLeast"/>
        <w:rPr>
          <w:rFonts w:eastAsia="黑体"/>
          <w:sz w:val="28"/>
          <w:szCs w:val="28"/>
        </w:rPr>
      </w:pPr>
      <w:bookmarkStart w:id="79" w:name="_Toc503235724"/>
      <w:bookmarkStart w:id="80" w:name="_Toc510015658"/>
      <w:r w:rsidRPr="006A0AD5">
        <w:rPr>
          <w:rFonts w:eastAsia="黑体"/>
          <w:sz w:val="28"/>
          <w:szCs w:val="28"/>
        </w:rPr>
        <w:t xml:space="preserve">2. </w:t>
      </w:r>
      <w:r w:rsidRPr="006A0AD5">
        <w:rPr>
          <w:rFonts w:eastAsia="黑体"/>
          <w:sz w:val="28"/>
          <w:szCs w:val="28"/>
        </w:rPr>
        <w:t>项目概况与招标范围</w:t>
      </w:r>
      <w:bookmarkEnd w:id="79"/>
      <w:bookmarkEnd w:id="80"/>
    </w:p>
    <w:p w14:paraId="40D1C73D" w14:textId="77777777" w:rsidR="007906B9" w:rsidRPr="006A0AD5" w:rsidRDefault="007906B9" w:rsidP="00007799">
      <w:pPr>
        <w:spacing w:line="440" w:lineRule="atLeast"/>
        <w:ind w:firstLineChars="225" w:firstLine="540"/>
        <w:rPr>
          <w:rFonts w:eastAsia="黑体"/>
          <w:sz w:val="24"/>
        </w:rPr>
      </w:pPr>
      <w:r w:rsidRPr="006A0AD5">
        <w:rPr>
          <w:rFonts w:eastAsia="黑体"/>
          <w:sz w:val="24"/>
        </w:rPr>
        <w:t xml:space="preserve">2.1 </w:t>
      </w:r>
      <w:r w:rsidRPr="006A0AD5">
        <w:rPr>
          <w:rFonts w:eastAsia="黑体"/>
          <w:sz w:val="24"/>
        </w:rPr>
        <w:t>建设地点：湖南省</w:t>
      </w:r>
      <w:r w:rsidRPr="006A0AD5">
        <w:rPr>
          <w:rFonts w:eastAsia="黑体"/>
          <w:sz w:val="24"/>
          <w:u w:val="single"/>
        </w:rPr>
        <w:t xml:space="preserve">        </w:t>
      </w:r>
      <w:r w:rsidRPr="006A0AD5">
        <w:rPr>
          <w:rFonts w:eastAsia="黑体"/>
          <w:sz w:val="24"/>
        </w:rPr>
        <w:t>市</w:t>
      </w:r>
      <w:r w:rsidR="008A4516" w:rsidRPr="006A0AD5">
        <w:rPr>
          <w:rFonts w:eastAsia="黑体" w:hint="eastAsia"/>
          <w:sz w:val="24"/>
        </w:rPr>
        <w:t>/</w:t>
      </w:r>
      <w:r w:rsidR="008A4516" w:rsidRPr="006A0AD5">
        <w:rPr>
          <w:rFonts w:eastAsia="黑体" w:hint="eastAsia"/>
          <w:sz w:val="24"/>
        </w:rPr>
        <w:t>州</w:t>
      </w:r>
      <w:r w:rsidRPr="006A0AD5">
        <w:rPr>
          <w:rFonts w:eastAsia="黑体"/>
          <w:sz w:val="24"/>
          <w:u w:val="single"/>
        </w:rPr>
        <w:t xml:space="preserve">        </w:t>
      </w:r>
      <w:r w:rsidRPr="006A0AD5">
        <w:rPr>
          <w:rFonts w:eastAsia="黑体"/>
          <w:sz w:val="24"/>
        </w:rPr>
        <w:t>县</w:t>
      </w:r>
      <w:r w:rsidR="005A76D1" w:rsidRPr="006A0AD5">
        <w:rPr>
          <w:rFonts w:eastAsia="黑体"/>
          <w:sz w:val="24"/>
        </w:rPr>
        <w:t>/</w:t>
      </w:r>
      <w:r w:rsidR="005A76D1" w:rsidRPr="006A0AD5">
        <w:rPr>
          <w:rFonts w:eastAsia="黑体"/>
          <w:sz w:val="24"/>
        </w:rPr>
        <w:t>区</w:t>
      </w:r>
      <w:r w:rsidRPr="006A0AD5">
        <w:rPr>
          <w:rFonts w:eastAsia="黑体"/>
          <w:sz w:val="24"/>
        </w:rPr>
        <w:t>境内。</w:t>
      </w:r>
    </w:p>
    <w:p w14:paraId="4AD557FC" w14:textId="77777777" w:rsidR="007906B9" w:rsidRPr="006A0AD5" w:rsidRDefault="007906B9" w:rsidP="00007799">
      <w:pPr>
        <w:spacing w:line="440" w:lineRule="atLeast"/>
        <w:ind w:firstLineChars="225" w:firstLine="540"/>
        <w:rPr>
          <w:rFonts w:eastAsia="黑体"/>
          <w:sz w:val="24"/>
        </w:rPr>
      </w:pPr>
      <w:r w:rsidRPr="006A0AD5">
        <w:rPr>
          <w:rFonts w:eastAsia="黑体"/>
          <w:sz w:val="24"/>
        </w:rPr>
        <w:t xml:space="preserve">2.2 </w:t>
      </w:r>
      <w:r w:rsidRPr="006A0AD5">
        <w:rPr>
          <w:rFonts w:eastAsia="黑体"/>
          <w:sz w:val="24"/>
        </w:rPr>
        <w:t>项目建设规模及招标范围：项目起点</w:t>
      </w:r>
      <w:r w:rsidRPr="006A0AD5">
        <w:rPr>
          <w:rFonts w:eastAsia="黑体"/>
          <w:sz w:val="24"/>
          <w:u w:val="single"/>
        </w:rPr>
        <w:t xml:space="preserve">        </w:t>
      </w:r>
      <w:r w:rsidRPr="006A0AD5">
        <w:rPr>
          <w:rFonts w:eastAsia="黑体"/>
          <w:sz w:val="24"/>
        </w:rPr>
        <w:t>，终点</w:t>
      </w:r>
      <w:r w:rsidRPr="006A0AD5">
        <w:rPr>
          <w:rFonts w:eastAsia="黑体"/>
          <w:sz w:val="24"/>
          <w:u w:val="single"/>
        </w:rPr>
        <w:t xml:space="preserve">        </w:t>
      </w:r>
      <w:r w:rsidRPr="006A0AD5">
        <w:rPr>
          <w:rFonts w:eastAsia="黑体"/>
          <w:sz w:val="24"/>
        </w:rPr>
        <w:t>，沿线经过的主要控制点为</w:t>
      </w:r>
      <w:r w:rsidRPr="006A0AD5">
        <w:rPr>
          <w:rFonts w:eastAsia="黑体"/>
          <w:sz w:val="24"/>
          <w:u w:val="single"/>
        </w:rPr>
        <w:t xml:space="preserve">        </w:t>
      </w:r>
      <w:r w:rsidRPr="006A0AD5">
        <w:rPr>
          <w:rFonts w:eastAsia="黑体"/>
          <w:sz w:val="24"/>
        </w:rPr>
        <w:t>；主线全长</w:t>
      </w:r>
      <w:r w:rsidRPr="006A0AD5">
        <w:rPr>
          <w:rFonts w:eastAsia="黑体"/>
          <w:sz w:val="24"/>
          <w:u w:val="single"/>
        </w:rPr>
        <w:t xml:space="preserve">       </w:t>
      </w:r>
      <w:r w:rsidRPr="006A0AD5">
        <w:rPr>
          <w:rFonts w:eastAsia="黑体"/>
          <w:sz w:val="24"/>
        </w:rPr>
        <w:t xml:space="preserve"> </w:t>
      </w:r>
      <w:r w:rsidRPr="006A0AD5">
        <w:rPr>
          <w:rFonts w:eastAsia="黑体"/>
          <w:sz w:val="24"/>
        </w:rPr>
        <w:t>公里（支线长</w:t>
      </w:r>
      <w:r w:rsidRPr="006A0AD5">
        <w:rPr>
          <w:rFonts w:eastAsia="黑体"/>
          <w:sz w:val="24"/>
          <w:u w:val="single"/>
        </w:rPr>
        <w:t xml:space="preserve">       </w:t>
      </w:r>
      <w:r w:rsidRPr="006A0AD5">
        <w:rPr>
          <w:rFonts w:eastAsia="黑体"/>
          <w:sz w:val="24"/>
        </w:rPr>
        <w:t xml:space="preserve"> </w:t>
      </w:r>
      <w:r w:rsidRPr="006A0AD5">
        <w:rPr>
          <w:rFonts w:eastAsia="黑体"/>
          <w:sz w:val="24"/>
        </w:rPr>
        <w:t>公里），按</w:t>
      </w:r>
      <w:r w:rsidRPr="006A0AD5">
        <w:rPr>
          <w:rFonts w:eastAsia="黑体"/>
          <w:sz w:val="24"/>
          <w:u w:val="single"/>
        </w:rPr>
        <w:t xml:space="preserve">   </w:t>
      </w:r>
      <w:r w:rsidRPr="006A0AD5">
        <w:rPr>
          <w:rFonts w:eastAsia="黑体"/>
          <w:sz w:val="24"/>
        </w:rPr>
        <w:t>级公路标准、设计速度</w:t>
      </w:r>
      <w:r w:rsidRPr="006A0AD5">
        <w:rPr>
          <w:rFonts w:eastAsia="黑体"/>
          <w:sz w:val="24"/>
          <w:u w:val="single"/>
        </w:rPr>
        <w:t xml:space="preserve">      </w:t>
      </w:r>
      <w:r w:rsidRPr="006A0AD5">
        <w:rPr>
          <w:rFonts w:eastAsia="黑体"/>
          <w:sz w:val="24"/>
        </w:rPr>
        <w:t>公里</w:t>
      </w:r>
      <w:r w:rsidRPr="006A0AD5">
        <w:rPr>
          <w:rFonts w:eastAsia="黑体"/>
          <w:sz w:val="24"/>
        </w:rPr>
        <w:t>/</w:t>
      </w:r>
      <w:r w:rsidRPr="006A0AD5">
        <w:rPr>
          <w:rFonts w:eastAsia="黑体"/>
          <w:sz w:val="24"/>
        </w:rPr>
        <w:t>小时建设，路基宽</w:t>
      </w:r>
      <w:r w:rsidRPr="006A0AD5">
        <w:rPr>
          <w:rFonts w:eastAsia="黑体"/>
          <w:sz w:val="24"/>
          <w:u w:val="single"/>
        </w:rPr>
        <w:t xml:space="preserve">      </w:t>
      </w:r>
      <w:r w:rsidRPr="006A0AD5">
        <w:rPr>
          <w:rFonts w:eastAsia="黑体"/>
          <w:sz w:val="24"/>
        </w:rPr>
        <w:t>米，路面宽</w:t>
      </w:r>
      <w:r w:rsidRPr="006A0AD5">
        <w:rPr>
          <w:rFonts w:eastAsia="黑体"/>
          <w:sz w:val="24"/>
          <w:u w:val="single"/>
        </w:rPr>
        <w:t xml:space="preserve">      </w:t>
      </w:r>
      <w:r w:rsidRPr="006A0AD5">
        <w:rPr>
          <w:rFonts w:eastAsia="黑体"/>
          <w:sz w:val="24"/>
        </w:rPr>
        <w:t>米，桥涵设计荷载为公路</w:t>
      </w:r>
      <w:r w:rsidR="005A76D1" w:rsidRPr="006A0AD5">
        <w:rPr>
          <w:rFonts w:eastAsia="黑体"/>
          <w:sz w:val="24"/>
          <w:u w:val="single"/>
        </w:rPr>
        <w:t xml:space="preserve">      </w:t>
      </w:r>
      <w:r w:rsidRPr="006A0AD5">
        <w:rPr>
          <w:rFonts w:eastAsia="黑体"/>
          <w:sz w:val="24"/>
        </w:rPr>
        <w:t>（</w:t>
      </w:r>
      <w:r w:rsidRPr="006A0AD5">
        <w:rPr>
          <w:rFonts w:eastAsia="黑体"/>
          <w:sz w:val="24"/>
        </w:rPr>
        <w:t>Ⅰ</w:t>
      </w:r>
      <w:r w:rsidRPr="006A0AD5">
        <w:rPr>
          <w:rFonts w:eastAsia="黑体"/>
          <w:sz w:val="24"/>
        </w:rPr>
        <w:t>或</w:t>
      </w:r>
      <w:r w:rsidRPr="006A0AD5">
        <w:rPr>
          <w:rFonts w:eastAsia="黑体"/>
          <w:sz w:val="24"/>
        </w:rPr>
        <w:t>Ⅱ</w:t>
      </w:r>
      <w:r w:rsidRPr="006A0AD5">
        <w:rPr>
          <w:rFonts w:eastAsia="黑体"/>
          <w:sz w:val="24"/>
        </w:rPr>
        <w:t>）级。现对该项目</w:t>
      </w:r>
      <w:r w:rsidRPr="006A0AD5">
        <w:rPr>
          <w:rFonts w:eastAsia="黑体"/>
          <w:sz w:val="24"/>
          <w:u w:val="single"/>
        </w:rPr>
        <w:t xml:space="preserve">      </w:t>
      </w:r>
      <w:r w:rsidRPr="006A0AD5">
        <w:rPr>
          <w:rFonts w:eastAsia="黑体"/>
          <w:sz w:val="24"/>
        </w:rPr>
        <w:t>（桩号范围）的</w:t>
      </w:r>
      <w:r w:rsidRPr="006A0AD5">
        <w:rPr>
          <w:rFonts w:eastAsia="黑体"/>
          <w:sz w:val="24"/>
          <w:u w:val="single"/>
        </w:rPr>
        <w:t xml:space="preserve">      </w:t>
      </w:r>
      <w:r w:rsidRPr="006A0AD5">
        <w:rPr>
          <w:rFonts w:eastAsia="黑体"/>
          <w:sz w:val="24"/>
        </w:rPr>
        <w:t>（路基、路面、桥梁、涵洞、隧道、交叉、交通安全设施</w:t>
      </w:r>
      <w:r w:rsidR="008A4516" w:rsidRPr="006A0AD5">
        <w:rPr>
          <w:rFonts w:eastAsia="黑体" w:hint="eastAsia"/>
          <w:sz w:val="24"/>
        </w:rPr>
        <w:t>、房建、机电工程</w:t>
      </w:r>
      <w:r w:rsidRPr="006A0AD5">
        <w:rPr>
          <w:rFonts w:eastAsia="黑体"/>
          <w:sz w:val="24"/>
        </w:rPr>
        <w:t>）咨询服务进行公开招标。</w:t>
      </w:r>
    </w:p>
    <w:p w14:paraId="759D3CCE" w14:textId="77777777" w:rsidR="007906B9" w:rsidRPr="006A0AD5" w:rsidRDefault="007906B9" w:rsidP="00007799">
      <w:pPr>
        <w:spacing w:line="440" w:lineRule="atLeast"/>
        <w:ind w:firstLineChars="225" w:firstLine="540"/>
        <w:rPr>
          <w:rFonts w:eastAsia="黑体"/>
          <w:sz w:val="24"/>
        </w:rPr>
      </w:pPr>
      <w:r w:rsidRPr="006A0AD5">
        <w:rPr>
          <w:rFonts w:eastAsia="黑体"/>
          <w:sz w:val="24"/>
        </w:rPr>
        <w:t>本次咨询服务招标工程共分为</w:t>
      </w:r>
      <w:r w:rsidRPr="006A0AD5">
        <w:rPr>
          <w:rFonts w:eastAsia="黑体"/>
          <w:sz w:val="24"/>
          <w:u w:val="single"/>
        </w:rPr>
        <w:t xml:space="preserve">      </w:t>
      </w:r>
      <w:proofErr w:type="gramStart"/>
      <w:r w:rsidRPr="006A0AD5">
        <w:rPr>
          <w:rFonts w:eastAsia="黑体"/>
          <w:sz w:val="24"/>
        </w:rPr>
        <w:t>个</w:t>
      </w:r>
      <w:proofErr w:type="gramEnd"/>
      <w:r w:rsidRPr="006A0AD5">
        <w:rPr>
          <w:rFonts w:eastAsia="黑体"/>
          <w:sz w:val="24"/>
        </w:rPr>
        <w:t>标段。其标段划分及工程内容等见下表。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9"/>
        <w:gridCol w:w="898"/>
        <w:gridCol w:w="1056"/>
        <w:gridCol w:w="5401"/>
      </w:tblGrid>
      <w:tr w:rsidR="006A0AD5" w:rsidRPr="006A0AD5" w14:paraId="79D61A64" w14:textId="77777777" w:rsidTr="001F57DF">
        <w:trPr>
          <w:trHeight w:val="572"/>
        </w:trPr>
        <w:tc>
          <w:tcPr>
            <w:tcW w:w="917" w:type="pct"/>
            <w:vAlign w:val="center"/>
          </w:tcPr>
          <w:p w14:paraId="2C329802" w14:textId="77777777" w:rsidR="007906B9" w:rsidRPr="006A0AD5" w:rsidRDefault="007906B9" w:rsidP="00007799">
            <w:pPr>
              <w:spacing w:line="440" w:lineRule="atLeast"/>
              <w:jc w:val="center"/>
              <w:rPr>
                <w:rFonts w:eastAsia="黑体"/>
                <w:sz w:val="24"/>
              </w:rPr>
            </w:pPr>
            <w:r w:rsidRPr="006A0AD5">
              <w:rPr>
                <w:rFonts w:eastAsia="黑体"/>
                <w:sz w:val="24"/>
              </w:rPr>
              <w:t>标段号</w:t>
            </w:r>
          </w:p>
        </w:tc>
        <w:tc>
          <w:tcPr>
            <w:tcW w:w="500" w:type="pct"/>
            <w:vAlign w:val="center"/>
          </w:tcPr>
          <w:p w14:paraId="2BFE513B" w14:textId="77777777" w:rsidR="007906B9" w:rsidRPr="006A0AD5" w:rsidRDefault="007906B9" w:rsidP="00007799">
            <w:pPr>
              <w:spacing w:line="440" w:lineRule="atLeast"/>
              <w:jc w:val="center"/>
              <w:rPr>
                <w:rFonts w:eastAsia="黑体"/>
                <w:sz w:val="24"/>
              </w:rPr>
            </w:pPr>
            <w:r w:rsidRPr="006A0AD5">
              <w:rPr>
                <w:rFonts w:eastAsia="黑体"/>
                <w:sz w:val="24"/>
              </w:rPr>
              <w:t>桩号</w:t>
            </w:r>
          </w:p>
        </w:tc>
        <w:tc>
          <w:tcPr>
            <w:tcW w:w="583" w:type="pct"/>
            <w:vAlign w:val="center"/>
          </w:tcPr>
          <w:p w14:paraId="567F095E" w14:textId="77777777" w:rsidR="007906B9" w:rsidRPr="006A0AD5" w:rsidRDefault="007906B9" w:rsidP="00007799">
            <w:pPr>
              <w:spacing w:line="440" w:lineRule="atLeast"/>
              <w:jc w:val="center"/>
              <w:rPr>
                <w:rFonts w:eastAsia="黑体"/>
                <w:sz w:val="24"/>
              </w:rPr>
            </w:pPr>
            <w:r w:rsidRPr="006A0AD5">
              <w:rPr>
                <w:rFonts w:eastAsia="黑体"/>
                <w:sz w:val="24"/>
              </w:rPr>
              <w:t>长度</w:t>
            </w:r>
          </w:p>
          <w:p w14:paraId="6297392F" w14:textId="77777777" w:rsidR="007906B9" w:rsidRPr="006A0AD5" w:rsidRDefault="007906B9" w:rsidP="00007799">
            <w:pPr>
              <w:spacing w:line="440" w:lineRule="atLeast"/>
              <w:jc w:val="center"/>
              <w:rPr>
                <w:rFonts w:eastAsia="黑体"/>
                <w:sz w:val="24"/>
              </w:rPr>
            </w:pPr>
            <w:r w:rsidRPr="006A0AD5">
              <w:rPr>
                <w:rFonts w:eastAsia="黑体"/>
                <w:sz w:val="24"/>
              </w:rPr>
              <w:t>（</w:t>
            </w:r>
            <w:r w:rsidRPr="006A0AD5">
              <w:rPr>
                <w:rFonts w:eastAsia="黑体"/>
                <w:sz w:val="24"/>
              </w:rPr>
              <w:t>Km</w:t>
            </w:r>
            <w:r w:rsidRPr="006A0AD5">
              <w:rPr>
                <w:rFonts w:eastAsia="黑体"/>
                <w:sz w:val="24"/>
              </w:rPr>
              <w:t>）</w:t>
            </w:r>
          </w:p>
        </w:tc>
        <w:tc>
          <w:tcPr>
            <w:tcW w:w="3000" w:type="pct"/>
            <w:vAlign w:val="center"/>
          </w:tcPr>
          <w:p w14:paraId="5E799857" w14:textId="77777777" w:rsidR="007906B9" w:rsidRPr="006A0AD5" w:rsidRDefault="007906B9" w:rsidP="00007799">
            <w:pPr>
              <w:spacing w:line="440" w:lineRule="atLeast"/>
              <w:jc w:val="center"/>
              <w:rPr>
                <w:rFonts w:eastAsia="黑体"/>
                <w:sz w:val="24"/>
              </w:rPr>
            </w:pPr>
            <w:r w:rsidRPr="006A0AD5">
              <w:rPr>
                <w:rFonts w:eastAsia="黑体"/>
                <w:sz w:val="24"/>
              </w:rPr>
              <w:t>招标范围</w:t>
            </w:r>
          </w:p>
        </w:tc>
      </w:tr>
      <w:tr w:rsidR="006A0AD5" w:rsidRPr="006A0AD5" w14:paraId="089F6CDB" w14:textId="77777777" w:rsidTr="001F57DF">
        <w:trPr>
          <w:trHeight w:val="572"/>
        </w:trPr>
        <w:tc>
          <w:tcPr>
            <w:tcW w:w="917" w:type="pct"/>
            <w:vAlign w:val="center"/>
          </w:tcPr>
          <w:p w14:paraId="25BF77E6" w14:textId="77777777" w:rsidR="007906B9" w:rsidRPr="006A0AD5" w:rsidRDefault="007906B9" w:rsidP="00007799">
            <w:pPr>
              <w:adjustRightInd w:val="0"/>
              <w:snapToGrid w:val="0"/>
              <w:spacing w:line="440" w:lineRule="atLeast"/>
              <w:jc w:val="center"/>
              <w:rPr>
                <w:rFonts w:eastAsia="黑体"/>
                <w:sz w:val="24"/>
              </w:rPr>
            </w:pPr>
          </w:p>
        </w:tc>
        <w:tc>
          <w:tcPr>
            <w:tcW w:w="500" w:type="pct"/>
            <w:vAlign w:val="center"/>
          </w:tcPr>
          <w:p w14:paraId="3D6778EA" w14:textId="77777777" w:rsidR="007906B9" w:rsidRPr="006A0AD5" w:rsidRDefault="007906B9" w:rsidP="00007799">
            <w:pPr>
              <w:adjustRightInd w:val="0"/>
              <w:snapToGrid w:val="0"/>
              <w:spacing w:line="440" w:lineRule="atLeast"/>
              <w:jc w:val="center"/>
              <w:rPr>
                <w:rFonts w:eastAsia="黑体"/>
                <w:sz w:val="24"/>
              </w:rPr>
            </w:pPr>
          </w:p>
        </w:tc>
        <w:tc>
          <w:tcPr>
            <w:tcW w:w="583" w:type="pct"/>
            <w:vAlign w:val="center"/>
          </w:tcPr>
          <w:p w14:paraId="459671FD" w14:textId="77777777" w:rsidR="007906B9" w:rsidRPr="006A0AD5" w:rsidRDefault="007906B9" w:rsidP="00007799">
            <w:pPr>
              <w:adjustRightInd w:val="0"/>
              <w:snapToGrid w:val="0"/>
              <w:spacing w:line="440" w:lineRule="atLeast"/>
              <w:jc w:val="center"/>
              <w:rPr>
                <w:rFonts w:eastAsia="黑体"/>
                <w:sz w:val="24"/>
              </w:rPr>
            </w:pPr>
          </w:p>
        </w:tc>
        <w:tc>
          <w:tcPr>
            <w:tcW w:w="3000" w:type="pct"/>
            <w:vAlign w:val="center"/>
          </w:tcPr>
          <w:p w14:paraId="379FCD9A" w14:textId="77777777" w:rsidR="007906B9" w:rsidRPr="006A0AD5" w:rsidRDefault="007906B9" w:rsidP="00007799">
            <w:pPr>
              <w:adjustRightInd w:val="0"/>
              <w:snapToGrid w:val="0"/>
              <w:spacing w:line="440" w:lineRule="atLeast"/>
              <w:jc w:val="left"/>
              <w:rPr>
                <w:rFonts w:eastAsia="黑体"/>
                <w:sz w:val="24"/>
              </w:rPr>
            </w:pPr>
          </w:p>
        </w:tc>
      </w:tr>
      <w:tr w:rsidR="006A0AD5" w:rsidRPr="006A0AD5" w14:paraId="3662E482" w14:textId="77777777" w:rsidTr="001F57DF">
        <w:trPr>
          <w:trHeight w:val="572"/>
        </w:trPr>
        <w:tc>
          <w:tcPr>
            <w:tcW w:w="917" w:type="pct"/>
            <w:vAlign w:val="center"/>
          </w:tcPr>
          <w:p w14:paraId="671FD437" w14:textId="77777777" w:rsidR="007906B9" w:rsidRPr="006A0AD5" w:rsidRDefault="007906B9" w:rsidP="00007799">
            <w:pPr>
              <w:spacing w:line="440" w:lineRule="atLeast"/>
              <w:jc w:val="center"/>
              <w:rPr>
                <w:rFonts w:eastAsia="黑体"/>
                <w:sz w:val="24"/>
              </w:rPr>
            </w:pPr>
          </w:p>
        </w:tc>
        <w:tc>
          <w:tcPr>
            <w:tcW w:w="500" w:type="pct"/>
            <w:vAlign w:val="center"/>
          </w:tcPr>
          <w:p w14:paraId="4B1D26D5" w14:textId="77777777" w:rsidR="007906B9" w:rsidRPr="006A0AD5" w:rsidRDefault="007906B9" w:rsidP="00007799">
            <w:pPr>
              <w:spacing w:line="440" w:lineRule="atLeast"/>
              <w:jc w:val="center"/>
              <w:rPr>
                <w:rFonts w:eastAsia="黑体"/>
                <w:sz w:val="24"/>
              </w:rPr>
            </w:pPr>
          </w:p>
        </w:tc>
        <w:tc>
          <w:tcPr>
            <w:tcW w:w="583" w:type="pct"/>
            <w:vAlign w:val="center"/>
          </w:tcPr>
          <w:p w14:paraId="3867A5F3" w14:textId="77777777" w:rsidR="007906B9" w:rsidRPr="006A0AD5" w:rsidRDefault="007906B9" w:rsidP="00007799">
            <w:pPr>
              <w:adjustRightInd w:val="0"/>
              <w:snapToGrid w:val="0"/>
              <w:spacing w:line="440" w:lineRule="atLeast"/>
              <w:jc w:val="center"/>
              <w:rPr>
                <w:rFonts w:eastAsia="黑体"/>
                <w:sz w:val="24"/>
              </w:rPr>
            </w:pPr>
          </w:p>
        </w:tc>
        <w:tc>
          <w:tcPr>
            <w:tcW w:w="3000" w:type="pct"/>
            <w:vAlign w:val="center"/>
          </w:tcPr>
          <w:p w14:paraId="7B563CAE" w14:textId="77777777" w:rsidR="007906B9" w:rsidRPr="006A0AD5" w:rsidRDefault="007906B9" w:rsidP="00007799">
            <w:pPr>
              <w:spacing w:line="440" w:lineRule="atLeast"/>
              <w:jc w:val="left"/>
              <w:rPr>
                <w:rFonts w:eastAsia="黑体"/>
                <w:iCs/>
                <w:sz w:val="24"/>
              </w:rPr>
            </w:pPr>
          </w:p>
        </w:tc>
      </w:tr>
      <w:tr w:rsidR="006A0AD5" w:rsidRPr="006A0AD5" w14:paraId="58CD3F25" w14:textId="77777777" w:rsidTr="001F57DF">
        <w:trPr>
          <w:trHeight w:val="572"/>
        </w:trPr>
        <w:tc>
          <w:tcPr>
            <w:tcW w:w="917" w:type="pct"/>
            <w:vAlign w:val="center"/>
          </w:tcPr>
          <w:p w14:paraId="0AE52E77" w14:textId="77777777" w:rsidR="007906B9" w:rsidRPr="006A0AD5" w:rsidRDefault="007906B9" w:rsidP="00007799">
            <w:pPr>
              <w:spacing w:line="440" w:lineRule="atLeast"/>
              <w:jc w:val="center"/>
              <w:rPr>
                <w:rFonts w:eastAsia="黑体"/>
                <w:sz w:val="24"/>
              </w:rPr>
            </w:pPr>
          </w:p>
        </w:tc>
        <w:tc>
          <w:tcPr>
            <w:tcW w:w="500" w:type="pct"/>
            <w:vAlign w:val="center"/>
          </w:tcPr>
          <w:p w14:paraId="1534398A" w14:textId="77777777" w:rsidR="007906B9" w:rsidRPr="006A0AD5" w:rsidRDefault="007906B9" w:rsidP="00007799">
            <w:pPr>
              <w:spacing w:line="440" w:lineRule="atLeast"/>
              <w:jc w:val="center"/>
              <w:rPr>
                <w:rFonts w:eastAsia="黑体"/>
                <w:sz w:val="24"/>
              </w:rPr>
            </w:pPr>
          </w:p>
        </w:tc>
        <w:tc>
          <w:tcPr>
            <w:tcW w:w="583" w:type="pct"/>
            <w:vAlign w:val="center"/>
          </w:tcPr>
          <w:p w14:paraId="0F90205A" w14:textId="77777777" w:rsidR="007906B9" w:rsidRPr="006A0AD5" w:rsidRDefault="007906B9" w:rsidP="00007799">
            <w:pPr>
              <w:adjustRightInd w:val="0"/>
              <w:snapToGrid w:val="0"/>
              <w:spacing w:line="440" w:lineRule="atLeast"/>
              <w:jc w:val="center"/>
              <w:rPr>
                <w:rFonts w:eastAsia="黑体"/>
                <w:sz w:val="24"/>
              </w:rPr>
            </w:pPr>
          </w:p>
        </w:tc>
        <w:tc>
          <w:tcPr>
            <w:tcW w:w="3000" w:type="pct"/>
            <w:vAlign w:val="center"/>
          </w:tcPr>
          <w:p w14:paraId="2735DF88" w14:textId="77777777" w:rsidR="007906B9" w:rsidRPr="006A0AD5" w:rsidRDefault="007906B9" w:rsidP="00007799">
            <w:pPr>
              <w:spacing w:line="440" w:lineRule="atLeast"/>
              <w:jc w:val="left"/>
              <w:rPr>
                <w:rFonts w:eastAsia="黑体"/>
                <w:iCs/>
                <w:sz w:val="24"/>
              </w:rPr>
            </w:pPr>
          </w:p>
        </w:tc>
      </w:tr>
      <w:tr w:rsidR="006A0AD5" w:rsidRPr="006A0AD5" w14:paraId="7FB1FC34" w14:textId="77777777" w:rsidTr="001F57DF">
        <w:trPr>
          <w:trHeight w:val="572"/>
        </w:trPr>
        <w:tc>
          <w:tcPr>
            <w:tcW w:w="917" w:type="pct"/>
            <w:vAlign w:val="center"/>
          </w:tcPr>
          <w:p w14:paraId="54FC4701" w14:textId="77777777" w:rsidR="007906B9" w:rsidRPr="006A0AD5" w:rsidRDefault="007906B9" w:rsidP="00007799">
            <w:pPr>
              <w:spacing w:line="440" w:lineRule="atLeast"/>
              <w:jc w:val="center"/>
              <w:rPr>
                <w:rFonts w:eastAsia="黑体"/>
                <w:b/>
                <w:sz w:val="24"/>
              </w:rPr>
            </w:pPr>
            <w:r w:rsidRPr="006A0AD5">
              <w:rPr>
                <w:rFonts w:eastAsia="黑体"/>
                <w:b/>
                <w:sz w:val="24"/>
              </w:rPr>
              <w:t>……</w:t>
            </w:r>
          </w:p>
        </w:tc>
        <w:tc>
          <w:tcPr>
            <w:tcW w:w="500" w:type="pct"/>
            <w:vAlign w:val="center"/>
          </w:tcPr>
          <w:p w14:paraId="6D3CE606" w14:textId="77777777" w:rsidR="007906B9" w:rsidRPr="006A0AD5" w:rsidRDefault="007906B9" w:rsidP="00007799">
            <w:pPr>
              <w:spacing w:line="440" w:lineRule="atLeast"/>
              <w:jc w:val="center"/>
              <w:rPr>
                <w:rFonts w:eastAsia="黑体"/>
                <w:b/>
                <w:sz w:val="24"/>
              </w:rPr>
            </w:pPr>
            <w:r w:rsidRPr="006A0AD5">
              <w:rPr>
                <w:rFonts w:eastAsia="黑体"/>
                <w:b/>
                <w:sz w:val="24"/>
              </w:rPr>
              <w:t>……</w:t>
            </w:r>
          </w:p>
        </w:tc>
        <w:tc>
          <w:tcPr>
            <w:tcW w:w="583" w:type="pct"/>
            <w:vAlign w:val="center"/>
          </w:tcPr>
          <w:p w14:paraId="54516D43" w14:textId="77777777" w:rsidR="007906B9" w:rsidRPr="006A0AD5" w:rsidRDefault="007906B9" w:rsidP="00007799">
            <w:pPr>
              <w:spacing w:line="440" w:lineRule="atLeast"/>
              <w:jc w:val="center"/>
              <w:rPr>
                <w:rFonts w:eastAsia="黑体"/>
                <w:b/>
                <w:sz w:val="24"/>
              </w:rPr>
            </w:pPr>
            <w:r w:rsidRPr="006A0AD5">
              <w:rPr>
                <w:rFonts w:eastAsia="黑体"/>
                <w:b/>
                <w:sz w:val="24"/>
              </w:rPr>
              <w:t>……</w:t>
            </w:r>
          </w:p>
        </w:tc>
        <w:tc>
          <w:tcPr>
            <w:tcW w:w="3000" w:type="pct"/>
            <w:vAlign w:val="center"/>
          </w:tcPr>
          <w:p w14:paraId="52D9918F" w14:textId="77777777" w:rsidR="007906B9" w:rsidRPr="006A0AD5" w:rsidRDefault="007906B9" w:rsidP="00007799">
            <w:pPr>
              <w:spacing w:line="440" w:lineRule="atLeast"/>
              <w:jc w:val="center"/>
              <w:rPr>
                <w:rFonts w:eastAsia="黑体"/>
                <w:b/>
                <w:sz w:val="24"/>
              </w:rPr>
            </w:pPr>
            <w:r w:rsidRPr="006A0AD5">
              <w:rPr>
                <w:rFonts w:eastAsia="黑体"/>
                <w:b/>
                <w:sz w:val="24"/>
              </w:rPr>
              <w:t>……</w:t>
            </w:r>
          </w:p>
        </w:tc>
      </w:tr>
    </w:tbl>
    <w:p w14:paraId="6A254E40" w14:textId="77777777" w:rsidR="005A76D1" w:rsidRPr="006A0AD5" w:rsidRDefault="005A76D1" w:rsidP="0002335B">
      <w:pPr>
        <w:spacing w:line="440" w:lineRule="atLeast"/>
        <w:ind w:firstLineChars="225" w:firstLine="540"/>
        <w:rPr>
          <w:rFonts w:eastAsia="黑体"/>
          <w:sz w:val="24"/>
        </w:rPr>
      </w:pPr>
      <w:r w:rsidRPr="006A0AD5">
        <w:rPr>
          <w:rFonts w:eastAsia="黑体" w:hint="eastAsia"/>
          <w:sz w:val="24"/>
        </w:rPr>
        <w:t>公路工程建设项目审批或者核准之前的咨询服务项目招标的建设地点、规模、招标范围、标段划分等应根据具体情况另行说明。</w:t>
      </w:r>
    </w:p>
    <w:p w14:paraId="3437D4BA" w14:textId="77777777" w:rsidR="007906B9" w:rsidRPr="006A0AD5" w:rsidRDefault="001F57DF" w:rsidP="00007799">
      <w:pPr>
        <w:spacing w:line="440" w:lineRule="atLeast"/>
        <w:ind w:firstLineChars="225" w:firstLine="540"/>
        <w:rPr>
          <w:rFonts w:eastAsia="黑体"/>
          <w:b/>
          <w:bCs/>
          <w:kern w:val="44"/>
          <w:sz w:val="28"/>
          <w:szCs w:val="28"/>
        </w:rPr>
      </w:pPr>
      <w:r w:rsidRPr="006A0AD5">
        <w:rPr>
          <w:rFonts w:eastAsia="黑体"/>
          <w:sz w:val="24"/>
        </w:rPr>
        <w:t>本次招标</w:t>
      </w:r>
      <w:r w:rsidR="007906B9" w:rsidRPr="006A0AD5">
        <w:rPr>
          <w:rFonts w:eastAsia="黑体"/>
          <w:sz w:val="24"/>
        </w:rPr>
        <w:t>咨询服务期限为：</w:t>
      </w:r>
      <w:r w:rsidR="007906B9" w:rsidRPr="006A0AD5">
        <w:rPr>
          <w:rFonts w:eastAsia="黑体"/>
          <w:bCs/>
          <w:kern w:val="44"/>
          <w:sz w:val="24"/>
          <w:u w:val="single"/>
        </w:rPr>
        <w:t xml:space="preserve">    </w:t>
      </w:r>
      <w:r w:rsidR="007906B9" w:rsidRPr="006A0AD5">
        <w:rPr>
          <w:rFonts w:eastAsia="黑体"/>
          <w:bCs/>
          <w:kern w:val="44"/>
          <w:sz w:val="24"/>
        </w:rPr>
        <w:t>日历天。</w:t>
      </w:r>
    </w:p>
    <w:p w14:paraId="5CE8B77D" w14:textId="77777777" w:rsidR="00717101" w:rsidRPr="006A0AD5" w:rsidRDefault="00717101" w:rsidP="00007799">
      <w:pPr>
        <w:pStyle w:val="1"/>
        <w:spacing w:before="240" w:after="240" w:line="440" w:lineRule="atLeast"/>
        <w:rPr>
          <w:rFonts w:eastAsia="黑体"/>
          <w:sz w:val="28"/>
          <w:szCs w:val="28"/>
        </w:rPr>
      </w:pPr>
      <w:bookmarkStart w:id="81" w:name="_Toc503235725"/>
      <w:bookmarkStart w:id="82" w:name="_Toc510015659"/>
      <w:r w:rsidRPr="006A0AD5">
        <w:rPr>
          <w:rFonts w:eastAsia="黑体"/>
          <w:sz w:val="28"/>
          <w:szCs w:val="28"/>
        </w:rPr>
        <w:t xml:space="preserve">3. </w:t>
      </w:r>
      <w:r w:rsidRPr="006A0AD5">
        <w:rPr>
          <w:rFonts w:eastAsia="黑体"/>
          <w:sz w:val="28"/>
          <w:szCs w:val="28"/>
        </w:rPr>
        <w:t>投标人资格要求</w:t>
      </w:r>
      <w:bookmarkEnd w:id="81"/>
      <w:bookmarkEnd w:id="82"/>
    </w:p>
    <w:p w14:paraId="66D42108" w14:textId="77777777" w:rsidR="00717101" w:rsidRPr="006A0AD5" w:rsidRDefault="00717101" w:rsidP="00007799">
      <w:pPr>
        <w:spacing w:line="440" w:lineRule="atLeast"/>
        <w:ind w:firstLineChars="200" w:firstLine="480"/>
        <w:rPr>
          <w:sz w:val="24"/>
        </w:rPr>
      </w:pPr>
      <w:r w:rsidRPr="006A0AD5">
        <w:rPr>
          <w:sz w:val="24"/>
        </w:rPr>
        <w:t xml:space="preserve">3.1 </w:t>
      </w:r>
      <w:r w:rsidRPr="006A0AD5">
        <w:rPr>
          <w:sz w:val="24"/>
        </w:rPr>
        <w:t>本次招标要求投标人须具备</w:t>
      </w:r>
      <w:r w:rsidRPr="006A0AD5">
        <w:rPr>
          <w:sz w:val="24"/>
          <w:u w:val="single"/>
        </w:rPr>
        <w:t xml:space="preserve">        </w:t>
      </w:r>
      <w:r w:rsidRPr="006A0AD5">
        <w:rPr>
          <w:sz w:val="24"/>
        </w:rPr>
        <w:t>资质、</w:t>
      </w:r>
      <w:r w:rsidRPr="006A0AD5">
        <w:rPr>
          <w:sz w:val="24"/>
          <w:u w:val="single"/>
        </w:rPr>
        <w:t xml:space="preserve">          </w:t>
      </w:r>
      <w:r w:rsidRPr="006A0AD5">
        <w:rPr>
          <w:sz w:val="24"/>
        </w:rPr>
        <w:t>业绩，并在人员等方面具有承担本标段</w:t>
      </w:r>
      <w:r w:rsidR="00F05778" w:rsidRPr="006A0AD5">
        <w:rPr>
          <w:sz w:val="24"/>
        </w:rPr>
        <w:t>咨询服务</w:t>
      </w:r>
      <w:r w:rsidRPr="006A0AD5">
        <w:rPr>
          <w:sz w:val="24"/>
        </w:rPr>
        <w:t>的能力。</w:t>
      </w:r>
    </w:p>
    <w:p w14:paraId="73041BF3" w14:textId="77777777" w:rsidR="00AA700E" w:rsidRPr="006A0AD5" w:rsidRDefault="00AA700E" w:rsidP="00AA700E">
      <w:pPr>
        <w:spacing w:line="440" w:lineRule="atLeast"/>
        <w:ind w:firstLineChars="200" w:firstLine="480"/>
        <w:rPr>
          <w:rFonts w:eastAsiaTheme="minorEastAsia"/>
          <w:sz w:val="24"/>
          <w:szCs w:val="20"/>
        </w:rPr>
      </w:pPr>
      <w:r w:rsidRPr="006A0AD5">
        <w:rPr>
          <w:rFonts w:eastAsiaTheme="minorEastAsia"/>
          <w:sz w:val="24"/>
          <w:szCs w:val="20"/>
        </w:rPr>
        <w:t xml:space="preserve">3.2 </w:t>
      </w:r>
      <w:r w:rsidRPr="006A0AD5">
        <w:rPr>
          <w:rFonts w:eastAsiaTheme="minorEastAsia"/>
          <w:sz w:val="24"/>
        </w:rPr>
        <w:t>本次招标</w:t>
      </w:r>
      <w:r w:rsidRPr="006A0AD5">
        <w:rPr>
          <w:rFonts w:eastAsiaTheme="minorEastAsia"/>
          <w:sz w:val="24"/>
          <w:u w:val="single"/>
        </w:rPr>
        <w:t>（接受或不接受）</w:t>
      </w:r>
      <w:r w:rsidRPr="006A0AD5">
        <w:rPr>
          <w:rFonts w:eastAsiaTheme="minorEastAsia"/>
          <w:sz w:val="24"/>
        </w:rPr>
        <w:t>联合体投标。联合体投标的，联合体所有成员数量不得超过</w:t>
      </w:r>
      <w:r w:rsidRPr="006A0AD5">
        <w:rPr>
          <w:rFonts w:eastAsiaTheme="minorEastAsia"/>
          <w:sz w:val="24"/>
          <w:u w:val="single"/>
        </w:rPr>
        <w:t xml:space="preserve">  </w:t>
      </w:r>
      <w:r w:rsidRPr="006A0AD5">
        <w:rPr>
          <w:rFonts w:eastAsiaTheme="minorEastAsia"/>
          <w:sz w:val="24"/>
        </w:rPr>
        <w:t>家，且应满足下列要求：</w:t>
      </w:r>
      <w:r w:rsidRPr="006A0AD5">
        <w:rPr>
          <w:rFonts w:eastAsiaTheme="minorEastAsia"/>
          <w:sz w:val="24"/>
          <w:szCs w:val="20"/>
          <w:u w:val="single"/>
        </w:rPr>
        <w:t xml:space="preserve">                     </w:t>
      </w:r>
      <w:r w:rsidRPr="006A0AD5">
        <w:rPr>
          <w:rFonts w:eastAsiaTheme="minorEastAsia"/>
          <w:sz w:val="24"/>
          <w:szCs w:val="20"/>
        </w:rPr>
        <w:t>。</w:t>
      </w:r>
    </w:p>
    <w:p w14:paraId="7FB136A1" w14:textId="77777777" w:rsidR="00AA700E" w:rsidRPr="006A0AD5" w:rsidRDefault="00AA700E" w:rsidP="00AA700E">
      <w:pPr>
        <w:spacing w:line="420" w:lineRule="atLeast"/>
        <w:ind w:firstLineChars="200" w:firstLine="480"/>
        <w:rPr>
          <w:rFonts w:eastAsia="黑体"/>
          <w:sz w:val="24"/>
        </w:rPr>
      </w:pPr>
      <w:r w:rsidRPr="006A0AD5">
        <w:rPr>
          <w:rFonts w:eastAsia="黑体"/>
          <w:sz w:val="24"/>
          <w:szCs w:val="20"/>
        </w:rPr>
        <w:t>3.3</w:t>
      </w:r>
      <w:r w:rsidRPr="006A0AD5">
        <w:rPr>
          <w:rFonts w:eastAsia="黑体"/>
          <w:sz w:val="24"/>
        </w:rPr>
        <w:t xml:space="preserve"> </w:t>
      </w:r>
      <w:r w:rsidRPr="006A0AD5">
        <w:rPr>
          <w:rFonts w:eastAsia="黑体"/>
          <w:sz w:val="24"/>
        </w:rPr>
        <w:t>每个投标人可在本次招标中对</w:t>
      </w:r>
      <w:r w:rsidRPr="006A0AD5">
        <w:rPr>
          <w:rFonts w:eastAsia="黑体"/>
          <w:sz w:val="24"/>
          <w:u w:val="single"/>
        </w:rPr>
        <w:t xml:space="preserve">  </w:t>
      </w:r>
      <w:proofErr w:type="gramStart"/>
      <w:r w:rsidRPr="006A0AD5">
        <w:rPr>
          <w:rFonts w:eastAsia="黑体"/>
          <w:sz w:val="24"/>
        </w:rPr>
        <w:t>个</w:t>
      </w:r>
      <w:proofErr w:type="gramEnd"/>
      <w:r w:rsidRPr="006A0AD5">
        <w:rPr>
          <w:rFonts w:eastAsia="黑体"/>
          <w:sz w:val="24"/>
        </w:rPr>
        <w:t>标段投标，每个投标人允许中</w:t>
      </w:r>
      <w:r w:rsidRPr="006A0AD5">
        <w:rPr>
          <w:rFonts w:eastAsia="黑体"/>
          <w:sz w:val="24"/>
          <w:u w:val="single"/>
        </w:rPr>
        <w:t xml:space="preserve">   </w:t>
      </w:r>
      <w:proofErr w:type="gramStart"/>
      <w:r w:rsidRPr="006A0AD5">
        <w:rPr>
          <w:rFonts w:eastAsia="黑体"/>
          <w:sz w:val="24"/>
        </w:rPr>
        <w:t>个</w:t>
      </w:r>
      <w:proofErr w:type="gramEnd"/>
      <w:r w:rsidRPr="006A0AD5">
        <w:rPr>
          <w:rFonts w:eastAsia="黑体"/>
          <w:sz w:val="24"/>
        </w:rPr>
        <w:t>标。</w:t>
      </w:r>
      <w:r w:rsidRPr="006A0AD5">
        <w:rPr>
          <w:rFonts w:eastAsia="黑体"/>
          <w:vertAlign w:val="superscript"/>
        </w:rPr>
        <w:footnoteReference w:id="18"/>
      </w:r>
      <w:r w:rsidRPr="006A0AD5">
        <w:rPr>
          <w:rFonts w:eastAsia="黑体"/>
          <w:sz w:val="24"/>
        </w:rPr>
        <w:t xml:space="preserve"> </w:t>
      </w:r>
    </w:p>
    <w:p w14:paraId="4C89BA58" w14:textId="77777777" w:rsidR="00AA700E" w:rsidRPr="006A0AD5" w:rsidRDefault="00AA700E" w:rsidP="00AA700E">
      <w:pPr>
        <w:autoSpaceDE w:val="0"/>
        <w:autoSpaceDN w:val="0"/>
        <w:adjustRightInd w:val="0"/>
        <w:spacing w:line="420" w:lineRule="atLeast"/>
        <w:ind w:firstLineChars="200" w:firstLine="480"/>
        <w:rPr>
          <w:rFonts w:eastAsia="黑体"/>
          <w:kern w:val="0"/>
          <w:sz w:val="24"/>
        </w:rPr>
      </w:pPr>
      <w:r w:rsidRPr="006A0AD5">
        <w:rPr>
          <w:rFonts w:eastAsia="黑体"/>
          <w:sz w:val="24"/>
          <w:szCs w:val="20"/>
        </w:rPr>
        <w:t xml:space="preserve">3.4 </w:t>
      </w:r>
      <w:r w:rsidRPr="006A0AD5">
        <w:rPr>
          <w:rFonts w:eastAsia="黑体"/>
          <w:sz w:val="24"/>
        </w:rPr>
        <w:t>与招标人存在利害关系且可能影响招标公正性的单位，不得参加投标。</w:t>
      </w:r>
      <w:r w:rsidRPr="006A0AD5">
        <w:rPr>
          <w:rFonts w:eastAsia="黑体"/>
          <w:kern w:val="0"/>
          <w:sz w:val="24"/>
        </w:rPr>
        <w:t>单位负责人</w:t>
      </w:r>
      <w:r w:rsidRPr="006A0AD5">
        <w:rPr>
          <w:rFonts w:eastAsia="黑体"/>
          <w:kern w:val="0"/>
          <w:sz w:val="24"/>
          <w:vertAlign w:val="superscript"/>
        </w:rPr>
        <w:footnoteReference w:id="19"/>
      </w:r>
      <w:r w:rsidRPr="006A0AD5">
        <w:rPr>
          <w:rFonts w:eastAsia="黑体"/>
          <w:kern w:val="0"/>
          <w:sz w:val="24"/>
        </w:rPr>
        <w:t>为同一人或者存在控股</w:t>
      </w:r>
      <w:r w:rsidRPr="006A0AD5">
        <w:rPr>
          <w:rFonts w:eastAsia="黑体"/>
          <w:kern w:val="0"/>
          <w:sz w:val="24"/>
          <w:vertAlign w:val="superscript"/>
        </w:rPr>
        <w:footnoteReference w:id="20"/>
      </w:r>
      <w:r w:rsidRPr="006A0AD5">
        <w:rPr>
          <w:rFonts w:eastAsia="黑体"/>
          <w:kern w:val="0"/>
          <w:sz w:val="24"/>
        </w:rPr>
        <w:t>、管理</w:t>
      </w:r>
      <w:r w:rsidRPr="006A0AD5">
        <w:rPr>
          <w:rFonts w:eastAsia="黑体"/>
          <w:kern w:val="0"/>
          <w:sz w:val="24"/>
          <w:vertAlign w:val="superscript"/>
        </w:rPr>
        <w:footnoteReference w:id="21"/>
      </w:r>
      <w:r w:rsidRPr="006A0AD5">
        <w:rPr>
          <w:rFonts w:eastAsia="黑体"/>
          <w:kern w:val="0"/>
          <w:sz w:val="24"/>
        </w:rPr>
        <w:t>关系的不同单位（即利益相关人），不得参加同一标段投标，否则，相关投标均无效。</w:t>
      </w:r>
    </w:p>
    <w:p w14:paraId="5ABEA58C" w14:textId="77777777" w:rsidR="000156DA" w:rsidRPr="006A0AD5" w:rsidRDefault="00AA700E" w:rsidP="00007799">
      <w:pPr>
        <w:autoSpaceDE w:val="0"/>
        <w:autoSpaceDN w:val="0"/>
        <w:adjustRightInd w:val="0"/>
        <w:spacing w:line="440" w:lineRule="atLeast"/>
        <w:ind w:firstLineChars="200" w:firstLine="480"/>
        <w:rPr>
          <w:rFonts w:eastAsia="华文新魏"/>
          <w:sz w:val="24"/>
          <w:szCs w:val="22"/>
        </w:rPr>
      </w:pPr>
      <w:r w:rsidRPr="006A0AD5">
        <w:rPr>
          <w:rFonts w:eastAsia="黑体"/>
          <w:sz w:val="24"/>
        </w:rPr>
        <w:t>3</w:t>
      </w:r>
      <w:r w:rsidRPr="006A0AD5">
        <w:rPr>
          <w:rFonts w:eastAsia="黑体"/>
          <w:kern w:val="0"/>
          <w:sz w:val="24"/>
        </w:rPr>
        <w:t xml:space="preserve">.5 </w:t>
      </w:r>
      <w:r w:rsidR="005A76D1" w:rsidRPr="006A0AD5">
        <w:rPr>
          <w:rFonts w:eastAsia="黑体" w:hint="eastAsia"/>
          <w:kern w:val="0"/>
          <w:sz w:val="24"/>
        </w:rPr>
        <w:t>招标人不接受在全国企业信用信息公示系统（</w:t>
      </w:r>
      <w:r w:rsidR="005A76D1" w:rsidRPr="006A0AD5">
        <w:rPr>
          <w:rFonts w:eastAsia="黑体"/>
          <w:kern w:val="0"/>
          <w:sz w:val="24"/>
        </w:rPr>
        <w:t>http://www.gsxt.gov.cn</w:t>
      </w:r>
      <w:r w:rsidR="005A76D1" w:rsidRPr="006A0AD5">
        <w:rPr>
          <w:rFonts w:eastAsia="黑体"/>
          <w:kern w:val="0"/>
          <w:sz w:val="24"/>
        </w:rPr>
        <w:t>）</w:t>
      </w:r>
      <w:r w:rsidR="005A76D1" w:rsidRPr="006A0AD5">
        <w:rPr>
          <w:rFonts w:eastAsia="黑体" w:hint="eastAsia"/>
          <w:kern w:val="0"/>
          <w:sz w:val="24"/>
        </w:rPr>
        <w:t>中被列入严重违法失信企业名单的或在“信用中国”网站（</w:t>
      </w:r>
      <w:r w:rsidR="005A76D1" w:rsidRPr="006A0AD5">
        <w:rPr>
          <w:rFonts w:eastAsia="黑体"/>
          <w:kern w:val="0"/>
          <w:sz w:val="24"/>
        </w:rPr>
        <w:t>www.creditchina.gov.cn</w:t>
      </w:r>
      <w:r w:rsidR="005A76D1" w:rsidRPr="006A0AD5">
        <w:rPr>
          <w:rFonts w:eastAsia="黑体"/>
          <w:kern w:val="0"/>
          <w:sz w:val="24"/>
        </w:rPr>
        <w:t>）</w:t>
      </w:r>
      <w:r w:rsidR="005A76D1" w:rsidRPr="006A0AD5">
        <w:rPr>
          <w:rFonts w:eastAsia="黑体" w:hint="eastAsia"/>
          <w:kern w:val="0"/>
          <w:sz w:val="24"/>
        </w:rPr>
        <w:t>中被列入失信被执行人名单的投标人。</w:t>
      </w:r>
    </w:p>
    <w:p w14:paraId="5EE1D50F" w14:textId="77777777" w:rsidR="00717101" w:rsidRPr="006A0AD5" w:rsidRDefault="006B69C1" w:rsidP="00007799">
      <w:pPr>
        <w:pStyle w:val="1"/>
        <w:spacing w:before="240" w:after="240" w:line="440" w:lineRule="atLeast"/>
        <w:rPr>
          <w:rFonts w:eastAsia="黑体"/>
          <w:sz w:val="28"/>
          <w:szCs w:val="28"/>
        </w:rPr>
      </w:pPr>
      <w:bookmarkStart w:id="83" w:name="_Toc503235727"/>
      <w:bookmarkStart w:id="84" w:name="_Toc510015660"/>
      <w:r w:rsidRPr="006A0AD5">
        <w:rPr>
          <w:rFonts w:eastAsia="黑体"/>
          <w:sz w:val="28"/>
          <w:szCs w:val="28"/>
        </w:rPr>
        <w:t>4</w:t>
      </w:r>
      <w:r w:rsidR="00717101" w:rsidRPr="006A0AD5">
        <w:rPr>
          <w:rFonts w:eastAsia="黑体"/>
          <w:sz w:val="28"/>
          <w:szCs w:val="28"/>
        </w:rPr>
        <w:t xml:space="preserve">. </w:t>
      </w:r>
      <w:r w:rsidR="00717101" w:rsidRPr="006A0AD5">
        <w:rPr>
          <w:rFonts w:eastAsia="黑体"/>
          <w:sz w:val="28"/>
          <w:szCs w:val="28"/>
        </w:rPr>
        <w:t>招标文件的获取</w:t>
      </w:r>
      <w:bookmarkEnd w:id="83"/>
      <w:bookmarkEnd w:id="84"/>
    </w:p>
    <w:p w14:paraId="18B77B31" w14:textId="77777777" w:rsidR="004373C3" w:rsidRDefault="004373C3" w:rsidP="004373C3">
      <w:pPr>
        <w:widowControl/>
        <w:spacing w:line="400" w:lineRule="atLeast"/>
        <w:ind w:firstLineChars="200" w:firstLine="480"/>
        <w:rPr>
          <w:ins w:id="85" w:author="华杰" w:date="2019-07-08T13:55:00Z"/>
          <w:rFonts w:eastAsia="黑体"/>
          <w:sz w:val="24"/>
        </w:rPr>
      </w:pPr>
      <w:ins w:id="86" w:author="华杰" w:date="2019-07-08T13:55:00Z">
        <w:r w:rsidRPr="001C4873">
          <w:rPr>
            <w:rFonts w:eastAsia="黑体"/>
            <w:sz w:val="24"/>
          </w:rPr>
          <w:t>4.1</w:t>
        </w:r>
        <w:r>
          <w:rPr>
            <w:rFonts w:eastAsia="黑体"/>
            <w:sz w:val="24"/>
          </w:rPr>
          <w:t xml:space="preserve"> </w:t>
        </w:r>
        <w:r w:rsidRPr="001C4873">
          <w:rPr>
            <w:rFonts w:eastAsia="黑体"/>
            <w:sz w:val="24"/>
          </w:rPr>
          <w:t>根据规定，本项目只接受网上报名。凡有意参加投标者，请</w:t>
        </w:r>
        <w:r w:rsidRPr="00337A6F">
          <w:rPr>
            <w:rFonts w:eastAsia="黑体" w:hint="eastAsia"/>
            <w:sz w:val="24"/>
          </w:rPr>
          <w:t>登录湖南省公路建设市场信用信息管理系统（网址：</w:t>
        </w:r>
        <w:r w:rsidRPr="00337A6F">
          <w:rPr>
            <w:rFonts w:eastAsia="黑体" w:hint="eastAsia"/>
            <w:sz w:val="24"/>
          </w:rPr>
          <w:t>http://218.76.40.80:8000/gljs</w:t>
        </w:r>
        <w:r w:rsidRPr="00337A6F">
          <w:rPr>
            <w:rFonts w:eastAsia="黑体" w:hint="eastAsia"/>
            <w:sz w:val="24"/>
          </w:rPr>
          <w:t>）中注册、完善、公</w:t>
        </w:r>
        <w:r w:rsidRPr="00337A6F">
          <w:rPr>
            <w:rFonts w:eastAsia="黑体" w:hint="eastAsia"/>
            <w:sz w:val="24"/>
          </w:rPr>
          <w:lastRenderedPageBreak/>
          <w:t>开本单位信息（新用户</w:t>
        </w:r>
        <w:proofErr w:type="gramStart"/>
        <w:r w:rsidRPr="00337A6F">
          <w:rPr>
            <w:rFonts w:eastAsia="黑体" w:hint="eastAsia"/>
            <w:sz w:val="24"/>
          </w:rPr>
          <w:t>注册请</w:t>
        </w:r>
        <w:proofErr w:type="gramEnd"/>
        <w:r w:rsidRPr="00337A6F">
          <w:rPr>
            <w:rFonts w:eastAsia="黑体" w:hint="eastAsia"/>
            <w:sz w:val="24"/>
          </w:rPr>
          <w:t>联系</w:t>
        </w:r>
        <w:r w:rsidRPr="00337A6F">
          <w:rPr>
            <w:rFonts w:eastAsia="黑体" w:hint="eastAsia"/>
            <w:sz w:val="24"/>
          </w:rPr>
          <w:t>__________</w:t>
        </w:r>
        <w:r w:rsidRPr="00337A6F">
          <w:rPr>
            <w:rFonts w:eastAsia="黑体" w:hint="eastAsia"/>
            <w:sz w:val="24"/>
          </w:rPr>
          <w:t>），并在湖南省公共资源交易中心办理</w:t>
        </w:r>
        <w:r w:rsidRPr="00337A6F">
          <w:rPr>
            <w:rFonts w:eastAsia="黑体" w:hint="eastAsia"/>
            <w:sz w:val="24"/>
          </w:rPr>
          <w:t>CA</w:t>
        </w:r>
        <w:r w:rsidRPr="00337A6F">
          <w:rPr>
            <w:rFonts w:eastAsia="黑体" w:hint="eastAsia"/>
            <w:sz w:val="24"/>
          </w:rPr>
          <w:t>数字证书（具体流程参见网址：</w:t>
        </w:r>
        <w:r w:rsidRPr="00337A6F">
          <w:rPr>
            <w:rFonts w:eastAsia="黑体" w:hint="eastAsia"/>
            <w:sz w:val="24"/>
          </w:rPr>
          <w:t>http://www.hunca.com.cn/xmzq/ggzy/ggzyfscg/</w:t>
        </w:r>
        <w:r w:rsidRPr="00337A6F">
          <w:rPr>
            <w:rFonts w:eastAsia="黑体" w:hint="eastAsia"/>
            <w:sz w:val="24"/>
          </w:rPr>
          <w:t>）。</w:t>
        </w:r>
      </w:ins>
    </w:p>
    <w:p w14:paraId="51FDB901" w14:textId="77777777" w:rsidR="004373C3" w:rsidRPr="00CE0AA8" w:rsidRDefault="004373C3" w:rsidP="004373C3">
      <w:pPr>
        <w:widowControl/>
        <w:spacing w:line="400" w:lineRule="atLeast"/>
        <w:ind w:firstLineChars="200" w:firstLine="480"/>
        <w:rPr>
          <w:ins w:id="87" w:author="华杰" w:date="2019-07-08T13:55:00Z"/>
          <w:rFonts w:eastAsia="黑体"/>
          <w:kern w:val="0"/>
          <w:sz w:val="24"/>
        </w:rPr>
      </w:pPr>
      <w:ins w:id="88" w:author="华杰" w:date="2019-07-08T13:55:00Z">
        <w:r w:rsidRPr="00CE0AA8">
          <w:rPr>
            <w:rFonts w:eastAsia="黑体"/>
            <w:kern w:val="0"/>
            <w:sz w:val="24"/>
          </w:rPr>
          <w:t>4.2</w:t>
        </w:r>
        <w:r>
          <w:rPr>
            <w:rFonts w:eastAsia="黑体"/>
            <w:kern w:val="0"/>
            <w:sz w:val="24"/>
          </w:rPr>
          <w:t xml:space="preserve"> </w:t>
        </w:r>
        <w:r w:rsidRPr="00CE0AA8">
          <w:rPr>
            <w:rFonts w:eastAsia="黑体" w:hint="eastAsia"/>
            <w:kern w:val="0"/>
            <w:sz w:val="24"/>
          </w:rPr>
          <w:t>办理完成</w:t>
        </w:r>
        <w:r w:rsidRPr="00CE0AA8">
          <w:rPr>
            <w:rFonts w:eastAsia="黑体"/>
            <w:kern w:val="0"/>
            <w:sz w:val="24"/>
          </w:rPr>
          <w:t>CA</w:t>
        </w:r>
        <w:r w:rsidRPr="00CE0AA8">
          <w:rPr>
            <w:rFonts w:eastAsia="黑体" w:hint="eastAsia"/>
            <w:kern w:val="0"/>
            <w:sz w:val="24"/>
          </w:rPr>
          <w:t>数字认证后，请于</w:t>
        </w:r>
        <w:r w:rsidRPr="00CE0AA8">
          <w:rPr>
            <w:rFonts w:eastAsia="黑体"/>
            <w:kern w:val="0"/>
            <w:sz w:val="24"/>
            <w:u w:val="single"/>
          </w:rPr>
          <w:t xml:space="preserve">   </w:t>
        </w:r>
        <w:r w:rsidRPr="00CE0AA8">
          <w:rPr>
            <w:rFonts w:eastAsia="黑体" w:hint="eastAsia"/>
            <w:kern w:val="0"/>
            <w:sz w:val="24"/>
          </w:rPr>
          <w:t>年</w:t>
        </w:r>
        <w:r w:rsidRPr="00CE0AA8">
          <w:rPr>
            <w:rFonts w:eastAsia="黑体"/>
            <w:kern w:val="0"/>
            <w:sz w:val="24"/>
            <w:u w:val="single"/>
          </w:rPr>
          <w:t xml:space="preserve">   </w:t>
        </w:r>
        <w:r w:rsidRPr="00CE0AA8">
          <w:rPr>
            <w:rFonts w:eastAsia="黑体" w:hint="eastAsia"/>
            <w:kern w:val="0"/>
            <w:sz w:val="24"/>
          </w:rPr>
          <w:t>月</w:t>
        </w:r>
        <w:r w:rsidRPr="00CE0AA8">
          <w:rPr>
            <w:rFonts w:eastAsia="黑体"/>
            <w:kern w:val="0"/>
            <w:sz w:val="24"/>
            <w:u w:val="single"/>
          </w:rPr>
          <w:t xml:space="preserve">  </w:t>
        </w:r>
        <w:r w:rsidRPr="00CE0AA8">
          <w:rPr>
            <w:rFonts w:eastAsia="黑体" w:hint="eastAsia"/>
            <w:kern w:val="0"/>
            <w:sz w:val="24"/>
          </w:rPr>
          <w:t>日</w:t>
        </w:r>
        <w:r w:rsidRPr="00CE0AA8">
          <w:rPr>
            <w:rFonts w:eastAsia="黑体"/>
            <w:kern w:val="0"/>
            <w:sz w:val="24"/>
          </w:rPr>
          <w:t>00</w:t>
        </w:r>
        <w:r w:rsidRPr="00CE0AA8">
          <w:rPr>
            <w:rFonts w:eastAsia="黑体" w:hint="eastAsia"/>
            <w:kern w:val="0"/>
            <w:sz w:val="24"/>
          </w:rPr>
          <w:t>：</w:t>
        </w:r>
        <w:r w:rsidRPr="00CE0AA8">
          <w:rPr>
            <w:rFonts w:eastAsia="黑体"/>
            <w:kern w:val="0"/>
            <w:sz w:val="24"/>
          </w:rPr>
          <w:t>00</w:t>
        </w:r>
        <w:r w:rsidRPr="00CE0AA8">
          <w:rPr>
            <w:rFonts w:eastAsia="黑体" w:hint="eastAsia"/>
            <w:kern w:val="0"/>
            <w:sz w:val="24"/>
          </w:rPr>
          <w:t>时至</w:t>
        </w:r>
        <w:r w:rsidRPr="00CE0AA8">
          <w:rPr>
            <w:rFonts w:eastAsia="黑体"/>
            <w:kern w:val="0"/>
            <w:sz w:val="24"/>
            <w:u w:val="single"/>
          </w:rPr>
          <w:t xml:space="preserve">   </w:t>
        </w:r>
        <w:r w:rsidRPr="00CE0AA8">
          <w:rPr>
            <w:rFonts w:eastAsia="黑体" w:hint="eastAsia"/>
            <w:kern w:val="0"/>
            <w:sz w:val="24"/>
          </w:rPr>
          <w:t>年</w:t>
        </w:r>
        <w:r w:rsidRPr="00CE0AA8">
          <w:rPr>
            <w:rFonts w:eastAsia="黑体"/>
            <w:kern w:val="0"/>
            <w:sz w:val="24"/>
            <w:u w:val="single"/>
          </w:rPr>
          <w:t xml:space="preserve">   </w:t>
        </w:r>
        <w:r w:rsidRPr="00CE0AA8">
          <w:rPr>
            <w:rFonts w:eastAsia="黑体" w:hint="eastAsia"/>
            <w:kern w:val="0"/>
            <w:sz w:val="24"/>
          </w:rPr>
          <w:t>月</w:t>
        </w:r>
        <w:r w:rsidRPr="00CE0AA8">
          <w:rPr>
            <w:rFonts w:eastAsia="黑体"/>
            <w:kern w:val="0"/>
            <w:sz w:val="24"/>
            <w:u w:val="single"/>
          </w:rPr>
          <w:t xml:space="preserve">  </w:t>
        </w:r>
        <w:r w:rsidRPr="00CE0AA8">
          <w:rPr>
            <w:rFonts w:eastAsia="黑体" w:hint="eastAsia"/>
            <w:kern w:val="0"/>
            <w:sz w:val="24"/>
          </w:rPr>
          <w:t>日</w:t>
        </w:r>
        <w:r w:rsidRPr="00CE0AA8">
          <w:rPr>
            <w:rFonts w:eastAsia="黑体"/>
            <w:kern w:val="0"/>
            <w:sz w:val="24"/>
          </w:rPr>
          <w:t>24</w:t>
        </w:r>
        <w:r w:rsidRPr="00CE0AA8">
          <w:rPr>
            <w:rFonts w:eastAsia="黑体" w:hint="eastAsia"/>
            <w:kern w:val="0"/>
            <w:sz w:val="24"/>
          </w:rPr>
          <w:t>：</w:t>
        </w:r>
        <w:r w:rsidRPr="00CE0AA8">
          <w:rPr>
            <w:rFonts w:eastAsia="黑体"/>
            <w:kern w:val="0"/>
            <w:sz w:val="24"/>
          </w:rPr>
          <w:t>00</w:t>
        </w:r>
        <w:r w:rsidRPr="00CE0AA8">
          <w:rPr>
            <w:rFonts w:eastAsia="黑体" w:hint="eastAsia"/>
            <w:kern w:val="0"/>
            <w:sz w:val="24"/>
          </w:rPr>
          <w:t>时（北京时间，下同），通过互联网使用</w:t>
        </w:r>
        <w:r w:rsidRPr="00CE0AA8">
          <w:rPr>
            <w:rFonts w:eastAsia="黑体"/>
            <w:kern w:val="0"/>
            <w:sz w:val="24"/>
          </w:rPr>
          <w:t>CA</w:t>
        </w:r>
        <w:r w:rsidRPr="00CE0AA8">
          <w:rPr>
            <w:rFonts w:eastAsia="黑体" w:hint="eastAsia"/>
            <w:kern w:val="0"/>
            <w:sz w:val="24"/>
          </w:rPr>
          <w:t>数字证书登录湖南省公共资源交易中心进场交易系统（以下简称：“电子交易平台”，网址：</w:t>
        </w:r>
        <w:r w:rsidRPr="00CE0AA8">
          <w:rPr>
            <w:rFonts w:eastAsia="黑体"/>
            <w:kern w:val="0"/>
            <w:sz w:val="24"/>
          </w:rPr>
          <w:t>http://222.240.80.75/tpbidder</w:t>
        </w:r>
        <w:r w:rsidRPr="00CE0AA8">
          <w:rPr>
            <w:rFonts w:eastAsia="黑体" w:hint="eastAsia"/>
            <w:kern w:val="0"/>
            <w:sz w:val="24"/>
          </w:rPr>
          <w:t>），进行报名后下载招标文件等相关资料，完成报名。联合体投标的，由联合体牵头人完成报名、招标文件等资料下载。</w:t>
        </w:r>
      </w:ins>
    </w:p>
    <w:p w14:paraId="0DAF29AB" w14:textId="77777777" w:rsidR="004373C3" w:rsidRPr="001C4873" w:rsidRDefault="004373C3" w:rsidP="004373C3">
      <w:pPr>
        <w:widowControl/>
        <w:spacing w:line="400" w:lineRule="atLeast"/>
        <w:ind w:firstLineChars="200" w:firstLine="480"/>
        <w:rPr>
          <w:ins w:id="89" w:author="华杰" w:date="2019-07-08T13:55:00Z"/>
          <w:kern w:val="0"/>
          <w:sz w:val="24"/>
        </w:rPr>
      </w:pPr>
      <w:ins w:id="90" w:author="华杰" w:date="2019-07-08T13:55:00Z">
        <w:r w:rsidRPr="00CE0AA8">
          <w:rPr>
            <w:rFonts w:eastAsia="黑体"/>
            <w:kern w:val="0"/>
            <w:sz w:val="24"/>
          </w:rPr>
          <w:t>4.3</w:t>
        </w:r>
        <w:r>
          <w:rPr>
            <w:rFonts w:eastAsia="黑体"/>
            <w:kern w:val="0"/>
            <w:sz w:val="24"/>
          </w:rPr>
          <w:t xml:space="preserve"> </w:t>
        </w:r>
        <w:r w:rsidRPr="00CE0AA8">
          <w:rPr>
            <w:rFonts w:eastAsia="黑体" w:hint="eastAsia"/>
            <w:kern w:val="0"/>
            <w:sz w:val="24"/>
          </w:rPr>
          <w:t>投标人应及时关注网上相关招标信息，如有遗漏招标人概不负责，所造成的投标失败或损失由投标人自行负责。未按规定从湖南省公共资源交易中心进场交易系统下载招标文件的，招标人将拒收其投标。</w:t>
        </w:r>
      </w:ins>
    </w:p>
    <w:p w14:paraId="13DE317B" w14:textId="77777777" w:rsidR="002E7560" w:rsidRPr="006A0AD5" w:rsidDel="004373C3" w:rsidRDefault="004373C3">
      <w:pPr>
        <w:tabs>
          <w:tab w:val="left" w:pos="360"/>
        </w:tabs>
        <w:spacing w:line="400" w:lineRule="atLeast"/>
        <w:ind w:firstLineChars="200" w:firstLine="480"/>
        <w:rPr>
          <w:del w:id="91" w:author="华杰" w:date="2019-07-08T13:55:00Z"/>
          <w:sz w:val="24"/>
        </w:rPr>
      </w:pPr>
      <w:ins w:id="92" w:author="华杰" w:date="2019-07-08T13:55:00Z">
        <w:r w:rsidRPr="00C53585">
          <w:rPr>
            <w:sz w:val="24"/>
          </w:rPr>
          <w:t>4.</w:t>
        </w:r>
        <w:r>
          <w:rPr>
            <w:sz w:val="24"/>
          </w:rPr>
          <w:t>4</w:t>
        </w:r>
        <w:r w:rsidRPr="00C53585">
          <w:rPr>
            <w:sz w:val="24"/>
          </w:rPr>
          <w:t xml:space="preserve"> </w:t>
        </w:r>
        <w:r w:rsidRPr="00C53585">
          <w:rPr>
            <w:sz w:val="24"/>
          </w:rPr>
          <w:t>招标文件每套售价</w:t>
        </w:r>
        <w:r w:rsidRPr="00C53585">
          <w:rPr>
            <w:sz w:val="24"/>
            <w:u w:val="single"/>
          </w:rPr>
          <w:t xml:space="preserve">         </w:t>
        </w:r>
        <w:r w:rsidRPr="00C53585">
          <w:rPr>
            <w:sz w:val="24"/>
          </w:rPr>
          <w:t>元，售后不退</w:t>
        </w:r>
        <w:r w:rsidRPr="00C53585">
          <w:rPr>
            <w:rStyle w:val="aff"/>
            <w:sz w:val="24"/>
          </w:rPr>
          <w:footnoteReference w:id="22"/>
        </w:r>
        <w:r w:rsidRPr="00C53585">
          <w:rPr>
            <w:sz w:val="24"/>
          </w:rPr>
          <w:t>。</w:t>
        </w:r>
      </w:ins>
      <w:del w:id="95" w:author="华杰" w:date="2019-07-08T13:55:00Z">
        <w:r w:rsidR="002E7560" w:rsidRPr="006A0AD5" w:rsidDel="004373C3">
          <w:rPr>
            <w:sz w:val="24"/>
          </w:rPr>
          <w:delText xml:space="preserve">4.1 </w:delText>
        </w:r>
        <w:r w:rsidR="002E7560" w:rsidRPr="006A0AD5" w:rsidDel="004373C3">
          <w:rPr>
            <w:sz w:val="24"/>
          </w:rPr>
          <w:delText>凡有意参加投标者，请于</w:delText>
        </w:r>
        <w:r w:rsidR="002E7560" w:rsidRPr="006A0AD5" w:rsidDel="004373C3">
          <w:rPr>
            <w:sz w:val="24"/>
            <w:u w:val="single"/>
          </w:rPr>
          <w:delText xml:space="preserve">     </w:delText>
        </w:r>
        <w:r w:rsidR="002E7560" w:rsidRPr="006A0AD5" w:rsidDel="004373C3">
          <w:rPr>
            <w:sz w:val="24"/>
          </w:rPr>
          <w:delText>年</w:delText>
        </w:r>
        <w:r w:rsidR="002E7560" w:rsidRPr="006A0AD5" w:rsidDel="004373C3">
          <w:rPr>
            <w:sz w:val="24"/>
            <w:u w:val="single"/>
          </w:rPr>
          <w:delText xml:space="preserve">    </w:delText>
        </w:r>
        <w:r w:rsidR="002E7560" w:rsidRPr="006A0AD5" w:rsidDel="004373C3">
          <w:rPr>
            <w:sz w:val="24"/>
          </w:rPr>
          <w:delText>月</w:delText>
        </w:r>
        <w:r w:rsidR="002E7560" w:rsidRPr="006A0AD5" w:rsidDel="004373C3">
          <w:rPr>
            <w:sz w:val="24"/>
            <w:u w:val="single"/>
          </w:rPr>
          <w:delText xml:space="preserve">   </w:delText>
        </w:r>
        <w:r w:rsidR="002E7560" w:rsidRPr="006A0AD5" w:rsidDel="004373C3">
          <w:rPr>
            <w:sz w:val="24"/>
          </w:rPr>
          <w:delText>日至</w:delText>
        </w:r>
        <w:r w:rsidR="002E7560" w:rsidRPr="006A0AD5" w:rsidDel="004373C3">
          <w:rPr>
            <w:sz w:val="24"/>
            <w:u w:val="single"/>
          </w:rPr>
          <w:delText xml:space="preserve">     </w:delText>
        </w:r>
        <w:r w:rsidR="002E7560" w:rsidRPr="006A0AD5" w:rsidDel="004373C3">
          <w:rPr>
            <w:sz w:val="24"/>
          </w:rPr>
          <w:delText>年</w:delText>
        </w:r>
        <w:r w:rsidR="002E7560" w:rsidRPr="006A0AD5" w:rsidDel="004373C3">
          <w:rPr>
            <w:sz w:val="24"/>
            <w:u w:val="single"/>
          </w:rPr>
          <w:delText xml:space="preserve">    </w:delText>
        </w:r>
        <w:r w:rsidR="002E7560" w:rsidRPr="006A0AD5" w:rsidDel="004373C3">
          <w:rPr>
            <w:sz w:val="24"/>
          </w:rPr>
          <w:delText>月</w:delText>
        </w:r>
        <w:r w:rsidR="002E7560" w:rsidRPr="006A0AD5" w:rsidDel="004373C3">
          <w:rPr>
            <w:sz w:val="24"/>
            <w:u w:val="single"/>
          </w:rPr>
          <w:delText xml:space="preserve">    </w:delText>
        </w:r>
        <w:r w:rsidR="002E7560" w:rsidRPr="006A0AD5" w:rsidDel="004373C3">
          <w:rPr>
            <w:sz w:val="24"/>
          </w:rPr>
          <w:delText>日</w:delText>
        </w:r>
        <w:r w:rsidR="002E7560" w:rsidRPr="006A0AD5" w:rsidDel="004373C3">
          <w:rPr>
            <w:rStyle w:val="aff"/>
            <w:sz w:val="24"/>
          </w:rPr>
          <w:footnoteReference w:id="23"/>
        </w:r>
        <w:r w:rsidR="002E7560" w:rsidRPr="006A0AD5" w:rsidDel="004373C3">
          <w:rPr>
            <w:sz w:val="24"/>
          </w:rPr>
          <w:delText>，每日上午</w:delText>
        </w:r>
        <w:r w:rsidR="002E7560" w:rsidRPr="006A0AD5" w:rsidDel="004373C3">
          <w:rPr>
            <w:sz w:val="24"/>
            <w:u w:val="single"/>
          </w:rPr>
          <w:delText xml:space="preserve">   </w:delText>
        </w:r>
        <w:r w:rsidR="002E7560" w:rsidRPr="006A0AD5" w:rsidDel="004373C3">
          <w:rPr>
            <w:sz w:val="24"/>
          </w:rPr>
          <w:delText>时</w:delText>
        </w:r>
        <w:r w:rsidR="002E7560" w:rsidRPr="006A0AD5" w:rsidDel="004373C3">
          <w:rPr>
            <w:sz w:val="24"/>
            <w:u w:val="single"/>
          </w:rPr>
          <w:delText xml:space="preserve">   </w:delText>
        </w:r>
        <w:r w:rsidR="002E7560" w:rsidRPr="006A0AD5" w:rsidDel="004373C3">
          <w:rPr>
            <w:sz w:val="24"/>
          </w:rPr>
          <w:delText>分至</w:delText>
        </w:r>
        <w:r w:rsidR="002E7560" w:rsidRPr="006A0AD5" w:rsidDel="004373C3">
          <w:rPr>
            <w:sz w:val="24"/>
            <w:u w:val="single"/>
          </w:rPr>
          <w:delText xml:space="preserve">   </w:delText>
        </w:r>
        <w:r w:rsidR="002E7560" w:rsidRPr="006A0AD5" w:rsidDel="004373C3">
          <w:rPr>
            <w:sz w:val="24"/>
          </w:rPr>
          <w:delText>时</w:delText>
        </w:r>
        <w:r w:rsidR="002E7560" w:rsidRPr="006A0AD5" w:rsidDel="004373C3">
          <w:rPr>
            <w:sz w:val="24"/>
            <w:u w:val="single"/>
          </w:rPr>
          <w:delText xml:space="preserve">   </w:delText>
        </w:r>
        <w:r w:rsidR="002E7560" w:rsidRPr="006A0AD5" w:rsidDel="004373C3">
          <w:rPr>
            <w:sz w:val="24"/>
          </w:rPr>
          <w:delText>分，下午</w:delText>
        </w:r>
        <w:r w:rsidR="002E7560" w:rsidRPr="006A0AD5" w:rsidDel="004373C3">
          <w:rPr>
            <w:sz w:val="24"/>
            <w:u w:val="single"/>
          </w:rPr>
          <w:delText xml:space="preserve">   </w:delText>
        </w:r>
        <w:r w:rsidR="002E7560" w:rsidRPr="006A0AD5" w:rsidDel="004373C3">
          <w:rPr>
            <w:sz w:val="24"/>
          </w:rPr>
          <w:delText>时</w:delText>
        </w:r>
        <w:r w:rsidR="002E7560" w:rsidRPr="006A0AD5" w:rsidDel="004373C3">
          <w:rPr>
            <w:sz w:val="24"/>
            <w:u w:val="single"/>
          </w:rPr>
          <w:delText xml:space="preserve">   </w:delText>
        </w:r>
        <w:r w:rsidR="002E7560" w:rsidRPr="006A0AD5" w:rsidDel="004373C3">
          <w:rPr>
            <w:sz w:val="24"/>
          </w:rPr>
          <w:delText>分至</w:delText>
        </w:r>
        <w:r w:rsidR="002E7560" w:rsidRPr="006A0AD5" w:rsidDel="004373C3">
          <w:rPr>
            <w:sz w:val="24"/>
            <w:u w:val="single"/>
          </w:rPr>
          <w:delText xml:space="preserve">   </w:delText>
        </w:r>
        <w:r w:rsidR="002E7560" w:rsidRPr="006A0AD5" w:rsidDel="004373C3">
          <w:rPr>
            <w:sz w:val="24"/>
          </w:rPr>
          <w:delText>时</w:delText>
        </w:r>
        <w:r w:rsidR="002E7560" w:rsidRPr="006A0AD5" w:rsidDel="004373C3">
          <w:rPr>
            <w:sz w:val="24"/>
            <w:u w:val="single"/>
          </w:rPr>
          <w:delText xml:space="preserve">   </w:delText>
        </w:r>
        <w:r w:rsidR="002E7560" w:rsidRPr="006A0AD5" w:rsidDel="004373C3">
          <w:rPr>
            <w:sz w:val="24"/>
          </w:rPr>
          <w:delText>分（北京时间，下同），在</w:delText>
        </w:r>
        <w:r w:rsidR="002E7560" w:rsidRPr="006A0AD5" w:rsidDel="004373C3">
          <w:rPr>
            <w:sz w:val="24"/>
            <w:u w:val="single"/>
          </w:rPr>
          <w:delText xml:space="preserve">                  </w:delText>
        </w:r>
        <w:r w:rsidR="002E7560" w:rsidRPr="006A0AD5" w:rsidDel="004373C3">
          <w:rPr>
            <w:sz w:val="24"/>
          </w:rPr>
          <w:delText>（详细地址）持单位介绍信和经办人身份证购买招标文件。参加多个标段投标的投标人必须分别购买相应标段的招标文件，并对每个标段单独递交投标文件。</w:delText>
        </w:r>
      </w:del>
    </w:p>
    <w:p w14:paraId="4E1D038A" w14:textId="77777777" w:rsidR="00AA700E" w:rsidRPr="006A0AD5" w:rsidDel="004373C3" w:rsidRDefault="00AA700E" w:rsidP="00007799">
      <w:pPr>
        <w:spacing w:line="440" w:lineRule="atLeast"/>
        <w:ind w:firstLineChars="200" w:firstLine="480"/>
        <w:rPr>
          <w:del w:id="106" w:author="华杰" w:date="2019-07-08T13:55:00Z"/>
          <w:rFonts w:eastAsia="黑体"/>
          <w:sz w:val="24"/>
        </w:rPr>
      </w:pPr>
      <w:del w:id="107" w:author="华杰" w:date="2019-07-08T13:55:00Z">
        <w:r w:rsidRPr="006A0AD5" w:rsidDel="004373C3">
          <w:rPr>
            <w:rFonts w:eastAsia="黑体"/>
            <w:sz w:val="24"/>
          </w:rPr>
          <w:delText>4.1</w:delText>
        </w:r>
        <w:r w:rsidRPr="006A0AD5" w:rsidDel="004373C3">
          <w:rPr>
            <w:rFonts w:eastAsia="黑体"/>
            <w:sz w:val="24"/>
          </w:rPr>
          <w:delText>根据规定，本项目只接受网上报名。凡有意参加投标者，请在</w:delText>
        </w:r>
        <w:r w:rsidRPr="006A0AD5" w:rsidDel="004373C3">
          <w:rPr>
            <w:rFonts w:eastAsia="黑体"/>
            <w:sz w:val="24"/>
            <w:u w:val="single"/>
          </w:rPr>
          <w:delText xml:space="preserve">       </w:delText>
        </w:r>
        <w:r w:rsidRPr="006A0AD5" w:rsidDel="004373C3">
          <w:rPr>
            <w:rFonts w:eastAsia="黑体"/>
            <w:sz w:val="24"/>
          </w:rPr>
          <w:delText>市</w:delText>
        </w:r>
        <w:r w:rsidR="008A4516" w:rsidRPr="006A0AD5" w:rsidDel="004373C3">
          <w:rPr>
            <w:rFonts w:eastAsia="黑体" w:hint="eastAsia"/>
            <w:sz w:val="24"/>
          </w:rPr>
          <w:delText>/</w:delText>
        </w:r>
        <w:r w:rsidR="008A4516" w:rsidRPr="006A0AD5" w:rsidDel="004373C3">
          <w:rPr>
            <w:rFonts w:eastAsia="黑体" w:hint="eastAsia"/>
            <w:sz w:val="24"/>
          </w:rPr>
          <w:delText>州</w:delText>
        </w:r>
        <w:r w:rsidRPr="006A0AD5" w:rsidDel="004373C3">
          <w:rPr>
            <w:rFonts w:eastAsia="黑体"/>
            <w:sz w:val="24"/>
          </w:rPr>
          <w:delText>公共资源交易中心窗口办理</w:delText>
        </w:r>
        <w:r w:rsidRPr="006A0AD5" w:rsidDel="004373C3">
          <w:rPr>
            <w:rFonts w:eastAsia="黑体"/>
            <w:sz w:val="24"/>
          </w:rPr>
          <w:delText>CA</w:delText>
        </w:r>
        <w:r w:rsidRPr="006A0AD5" w:rsidDel="004373C3">
          <w:rPr>
            <w:rFonts w:eastAsia="黑体"/>
            <w:sz w:val="24"/>
          </w:rPr>
          <w:delText>认证后，从</w:delText>
        </w:r>
        <w:r w:rsidRPr="006A0AD5" w:rsidDel="004373C3">
          <w:rPr>
            <w:rFonts w:eastAsia="黑体"/>
            <w:sz w:val="24"/>
            <w:u w:val="single"/>
          </w:rPr>
          <w:delText xml:space="preserve">     </w:delText>
        </w:r>
        <w:r w:rsidRPr="006A0AD5" w:rsidDel="004373C3">
          <w:rPr>
            <w:rFonts w:eastAsia="黑体"/>
            <w:sz w:val="24"/>
          </w:rPr>
          <w:delText>年</w:delText>
        </w:r>
        <w:r w:rsidRPr="006A0AD5" w:rsidDel="004373C3">
          <w:rPr>
            <w:rFonts w:eastAsia="黑体"/>
            <w:sz w:val="24"/>
            <w:u w:val="single"/>
          </w:rPr>
          <w:delText xml:space="preserve">    </w:delText>
        </w:r>
        <w:r w:rsidRPr="006A0AD5" w:rsidDel="004373C3">
          <w:rPr>
            <w:rFonts w:eastAsia="黑体"/>
            <w:sz w:val="24"/>
          </w:rPr>
          <w:delText>月</w:delText>
        </w:r>
        <w:r w:rsidRPr="006A0AD5" w:rsidDel="004373C3">
          <w:rPr>
            <w:rFonts w:eastAsia="黑体"/>
            <w:sz w:val="24"/>
            <w:u w:val="single"/>
          </w:rPr>
          <w:delText xml:space="preserve">   </w:delText>
        </w:r>
        <w:r w:rsidRPr="006A0AD5" w:rsidDel="004373C3">
          <w:rPr>
            <w:rFonts w:eastAsia="黑体"/>
            <w:sz w:val="24"/>
          </w:rPr>
          <w:delText>日至</w:delText>
        </w:r>
        <w:r w:rsidRPr="006A0AD5" w:rsidDel="004373C3">
          <w:rPr>
            <w:rFonts w:eastAsia="黑体"/>
            <w:sz w:val="24"/>
            <w:u w:val="single"/>
          </w:rPr>
          <w:delText xml:space="preserve">     </w:delText>
        </w:r>
        <w:r w:rsidRPr="006A0AD5" w:rsidDel="004373C3">
          <w:rPr>
            <w:rFonts w:eastAsia="黑体"/>
            <w:sz w:val="24"/>
          </w:rPr>
          <w:delText>年</w:delText>
        </w:r>
        <w:r w:rsidRPr="006A0AD5" w:rsidDel="004373C3">
          <w:rPr>
            <w:rFonts w:eastAsia="黑体"/>
            <w:sz w:val="24"/>
            <w:u w:val="single"/>
          </w:rPr>
          <w:delText xml:space="preserve">    </w:delText>
        </w:r>
        <w:r w:rsidRPr="006A0AD5" w:rsidDel="004373C3">
          <w:rPr>
            <w:rFonts w:eastAsia="黑体"/>
            <w:sz w:val="24"/>
          </w:rPr>
          <w:delText>月</w:delText>
        </w:r>
        <w:r w:rsidRPr="006A0AD5" w:rsidDel="004373C3">
          <w:rPr>
            <w:rFonts w:eastAsia="黑体"/>
            <w:sz w:val="24"/>
            <w:u w:val="single"/>
          </w:rPr>
          <w:delText xml:space="preserve">    </w:delText>
        </w:r>
        <w:r w:rsidRPr="006A0AD5" w:rsidDel="004373C3">
          <w:rPr>
            <w:rFonts w:eastAsia="黑体"/>
            <w:sz w:val="24"/>
          </w:rPr>
          <w:delText>日，每日上午</w:delText>
        </w:r>
        <w:r w:rsidRPr="006A0AD5" w:rsidDel="004373C3">
          <w:rPr>
            <w:rFonts w:eastAsia="黑体"/>
            <w:sz w:val="24"/>
            <w:u w:val="single"/>
          </w:rPr>
          <w:delText xml:space="preserve">   </w:delText>
        </w:r>
        <w:r w:rsidRPr="006A0AD5" w:rsidDel="004373C3">
          <w:rPr>
            <w:rFonts w:eastAsia="黑体"/>
            <w:sz w:val="24"/>
          </w:rPr>
          <w:delText>时</w:delText>
        </w:r>
        <w:r w:rsidRPr="006A0AD5" w:rsidDel="004373C3">
          <w:rPr>
            <w:rFonts w:eastAsia="黑体"/>
            <w:sz w:val="24"/>
            <w:u w:val="single"/>
          </w:rPr>
          <w:delText xml:space="preserve">   </w:delText>
        </w:r>
        <w:r w:rsidRPr="006A0AD5" w:rsidDel="004373C3">
          <w:rPr>
            <w:rFonts w:eastAsia="黑体"/>
            <w:sz w:val="24"/>
          </w:rPr>
          <w:delText>分至</w:delText>
        </w:r>
        <w:r w:rsidRPr="006A0AD5" w:rsidDel="004373C3">
          <w:rPr>
            <w:rFonts w:eastAsia="黑体"/>
            <w:sz w:val="24"/>
            <w:u w:val="single"/>
          </w:rPr>
          <w:delText xml:space="preserve">   </w:delText>
        </w:r>
        <w:r w:rsidRPr="006A0AD5" w:rsidDel="004373C3">
          <w:rPr>
            <w:rFonts w:eastAsia="黑体"/>
            <w:sz w:val="24"/>
          </w:rPr>
          <w:delText>时</w:delText>
        </w:r>
        <w:r w:rsidRPr="006A0AD5" w:rsidDel="004373C3">
          <w:rPr>
            <w:rFonts w:eastAsia="黑体"/>
            <w:sz w:val="24"/>
            <w:u w:val="single"/>
          </w:rPr>
          <w:delText xml:space="preserve">   </w:delText>
        </w:r>
        <w:r w:rsidRPr="006A0AD5" w:rsidDel="004373C3">
          <w:rPr>
            <w:rFonts w:eastAsia="黑体"/>
            <w:sz w:val="24"/>
          </w:rPr>
          <w:delText>分，下午</w:delText>
        </w:r>
        <w:r w:rsidRPr="006A0AD5" w:rsidDel="004373C3">
          <w:rPr>
            <w:rFonts w:eastAsia="黑体"/>
            <w:sz w:val="24"/>
            <w:u w:val="single"/>
          </w:rPr>
          <w:delText xml:space="preserve">   </w:delText>
        </w:r>
        <w:r w:rsidRPr="006A0AD5" w:rsidDel="004373C3">
          <w:rPr>
            <w:rFonts w:eastAsia="黑体"/>
            <w:sz w:val="24"/>
          </w:rPr>
          <w:delText>时</w:delText>
        </w:r>
        <w:r w:rsidRPr="006A0AD5" w:rsidDel="004373C3">
          <w:rPr>
            <w:rFonts w:eastAsia="黑体"/>
            <w:sz w:val="24"/>
            <w:u w:val="single"/>
          </w:rPr>
          <w:delText xml:space="preserve">   </w:delText>
        </w:r>
        <w:r w:rsidRPr="006A0AD5" w:rsidDel="004373C3">
          <w:rPr>
            <w:rFonts w:eastAsia="黑体"/>
            <w:sz w:val="24"/>
          </w:rPr>
          <w:delText>分至</w:delText>
        </w:r>
        <w:r w:rsidRPr="006A0AD5" w:rsidDel="004373C3">
          <w:rPr>
            <w:rFonts w:eastAsia="黑体"/>
            <w:sz w:val="24"/>
            <w:u w:val="single"/>
          </w:rPr>
          <w:delText xml:space="preserve">   </w:delText>
        </w:r>
        <w:r w:rsidRPr="006A0AD5" w:rsidDel="004373C3">
          <w:rPr>
            <w:rFonts w:eastAsia="黑体"/>
            <w:sz w:val="24"/>
          </w:rPr>
          <w:delText>时</w:delText>
        </w:r>
        <w:r w:rsidRPr="006A0AD5" w:rsidDel="004373C3">
          <w:rPr>
            <w:rFonts w:eastAsia="黑体"/>
            <w:sz w:val="24"/>
            <w:u w:val="single"/>
          </w:rPr>
          <w:delText xml:space="preserve">   </w:delText>
        </w:r>
        <w:r w:rsidRPr="006A0AD5" w:rsidDel="004373C3">
          <w:rPr>
            <w:rFonts w:eastAsia="黑体"/>
            <w:sz w:val="24"/>
          </w:rPr>
          <w:delText>分（北京时间，下同）自行在</w:delText>
        </w:r>
        <w:r w:rsidRPr="006A0AD5" w:rsidDel="004373C3">
          <w:rPr>
            <w:rFonts w:eastAsia="黑体"/>
            <w:sz w:val="24"/>
            <w:u w:val="single"/>
          </w:rPr>
          <w:delText xml:space="preserve">    </w:delText>
        </w:r>
        <w:r w:rsidRPr="006A0AD5" w:rsidDel="004373C3">
          <w:rPr>
            <w:rFonts w:eastAsia="黑体"/>
            <w:sz w:val="24"/>
          </w:rPr>
          <w:delText>市</w:delText>
        </w:r>
        <w:r w:rsidR="008A4516" w:rsidRPr="006A0AD5" w:rsidDel="004373C3">
          <w:rPr>
            <w:rFonts w:eastAsia="黑体" w:hint="eastAsia"/>
            <w:sz w:val="24"/>
          </w:rPr>
          <w:delText>/</w:delText>
        </w:r>
        <w:r w:rsidR="008A4516" w:rsidRPr="006A0AD5" w:rsidDel="004373C3">
          <w:rPr>
            <w:rFonts w:eastAsia="黑体" w:hint="eastAsia"/>
            <w:sz w:val="24"/>
          </w:rPr>
          <w:delText>州</w:delText>
        </w:r>
        <w:r w:rsidRPr="006A0AD5" w:rsidDel="004373C3">
          <w:rPr>
            <w:rFonts w:eastAsia="黑体"/>
            <w:sz w:val="24"/>
          </w:rPr>
          <w:delText>公共资源交易网下载</w:delText>
        </w:r>
        <w:r w:rsidRPr="006A0AD5" w:rsidDel="004373C3">
          <w:rPr>
            <w:rFonts w:eastAsia="黑体"/>
            <w:sz w:val="24"/>
          </w:rPr>
          <w:delText>/</w:delText>
        </w:r>
        <w:r w:rsidRPr="006A0AD5" w:rsidDel="004373C3">
          <w:rPr>
            <w:rFonts w:eastAsia="黑体"/>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6A0AD5" w:rsidDel="004373C3">
          <w:rPr>
            <w:rStyle w:val="aff"/>
            <w:rFonts w:eastAsia="黑体"/>
            <w:sz w:val="24"/>
          </w:rPr>
          <w:footnoteReference w:id="24"/>
        </w:r>
      </w:del>
    </w:p>
    <w:p w14:paraId="4A1DA664" w14:textId="77777777" w:rsidR="00717101" w:rsidRPr="006A0AD5" w:rsidRDefault="006B69C1" w:rsidP="00007799">
      <w:pPr>
        <w:spacing w:line="440" w:lineRule="atLeast"/>
        <w:ind w:firstLineChars="200" w:firstLine="480"/>
        <w:rPr>
          <w:sz w:val="24"/>
        </w:rPr>
      </w:pPr>
      <w:del w:id="114" w:author="华杰" w:date="2019-07-08T13:55:00Z">
        <w:r w:rsidRPr="006A0AD5" w:rsidDel="004373C3">
          <w:rPr>
            <w:sz w:val="24"/>
          </w:rPr>
          <w:delText>4</w:delText>
        </w:r>
        <w:r w:rsidR="00717101" w:rsidRPr="006A0AD5" w:rsidDel="004373C3">
          <w:rPr>
            <w:sz w:val="24"/>
          </w:rPr>
          <w:delText>.2</w:delText>
        </w:r>
        <w:r w:rsidRPr="006A0AD5" w:rsidDel="004373C3">
          <w:rPr>
            <w:sz w:val="24"/>
          </w:rPr>
          <w:delText xml:space="preserve"> </w:delText>
        </w:r>
        <w:r w:rsidRPr="006A0AD5" w:rsidDel="004373C3">
          <w:rPr>
            <w:sz w:val="24"/>
          </w:rPr>
          <w:delText>招标文件每套售价</w:delText>
        </w:r>
        <w:r w:rsidRPr="006A0AD5" w:rsidDel="004373C3">
          <w:rPr>
            <w:sz w:val="24"/>
            <w:u w:val="single"/>
          </w:rPr>
          <w:delText xml:space="preserve">         </w:delText>
        </w:r>
        <w:r w:rsidRPr="006A0AD5" w:rsidDel="004373C3">
          <w:rPr>
            <w:sz w:val="24"/>
          </w:rPr>
          <w:delText>元，售后不退</w:delText>
        </w:r>
        <w:r w:rsidRPr="006A0AD5" w:rsidDel="004373C3">
          <w:rPr>
            <w:rStyle w:val="aff"/>
            <w:sz w:val="24"/>
          </w:rPr>
          <w:footnoteReference w:id="25"/>
        </w:r>
        <w:r w:rsidRPr="006A0AD5" w:rsidDel="004373C3">
          <w:rPr>
            <w:sz w:val="24"/>
          </w:rPr>
          <w:delText>。</w:delText>
        </w:r>
      </w:del>
    </w:p>
    <w:p w14:paraId="6E851B53" w14:textId="77777777" w:rsidR="00717101" w:rsidRPr="006A0AD5" w:rsidRDefault="006B69C1" w:rsidP="00007799">
      <w:pPr>
        <w:pStyle w:val="1"/>
        <w:spacing w:before="240" w:after="240" w:line="440" w:lineRule="atLeast"/>
        <w:rPr>
          <w:rFonts w:eastAsia="黑体"/>
          <w:sz w:val="28"/>
          <w:szCs w:val="28"/>
        </w:rPr>
      </w:pPr>
      <w:bookmarkStart w:id="124" w:name="_Toc503235728"/>
      <w:bookmarkStart w:id="125" w:name="_Toc510015661"/>
      <w:r w:rsidRPr="006A0AD5">
        <w:rPr>
          <w:rFonts w:eastAsia="黑体"/>
          <w:sz w:val="28"/>
          <w:szCs w:val="28"/>
        </w:rPr>
        <w:t>5</w:t>
      </w:r>
      <w:r w:rsidR="00717101" w:rsidRPr="006A0AD5">
        <w:rPr>
          <w:rFonts w:eastAsia="黑体"/>
          <w:sz w:val="28"/>
          <w:szCs w:val="28"/>
        </w:rPr>
        <w:t xml:space="preserve">. </w:t>
      </w:r>
      <w:r w:rsidR="00717101" w:rsidRPr="006A0AD5">
        <w:rPr>
          <w:rFonts w:eastAsia="黑体"/>
          <w:sz w:val="28"/>
          <w:szCs w:val="28"/>
        </w:rPr>
        <w:t>投标文件的递交及相关事宜</w:t>
      </w:r>
      <w:bookmarkEnd w:id="124"/>
      <w:bookmarkEnd w:id="125"/>
    </w:p>
    <w:p w14:paraId="0376268F" w14:textId="77777777" w:rsidR="00717101" w:rsidRPr="006A0AD5" w:rsidRDefault="006B69C1" w:rsidP="00007799">
      <w:pPr>
        <w:spacing w:line="440" w:lineRule="atLeast"/>
        <w:ind w:firstLineChars="200" w:firstLine="480"/>
        <w:rPr>
          <w:sz w:val="24"/>
        </w:rPr>
      </w:pPr>
      <w:r w:rsidRPr="006A0AD5">
        <w:rPr>
          <w:sz w:val="24"/>
        </w:rPr>
        <w:t>5</w:t>
      </w:r>
      <w:r w:rsidR="00717101" w:rsidRPr="006A0AD5">
        <w:rPr>
          <w:sz w:val="24"/>
        </w:rPr>
        <w:t xml:space="preserve">.1 </w:t>
      </w:r>
      <w:r w:rsidR="00717101" w:rsidRPr="006A0AD5">
        <w:rPr>
          <w:sz w:val="24"/>
        </w:rPr>
        <w:t>招标人将于下列时间和地点组织进行工程现场踏勘并召开投标预备会。</w:t>
      </w:r>
    </w:p>
    <w:p w14:paraId="66B1E289" w14:textId="77777777" w:rsidR="00717101" w:rsidRPr="006A0AD5" w:rsidRDefault="00717101" w:rsidP="00007799">
      <w:pPr>
        <w:spacing w:line="440" w:lineRule="atLeast"/>
        <w:ind w:firstLineChars="200" w:firstLine="480"/>
        <w:rPr>
          <w:sz w:val="24"/>
        </w:rPr>
      </w:pPr>
      <w:r w:rsidRPr="006A0AD5">
        <w:rPr>
          <w:sz w:val="24"/>
        </w:rPr>
        <w:t>踏勘现场时间：</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分，集中地点：</w:t>
      </w:r>
      <w:r w:rsidRPr="006A0AD5">
        <w:rPr>
          <w:sz w:val="24"/>
          <w:u w:val="single"/>
        </w:rPr>
        <w:t xml:space="preserve">                  </w:t>
      </w:r>
      <w:r w:rsidRPr="006A0AD5">
        <w:rPr>
          <w:sz w:val="24"/>
        </w:rPr>
        <w:t>；</w:t>
      </w:r>
    </w:p>
    <w:p w14:paraId="514C9083" w14:textId="77777777" w:rsidR="00717101" w:rsidRPr="006A0AD5" w:rsidRDefault="00717101" w:rsidP="00007799">
      <w:pPr>
        <w:spacing w:line="440" w:lineRule="atLeast"/>
        <w:ind w:firstLineChars="200" w:firstLine="480"/>
        <w:rPr>
          <w:sz w:val="24"/>
        </w:rPr>
      </w:pPr>
      <w:r w:rsidRPr="006A0AD5">
        <w:rPr>
          <w:sz w:val="24"/>
        </w:rPr>
        <w:t>投标预备会时间：</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分，地点：</w:t>
      </w:r>
      <w:r w:rsidRPr="006A0AD5">
        <w:rPr>
          <w:sz w:val="24"/>
          <w:u w:val="single"/>
        </w:rPr>
        <w:t xml:space="preserve">                  </w:t>
      </w:r>
      <w:r w:rsidRPr="006A0AD5">
        <w:rPr>
          <w:sz w:val="24"/>
        </w:rPr>
        <w:t>。</w:t>
      </w:r>
    </w:p>
    <w:p w14:paraId="0150DD44" w14:textId="77777777" w:rsidR="002E2F14" w:rsidRPr="00337A6F" w:rsidRDefault="002E2F14" w:rsidP="002E2F14">
      <w:pPr>
        <w:spacing w:line="400" w:lineRule="atLeast"/>
        <w:ind w:firstLineChars="200" w:firstLine="480"/>
        <w:rPr>
          <w:ins w:id="126" w:author="华杰" w:date="2019-07-08T13:57:00Z"/>
          <w:sz w:val="24"/>
        </w:rPr>
      </w:pPr>
      <w:ins w:id="127" w:author="华杰" w:date="2019-07-08T13:57:00Z">
        <w:r w:rsidRPr="001C4873">
          <w:rPr>
            <w:sz w:val="24"/>
          </w:rPr>
          <w:t>5.2</w:t>
        </w:r>
        <w:r>
          <w:rPr>
            <w:sz w:val="24"/>
          </w:rPr>
          <w:t xml:space="preserve"> </w:t>
        </w:r>
        <w:r w:rsidRPr="00337A6F">
          <w:rPr>
            <w:rFonts w:hint="eastAsia"/>
            <w:sz w:val="24"/>
          </w:rPr>
          <w:t>投标文件包括加密的电子投标文件和纸质投标文件。投标文件递交截止时间（投标截止时间，下同）为</w:t>
        </w:r>
        <w:r w:rsidRPr="00CE0AA8">
          <w:rPr>
            <w:sz w:val="24"/>
            <w:u w:val="single"/>
          </w:rPr>
          <w:t xml:space="preserve">    </w:t>
        </w:r>
        <w:r w:rsidRPr="00337A6F">
          <w:rPr>
            <w:rFonts w:hint="eastAsia"/>
            <w:sz w:val="24"/>
          </w:rPr>
          <w:t>年</w:t>
        </w:r>
        <w:r w:rsidRPr="00CE0AA8">
          <w:rPr>
            <w:sz w:val="24"/>
            <w:u w:val="single"/>
          </w:rPr>
          <w:t xml:space="preserve">    </w:t>
        </w:r>
        <w:r w:rsidRPr="00337A6F">
          <w:rPr>
            <w:rFonts w:hint="eastAsia"/>
            <w:sz w:val="24"/>
          </w:rPr>
          <w:t>月</w:t>
        </w:r>
        <w:r w:rsidRPr="00CE0AA8">
          <w:rPr>
            <w:sz w:val="24"/>
            <w:u w:val="single"/>
          </w:rPr>
          <w:t xml:space="preserve">    </w:t>
        </w:r>
        <w:r w:rsidRPr="00337A6F">
          <w:rPr>
            <w:rFonts w:hint="eastAsia"/>
            <w:sz w:val="24"/>
          </w:rPr>
          <w:t>日</w:t>
        </w:r>
        <w:r w:rsidRPr="00CE0AA8">
          <w:rPr>
            <w:sz w:val="24"/>
            <w:u w:val="single"/>
          </w:rPr>
          <w:t xml:space="preserve">    </w:t>
        </w:r>
        <w:r w:rsidRPr="00337A6F">
          <w:rPr>
            <w:rFonts w:hint="eastAsia"/>
            <w:sz w:val="24"/>
          </w:rPr>
          <w:t>时</w:t>
        </w:r>
        <w:r w:rsidRPr="00CE0AA8">
          <w:rPr>
            <w:sz w:val="24"/>
            <w:u w:val="single"/>
          </w:rPr>
          <w:t xml:space="preserve">    </w:t>
        </w:r>
        <w:r w:rsidRPr="00337A6F">
          <w:rPr>
            <w:rFonts w:hint="eastAsia"/>
            <w:sz w:val="24"/>
          </w:rPr>
          <w:t>分，投标人应当在投标截止时间前，</w:t>
        </w:r>
        <w:r>
          <w:rPr>
            <w:rFonts w:hint="eastAsia"/>
            <w:sz w:val="24"/>
          </w:rPr>
          <w:t>按</w:t>
        </w:r>
        <w:r w:rsidRPr="00337A6F">
          <w:rPr>
            <w:rFonts w:hint="eastAsia"/>
            <w:sz w:val="24"/>
          </w:rPr>
          <w:t>下列两种方式递交投标文件：</w:t>
        </w:r>
      </w:ins>
    </w:p>
    <w:p w14:paraId="16452DDB" w14:textId="77777777" w:rsidR="002E2F14" w:rsidRPr="00337A6F" w:rsidRDefault="002E2F14" w:rsidP="002E2F14">
      <w:pPr>
        <w:spacing w:line="400" w:lineRule="atLeast"/>
        <w:ind w:firstLineChars="200" w:firstLine="480"/>
        <w:rPr>
          <w:ins w:id="128" w:author="华杰" w:date="2019-07-08T13:57:00Z"/>
          <w:sz w:val="24"/>
        </w:rPr>
      </w:pPr>
      <w:ins w:id="129" w:author="华杰" w:date="2019-07-08T13:57: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w:t>
        </w:r>
        <w:proofErr w:type="gramStart"/>
        <w:r w:rsidRPr="00337A6F">
          <w:rPr>
            <w:rFonts w:hint="eastAsia"/>
            <w:sz w:val="24"/>
          </w:rPr>
          <w:t>传成功</w:t>
        </w:r>
        <w:proofErr w:type="gramEnd"/>
        <w:r w:rsidRPr="00337A6F">
          <w:rPr>
            <w:rFonts w:hint="eastAsia"/>
            <w:sz w:val="24"/>
          </w:rPr>
          <w:t>后系统自动生成的电子签收凭证，递交时间即为电子签收凭证时间。逾期未完成上传或未按规定加密的电子投标文件，招标人将拒收。</w:t>
        </w:r>
      </w:ins>
    </w:p>
    <w:p w14:paraId="76FCEE38" w14:textId="77777777" w:rsidR="002E2F14" w:rsidRPr="00C53585" w:rsidRDefault="002E2F14" w:rsidP="002E2F14">
      <w:pPr>
        <w:spacing w:line="400" w:lineRule="atLeast"/>
        <w:ind w:firstLineChars="200" w:firstLine="480"/>
        <w:rPr>
          <w:ins w:id="130" w:author="华杰" w:date="2019-07-08T13:57:00Z"/>
          <w:sz w:val="24"/>
        </w:rPr>
      </w:pPr>
      <w:ins w:id="131" w:author="华杰" w:date="2019-07-08T13:57: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r w:rsidRPr="00C53585">
          <w:rPr>
            <w:sz w:val="24"/>
          </w:rPr>
          <w:t>逾期送达的、未送达指定地点的或不按照招标文件要求密封的</w:t>
        </w:r>
        <w:r>
          <w:rPr>
            <w:rFonts w:hint="eastAsia"/>
            <w:sz w:val="24"/>
          </w:rPr>
          <w:t>纸质</w:t>
        </w:r>
        <w:r w:rsidRPr="00C53585">
          <w:rPr>
            <w:sz w:val="24"/>
          </w:rPr>
          <w:t>投标文件，招标人将予以拒收。</w:t>
        </w:r>
      </w:ins>
    </w:p>
    <w:p w14:paraId="604BC082" w14:textId="77777777" w:rsidR="00717101" w:rsidRPr="006A0AD5" w:rsidDel="002E2F14" w:rsidRDefault="006B69C1" w:rsidP="00007799">
      <w:pPr>
        <w:spacing w:line="440" w:lineRule="atLeast"/>
        <w:ind w:firstLineChars="200" w:firstLine="480"/>
        <w:rPr>
          <w:del w:id="132" w:author="华杰" w:date="2019-07-08T13:57:00Z"/>
          <w:sz w:val="24"/>
        </w:rPr>
      </w:pPr>
      <w:del w:id="133" w:author="华杰" w:date="2019-07-08T13:57:00Z">
        <w:r w:rsidRPr="006A0AD5" w:rsidDel="002E2F14">
          <w:rPr>
            <w:sz w:val="24"/>
          </w:rPr>
          <w:delText>5</w:delText>
        </w:r>
        <w:r w:rsidR="00717101" w:rsidRPr="006A0AD5" w:rsidDel="002E2F14">
          <w:rPr>
            <w:sz w:val="24"/>
          </w:rPr>
          <w:delText xml:space="preserve">.2 </w:delText>
        </w:r>
        <w:r w:rsidR="00717101" w:rsidRPr="006A0AD5" w:rsidDel="002E2F14">
          <w:rPr>
            <w:sz w:val="24"/>
          </w:rPr>
          <w:delText>投标文件递交的截止时间（投标截止时间，下同）为</w:delText>
        </w:r>
        <w:r w:rsidR="00717101" w:rsidRPr="006A0AD5" w:rsidDel="002E2F14">
          <w:rPr>
            <w:sz w:val="24"/>
            <w:u w:val="single"/>
          </w:rPr>
          <w:delText xml:space="preserve">  </w:delText>
        </w:r>
        <w:r w:rsidR="00717101" w:rsidRPr="006A0AD5" w:rsidDel="002E2F14">
          <w:rPr>
            <w:sz w:val="24"/>
          </w:rPr>
          <w:delText>年</w:delText>
        </w:r>
        <w:r w:rsidR="00717101" w:rsidRPr="006A0AD5" w:rsidDel="002E2F14">
          <w:rPr>
            <w:sz w:val="24"/>
            <w:u w:val="single"/>
          </w:rPr>
          <w:delText xml:space="preserve">  </w:delText>
        </w:r>
        <w:r w:rsidR="00717101" w:rsidRPr="006A0AD5" w:rsidDel="002E2F14">
          <w:rPr>
            <w:sz w:val="24"/>
          </w:rPr>
          <w:delText>月</w:delText>
        </w:r>
        <w:r w:rsidR="00717101" w:rsidRPr="006A0AD5" w:rsidDel="002E2F14">
          <w:rPr>
            <w:sz w:val="24"/>
            <w:u w:val="single"/>
          </w:rPr>
          <w:delText xml:space="preserve">  </w:delText>
        </w:r>
        <w:r w:rsidR="00717101" w:rsidRPr="006A0AD5" w:rsidDel="002E2F14">
          <w:rPr>
            <w:sz w:val="24"/>
          </w:rPr>
          <w:delText>日</w:delText>
        </w:r>
        <w:r w:rsidR="00717101" w:rsidRPr="006A0AD5" w:rsidDel="002E2F14">
          <w:rPr>
            <w:sz w:val="24"/>
            <w:u w:val="single"/>
          </w:rPr>
          <w:delText xml:space="preserve">  </w:delText>
        </w:r>
        <w:r w:rsidR="00717101" w:rsidRPr="006A0AD5" w:rsidDel="002E2F14">
          <w:rPr>
            <w:sz w:val="24"/>
          </w:rPr>
          <w:delText>时</w:delText>
        </w:r>
        <w:r w:rsidR="00717101" w:rsidRPr="006A0AD5" w:rsidDel="002E2F14">
          <w:rPr>
            <w:sz w:val="24"/>
            <w:u w:val="single"/>
          </w:rPr>
          <w:delText xml:space="preserve">  </w:delText>
        </w:r>
        <w:r w:rsidR="00717101" w:rsidRPr="006A0AD5" w:rsidDel="002E2F14">
          <w:rPr>
            <w:sz w:val="24"/>
          </w:rPr>
          <w:delText>分</w:delText>
        </w:r>
        <w:r w:rsidR="00717101" w:rsidRPr="006A0AD5" w:rsidDel="002E2F14">
          <w:rPr>
            <w:rStyle w:val="aff"/>
            <w:sz w:val="24"/>
          </w:rPr>
          <w:footnoteReference w:id="26"/>
        </w:r>
        <w:r w:rsidR="00717101" w:rsidRPr="006A0AD5" w:rsidDel="002E2F14">
          <w:rPr>
            <w:sz w:val="24"/>
          </w:rPr>
          <w:delText>，投标人应于当日</w:delText>
        </w:r>
        <w:r w:rsidR="00717101" w:rsidRPr="006A0AD5" w:rsidDel="002E2F14">
          <w:rPr>
            <w:sz w:val="24"/>
            <w:u w:val="single"/>
          </w:rPr>
          <w:delText xml:space="preserve">   </w:delText>
        </w:r>
        <w:r w:rsidR="00717101" w:rsidRPr="006A0AD5" w:rsidDel="002E2F14">
          <w:rPr>
            <w:sz w:val="24"/>
          </w:rPr>
          <w:delText>时</w:delText>
        </w:r>
        <w:r w:rsidR="00717101" w:rsidRPr="006A0AD5" w:rsidDel="002E2F14">
          <w:rPr>
            <w:sz w:val="24"/>
            <w:u w:val="single"/>
          </w:rPr>
          <w:delText xml:space="preserve">   </w:delText>
        </w:r>
        <w:r w:rsidR="00717101" w:rsidRPr="006A0AD5" w:rsidDel="002E2F14">
          <w:rPr>
            <w:sz w:val="24"/>
          </w:rPr>
          <w:delText>分至</w:delText>
        </w:r>
        <w:r w:rsidR="00717101" w:rsidRPr="006A0AD5" w:rsidDel="002E2F14">
          <w:rPr>
            <w:sz w:val="24"/>
            <w:u w:val="single"/>
          </w:rPr>
          <w:delText xml:space="preserve">   </w:delText>
        </w:r>
        <w:r w:rsidR="00717101" w:rsidRPr="006A0AD5" w:rsidDel="002E2F14">
          <w:rPr>
            <w:sz w:val="24"/>
          </w:rPr>
          <w:delText>时</w:delText>
        </w:r>
        <w:r w:rsidR="00717101" w:rsidRPr="006A0AD5" w:rsidDel="002E2F14">
          <w:rPr>
            <w:sz w:val="24"/>
            <w:u w:val="single"/>
          </w:rPr>
          <w:delText xml:space="preserve">   </w:delText>
        </w:r>
        <w:r w:rsidR="00717101" w:rsidRPr="006A0AD5" w:rsidDel="002E2F14">
          <w:rPr>
            <w:sz w:val="24"/>
          </w:rPr>
          <w:delText>分将投标文件递交至</w:delText>
        </w:r>
        <w:r w:rsidR="00717101" w:rsidRPr="006A0AD5" w:rsidDel="002E2F14">
          <w:rPr>
            <w:sz w:val="24"/>
            <w:u w:val="single"/>
          </w:rPr>
          <w:delText xml:space="preserve">            </w:delText>
        </w:r>
        <w:r w:rsidR="00717101" w:rsidRPr="006A0AD5" w:rsidDel="002E2F14">
          <w:rPr>
            <w:sz w:val="24"/>
          </w:rPr>
          <w:delText>（详细地址）。</w:delText>
        </w:r>
      </w:del>
    </w:p>
    <w:p w14:paraId="55251B82" w14:textId="77777777" w:rsidR="00717101" w:rsidRPr="006A0AD5" w:rsidDel="002E2F14" w:rsidRDefault="006B69C1" w:rsidP="00007799">
      <w:pPr>
        <w:spacing w:line="440" w:lineRule="atLeast"/>
        <w:ind w:firstLineChars="200" w:firstLine="480"/>
        <w:rPr>
          <w:del w:id="145" w:author="华杰" w:date="2019-07-08T13:57:00Z"/>
          <w:sz w:val="24"/>
        </w:rPr>
      </w:pPr>
      <w:del w:id="146" w:author="华杰" w:date="2019-07-08T13:57:00Z">
        <w:r w:rsidRPr="006A0AD5" w:rsidDel="002E2F14">
          <w:rPr>
            <w:sz w:val="24"/>
          </w:rPr>
          <w:delText>5</w:delText>
        </w:r>
        <w:r w:rsidR="00717101" w:rsidRPr="006A0AD5" w:rsidDel="002E2F14">
          <w:rPr>
            <w:sz w:val="24"/>
          </w:rPr>
          <w:delText xml:space="preserve">.3 </w:delText>
        </w:r>
        <w:r w:rsidR="00717101" w:rsidRPr="006A0AD5" w:rsidDel="002E2F14">
          <w:rPr>
            <w:sz w:val="24"/>
          </w:rPr>
          <w:delText>逾期送达的、未送达指定地点的或不按照招标文件要求密封的投标文件，招标人将予以拒收。</w:delText>
        </w:r>
      </w:del>
    </w:p>
    <w:p w14:paraId="0B9D33BB" w14:textId="77777777" w:rsidR="00F03CD6" w:rsidRPr="006A0AD5" w:rsidRDefault="00F03CD6" w:rsidP="00007799">
      <w:pPr>
        <w:autoSpaceDE w:val="0"/>
        <w:autoSpaceDN w:val="0"/>
        <w:adjustRightInd w:val="0"/>
        <w:spacing w:line="440" w:lineRule="atLeast"/>
        <w:ind w:firstLine="480"/>
        <w:rPr>
          <w:rFonts w:eastAsia="黑体"/>
          <w:sz w:val="24"/>
          <w:szCs w:val="20"/>
        </w:rPr>
      </w:pPr>
      <w:r w:rsidRPr="006A0AD5">
        <w:rPr>
          <w:rFonts w:eastAsia="黑体"/>
          <w:sz w:val="24"/>
          <w:szCs w:val="20"/>
        </w:rPr>
        <w:t>5.</w:t>
      </w:r>
      <w:del w:id="147" w:author="华杰" w:date="2019-07-08T13:57:00Z">
        <w:r w:rsidRPr="006A0AD5" w:rsidDel="002E2F14">
          <w:rPr>
            <w:rFonts w:eastAsia="黑体"/>
            <w:sz w:val="24"/>
            <w:szCs w:val="20"/>
          </w:rPr>
          <w:delText xml:space="preserve">4 </w:delText>
        </w:r>
      </w:del>
      <w:ins w:id="148" w:author="华杰" w:date="2019-07-08T13:57:00Z">
        <w:r w:rsidR="002E2F14">
          <w:rPr>
            <w:rFonts w:eastAsia="黑体"/>
            <w:sz w:val="24"/>
            <w:szCs w:val="20"/>
          </w:rPr>
          <w:t>3</w:t>
        </w:r>
        <w:r w:rsidR="002E2F14" w:rsidRPr="006A0AD5">
          <w:rPr>
            <w:rFonts w:eastAsia="黑体"/>
            <w:sz w:val="24"/>
            <w:szCs w:val="20"/>
          </w:rPr>
          <w:t xml:space="preserve"> </w:t>
        </w:r>
      </w:ins>
      <w:r w:rsidRPr="006A0AD5">
        <w:rPr>
          <w:rFonts w:eastAsia="黑体"/>
          <w:sz w:val="24"/>
          <w:szCs w:val="20"/>
        </w:rPr>
        <w:t>投标保证金的递交：</w:t>
      </w:r>
    </w:p>
    <w:p w14:paraId="28D636D2" w14:textId="77777777" w:rsidR="00F03CD6" w:rsidRPr="006A0AD5" w:rsidRDefault="00F03CD6" w:rsidP="00007799">
      <w:pPr>
        <w:autoSpaceDE w:val="0"/>
        <w:autoSpaceDN w:val="0"/>
        <w:adjustRightInd w:val="0"/>
        <w:spacing w:line="440" w:lineRule="atLeast"/>
        <w:ind w:firstLine="480"/>
        <w:rPr>
          <w:rFonts w:eastAsia="黑体"/>
          <w:sz w:val="24"/>
          <w:szCs w:val="20"/>
        </w:rPr>
      </w:pPr>
      <w:r w:rsidRPr="006A0AD5">
        <w:rPr>
          <w:rFonts w:eastAsia="黑体"/>
          <w:sz w:val="24"/>
          <w:szCs w:val="20"/>
        </w:rPr>
        <w:t>投标保证金的金额：</w:t>
      </w:r>
      <w:r w:rsidRPr="006A0AD5">
        <w:rPr>
          <w:rFonts w:eastAsia="黑体"/>
          <w:sz w:val="24"/>
          <w:szCs w:val="20"/>
          <w:u w:val="single"/>
        </w:rPr>
        <w:t xml:space="preserve">    </w:t>
      </w:r>
      <w:r w:rsidRPr="006A0AD5">
        <w:rPr>
          <w:rFonts w:eastAsia="黑体"/>
          <w:sz w:val="24"/>
          <w:szCs w:val="20"/>
        </w:rPr>
        <w:t>标段</w:t>
      </w:r>
      <w:r w:rsidRPr="006A0AD5">
        <w:rPr>
          <w:rFonts w:eastAsia="黑体"/>
          <w:sz w:val="24"/>
          <w:szCs w:val="20"/>
          <w:u w:val="single"/>
        </w:rPr>
        <w:t xml:space="preserve">    </w:t>
      </w:r>
      <w:r w:rsidRPr="006A0AD5">
        <w:rPr>
          <w:rFonts w:eastAsia="黑体"/>
          <w:sz w:val="24"/>
          <w:szCs w:val="20"/>
        </w:rPr>
        <w:t>万元</w:t>
      </w:r>
    </w:p>
    <w:p w14:paraId="3D01DE5F" w14:textId="77777777" w:rsidR="00F03CD6" w:rsidRPr="006A0AD5" w:rsidRDefault="00F03CD6" w:rsidP="00007799">
      <w:pPr>
        <w:autoSpaceDE w:val="0"/>
        <w:autoSpaceDN w:val="0"/>
        <w:adjustRightInd w:val="0"/>
        <w:spacing w:line="440" w:lineRule="atLeast"/>
        <w:ind w:firstLineChars="1100" w:firstLine="2640"/>
        <w:rPr>
          <w:rFonts w:eastAsia="黑体"/>
          <w:sz w:val="24"/>
          <w:szCs w:val="20"/>
        </w:rPr>
      </w:pPr>
      <w:r w:rsidRPr="006A0AD5">
        <w:rPr>
          <w:rFonts w:eastAsia="黑体"/>
          <w:sz w:val="24"/>
          <w:szCs w:val="20"/>
          <w:u w:val="single"/>
        </w:rPr>
        <w:t xml:space="preserve">    </w:t>
      </w:r>
      <w:r w:rsidRPr="006A0AD5">
        <w:rPr>
          <w:rFonts w:eastAsia="黑体"/>
          <w:sz w:val="24"/>
          <w:szCs w:val="20"/>
        </w:rPr>
        <w:t>标段</w:t>
      </w:r>
      <w:r w:rsidRPr="006A0AD5">
        <w:rPr>
          <w:rFonts w:eastAsia="黑体"/>
          <w:sz w:val="24"/>
          <w:szCs w:val="20"/>
          <w:u w:val="single"/>
        </w:rPr>
        <w:t xml:space="preserve">    </w:t>
      </w:r>
      <w:r w:rsidRPr="006A0AD5">
        <w:rPr>
          <w:rFonts w:eastAsia="黑体"/>
          <w:sz w:val="24"/>
          <w:szCs w:val="20"/>
        </w:rPr>
        <w:t>万元</w:t>
      </w:r>
    </w:p>
    <w:p w14:paraId="0BBCB250" w14:textId="77777777" w:rsidR="00F03CD6" w:rsidRPr="006A0AD5" w:rsidRDefault="00F03CD6" w:rsidP="00007799">
      <w:pPr>
        <w:autoSpaceDE w:val="0"/>
        <w:autoSpaceDN w:val="0"/>
        <w:adjustRightInd w:val="0"/>
        <w:spacing w:line="440" w:lineRule="atLeast"/>
        <w:ind w:firstLine="480"/>
        <w:rPr>
          <w:rFonts w:eastAsia="黑体"/>
          <w:sz w:val="24"/>
          <w:szCs w:val="20"/>
        </w:rPr>
      </w:pPr>
      <w:r w:rsidRPr="006A0AD5">
        <w:rPr>
          <w:rFonts w:eastAsia="黑体"/>
          <w:sz w:val="24"/>
          <w:szCs w:val="20"/>
        </w:rPr>
        <w:t>（</w:t>
      </w:r>
      <w:r w:rsidRPr="006A0AD5">
        <w:rPr>
          <w:rFonts w:eastAsia="黑体"/>
          <w:sz w:val="24"/>
          <w:szCs w:val="20"/>
        </w:rPr>
        <w:t>1</w:t>
      </w:r>
      <w:r w:rsidRPr="006A0AD5">
        <w:rPr>
          <w:rFonts w:eastAsia="黑体"/>
          <w:sz w:val="24"/>
          <w:szCs w:val="20"/>
        </w:rPr>
        <w:t>）</w:t>
      </w:r>
      <w:r w:rsidR="00B436CD" w:rsidRPr="006A0AD5">
        <w:rPr>
          <w:rFonts w:eastAsia="黑体"/>
          <w:sz w:val="24"/>
          <w:szCs w:val="20"/>
        </w:rPr>
        <w:t>投标人采用现金或者支票形式提交的投标保证金应当从其基本账户转出，</w:t>
      </w:r>
      <w:r w:rsidR="00B436CD" w:rsidRPr="006A0AD5">
        <w:rPr>
          <w:rFonts w:eastAsia="黑体"/>
          <w:sz w:val="24"/>
          <w:szCs w:val="20"/>
        </w:rPr>
        <w:lastRenderedPageBreak/>
        <w:t>投标人应在投标截止时间前以转账、电汇、</w:t>
      </w:r>
      <w:proofErr w:type="gramStart"/>
      <w:r w:rsidR="00B436CD" w:rsidRPr="006A0AD5">
        <w:rPr>
          <w:rFonts w:eastAsia="黑体"/>
          <w:sz w:val="24"/>
          <w:szCs w:val="20"/>
        </w:rPr>
        <w:t>网银方式</w:t>
      </w:r>
      <w:proofErr w:type="gramEnd"/>
      <w:r w:rsidR="00B436CD" w:rsidRPr="006A0AD5">
        <w:rPr>
          <w:rFonts w:eastAsia="黑体"/>
          <w:sz w:val="24"/>
          <w:szCs w:val="20"/>
        </w:rPr>
        <w:t>从投标人基本账户一次性划款到以下指定投标保证金专用账号上（以到账时间为准）。</w:t>
      </w:r>
    </w:p>
    <w:p w14:paraId="61116BB2" w14:textId="77777777" w:rsidR="00F03CD6" w:rsidRPr="006A0AD5" w:rsidRDefault="00F03CD6" w:rsidP="00007799">
      <w:pPr>
        <w:autoSpaceDE w:val="0"/>
        <w:autoSpaceDN w:val="0"/>
        <w:adjustRightInd w:val="0"/>
        <w:spacing w:line="440" w:lineRule="atLeast"/>
        <w:ind w:firstLine="480"/>
        <w:rPr>
          <w:rFonts w:eastAsia="黑体"/>
          <w:sz w:val="24"/>
          <w:szCs w:val="20"/>
        </w:rPr>
      </w:pPr>
      <w:r w:rsidRPr="006A0AD5">
        <w:rPr>
          <w:rFonts w:eastAsia="黑体"/>
          <w:sz w:val="24"/>
          <w:szCs w:val="20"/>
        </w:rPr>
        <w:t>招标标段：</w:t>
      </w:r>
    </w:p>
    <w:p w14:paraId="745D7430" w14:textId="77777777" w:rsidR="00F03CD6" w:rsidRPr="006A0AD5" w:rsidRDefault="00F03CD6" w:rsidP="00007799">
      <w:pPr>
        <w:autoSpaceDE w:val="0"/>
        <w:autoSpaceDN w:val="0"/>
        <w:adjustRightInd w:val="0"/>
        <w:spacing w:line="440" w:lineRule="atLeast"/>
        <w:ind w:firstLine="480"/>
        <w:rPr>
          <w:rFonts w:eastAsia="黑体"/>
          <w:sz w:val="24"/>
          <w:szCs w:val="20"/>
        </w:rPr>
      </w:pPr>
      <w:r w:rsidRPr="006A0AD5">
        <w:rPr>
          <w:rFonts w:eastAsia="黑体"/>
          <w:sz w:val="24"/>
          <w:szCs w:val="20"/>
        </w:rPr>
        <w:t>户</w:t>
      </w:r>
      <w:r w:rsidRPr="006A0AD5">
        <w:rPr>
          <w:rFonts w:eastAsia="黑体"/>
          <w:sz w:val="24"/>
          <w:szCs w:val="20"/>
        </w:rPr>
        <w:t xml:space="preserve">    </w:t>
      </w:r>
      <w:r w:rsidRPr="006A0AD5">
        <w:rPr>
          <w:rFonts w:eastAsia="黑体"/>
          <w:sz w:val="24"/>
          <w:szCs w:val="20"/>
        </w:rPr>
        <w:t>名：</w:t>
      </w:r>
    </w:p>
    <w:p w14:paraId="403F3E30" w14:textId="77777777" w:rsidR="00F03CD6" w:rsidRPr="006A0AD5" w:rsidRDefault="00F03CD6" w:rsidP="00007799">
      <w:pPr>
        <w:autoSpaceDE w:val="0"/>
        <w:autoSpaceDN w:val="0"/>
        <w:adjustRightInd w:val="0"/>
        <w:spacing w:line="440" w:lineRule="atLeast"/>
        <w:ind w:firstLine="480"/>
        <w:rPr>
          <w:rFonts w:eastAsia="黑体"/>
          <w:sz w:val="24"/>
          <w:szCs w:val="20"/>
        </w:rPr>
      </w:pPr>
      <w:r w:rsidRPr="006A0AD5">
        <w:rPr>
          <w:rFonts w:eastAsia="黑体"/>
          <w:sz w:val="24"/>
          <w:szCs w:val="20"/>
        </w:rPr>
        <w:t>开户银行：</w:t>
      </w:r>
    </w:p>
    <w:p w14:paraId="55418EE1" w14:textId="77777777" w:rsidR="00F03CD6" w:rsidRPr="006A0AD5" w:rsidRDefault="00F03CD6" w:rsidP="00007799">
      <w:pPr>
        <w:autoSpaceDE w:val="0"/>
        <w:autoSpaceDN w:val="0"/>
        <w:adjustRightInd w:val="0"/>
        <w:spacing w:line="440" w:lineRule="atLeast"/>
        <w:ind w:firstLine="480"/>
        <w:rPr>
          <w:rFonts w:eastAsia="黑体"/>
          <w:sz w:val="24"/>
          <w:szCs w:val="20"/>
        </w:rPr>
      </w:pPr>
      <w:proofErr w:type="gramStart"/>
      <w:r w:rsidRPr="006A0AD5">
        <w:rPr>
          <w:rFonts w:eastAsia="黑体"/>
          <w:sz w:val="24"/>
          <w:szCs w:val="20"/>
        </w:rPr>
        <w:t>账</w:t>
      </w:r>
      <w:proofErr w:type="gramEnd"/>
      <w:r w:rsidRPr="006A0AD5">
        <w:rPr>
          <w:rFonts w:eastAsia="黑体"/>
          <w:sz w:val="24"/>
          <w:szCs w:val="20"/>
        </w:rPr>
        <w:t xml:space="preserve">    </w:t>
      </w:r>
      <w:r w:rsidRPr="006A0AD5">
        <w:rPr>
          <w:rFonts w:eastAsia="黑体"/>
          <w:sz w:val="24"/>
          <w:szCs w:val="20"/>
        </w:rPr>
        <w:t>号：</w:t>
      </w:r>
    </w:p>
    <w:p w14:paraId="4F13269A" w14:textId="77777777" w:rsidR="00F03CD6" w:rsidRPr="006A0AD5" w:rsidRDefault="00F03CD6" w:rsidP="00007799">
      <w:pPr>
        <w:autoSpaceDE w:val="0"/>
        <w:autoSpaceDN w:val="0"/>
        <w:adjustRightInd w:val="0"/>
        <w:spacing w:line="440" w:lineRule="atLeast"/>
        <w:ind w:firstLine="480"/>
        <w:rPr>
          <w:rFonts w:eastAsia="黑体"/>
          <w:sz w:val="24"/>
          <w:szCs w:val="20"/>
        </w:rPr>
      </w:pPr>
      <w:r w:rsidRPr="006A0AD5">
        <w:rPr>
          <w:rFonts w:eastAsia="黑体"/>
          <w:sz w:val="24"/>
          <w:szCs w:val="20"/>
        </w:rPr>
        <w:t>（</w:t>
      </w:r>
      <w:r w:rsidRPr="006A0AD5">
        <w:rPr>
          <w:rFonts w:eastAsia="黑体"/>
          <w:sz w:val="24"/>
          <w:szCs w:val="20"/>
        </w:rPr>
        <w:t>2</w:t>
      </w:r>
      <w:r w:rsidRPr="006A0AD5">
        <w:rPr>
          <w:rFonts w:eastAsia="黑体"/>
          <w:sz w:val="24"/>
          <w:szCs w:val="20"/>
        </w:rPr>
        <w:t>）</w:t>
      </w:r>
      <w:r w:rsidR="00C30E6B" w:rsidRPr="006A0AD5">
        <w:rPr>
          <w:rFonts w:eastAsia="黑体"/>
          <w:sz w:val="24"/>
          <w:szCs w:val="20"/>
        </w:rPr>
        <w:t>采用银行保函时，应由投标人开立基本账户的银行出具（联合体投标的，由牵头人开立基本账户的银行出具）保函</w:t>
      </w:r>
      <w:r w:rsidRPr="006A0AD5">
        <w:rPr>
          <w:rFonts w:eastAsia="黑体"/>
          <w:sz w:val="24"/>
          <w:szCs w:val="20"/>
        </w:rPr>
        <w:t>，与银行查询授权书原件一并在投标截止时间前交招标人。</w:t>
      </w:r>
    </w:p>
    <w:p w14:paraId="2CBCCC1F" w14:textId="77777777" w:rsidR="00F03CD6" w:rsidRPr="006A0AD5" w:rsidRDefault="00F03CD6" w:rsidP="00007799">
      <w:pPr>
        <w:pStyle w:val="1"/>
        <w:spacing w:before="240" w:after="240" w:line="440" w:lineRule="atLeast"/>
        <w:rPr>
          <w:rFonts w:eastAsia="黑体"/>
          <w:sz w:val="28"/>
          <w:szCs w:val="28"/>
        </w:rPr>
      </w:pPr>
      <w:r w:rsidRPr="006A0AD5">
        <w:rPr>
          <w:rFonts w:eastAsia="黑体"/>
          <w:sz w:val="28"/>
          <w:szCs w:val="28"/>
        </w:rPr>
        <w:t>6</w:t>
      </w:r>
      <w:r w:rsidRPr="006A0AD5">
        <w:rPr>
          <w:rFonts w:eastAsia="黑体"/>
          <w:sz w:val="28"/>
          <w:szCs w:val="28"/>
        </w:rPr>
        <w:t>．评标办法</w:t>
      </w:r>
    </w:p>
    <w:p w14:paraId="61EF837F" w14:textId="77777777" w:rsidR="00FB1AF8" w:rsidRPr="006A0AD5" w:rsidRDefault="00FB1AF8" w:rsidP="00FB1AF8">
      <w:pPr>
        <w:pStyle w:val="31"/>
        <w:topLinePunct/>
        <w:spacing w:line="400" w:lineRule="atLeast"/>
        <w:ind w:firstLineChars="150" w:firstLine="360"/>
        <w:rPr>
          <w:rFonts w:ascii="Times New Roman" w:eastAsia="黑体"/>
        </w:rPr>
      </w:pPr>
      <w:r w:rsidRPr="006A0AD5">
        <w:rPr>
          <w:rFonts w:ascii="Times New Roman" w:eastAsia="黑体"/>
        </w:rPr>
        <w:t>本项目评标办法采用</w:t>
      </w:r>
      <w:r w:rsidRPr="006A0AD5">
        <w:rPr>
          <w:rFonts w:ascii="Times New Roman" w:eastAsia="黑体"/>
          <w:u w:val="single"/>
        </w:rPr>
        <w:t xml:space="preserve">          </w:t>
      </w:r>
      <w:r w:rsidRPr="006A0AD5">
        <w:rPr>
          <w:rFonts w:ascii="Times New Roman" w:eastAsia="黑体"/>
        </w:rPr>
        <w:t>。</w:t>
      </w:r>
    </w:p>
    <w:p w14:paraId="3C948EDB" w14:textId="77777777" w:rsidR="00717101" w:rsidRPr="006A0AD5" w:rsidRDefault="00F03CD6" w:rsidP="00007799">
      <w:pPr>
        <w:pStyle w:val="1"/>
        <w:spacing w:before="240" w:after="240" w:line="440" w:lineRule="atLeast"/>
        <w:rPr>
          <w:rFonts w:eastAsia="黑体"/>
          <w:sz w:val="28"/>
          <w:szCs w:val="28"/>
        </w:rPr>
      </w:pPr>
      <w:bookmarkStart w:id="149" w:name="_Toc503235729"/>
      <w:bookmarkStart w:id="150" w:name="_Toc510015662"/>
      <w:r w:rsidRPr="006A0AD5">
        <w:rPr>
          <w:rFonts w:eastAsia="黑体"/>
          <w:sz w:val="28"/>
          <w:szCs w:val="28"/>
        </w:rPr>
        <w:t>7</w:t>
      </w:r>
      <w:r w:rsidR="00717101" w:rsidRPr="006A0AD5">
        <w:rPr>
          <w:rFonts w:eastAsia="黑体"/>
          <w:sz w:val="28"/>
          <w:szCs w:val="28"/>
        </w:rPr>
        <w:t xml:space="preserve">. </w:t>
      </w:r>
      <w:r w:rsidR="00717101" w:rsidRPr="006A0AD5">
        <w:rPr>
          <w:rFonts w:eastAsia="黑体"/>
          <w:sz w:val="28"/>
          <w:szCs w:val="28"/>
        </w:rPr>
        <w:t>确认</w:t>
      </w:r>
      <w:bookmarkEnd w:id="149"/>
      <w:bookmarkEnd w:id="150"/>
    </w:p>
    <w:p w14:paraId="2A393ABB" w14:textId="77777777" w:rsidR="00717101" w:rsidRPr="006A0AD5" w:rsidRDefault="00717101" w:rsidP="00007799">
      <w:pPr>
        <w:spacing w:line="440" w:lineRule="atLeast"/>
        <w:ind w:firstLineChars="200" w:firstLine="480"/>
        <w:rPr>
          <w:sz w:val="24"/>
        </w:rPr>
      </w:pPr>
      <w:r w:rsidRPr="006A0AD5">
        <w:rPr>
          <w:sz w:val="24"/>
        </w:rPr>
        <w:t>你单位收到本邀请书后，请于</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分前，</w:t>
      </w:r>
      <w:ins w:id="151" w:author="华杰" w:date="2019-07-08T13:58:00Z">
        <w:r w:rsidR="002E2F14" w:rsidRPr="002E2F14">
          <w:rPr>
            <w:rFonts w:hint="eastAsia"/>
            <w:sz w:val="24"/>
          </w:rPr>
          <w:t>登录湖南省公共资源交易中心进场交易系统</w:t>
        </w:r>
      </w:ins>
      <w:r w:rsidRPr="006A0AD5">
        <w:rPr>
          <w:sz w:val="24"/>
        </w:rPr>
        <w:t>以书面形式确认是否参加投标。在本邀请书规定的时间内未表示是否参加投标或明确表示不参加投标的，不得再参加投标。</w:t>
      </w:r>
    </w:p>
    <w:p w14:paraId="708EE33C" w14:textId="77777777" w:rsidR="00F03CD6" w:rsidRPr="006A0AD5" w:rsidRDefault="00F03CD6" w:rsidP="00007799">
      <w:pPr>
        <w:pStyle w:val="1"/>
        <w:spacing w:before="240" w:after="240" w:line="440" w:lineRule="atLeast"/>
        <w:rPr>
          <w:rFonts w:eastAsia="黑体"/>
          <w:sz w:val="28"/>
          <w:szCs w:val="28"/>
        </w:rPr>
      </w:pPr>
      <w:r w:rsidRPr="006A0AD5">
        <w:rPr>
          <w:rFonts w:eastAsia="黑体"/>
          <w:sz w:val="28"/>
          <w:szCs w:val="28"/>
        </w:rPr>
        <w:t xml:space="preserve">8. </w:t>
      </w:r>
      <w:r w:rsidRPr="006A0AD5">
        <w:rPr>
          <w:rFonts w:eastAsia="黑体"/>
          <w:sz w:val="28"/>
          <w:szCs w:val="28"/>
        </w:rPr>
        <w:t>附件</w:t>
      </w:r>
    </w:p>
    <w:p w14:paraId="34B063B1" w14:textId="77777777" w:rsidR="00F03CD6" w:rsidRPr="006A0AD5" w:rsidRDefault="00F03CD6" w:rsidP="00007799">
      <w:pPr>
        <w:pStyle w:val="31"/>
        <w:topLinePunct/>
        <w:spacing w:line="440" w:lineRule="atLeast"/>
        <w:ind w:firstLineChars="200" w:firstLine="480"/>
        <w:rPr>
          <w:rFonts w:ascii="Times New Roman" w:eastAsia="黑体"/>
          <w:szCs w:val="24"/>
        </w:rPr>
      </w:pPr>
      <w:r w:rsidRPr="006A0AD5">
        <w:rPr>
          <w:rFonts w:ascii="Times New Roman" w:eastAsia="黑体"/>
          <w:szCs w:val="24"/>
        </w:rPr>
        <w:t>附件</w:t>
      </w:r>
      <w:r w:rsidRPr="006A0AD5">
        <w:rPr>
          <w:rFonts w:ascii="Times New Roman" w:eastAsia="黑体"/>
          <w:szCs w:val="24"/>
        </w:rPr>
        <w:t>1</w:t>
      </w:r>
      <w:r w:rsidRPr="006A0AD5">
        <w:rPr>
          <w:rFonts w:ascii="Times New Roman" w:eastAsia="黑体"/>
          <w:szCs w:val="24"/>
        </w:rPr>
        <w:t>：资格审查条件要求（详见</w:t>
      </w:r>
      <w:r w:rsidR="00B2777C" w:rsidRPr="006A0AD5">
        <w:rPr>
          <w:rFonts w:ascii="Times New Roman" w:eastAsia="黑体"/>
          <w:szCs w:val="24"/>
        </w:rPr>
        <w:t>第二章</w:t>
      </w:r>
      <w:r w:rsidR="00B2777C" w:rsidRPr="006A0AD5">
        <w:rPr>
          <w:rFonts w:ascii="Times New Roman" w:eastAsia="黑体"/>
          <w:szCs w:val="24"/>
        </w:rPr>
        <w:t xml:space="preserve"> </w:t>
      </w:r>
      <w:r w:rsidRPr="006A0AD5">
        <w:rPr>
          <w:rFonts w:ascii="Times New Roman" w:eastAsia="黑体"/>
          <w:szCs w:val="24"/>
        </w:rPr>
        <w:t>投标人须知</w:t>
      </w:r>
      <w:r w:rsidR="00B436CD" w:rsidRPr="006A0AD5">
        <w:rPr>
          <w:rFonts w:ascii="Times New Roman" w:eastAsia="黑体"/>
          <w:szCs w:val="24"/>
        </w:rPr>
        <w:t>之</w:t>
      </w:r>
      <w:r w:rsidRPr="006A0AD5">
        <w:rPr>
          <w:rFonts w:ascii="Times New Roman" w:eastAsia="黑体"/>
          <w:szCs w:val="24"/>
        </w:rPr>
        <w:t>附录）</w:t>
      </w:r>
    </w:p>
    <w:p w14:paraId="6DED508B" w14:textId="77777777" w:rsidR="00F03CD6" w:rsidRPr="006A0AD5" w:rsidRDefault="00F03CD6" w:rsidP="00007799">
      <w:pPr>
        <w:pStyle w:val="31"/>
        <w:topLinePunct/>
        <w:spacing w:line="440" w:lineRule="atLeast"/>
        <w:ind w:firstLineChars="200" w:firstLine="480"/>
        <w:rPr>
          <w:rFonts w:ascii="Times New Roman" w:eastAsia="黑体"/>
          <w:szCs w:val="24"/>
        </w:rPr>
      </w:pPr>
      <w:r w:rsidRPr="006A0AD5">
        <w:rPr>
          <w:rFonts w:ascii="Times New Roman" w:eastAsia="黑体"/>
          <w:szCs w:val="24"/>
        </w:rPr>
        <w:t>附件</w:t>
      </w:r>
      <w:r w:rsidRPr="006A0AD5">
        <w:rPr>
          <w:rFonts w:ascii="Times New Roman" w:eastAsia="黑体"/>
          <w:szCs w:val="24"/>
        </w:rPr>
        <w:t>2</w:t>
      </w:r>
      <w:r w:rsidRPr="006A0AD5">
        <w:rPr>
          <w:rFonts w:ascii="Times New Roman" w:eastAsia="黑体"/>
          <w:szCs w:val="24"/>
        </w:rPr>
        <w:t>：评标办法：</w:t>
      </w:r>
      <w:r w:rsidRPr="006A0AD5">
        <w:rPr>
          <w:rFonts w:ascii="Times New Roman" w:eastAsia="黑体"/>
          <w:szCs w:val="24"/>
        </w:rPr>
        <w:t>(</w:t>
      </w:r>
      <w:r w:rsidRPr="006A0AD5">
        <w:rPr>
          <w:rFonts w:ascii="Times New Roman" w:eastAsia="黑体"/>
          <w:szCs w:val="24"/>
        </w:rPr>
        <w:t>详见第三章</w:t>
      </w:r>
      <w:r w:rsidRPr="006A0AD5">
        <w:rPr>
          <w:rFonts w:ascii="Times New Roman" w:eastAsia="黑体"/>
          <w:szCs w:val="24"/>
        </w:rPr>
        <w:t xml:space="preserve"> </w:t>
      </w:r>
      <w:r w:rsidRPr="006A0AD5">
        <w:rPr>
          <w:rFonts w:ascii="Times New Roman" w:eastAsia="黑体"/>
          <w:szCs w:val="24"/>
        </w:rPr>
        <w:t>评标办法</w:t>
      </w:r>
      <w:r w:rsidRPr="006A0AD5">
        <w:rPr>
          <w:rFonts w:ascii="Times New Roman" w:eastAsia="黑体"/>
          <w:szCs w:val="24"/>
        </w:rPr>
        <w:t>)</w:t>
      </w:r>
    </w:p>
    <w:p w14:paraId="4437DD21" w14:textId="77777777" w:rsidR="00F03CD6" w:rsidRPr="006A0AD5" w:rsidRDefault="00F03CD6" w:rsidP="00007799">
      <w:pPr>
        <w:pStyle w:val="31"/>
        <w:topLinePunct/>
        <w:spacing w:line="440" w:lineRule="atLeast"/>
        <w:ind w:firstLineChars="200" w:firstLine="480"/>
        <w:rPr>
          <w:rFonts w:ascii="Times New Roman" w:eastAsia="黑体"/>
        </w:rPr>
      </w:pPr>
      <w:r w:rsidRPr="006A0AD5">
        <w:rPr>
          <w:rFonts w:ascii="Times New Roman" w:eastAsia="黑体"/>
          <w:szCs w:val="24"/>
        </w:rPr>
        <w:t>附件</w:t>
      </w:r>
      <w:r w:rsidRPr="006A0AD5">
        <w:rPr>
          <w:rFonts w:ascii="Times New Roman" w:eastAsia="黑体"/>
          <w:szCs w:val="24"/>
        </w:rPr>
        <w:t>3</w:t>
      </w:r>
      <w:r w:rsidRPr="006A0AD5">
        <w:rPr>
          <w:rFonts w:ascii="Times New Roman" w:eastAsia="黑体"/>
          <w:szCs w:val="24"/>
        </w:rPr>
        <w:t>：项目概况</w:t>
      </w:r>
    </w:p>
    <w:p w14:paraId="2E2B25EA" w14:textId="77777777" w:rsidR="00717101" w:rsidRPr="006A0AD5" w:rsidRDefault="00F03CD6" w:rsidP="00007799">
      <w:pPr>
        <w:pStyle w:val="1"/>
        <w:spacing w:before="240" w:after="240" w:line="440" w:lineRule="atLeast"/>
        <w:rPr>
          <w:rFonts w:eastAsia="黑体"/>
          <w:sz w:val="28"/>
          <w:szCs w:val="28"/>
        </w:rPr>
      </w:pPr>
      <w:bookmarkStart w:id="152" w:name="_Toc503235730"/>
      <w:bookmarkStart w:id="153" w:name="_Toc510015663"/>
      <w:r w:rsidRPr="006A0AD5">
        <w:rPr>
          <w:rFonts w:eastAsia="黑体"/>
          <w:sz w:val="28"/>
          <w:szCs w:val="28"/>
        </w:rPr>
        <w:t>9</w:t>
      </w:r>
      <w:r w:rsidR="00717101" w:rsidRPr="006A0AD5">
        <w:rPr>
          <w:rFonts w:eastAsia="黑体"/>
          <w:sz w:val="28"/>
          <w:szCs w:val="28"/>
        </w:rPr>
        <w:t xml:space="preserve">. </w:t>
      </w:r>
      <w:r w:rsidR="00717101" w:rsidRPr="006A0AD5">
        <w:rPr>
          <w:rFonts w:eastAsia="黑体"/>
          <w:sz w:val="28"/>
          <w:szCs w:val="28"/>
        </w:rPr>
        <w:t>联系方式</w:t>
      </w:r>
      <w:bookmarkEnd w:id="152"/>
      <w:bookmarkEnd w:id="153"/>
    </w:p>
    <w:p w14:paraId="485A3D33" w14:textId="77777777" w:rsidR="00717101" w:rsidRPr="006A0AD5" w:rsidRDefault="00717101" w:rsidP="00007799">
      <w:pPr>
        <w:topLinePunct/>
        <w:spacing w:line="440" w:lineRule="atLeast"/>
        <w:ind w:firstLineChars="200" w:firstLine="480"/>
        <w:rPr>
          <w:sz w:val="24"/>
        </w:rPr>
      </w:pPr>
      <w:r w:rsidRPr="006A0AD5">
        <w:rPr>
          <w:sz w:val="24"/>
        </w:rPr>
        <w:t>招</w:t>
      </w:r>
      <w:r w:rsidRPr="006A0AD5">
        <w:rPr>
          <w:sz w:val="24"/>
        </w:rPr>
        <w:t xml:space="preserve"> </w:t>
      </w:r>
      <w:r w:rsidRPr="006A0AD5">
        <w:rPr>
          <w:sz w:val="24"/>
        </w:rPr>
        <w:t>标</w:t>
      </w:r>
      <w:r w:rsidRPr="006A0AD5">
        <w:rPr>
          <w:sz w:val="24"/>
        </w:rPr>
        <w:t xml:space="preserve"> </w:t>
      </w:r>
      <w:r w:rsidRPr="006A0AD5">
        <w:rPr>
          <w:sz w:val="24"/>
        </w:rPr>
        <w:t>人：</w:t>
      </w:r>
      <w:r w:rsidRPr="006A0AD5">
        <w:rPr>
          <w:sz w:val="24"/>
          <w:u w:val="single"/>
        </w:rPr>
        <w:t xml:space="preserve">                    </w:t>
      </w:r>
      <w:r w:rsidRPr="006A0AD5">
        <w:rPr>
          <w:sz w:val="24"/>
        </w:rPr>
        <w:t xml:space="preserve">      </w:t>
      </w:r>
      <w:r w:rsidRPr="006A0AD5">
        <w:rPr>
          <w:sz w:val="24"/>
        </w:rPr>
        <w:t>招标代理机构：</w:t>
      </w:r>
      <w:r w:rsidRPr="006A0AD5">
        <w:rPr>
          <w:sz w:val="24"/>
          <w:u w:val="single"/>
        </w:rPr>
        <w:t xml:space="preserve">                </w:t>
      </w:r>
    </w:p>
    <w:p w14:paraId="48EABA66" w14:textId="77777777" w:rsidR="00717101" w:rsidRPr="006A0AD5" w:rsidRDefault="00717101" w:rsidP="00007799">
      <w:pPr>
        <w:topLinePunct/>
        <w:spacing w:line="440" w:lineRule="atLeast"/>
        <w:ind w:firstLineChars="200" w:firstLine="480"/>
        <w:rPr>
          <w:sz w:val="24"/>
        </w:rPr>
      </w:pPr>
      <w:r w:rsidRPr="006A0AD5">
        <w:rPr>
          <w:sz w:val="24"/>
        </w:rPr>
        <w:t>地</w:t>
      </w:r>
      <w:r w:rsidRPr="006A0AD5">
        <w:rPr>
          <w:sz w:val="24"/>
        </w:rPr>
        <w:t xml:space="preserve">    </w:t>
      </w:r>
      <w:r w:rsidRPr="006A0AD5">
        <w:rPr>
          <w:sz w:val="24"/>
        </w:rPr>
        <w:t>址：</w:t>
      </w:r>
      <w:r w:rsidRPr="006A0AD5">
        <w:rPr>
          <w:sz w:val="24"/>
          <w:u w:val="single"/>
        </w:rPr>
        <w:t xml:space="preserve">                    </w:t>
      </w:r>
      <w:r w:rsidRPr="006A0AD5">
        <w:rPr>
          <w:sz w:val="24"/>
        </w:rPr>
        <w:t xml:space="preserve">      </w:t>
      </w:r>
      <w:r w:rsidRPr="006A0AD5">
        <w:rPr>
          <w:sz w:val="24"/>
        </w:rPr>
        <w:t>地</w:t>
      </w:r>
      <w:r w:rsidRPr="006A0AD5">
        <w:rPr>
          <w:sz w:val="24"/>
        </w:rPr>
        <w:t xml:space="preserve">    </w:t>
      </w:r>
      <w:r w:rsidRPr="006A0AD5">
        <w:rPr>
          <w:sz w:val="24"/>
        </w:rPr>
        <w:t>址：</w:t>
      </w:r>
      <w:r w:rsidRPr="006A0AD5">
        <w:rPr>
          <w:sz w:val="24"/>
          <w:u w:val="single"/>
        </w:rPr>
        <w:t xml:space="preserve">                    </w:t>
      </w:r>
    </w:p>
    <w:p w14:paraId="6FFDB1F8" w14:textId="77777777" w:rsidR="00717101" w:rsidRPr="006A0AD5" w:rsidRDefault="00717101" w:rsidP="00007799">
      <w:pPr>
        <w:topLinePunct/>
        <w:spacing w:line="440" w:lineRule="atLeast"/>
        <w:ind w:firstLineChars="200" w:firstLine="480"/>
        <w:rPr>
          <w:sz w:val="24"/>
        </w:rPr>
      </w:pPr>
      <w:r w:rsidRPr="006A0AD5">
        <w:rPr>
          <w:sz w:val="24"/>
        </w:rPr>
        <w:t>邮政编码：</w:t>
      </w:r>
      <w:r w:rsidRPr="006A0AD5">
        <w:rPr>
          <w:sz w:val="24"/>
          <w:u w:val="single"/>
        </w:rPr>
        <w:t xml:space="preserve">                    </w:t>
      </w:r>
      <w:r w:rsidRPr="006A0AD5">
        <w:rPr>
          <w:sz w:val="24"/>
        </w:rPr>
        <w:t xml:space="preserve">      </w:t>
      </w:r>
      <w:r w:rsidRPr="006A0AD5">
        <w:rPr>
          <w:sz w:val="24"/>
        </w:rPr>
        <w:t>邮政编码：</w:t>
      </w:r>
      <w:r w:rsidRPr="006A0AD5">
        <w:rPr>
          <w:sz w:val="24"/>
          <w:u w:val="single"/>
        </w:rPr>
        <w:t xml:space="preserve">                    </w:t>
      </w:r>
      <w:r w:rsidRPr="006A0AD5">
        <w:rPr>
          <w:sz w:val="24"/>
        </w:rPr>
        <w:t xml:space="preserve"> </w:t>
      </w:r>
    </w:p>
    <w:p w14:paraId="72A16BE7" w14:textId="77777777" w:rsidR="00717101" w:rsidRPr="006A0AD5" w:rsidRDefault="00717101" w:rsidP="00007799">
      <w:pPr>
        <w:topLinePunct/>
        <w:spacing w:line="440" w:lineRule="atLeast"/>
        <w:ind w:firstLineChars="200" w:firstLine="480"/>
        <w:rPr>
          <w:sz w:val="24"/>
        </w:rPr>
      </w:pPr>
      <w:r w:rsidRPr="006A0AD5">
        <w:rPr>
          <w:sz w:val="24"/>
        </w:rPr>
        <w:t>联</w:t>
      </w:r>
      <w:r w:rsidRPr="006A0AD5">
        <w:rPr>
          <w:sz w:val="24"/>
        </w:rPr>
        <w:t xml:space="preserve"> </w:t>
      </w:r>
      <w:r w:rsidRPr="006A0AD5">
        <w:rPr>
          <w:sz w:val="24"/>
        </w:rPr>
        <w:t>系</w:t>
      </w:r>
      <w:r w:rsidRPr="006A0AD5">
        <w:rPr>
          <w:sz w:val="24"/>
        </w:rPr>
        <w:t xml:space="preserve"> </w:t>
      </w:r>
      <w:r w:rsidRPr="006A0AD5">
        <w:rPr>
          <w:sz w:val="24"/>
        </w:rPr>
        <w:t>人：</w:t>
      </w:r>
      <w:r w:rsidRPr="006A0AD5">
        <w:rPr>
          <w:sz w:val="24"/>
          <w:u w:val="single"/>
        </w:rPr>
        <w:t xml:space="preserve">                    </w:t>
      </w:r>
      <w:r w:rsidRPr="006A0AD5">
        <w:rPr>
          <w:sz w:val="24"/>
        </w:rPr>
        <w:t xml:space="preserve">      </w:t>
      </w:r>
      <w:r w:rsidRPr="006A0AD5">
        <w:rPr>
          <w:sz w:val="24"/>
        </w:rPr>
        <w:t>联</w:t>
      </w:r>
      <w:r w:rsidRPr="006A0AD5">
        <w:rPr>
          <w:sz w:val="24"/>
        </w:rPr>
        <w:t xml:space="preserve"> </w:t>
      </w:r>
      <w:r w:rsidRPr="006A0AD5">
        <w:rPr>
          <w:sz w:val="24"/>
        </w:rPr>
        <w:t>系</w:t>
      </w:r>
      <w:r w:rsidRPr="006A0AD5">
        <w:rPr>
          <w:sz w:val="24"/>
        </w:rPr>
        <w:t xml:space="preserve"> </w:t>
      </w:r>
      <w:r w:rsidRPr="006A0AD5">
        <w:rPr>
          <w:sz w:val="24"/>
        </w:rPr>
        <w:t>人：</w:t>
      </w:r>
      <w:r w:rsidRPr="006A0AD5">
        <w:rPr>
          <w:sz w:val="24"/>
          <w:u w:val="single"/>
        </w:rPr>
        <w:t xml:space="preserve">                    </w:t>
      </w:r>
    </w:p>
    <w:p w14:paraId="35B58404" w14:textId="77777777" w:rsidR="00717101" w:rsidRPr="006A0AD5" w:rsidRDefault="00717101" w:rsidP="00007799">
      <w:pPr>
        <w:topLinePunct/>
        <w:spacing w:line="440" w:lineRule="atLeast"/>
        <w:ind w:firstLineChars="200" w:firstLine="480"/>
        <w:rPr>
          <w:sz w:val="24"/>
        </w:rPr>
      </w:pP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p>
    <w:p w14:paraId="0F96541D" w14:textId="77777777" w:rsidR="00717101" w:rsidRPr="006A0AD5" w:rsidRDefault="00717101" w:rsidP="00007799">
      <w:pPr>
        <w:topLinePunct/>
        <w:spacing w:line="440" w:lineRule="atLeast"/>
        <w:ind w:firstLineChars="200" w:firstLine="480"/>
        <w:rPr>
          <w:sz w:val="24"/>
          <w:u w:val="single"/>
        </w:rPr>
      </w:pP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p>
    <w:p w14:paraId="15259B07" w14:textId="77777777" w:rsidR="00717101" w:rsidRPr="006A0AD5" w:rsidRDefault="00717101" w:rsidP="00007799">
      <w:pPr>
        <w:topLinePunct/>
        <w:spacing w:line="440" w:lineRule="atLeast"/>
        <w:ind w:firstLineChars="200" w:firstLine="480"/>
        <w:rPr>
          <w:sz w:val="24"/>
          <w:u w:val="single"/>
        </w:rPr>
      </w:pPr>
      <w:r w:rsidRPr="006A0AD5">
        <w:rPr>
          <w:sz w:val="24"/>
        </w:rPr>
        <w:lastRenderedPageBreak/>
        <w:t>电子邮件：</w:t>
      </w:r>
      <w:r w:rsidRPr="006A0AD5">
        <w:rPr>
          <w:sz w:val="24"/>
          <w:u w:val="single"/>
        </w:rPr>
        <w:t xml:space="preserve">                    </w:t>
      </w:r>
      <w:r w:rsidRPr="006A0AD5">
        <w:rPr>
          <w:sz w:val="24"/>
        </w:rPr>
        <w:t xml:space="preserve">      </w:t>
      </w:r>
      <w:r w:rsidRPr="006A0AD5">
        <w:rPr>
          <w:sz w:val="24"/>
        </w:rPr>
        <w:t>电子邮件：</w:t>
      </w:r>
      <w:r w:rsidRPr="006A0AD5">
        <w:rPr>
          <w:sz w:val="24"/>
          <w:u w:val="single"/>
        </w:rPr>
        <w:t xml:space="preserve">                    </w:t>
      </w:r>
      <w:r w:rsidRPr="006A0AD5">
        <w:rPr>
          <w:sz w:val="24"/>
        </w:rPr>
        <w:t xml:space="preserve"> </w:t>
      </w:r>
    </w:p>
    <w:p w14:paraId="5EB921C0" w14:textId="77777777" w:rsidR="00717101" w:rsidRPr="006A0AD5" w:rsidRDefault="00717101" w:rsidP="00007799">
      <w:pPr>
        <w:topLinePunct/>
        <w:spacing w:line="440" w:lineRule="atLeast"/>
        <w:ind w:firstLineChars="200" w:firstLine="480"/>
        <w:rPr>
          <w:sz w:val="24"/>
          <w:u w:val="single"/>
        </w:rPr>
      </w:pPr>
      <w:r w:rsidRPr="006A0AD5">
        <w:rPr>
          <w:sz w:val="24"/>
        </w:rPr>
        <w:t>网</w:t>
      </w:r>
      <w:r w:rsidRPr="006A0AD5">
        <w:rPr>
          <w:sz w:val="24"/>
        </w:rPr>
        <w:t xml:space="preserve">    </w:t>
      </w:r>
      <w:r w:rsidRPr="006A0AD5">
        <w:rPr>
          <w:sz w:val="24"/>
        </w:rPr>
        <w:t>址：</w:t>
      </w:r>
      <w:r w:rsidRPr="006A0AD5">
        <w:rPr>
          <w:sz w:val="24"/>
          <w:u w:val="single"/>
        </w:rPr>
        <w:t xml:space="preserve">                    </w:t>
      </w:r>
      <w:r w:rsidRPr="006A0AD5">
        <w:rPr>
          <w:sz w:val="24"/>
        </w:rPr>
        <w:t xml:space="preserve">      </w:t>
      </w:r>
      <w:r w:rsidRPr="006A0AD5">
        <w:rPr>
          <w:sz w:val="24"/>
        </w:rPr>
        <w:t>网</w:t>
      </w:r>
      <w:r w:rsidRPr="006A0AD5">
        <w:rPr>
          <w:sz w:val="24"/>
        </w:rPr>
        <w:t xml:space="preserve">    </w:t>
      </w:r>
      <w:r w:rsidRPr="006A0AD5">
        <w:rPr>
          <w:sz w:val="24"/>
        </w:rPr>
        <w:t>址：</w:t>
      </w:r>
      <w:r w:rsidRPr="006A0AD5">
        <w:rPr>
          <w:sz w:val="24"/>
          <w:u w:val="single"/>
        </w:rPr>
        <w:t xml:space="preserve">                    </w:t>
      </w:r>
      <w:r w:rsidRPr="006A0AD5">
        <w:rPr>
          <w:sz w:val="24"/>
        </w:rPr>
        <w:t xml:space="preserve"> </w:t>
      </w:r>
    </w:p>
    <w:p w14:paraId="7F50A427" w14:textId="77777777" w:rsidR="00717101" w:rsidRPr="006A0AD5" w:rsidRDefault="00717101" w:rsidP="00007799">
      <w:pPr>
        <w:topLinePunct/>
        <w:spacing w:line="440" w:lineRule="atLeast"/>
        <w:ind w:firstLineChars="200" w:firstLine="480"/>
        <w:rPr>
          <w:sz w:val="24"/>
        </w:rPr>
      </w:pPr>
      <w:r w:rsidRPr="006A0AD5">
        <w:rPr>
          <w:sz w:val="24"/>
        </w:rPr>
        <w:t>开户银行：</w:t>
      </w:r>
      <w:r w:rsidRPr="006A0AD5">
        <w:rPr>
          <w:sz w:val="24"/>
          <w:u w:val="single"/>
        </w:rPr>
        <w:t xml:space="preserve">                    </w:t>
      </w:r>
      <w:r w:rsidRPr="006A0AD5">
        <w:rPr>
          <w:sz w:val="24"/>
        </w:rPr>
        <w:t xml:space="preserve">      </w:t>
      </w:r>
      <w:r w:rsidRPr="006A0AD5">
        <w:rPr>
          <w:sz w:val="24"/>
        </w:rPr>
        <w:t>开户银行：</w:t>
      </w:r>
      <w:r w:rsidRPr="006A0AD5">
        <w:rPr>
          <w:sz w:val="24"/>
          <w:u w:val="single"/>
        </w:rPr>
        <w:t xml:space="preserve">                    </w:t>
      </w:r>
      <w:r w:rsidRPr="006A0AD5">
        <w:rPr>
          <w:sz w:val="24"/>
        </w:rPr>
        <w:t xml:space="preserve"> </w:t>
      </w:r>
    </w:p>
    <w:p w14:paraId="53B67177" w14:textId="77777777" w:rsidR="00717101" w:rsidRPr="006A0AD5" w:rsidRDefault="00717101" w:rsidP="00007799">
      <w:pPr>
        <w:topLinePunct/>
        <w:spacing w:line="440" w:lineRule="atLeast"/>
        <w:ind w:firstLineChars="200" w:firstLine="480"/>
        <w:rPr>
          <w:sz w:val="24"/>
        </w:rPr>
      </w:pPr>
      <w:proofErr w:type="gramStart"/>
      <w:r w:rsidRPr="006A0AD5">
        <w:rPr>
          <w:sz w:val="24"/>
        </w:rPr>
        <w:t>账</w:t>
      </w:r>
      <w:proofErr w:type="gramEnd"/>
      <w:r w:rsidRPr="006A0AD5">
        <w:rPr>
          <w:sz w:val="24"/>
        </w:rPr>
        <w:t xml:space="preserve">    </w:t>
      </w:r>
      <w:r w:rsidRPr="006A0AD5">
        <w:rPr>
          <w:sz w:val="24"/>
        </w:rPr>
        <w:t>号：</w:t>
      </w:r>
      <w:r w:rsidRPr="006A0AD5">
        <w:rPr>
          <w:sz w:val="24"/>
          <w:u w:val="single"/>
        </w:rPr>
        <w:t xml:space="preserve">                    </w:t>
      </w:r>
      <w:r w:rsidRPr="006A0AD5">
        <w:rPr>
          <w:sz w:val="24"/>
        </w:rPr>
        <w:t xml:space="preserve">      </w:t>
      </w:r>
      <w:proofErr w:type="gramStart"/>
      <w:r w:rsidRPr="006A0AD5">
        <w:rPr>
          <w:sz w:val="24"/>
        </w:rPr>
        <w:t>账</w:t>
      </w:r>
      <w:proofErr w:type="gramEnd"/>
      <w:r w:rsidRPr="006A0AD5">
        <w:rPr>
          <w:sz w:val="24"/>
        </w:rPr>
        <w:t xml:space="preserve">    </w:t>
      </w:r>
      <w:r w:rsidRPr="006A0AD5">
        <w:rPr>
          <w:sz w:val="24"/>
        </w:rPr>
        <w:t>号：</w:t>
      </w:r>
      <w:r w:rsidRPr="006A0AD5">
        <w:rPr>
          <w:sz w:val="24"/>
          <w:u w:val="single"/>
        </w:rPr>
        <w:t xml:space="preserve">                    </w:t>
      </w:r>
      <w:r w:rsidRPr="006A0AD5">
        <w:rPr>
          <w:sz w:val="24"/>
        </w:rPr>
        <w:t xml:space="preserve"> </w:t>
      </w:r>
    </w:p>
    <w:p w14:paraId="192BC178" w14:textId="77777777" w:rsidR="000A0114" w:rsidRPr="006A0AD5" w:rsidRDefault="000A0114" w:rsidP="000A0114">
      <w:pPr>
        <w:topLinePunct/>
        <w:spacing w:line="400" w:lineRule="atLeast"/>
        <w:ind w:firstLineChars="200" w:firstLine="480"/>
        <w:rPr>
          <w:sz w:val="24"/>
        </w:rPr>
      </w:pPr>
    </w:p>
    <w:p w14:paraId="3EA9C6E6" w14:textId="77777777" w:rsidR="00AA700E" w:rsidRPr="006A0AD5" w:rsidRDefault="00AA700E" w:rsidP="00AA700E">
      <w:pPr>
        <w:topLinePunct/>
        <w:spacing w:line="400" w:lineRule="atLeast"/>
        <w:ind w:firstLineChars="200" w:firstLine="480"/>
        <w:rPr>
          <w:rFonts w:eastAsia="黑体"/>
          <w:sz w:val="24"/>
          <w:u w:val="single"/>
        </w:rPr>
      </w:pPr>
      <w:r w:rsidRPr="006A0AD5">
        <w:rPr>
          <w:rFonts w:eastAsia="黑体"/>
          <w:sz w:val="24"/>
        </w:rPr>
        <w:t>监督部门：</w:t>
      </w:r>
      <w:r w:rsidRPr="006A0AD5">
        <w:rPr>
          <w:rFonts w:eastAsia="黑体"/>
          <w:sz w:val="24"/>
          <w:u w:val="single"/>
        </w:rPr>
        <w:t xml:space="preserve">                    </w:t>
      </w:r>
    </w:p>
    <w:p w14:paraId="12404923" w14:textId="77777777" w:rsidR="00AA700E" w:rsidRPr="006A0AD5" w:rsidRDefault="00AA700E" w:rsidP="00AA700E">
      <w:pPr>
        <w:topLinePunct/>
        <w:spacing w:line="400" w:lineRule="atLeast"/>
        <w:ind w:firstLineChars="200" w:firstLine="480"/>
        <w:rPr>
          <w:rFonts w:eastAsia="黑体"/>
          <w:sz w:val="24"/>
        </w:rPr>
      </w:pPr>
      <w:r w:rsidRPr="006A0AD5">
        <w:rPr>
          <w:rFonts w:eastAsia="黑体"/>
          <w:sz w:val="24"/>
        </w:rPr>
        <w:t>地</w:t>
      </w:r>
      <w:r w:rsidRPr="006A0AD5">
        <w:rPr>
          <w:rFonts w:eastAsia="黑体"/>
          <w:sz w:val="24"/>
        </w:rPr>
        <w:t xml:space="preserve">    </w:t>
      </w:r>
      <w:r w:rsidRPr="006A0AD5">
        <w:rPr>
          <w:rFonts w:eastAsia="黑体"/>
          <w:sz w:val="24"/>
        </w:rPr>
        <w:t>址：</w:t>
      </w:r>
      <w:r w:rsidRPr="006A0AD5">
        <w:rPr>
          <w:rFonts w:eastAsia="黑体"/>
          <w:sz w:val="24"/>
          <w:u w:val="single"/>
        </w:rPr>
        <w:t xml:space="preserve">                    </w:t>
      </w:r>
    </w:p>
    <w:p w14:paraId="4742868D" w14:textId="77777777" w:rsidR="00AA700E" w:rsidRPr="006A0AD5" w:rsidRDefault="00AA700E" w:rsidP="00AA700E">
      <w:pPr>
        <w:topLinePunct/>
        <w:spacing w:line="400" w:lineRule="atLeast"/>
        <w:ind w:firstLineChars="200" w:firstLine="480"/>
        <w:rPr>
          <w:rFonts w:eastAsia="黑体"/>
          <w:sz w:val="24"/>
          <w:u w:val="single"/>
        </w:rPr>
      </w:pPr>
      <w:r w:rsidRPr="006A0AD5">
        <w:rPr>
          <w:rFonts w:eastAsia="黑体"/>
          <w:sz w:val="24"/>
        </w:rPr>
        <w:t>电</w:t>
      </w:r>
      <w:r w:rsidRPr="006A0AD5">
        <w:rPr>
          <w:rFonts w:eastAsia="黑体"/>
          <w:sz w:val="24"/>
        </w:rPr>
        <w:t xml:space="preserve">    </w:t>
      </w:r>
      <w:r w:rsidRPr="006A0AD5">
        <w:rPr>
          <w:rFonts w:eastAsia="黑体"/>
          <w:sz w:val="24"/>
        </w:rPr>
        <w:t>话：</w:t>
      </w:r>
      <w:r w:rsidRPr="006A0AD5">
        <w:rPr>
          <w:rFonts w:eastAsia="黑体"/>
          <w:sz w:val="24"/>
          <w:u w:val="single"/>
        </w:rPr>
        <w:t xml:space="preserve">                    </w:t>
      </w:r>
    </w:p>
    <w:p w14:paraId="5E30A9F6" w14:textId="77777777" w:rsidR="00AA700E" w:rsidRPr="006A0AD5" w:rsidRDefault="00AA700E" w:rsidP="00AA700E">
      <w:pPr>
        <w:topLinePunct/>
        <w:spacing w:line="400" w:lineRule="atLeast"/>
        <w:ind w:firstLineChars="200" w:firstLine="480"/>
        <w:rPr>
          <w:rFonts w:eastAsia="黑体"/>
          <w:sz w:val="24"/>
          <w:u w:val="single"/>
        </w:rPr>
      </w:pPr>
      <w:r w:rsidRPr="006A0AD5">
        <w:rPr>
          <w:rFonts w:eastAsia="黑体"/>
          <w:sz w:val="24"/>
        </w:rPr>
        <w:t>传</w:t>
      </w:r>
      <w:r w:rsidRPr="006A0AD5">
        <w:rPr>
          <w:rFonts w:eastAsia="黑体"/>
          <w:sz w:val="24"/>
        </w:rPr>
        <w:t xml:space="preserve">    </w:t>
      </w:r>
      <w:r w:rsidRPr="006A0AD5">
        <w:rPr>
          <w:rFonts w:eastAsia="黑体"/>
          <w:sz w:val="24"/>
        </w:rPr>
        <w:t>真：</w:t>
      </w:r>
      <w:r w:rsidRPr="006A0AD5">
        <w:rPr>
          <w:rFonts w:eastAsia="黑体"/>
          <w:sz w:val="24"/>
          <w:u w:val="single"/>
        </w:rPr>
        <w:t xml:space="preserve">                    </w:t>
      </w:r>
    </w:p>
    <w:p w14:paraId="0BF51AF0" w14:textId="77777777" w:rsidR="00AA700E" w:rsidRPr="006A0AD5" w:rsidRDefault="00AA700E" w:rsidP="00AA700E">
      <w:pPr>
        <w:topLinePunct/>
        <w:spacing w:line="400" w:lineRule="atLeast"/>
        <w:ind w:firstLineChars="200" w:firstLine="480"/>
        <w:rPr>
          <w:rFonts w:eastAsia="黑体"/>
          <w:sz w:val="24"/>
        </w:rPr>
      </w:pPr>
      <w:r w:rsidRPr="006A0AD5">
        <w:rPr>
          <w:rFonts w:eastAsia="黑体"/>
          <w:sz w:val="24"/>
        </w:rPr>
        <w:t>邮政编码：</w:t>
      </w:r>
      <w:r w:rsidRPr="006A0AD5">
        <w:rPr>
          <w:rFonts w:eastAsia="黑体"/>
          <w:sz w:val="24"/>
          <w:u w:val="single"/>
        </w:rPr>
        <w:t xml:space="preserve">                   </w:t>
      </w:r>
    </w:p>
    <w:p w14:paraId="55171120" w14:textId="77777777" w:rsidR="00717101" w:rsidRPr="006A0AD5" w:rsidRDefault="00717101" w:rsidP="00007799">
      <w:pPr>
        <w:spacing w:line="440" w:lineRule="atLeast"/>
        <w:ind w:firstLine="200"/>
        <w:rPr>
          <w:sz w:val="24"/>
        </w:rPr>
      </w:pPr>
      <w:r w:rsidRPr="006A0AD5">
        <w:rPr>
          <w:sz w:val="24"/>
        </w:rPr>
        <w:t xml:space="preserve">                                                                                 </w:t>
      </w:r>
    </w:p>
    <w:p w14:paraId="70F8CB58" w14:textId="77777777" w:rsidR="00717101" w:rsidRPr="006A0AD5" w:rsidRDefault="00717101" w:rsidP="008C45D4">
      <w:pPr>
        <w:spacing w:line="440" w:lineRule="atLeast"/>
        <w:ind w:firstLine="5245"/>
        <w:rPr>
          <w:sz w:val="24"/>
        </w:rPr>
      </w:pPr>
      <w:r w:rsidRPr="006A0AD5">
        <w:rPr>
          <w:sz w:val="24"/>
          <w:u w:val="single"/>
        </w:rPr>
        <w:t xml:space="preserve">      </w:t>
      </w:r>
      <w:r w:rsidRPr="006A0AD5">
        <w:rPr>
          <w:sz w:val="24"/>
        </w:rPr>
        <w:t>年</w:t>
      </w:r>
      <w:r w:rsidRPr="006A0AD5">
        <w:rPr>
          <w:sz w:val="24"/>
        </w:rPr>
        <w:t xml:space="preserve"> </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139DDD31" w14:textId="77777777" w:rsidR="00717101" w:rsidRPr="006A0AD5" w:rsidRDefault="00717101" w:rsidP="00007799">
      <w:pPr>
        <w:widowControl/>
        <w:spacing w:line="440" w:lineRule="atLeast"/>
        <w:jc w:val="left"/>
        <w:rPr>
          <w:rStyle w:val="ae"/>
          <w:rFonts w:ascii="Times New Roman" w:eastAsia="黑体" w:hAnsi="Times New Roman"/>
          <w:spacing w:val="-4"/>
          <w:sz w:val="44"/>
          <w:szCs w:val="44"/>
        </w:rPr>
      </w:pPr>
      <w:r w:rsidRPr="006A0AD5">
        <w:rPr>
          <w:rStyle w:val="ae"/>
          <w:rFonts w:ascii="Times New Roman" w:eastAsia="黑体" w:hAnsi="Times New Roman"/>
          <w:spacing w:val="-4"/>
          <w:sz w:val="44"/>
          <w:szCs w:val="44"/>
        </w:rPr>
        <w:br w:type="page"/>
      </w:r>
    </w:p>
    <w:p w14:paraId="2A3B5BC5" w14:textId="77777777" w:rsidR="00717101" w:rsidRPr="006A0AD5" w:rsidRDefault="00717101" w:rsidP="00007799">
      <w:pPr>
        <w:pStyle w:val="3"/>
        <w:widowControl w:val="0"/>
        <w:spacing w:before="260" w:after="260" w:line="440" w:lineRule="atLeast"/>
        <w:ind w:firstLineChars="49" w:firstLine="137"/>
        <w:jc w:val="both"/>
        <w:rPr>
          <w:rFonts w:eastAsia="黑体"/>
          <w:b w:val="0"/>
          <w:kern w:val="2"/>
          <w:sz w:val="28"/>
        </w:rPr>
      </w:pPr>
      <w:bookmarkStart w:id="154" w:name="_Toc503235731"/>
      <w:bookmarkStart w:id="155" w:name="_Toc510015664"/>
      <w:r w:rsidRPr="006A0AD5">
        <w:rPr>
          <w:rFonts w:eastAsia="黑体"/>
          <w:b w:val="0"/>
          <w:kern w:val="2"/>
          <w:sz w:val="28"/>
        </w:rPr>
        <w:lastRenderedPageBreak/>
        <w:t>附件</w:t>
      </w:r>
      <w:r w:rsidR="00BB2E9C" w:rsidRPr="006A0AD5">
        <w:rPr>
          <w:rFonts w:eastAsia="黑体"/>
          <w:b w:val="0"/>
          <w:kern w:val="2"/>
          <w:sz w:val="28"/>
        </w:rPr>
        <w:t xml:space="preserve"> </w:t>
      </w:r>
      <w:r w:rsidRPr="006A0AD5">
        <w:rPr>
          <w:rFonts w:eastAsia="黑体"/>
          <w:b w:val="0"/>
          <w:kern w:val="2"/>
          <w:sz w:val="28"/>
        </w:rPr>
        <w:t>确认通知</w:t>
      </w:r>
      <w:bookmarkEnd w:id="154"/>
      <w:bookmarkEnd w:id="155"/>
    </w:p>
    <w:p w14:paraId="423C6C88" w14:textId="77777777" w:rsidR="00717101" w:rsidRPr="006A0AD5" w:rsidRDefault="00717101" w:rsidP="00007799">
      <w:pPr>
        <w:spacing w:line="440" w:lineRule="atLeast"/>
      </w:pPr>
    </w:p>
    <w:p w14:paraId="231C80B0" w14:textId="77777777" w:rsidR="00717101" w:rsidRPr="006A0AD5" w:rsidRDefault="00717101" w:rsidP="00007799">
      <w:pPr>
        <w:spacing w:line="440" w:lineRule="atLeast"/>
        <w:jc w:val="center"/>
        <w:rPr>
          <w:rFonts w:eastAsia="黑体"/>
          <w:sz w:val="28"/>
        </w:rPr>
      </w:pPr>
      <w:r w:rsidRPr="006A0AD5">
        <w:rPr>
          <w:rFonts w:eastAsia="黑体"/>
          <w:sz w:val="28"/>
        </w:rPr>
        <w:t>确认通知</w:t>
      </w:r>
    </w:p>
    <w:p w14:paraId="1781AD44" w14:textId="77777777" w:rsidR="00717101" w:rsidRPr="006A0AD5" w:rsidRDefault="00717101" w:rsidP="00007799">
      <w:pPr>
        <w:spacing w:line="440" w:lineRule="atLeast"/>
        <w:ind w:firstLineChars="200" w:firstLine="420"/>
      </w:pPr>
    </w:p>
    <w:p w14:paraId="64E0CE8F" w14:textId="77777777" w:rsidR="00717101" w:rsidRPr="006A0AD5" w:rsidRDefault="00717101" w:rsidP="00007799">
      <w:pPr>
        <w:spacing w:line="440" w:lineRule="atLeast"/>
        <w:ind w:firstLineChars="200" w:firstLine="420"/>
      </w:pPr>
    </w:p>
    <w:p w14:paraId="1F614162" w14:textId="77777777" w:rsidR="00717101" w:rsidRPr="006A0AD5" w:rsidRDefault="00717101" w:rsidP="00007799">
      <w:pPr>
        <w:spacing w:line="440" w:lineRule="atLeast"/>
        <w:rPr>
          <w:sz w:val="24"/>
        </w:rPr>
      </w:pPr>
      <w:r w:rsidRPr="006A0AD5">
        <w:rPr>
          <w:sz w:val="24"/>
          <w:u w:val="single"/>
        </w:rPr>
        <w:t xml:space="preserve">                  </w:t>
      </w:r>
      <w:r w:rsidRPr="006A0AD5">
        <w:rPr>
          <w:sz w:val="24"/>
        </w:rPr>
        <w:t>（招标人名称）：</w:t>
      </w:r>
    </w:p>
    <w:p w14:paraId="7116029F" w14:textId="77777777" w:rsidR="00717101" w:rsidRPr="006A0AD5" w:rsidRDefault="00717101" w:rsidP="00007799">
      <w:pPr>
        <w:spacing w:line="440" w:lineRule="atLeast"/>
        <w:ind w:firstLineChars="200" w:firstLine="480"/>
        <w:rPr>
          <w:sz w:val="24"/>
        </w:rPr>
      </w:pPr>
      <w:r w:rsidRPr="006A0AD5">
        <w:rPr>
          <w:sz w:val="24"/>
        </w:rPr>
        <w:t xml:space="preserve">　　</w:t>
      </w:r>
    </w:p>
    <w:p w14:paraId="746F8C8A" w14:textId="77777777" w:rsidR="00717101" w:rsidRPr="006A0AD5" w:rsidRDefault="00717101" w:rsidP="00007799">
      <w:pPr>
        <w:spacing w:line="440" w:lineRule="atLeast"/>
        <w:ind w:firstLineChars="200" w:firstLine="480"/>
        <w:jc w:val="left"/>
        <w:rPr>
          <w:sz w:val="24"/>
        </w:rPr>
      </w:pPr>
      <w:r w:rsidRPr="006A0AD5">
        <w:rPr>
          <w:sz w:val="24"/>
        </w:rPr>
        <w:t>我方已于</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日收到你方</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日发出的</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F05778" w:rsidRPr="006A0AD5">
        <w:rPr>
          <w:sz w:val="24"/>
        </w:rPr>
        <w:t>咨询服务</w:t>
      </w:r>
      <w:r w:rsidRPr="006A0AD5">
        <w:rPr>
          <w:sz w:val="24"/>
        </w:rPr>
        <w:t>招标的投标邀请书，并确认</w:t>
      </w:r>
      <w:r w:rsidRPr="006A0AD5">
        <w:rPr>
          <w:sz w:val="24"/>
          <w:u w:val="single"/>
        </w:rPr>
        <w:t xml:space="preserve">         </w:t>
      </w:r>
      <w:r w:rsidRPr="006A0AD5">
        <w:rPr>
          <w:sz w:val="24"/>
        </w:rPr>
        <w:t>（参加</w:t>
      </w:r>
      <w:r w:rsidRPr="006A0AD5">
        <w:rPr>
          <w:sz w:val="24"/>
        </w:rPr>
        <w:t>/</w:t>
      </w:r>
      <w:r w:rsidRPr="006A0AD5">
        <w:rPr>
          <w:sz w:val="24"/>
        </w:rPr>
        <w:t>不参加）投标。</w:t>
      </w:r>
    </w:p>
    <w:p w14:paraId="766F70DB" w14:textId="77777777" w:rsidR="00717101" w:rsidRPr="006A0AD5" w:rsidRDefault="00717101" w:rsidP="00007799">
      <w:pPr>
        <w:spacing w:line="440" w:lineRule="atLeast"/>
        <w:ind w:firstLineChars="200" w:firstLine="480"/>
        <w:rPr>
          <w:sz w:val="24"/>
        </w:rPr>
      </w:pPr>
      <w:r w:rsidRPr="006A0AD5">
        <w:rPr>
          <w:sz w:val="24"/>
        </w:rPr>
        <w:t>特此确认。</w:t>
      </w:r>
    </w:p>
    <w:p w14:paraId="2C4982F6" w14:textId="77777777" w:rsidR="00717101" w:rsidRPr="006A0AD5" w:rsidRDefault="00717101" w:rsidP="00007799">
      <w:pPr>
        <w:spacing w:line="440" w:lineRule="atLeast"/>
        <w:ind w:firstLineChars="200" w:firstLine="480"/>
        <w:rPr>
          <w:sz w:val="24"/>
        </w:rPr>
      </w:pPr>
    </w:p>
    <w:p w14:paraId="1B31E585" w14:textId="77777777" w:rsidR="00717101" w:rsidRPr="006A0AD5" w:rsidRDefault="00717101" w:rsidP="00007799">
      <w:pPr>
        <w:spacing w:line="440" w:lineRule="atLeast"/>
        <w:ind w:firstLineChars="200" w:firstLine="480"/>
        <w:rPr>
          <w:sz w:val="24"/>
        </w:rPr>
      </w:pPr>
    </w:p>
    <w:p w14:paraId="643EE419" w14:textId="77777777" w:rsidR="00717101" w:rsidRPr="006A0AD5" w:rsidRDefault="00717101" w:rsidP="00007799">
      <w:pPr>
        <w:spacing w:line="440" w:lineRule="atLeast"/>
        <w:ind w:firstLineChars="1400" w:firstLine="3360"/>
        <w:rPr>
          <w:sz w:val="24"/>
        </w:rPr>
      </w:pPr>
      <w:r w:rsidRPr="006A0AD5">
        <w:rPr>
          <w:sz w:val="24"/>
        </w:rPr>
        <w:t>被邀请单位名称：</w:t>
      </w:r>
      <w:r w:rsidRPr="006A0AD5">
        <w:rPr>
          <w:rFonts w:eastAsia="黑体"/>
          <w:sz w:val="24"/>
          <w:u w:val="single"/>
        </w:rPr>
        <w:t xml:space="preserve">                  </w:t>
      </w:r>
      <w:r w:rsidRPr="006A0AD5">
        <w:rPr>
          <w:sz w:val="24"/>
        </w:rPr>
        <w:t>（盖单位章）</w:t>
      </w:r>
    </w:p>
    <w:p w14:paraId="5BC1898B" w14:textId="77777777" w:rsidR="00717101" w:rsidRPr="006A0AD5" w:rsidRDefault="00717101" w:rsidP="00007799">
      <w:pPr>
        <w:spacing w:line="440" w:lineRule="atLeast"/>
        <w:ind w:firstLineChars="200" w:firstLine="480"/>
        <w:rPr>
          <w:sz w:val="24"/>
        </w:rPr>
      </w:pPr>
    </w:p>
    <w:p w14:paraId="2AC67A01" w14:textId="77777777" w:rsidR="00717101" w:rsidRPr="006A0AD5" w:rsidRDefault="00717101" w:rsidP="00007799">
      <w:pPr>
        <w:spacing w:line="440" w:lineRule="atLeast"/>
        <w:ind w:firstLineChars="200" w:firstLine="480"/>
        <w:jc w:val="center"/>
        <w:rPr>
          <w:rStyle w:val="ae"/>
          <w:rFonts w:ascii="Times New Roman" w:eastAsia="黑体" w:hAnsi="Times New Roman"/>
          <w:spacing w:val="-4"/>
          <w:sz w:val="24"/>
        </w:rPr>
      </w:pPr>
      <w:r w:rsidRPr="006A0AD5">
        <w:rPr>
          <w:sz w:val="24"/>
        </w:rPr>
        <w:t xml:space="preserve">                             </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1B435068" w14:textId="77777777" w:rsidR="00717101" w:rsidRPr="006A0AD5" w:rsidRDefault="00717101" w:rsidP="00546715">
      <w:pPr>
        <w:widowControl/>
        <w:spacing w:line="440" w:lineRule="atLeast"/>
        <w:ind w:firstLineChars="200" w:firstLine="466"/>
        <w:jc w:val="left"/>
        <w:rPr>
          <w:rFonts w:eastAsia="黑体"/>
          <w:sz w:val="29"/>
          <w:szCs w:val="29"/>
        </w:rPr>
        <w:sectPr w:rsidR="00717101" w:rsidRPr="006A0AD5">
          <w:headerReference w:type="even" r:id="rId22"/>
          <w:footnotePr>
            <w:numFmt w:val="decimalEnclosedCircleChinese"/>
            <w:numRestart w:val="eachPage"/>
          </w:footnotePr>
          <w:pgSz w:w="11907" w:h="16840"/>
          <w:pgMar w:top="1588" w:right="1531" w:bottom="1644" w:left="1588" w:header="851" w:footer="851" w:gutter="0"/>
          <w:cols w:space="425"/>
          <w:docGrid w:linePitch="312"/>
        </w:sectPr>
      </w:pPr>
      <w:r w:rsidRPr="006A0AD5">
        <w:rPr>
          <w:rStyle w:val="ae"/>
          <w:rFonts w:ascii="Times New Roman" w:eastAsia="黑体" w:hAnsi="Times New Roman"/>
          <w:spacing w:val="-4"/>
          <w:sz w:val="24"/>
        </w:rPr>
        <w:br w:type="page"/>
      </w:r>
    </w:p>
    <w:p w14:paraId="007069AC" w14:textId="77777777" w:rsidR="00C378DD" w:rsidRPr="006A0AD5" w:rsidRDefault="00C378DD" w:rsidP="00C378DD">
      <w:pPr>
        <w:spacing w:line="440" w:lineRule="exact"/>
        <w:ind w:leftChars="-53" w:left="42" w:rightChars="-115" w:right="-241" w:hangingChars="37" w:hanging="153"/>
        <w:jc w:val="center"/>
        <w:rPr>
          <w:rFonts w:eastAsia="黑体"/>
          <w:sz w:val="42"/>
          <w:szCs w:val="42"/>
        </w:rPr>
      </w:pPr>
      <w:bookmarkStart w:id="156" w:name="_Toc509993808"/>
      <w:r w:rsidRPr="006A0AD5">
        <w:rPr>
          <w:rStyle w:val="ae"/>
          <w:rFonts w:ascii="Times New Roman" w:eastAsia="黑体" w:hAnsi="Times New Roman"/>
          <w:spacing w:val="-4"/>
          <w:sz w:val="42"/>
          <w:szCs w:val="42"/>
        </w:rPr>
        <w:lastRenderedPageBreak/>
        <w:t>第一章</w:t>
      </w:r>
      <w:r w:rsidRPr="006A0AD5">
        <w:rPr>
          <w:rStyle w:val="ae"/>
          <w:rFonts w:ascii="Times New Roman" w:eastAsia="黑体" w:hAnsi="Times New Roman"/>
          <w:spacing w:val="-4"/>
          <w:sz w:val="42"/>
          <w:szCs w:val="42"/>
        </w:rPr>
        <w:t xml:space="preserve">  </w:t>
      </w:r>
      <w:r w:rsidRPr="006A0AD5">
        <w:rPr>
          <w:rStyle w:val="ae"/>
          <w:rFonts w:ascii="Times New Roman" w:eastAsia="黑体" w:hAnsi="Times New Roman"/>
          <w:spacing w:val="-4"/>
          <w:sz w:val="42"/>
          <w:szCs w:val="42"/>
        </w:rPr>
        <w:t>投标邀请书（</w:t>
      </w:r>
      <w:proofErr w:type="gramStart"/>
      <w:r w:rsidRPr="006A0AD5">
        <w:rPr>
          <w:rStyle w:val="ae"/>
          <w:rFonts w:ascii="Times New Roman" w:eastAsia="黑体" w:hAnsi="Times New Roman"/>
          <w:spacing w:val="-4"/>
          <w:sz w:val="42"/>
          <w:szCs w:val="42"/>
        </w:rPr>
        <w:t>代资格</w:t>
      </w:r>
      <w:proofErr w:type="gramEnd"/>
      <w:r w:rsidRPr="006A0AD5">
        <w:rPr>
          <w:rStyle w:val="ae"/>
          <w:rFonts w:ascii="Times New Roman" w:eastAsia="黑体" w:hAnsi="Times New Roman"/>
          <w:spacing w:val="-4"/>
          <w:sz w:val="42"/>
          <w:szCs w:val="42"/>
        </w:rPr>
        <w:t>预审通过通知书）</w:t>
      </w:r>
      <w:bookmarkEnd w:id="156"/>
      <w:r w:rsidRPr="006A0AD5">
        <w:rPr>
          <w:rStyle w:val="aff"/>
          <w:rFonts w:eastAsia="黑体"/>
          <w:sz w:val="42"/>
          <w:szCs w:val="42"/>
        </w:rPr>
        <w:footnoteReference w:id="27"/>
      </w:r>
    </w:p>
    <w:p w14:paraId="73928E53" w14:textId="77777777" w:rsidR="00C378DD" w:rsidRPr="006A0AD5" w:rsidRDefault="00C378DD" w:rsidP="00C378DD">
      <w:pPr>
        <w:spacing w:line="440" w:lineRule="exact"/>
        <w:jc w:val="center"/>
        <w:rPr>
          <w:rFonts w:eastAsia="黑体"/>
          <w:sz w:val="20"/>
          <w:szCs w:val="20"/>
          <w:u w:val="single"/>
        </w:rPr>
      </w:pPr>
    </w:p>
    <w:p w14:paraId="586AF1C0" w14:textId="77777777" w:rsidR="00C378DD" w:rsidRPr="006A0AD5" w:rsidRDefault="00C378DD" w:rsidP="00C378DD">
      <w:pPr>
        <w:spacing w:line="440" w:lineRule="exact"/>
        <w:jc w:val="center"/>
        <w:rPr>
          <w:rFonts w:eastAsia="黑体"/>
          <w:sz w:val="28"/>
          <w:szCs w:val="28"/>
        </w:rPr>
      </w:pPr>
      <w:r w:rsidRPr="006A0AD5">
        <w:rPr>
          <w:rFonts w:eastAsia="黑体"/>
          <w:sz w:val="28"/>
          <w:szCs w:val="28"/>
          <w:u w:val="single"/>
        </w:rPr>
        <w:t xml:space="preserve">         </w:t>
      </w:r>
      <w:r w:rsidRPr="006A0AD5">
        <w:rPr>
          <w:rFonts w:eastAsia="黑体"/>
          <w:sz w:val="28"/>
          <w:szCs w:val="28"/>
        </w:rPr>
        <w:t>（项目名称）</w:t>
      </w:r>
      <w:r w:rsidRPr="006A0AD5">
        <w:rPr>
          <w:rFonts w:eastAsia="黑体"/>
          <w:sz w:val="28"/>
          <w:szCs w:val="28"/>
          <w:u w:val="single"/>
        </w:rPr>
        <w:t xml:space="preserve">      </w:t>
      </w:r>
      <w:r w:rsidRPr="006A0AD5">
        <w:rPr>
          <w:rFonts w:eastAsia="黑体"/>
          <w:sz w:val="28"/>
          <w:szCs w:val="28"/>
        </w:rPr>
        <w:t>标段咨询服务投标邀请书</w:t>
      </w:r>
      <w:r w:rsidRPr="006A0AD5">
        <w:rPr>
          <w:rStyle w:val="aff"/>
          <w:rFonts w:eastAsia="黑体"/>
          <w:sz w:val="28"/>
          <w:szCs w:val="28"/>
        </w:rPr>
        <w:footnoteReference w:id="28"/>
      </w:r>
    </w:p>
    <w:p w14:paraId="19C931D6" w14:textId="77777777" w:rsidR="00C378DD" w:rsidRPr="006A0AD5" w:rsidRDefault="00C378DD" w:rsidP="00C378DD">
      <w:pPr>
        <w:spacing w:line="440" w:lineRule="exact"/>
        <w:rPr>
          <w:rFonts w:eastAsia="黑体"/>
          <w:sz w:val="20"/>
          <w:szCs w:val="20"/>
          <w:u w:val="single"/>
        </w:rPr>
      </w:pPr>
    </w:p>
    <w:p w14:paraId="5689A579" w14:textId="77777777" w:rsidR="00C378DD" w:rsidRPr="006A0AD5" w:rsidRDefault="00C378DD" w:rsidP="00645C42">
      <w:pPr>
        <w:spacing w:beforeLines="50" w:before="120" w:afterLines="100" w:after="240" w:line="440" w:lineRule="exact"/>
        <w:rPr>
          <w:sz w:val="24"/>
        </w:rPr>
      </w:pPr>
      <w:r w:rsidRPr="006A0AD5">
        <w:rPr>
          <w:sz w:val="24"/>
          <w:u w:val="single"/>
        </w:rPr>
        <w:t xml:space="preserve">              </w:t>
      </w:r>
      <w:r w:rsidRPr="006A0AD5">
        <w:rPr>
          <w:sz w:val="24"/>
        </w:rPr>
        <w:t>（被邀请单位名称）：</w:t>
      </w:r>
    </w:p>
    <w:p w14:paraId="799DFEC7" w14:textId="77777777" w:rsidR="00C378DD" w:rsidRPr="006A0AD5" w:rsidRDefault="00C378DD" w:rsidP="00C378DD">
      <w:pPr>
        <w:spacing w:line="400" w:lineRule="atLeast"/>
        <w:ind w:firstLineChars="200" w:firstLine="480"/>
        <w:rPr>
          <w:sz w:val="24"/>
        </w:rPr>
      </w:pPr>
      <w:r w:rsidRPr="006A0AD5">
        <w:rPr>
          <w:sz w:val="24"/>
        </w:rPr>
        <w:t>你单位已通过资格预审，</w:t>
      </w:r>
      <w:proofErr w:type="gramStart"/>
      <w:r w:rsidRPr="006A0AD5">
        <w:rPr>
          <w:sz w:val="24"/>
        </w:rPr>
        <w:t>现邀请</w:t>
      </w:r>
      <w:proofErr w:type="gramEnd"/>
      <w:r w:rsidRPr="006A0AD5">
        <w:rPr>
          <w:sz w:val="24"/>
        </w:rPr>
        <w:t>你单位按招标文件规定的内容，参加</w:t>
      </w:r>
      <w:r w:rsidRPr="006A0AD5">
        <w:rPr>
          <w:sz w:val="24"/>
          <w:u w:val="single"/>
        </w:rPr>
        <w:t xml:space="preserve">      </w:t>
      </w:r>
      <w:r w:rsidRPr="006A0AD5">
        <w:rPr>
          <w:sz w:val="24"/>
        </w:rPr>
        <w:t>（项目名称）</w:t>
      </w:r>
      <w:r w:rsidRPr="006A0AD5">
        <w:rPr>
          <w:sz w:val="24"/>
          <w:u w:val="single"/>
        </w:rPr>
        <w:t xml:space="preserve">     </w:t>
      </w:r>
      <w:r w:rsidRPr="006A0AD5">
        <w:rPr>
          <w:sz w:val="24"/>
        </w:rPr>
        <w:t>标段咨询服务投标。</w:t>
      </w:r>
    </w:p>
    <w:p w14:paraId="3D4400BE" w14:textId="77777777" w:rsidR="002E2F14" w:rsidRPr="00842614" w:rsidRDefault="002E2F14" w:rsidP="002E2F14">
      <w:pPr>
        <w:spacing w:line="400" w:lineRule="atLeast"/>
        <w:ind w:firstLineChars="200" w:firstLine="480"/>
        <w:rPr>
          <w:ins w:id="168" w:author="华杰" w:date="2019-07-08T13:58:00Z"/>
          <w:rFonts w:eastAsia="黑体"/>
          <w:sz w:val="24"/>
        </w:rPr>
      </w:pPr>
      <w:ins w:id="169" w:author="华杰" w:date="2019-07-08T13:58:00Z">
        <w:r w:rsidRPr="001C4873">
          <w:rPr>
            <w:rFonts w:eastAsia="黑体"/>
            <w:sz w:val="24"/>
          </w:rPr>
          <w:t>根据规定，本项目只接受网上报名。凡有意参加投标者，请</w:t>
        </w:r>
        <w:r w:rsidRPr="003E2496">
          <w:rPr>
            <w:rFonts w:eastAsia="黑体" w:hint="eastAsia"/>
            <w:sz w:val="24"/>
          </w:rPr>
          <w:t>登录湖南省公路建设市场信用信息管理系统（网址：</w:t>
        </w:r>
        <w:r w:rsidRPr="003E2496">
          <w:fldChar w:fldCharType="begin"/>
        </w:r>
        <w:r w:rsidRPr="00842614">
          <w:rPr>
            <w:rFonts w:eastAsia="黑体"/>
          </w:rPr>
          <w:instrText xml:space="preserve"> HYPERLINK "http://218.76.40.80:8000/gljs" </w:instrText>
        </w:r>
        <w:r w:rsidRPr="003E2496">
          <w:fldChar w:fldCharType="separate"/>
        </w:r>
        <w:r w:rsidRPr="003E2496">
          <w:rPr>
            <w:rStyle w:val="a8"/>
          </w:rPr>
          <w:t>http://218.76.40.80:8000/gljs</w:t>
        </w:r>
        <w:r w:rsidRPr="003E2496">
          <w:rPr>
            <w:rStyle w:val="a8"/>
          </w:rPr>
          <w:fldChar w:fldCharType="end"/>
        </w:r>
        <w:r w:rsidRPr="003E2496">
          <w:rPr>
            <w:rFonts w:eastAsia="黑体" w:hint="eastAsia"/>
            <w:sz w:val="24"/>
          </w:rPr>
          <w:t>）中注册、完善、公开本单位信息（新用户</w:t>
        </w:r>
        <w:proofErr w:type="gramStart"/>
        <w:r w:rsidRPr="003E2496">
          <w:rPr>
            <w:rFonts w:eastAsia="黑体" w:hint="eastAsia"/>
            <w:sz w:val="24"/>
          </w:rPr>
          <w:t>注册请</w:t>
        </w:r>
        <w:proofErr w:type="gramEnd"/>
        <w:r w:rsidRPr="003E2496">
          <w:rPr>
            <w:rFonts w:eastAsia="黑体" w:hint="eastAsia"/>
            <w:sz w:val="24"/>
          </w:rPr>
          <w:t>联系</w:t>
        </w:r>
        <w:r w:rsidRPr="003E2496">
          <w:rPr>
            <w:rFonts w:eastAsia="黑体"/>
            <w:sz w:val="24"/>
          </w:rPr>
          <w:t>__________</w:t>
        </w:r>
        <w:r w:rsidRPr="003E2496">
          <w:rPr>
            <w:rFonts w:eastAsia="黑体" w:hint="eastAsia"/>
            <w:sz w:val="24"/>
          </w:rPr>
          <w:t>），并在湖南省公共资源交易中心办理</w:t>
        </w:r>
        <w:r w:rsidRPr="003E2496">
          <w:rPr>
            <w:rFonts w:eastAsia="黑体"/>
            <w:sz w:val="24"/>
          </w:rPr>
          <w:t>CA</w:t>
        </w:r>
        <w:r w:rsidRPr="003E2496">
          <w:rPr>
            <w:rFonts w:eastAsia="黑体" w:hint="eastAsia"/>
            <w:sz w:val="24"/>
          </w:rPr>
          <w:t>数字证书（具体流程参见网址：</w:t>
        </w:r>
        <w:r w:rsidRPr="003E2496">
          <w:fldChar w:fldCharType="begin"/>
        </w:r>
        <w:r w:rsidRPr="00842614">
          <w:rPr>
            <w:rFonts w:eastAsia="黑体"/>
          </w:rPr>
          <w:instrText xml:space="preserve"> HYPERLINK "http://www.hunca.com.cn/xmzq/ggzy/ggzyfscg/" </w:instrText>
        </w:r>
        <w:r w:rsidRPr="003E2496">
          <w:fldChar w:fldCharType="separate"/>
        </w:r>
        <w:r w:rsidRPr="003E2496">
          <w:rPr>
            <w:rStyle w:val="a8"/>
          </w:rPr>
          <w:t>http://www.hunca.com.cn/xmzq/ggzy/ggzyfscg/</w:t>
        </w:r>
        <w:r w:rsidRPr="003E2496">
          <w:rPr>
            <w:rStyle w:val="a8"/>
          </w:rPr>
          <w:fldChar w:fldCharType="end"/>
        </w:r>
        <w:r w:rsidRPr="003E2496">
          <w:rPr>
            <w:rFonts w:eastAsia="黑体" w:hint="eastAsia"/>
            <w:sz w:val="24"/>
          </w:rPr>
          <w:t>）。</w:t>
        </w:r>
      </w:ins>
    </w:p>
    <w:p w14:paraId="74DD5AF4" w14:textId="77777777" w:rsidR="002E2F14" w:rsidRPr="003E2496" w:rsidRDefault="002E2F14" w:rsidP="002E2F14">
      <w:pPr>
        <w:widowControl/>
        <w:spacing w:line="400" w:lineRule="atLeast"/>
        <w:ind w:firstLineChars="200" w:firstLine="480"/>
        <w:rPr>
          <w:ins w:id="170" w:author="华杰" w:date="2019-07-08T13:58:00Z"/>
          <w:rFonts w:ascii="黑体" w:eastAsia="黑体" w:hAnsi="黑体"/>
          <w:sz w:val="24"/>
        </w:rPr>
      </w:pPr>
      <w:ins w:id="171" w:author="华杰" w:date="2019-07-08T13:58:00Z">
        <w:r w:rsidRPr="003E2496">
          <w:rPr>
            <w:rFonts w:eastAsia="黑体" w:hint="eastAsia"/>
            <w:sz w:val="24"/>
          </w:rPr>
          <w:t>办理完成</w:t>
        </w:r>
        <w:r w:rsidRPr="003E2496">
          <w:rPr>
            <w:rFonts w:eastAsia="黑体"/>
            <w:sz w:val="24"/>
          </w:rPr>
          <w:t>CA</w:t>
        </w:r>
        <w:r w:rsidRPr="003E2496">
          <w:rPr>
            <w:rFonts w:eastAsia="黑体" w:hint="eastAsia"/>
            <w:sz w:val="24"/>
          </w:rPr>
          <w:t>数字认证后，请于</w:t>
        </w:r>
        <w:r w:rsidRPr="003E2496">
          <w:rPr>
            <w:rFonts w:eastAsia="黑体"/>
            <w:sz w:val="24"/>
            <w:u w:val="single"/>
          </w:rPr>
          <w:t xml:space="preserve">     </w:t>
        </w:r>
        <w:r w:rsidRPr="003E2496">
          <w:rPr>
            <w:rFonts w:eastAsia="黑体" w:hint="eastAsia"/>
            <w:sz w:val="24"/>
          </w:rPr>
          <w:t>年</w:t>
        </w:r>
        <w:r w:rsidRPr="003E2496">
          <w:rPr>
            <w:rFonts w:eastAsia="黑体"/>
            <w:sz w:val="24"/>
            <w:u w:val="single"/>
          </w:rPr>
          <w:t xml:space="preserve">    </w:t>
        </w:r>
        <w:r w:rsidRPr="003E2496">
          <w:rPr>
            <w:rFonts w:eastAsia="黑体" w:hint="eastAsia"/>
            <w:sz w:val="24"/>
          </w:rPr>
          <w:t>月</w:t>
        </w:r>
        <w:r w:rsidRPr="003E2496">
          <w:rPr>
            <w:rFonts w:eastAsia="黑体"/>
            <w:sz w:val="24"/>
            <w:u w:val="single"/>
          </w:rPr>
          <w:t xml:space="preserve">   </w:t>
        </w:r>
        <w:r w:rsidRPr="003E2496">
          <w:rPr>
            <w:rFonts w:eastAsia="黑体" w:hint="eastAsia"/>
            <w:sz w:val="24"/>
          </w:rPr>
          <w:t>日</w:t>
        </w:r>
        <w:r w:rsidRPr="00842614">
          <w:rPr>
            <w:rFonts w:ascii="黑体" w:eastAsia="黑体" w:hAnsi="黑体"/>
            <w:sz w:val="24"/>
          </w:rPr>
          <w:t>00</w:t>
        </w:r>
        <w:r w:rsidRPr="00842614">
          <w:rPr>
            <w:rFonts w:ascii="黑体" w:eastAsia="黑体" w:hAnsi="黑体" w:hint="eastAsia"/>
            <w:sz w:val="24"/>
          </w:rPr>
          <w:t>：</w:t>
        </w:r>
        <w:r w:rsidRPr="002E4A84">
          <w:rPr>
            <w:rFonts w:ascii="黑体" w:eastAsia="黑体" w:hAnsi="黑体" w:hint="eastAsia"/>
            <w:sz w:val="24"/>
          </w:rPr>
          <w:t>0</w:t>
        </w:r>
        <w:r w:rsidRPr="00ED1D51">
          <w:rPr>
            <w:rFonts w:ascii="黑体" w:eastAsia="黑体" w:hAnsi="黑体"/>
            <w:sz w:val="24"/>
          </w:rPr>
          <w:t>0</w:t>
        </w:r>
        <w:r w:rsidRPr="00842614">
          <w:rPr>
            <w:rFonts w:ascii="黑体" w:eastAsia="黑体" w:hAnsi="黑体" w:hint="eastAsia"/>
            <w:sz w:val="24"/>
          </w:rPr>
          <w:t>时</w:t>
        </w:r>
        <w:r w:rsidRPr="003E2496">
          <w:rPr>
            <w:rFonts w:eastAsia="黑体" w:hint="eastAsia"/>
            <w:sz w:val="24"/>
          </w:rPr>
          <w:t>至</w:t>
        </w:r>
        <w:r w:rsidRPr="003E2496">
          <w:rPr>
            <w:rFonts w:eastAsia="黑体"/>
            <w:sz w:val="24"/>
            <w:u w:val="single"/>
          </w:rPr>
          <w:t xml:space="preserve">     </w:t>
        </w:r>
        <w:r w:rsidRPr="003E2496">
          <w:rPr>
            <w:rFonts w:eastAsia="黑体" w:hint="eastAsia"/>
            <w:sz w:val="24"/>
          </w:rPr>
          <w:t>年</w:t>
        </w:r>
        <w:r w:rsidRPr="003E2496">
          <w:rPr>
            <w:rFonts w:eastAsia="黑体"/>
            <w:sz w:val="24"/>
            <w:u w:val="single"/>
          </w:rPr>
          <w:t xml:space="preserve">    </w:t>
        </w:r>
        <w:r w:rsidRPr="003E2496">
          <w:rPr>
            <w:rFonts w:eastAsia="黑体" w:hint="eastAsia"/>
            <w:sz w:val="24"/>
          </w:rPr>
          <w:t>月</w:t>
        </w:r>
        <w:r w:rsidRPr="003E2496">
          <w:rPr>
            <w:rFonts w:eastAsia="黑体"/>
            <w:sz w:val="24"/>
            <w:u w:val="single"/>
          </w:rPr>
          <w:t xml:space="preserve">    </w:t>
        </w:r>
        <w:r w:rsidRPr="003E2496">
          <w:rPr>
            <w:rFonts w:eastAsia="黑体" w:hint="eastAsia"/>
            <w:sz w:val="24"/>
          </w:rPr>
          <w:t>日</w:t>
        </w:r>
        <w:r w:rsidRPr="00842614">
          <w:rPr>
            <w:rFonts w:ascii="黑体" w:eastAsia="黑体" w:hAnsi="黑体" w:hint="eastAsia"/>
            <w:sz w:val="24"/>
          </w:rPr>
          <w:t>2</w:t>
        </w:r>
        <w:r w:rsidRPr="00842614">
          <w:rPr>
            <w:rFonts w:ascii="黑体" w:eastAsia="黑体" w:hAnsi="黑体"/>
            <w:sz w:val="24"/>
          </w:rPr>
          <w:t>4</w:t>
        </w:r>
        <w:r w:rsidRPr="002E4A84">
          <w:rPr>
            <w:rFonts w:ascii="黑体" w:eastAsia="黑体" w:hAnsi="黑体" w:hint="eastAsia"/>
            <w:sz w:val="24"/>
          </w:rPr>
          <w:t>：</w:t>
        </w:r>
        <w:r w:rsidRPr="00ED1D51">
          <w:rPr>
            <w:rFonts w:ascii="黑体" w:eastAsia="黑体" w:hAnsi="黑体" w:hint="eastAsia"/>
            <w:sz w:val="24"/>
          </w:rPr>
          <w:t>0</w:t>
        </w:r>
        <w:r w:rsidRPr="00842614">
          <w:rPr>
            <w:rFonts w:ascii="黑体" w:eastAsia="黑体" w:hAnsi="黑体"/>
            <w:sz w:val="24"/>
          </w:rPr>
          <w:t>0</w:t>
        </w:r>
        <w:r w:rsidRPr="00842614">
          <w:rPr>
            <w:rFonts w:ascii="黑体" w:eastAsia="黑体" w:hAnsi="黑体" w:hint="eastAsia"/>
            <w:sz w:val="24"/>
          </w:rPr>
          <w:t>时</w:t>
        </w:r>
        <w:r w:rsidRPr="003E2496">
          <w:rPr>
            <w:rFonts w:eastAsia="黑体" w:hint="eastAsia"/>
            <w:sz w:val="24"/>
          </w:rPr>
          <w:t>（北京时间，下同）</w:t>
        </w:r>
        <w:r w:rsidRPr="003E2496">
          <w:rPr>
            <w:rFonts w:ascii="黑体" w:eastAsia="黑体" w:hAnsi="黑体" w:hint="eastAsia"/>
            <w:sz w:val="24"/>
          </w:rPr>
          <w:t>，通过互联网使用</w:t>
        </w:r>
        <w:r w:rsidRPr="003E2496">
          <w:rPr>
            <w:rFonts w:eastAsia="黑体"/>
            <w:sz w:val="24"/>
          </w:rPr>
          <w:t>CA</w:t>
        </w:r>
        <w:r w:rsidRPr="003E2496">
          <w:rPr>
            <w:rFonts w:eastAsia="黑体" w:hint="eastAsia"/>
            <w:sz w:val="24"/>
          </w:rPr>
          <w:t>数字证书登录湖南省公共资源交易中心进场交易系统（以下简称：</w:t>
        </w:r>
        <w:r w:rsidRPr="003E2496">
          <w:rPr>
            <w:rFonts w:eastAsia="黑体"/>
            <w:sz w:val="24"/>
          </w:rPr>
          <w:t>“</w:t>
        </w:r>
        <w:r w:rsidRPr="003E2496">
          <w:rPr>
            <w:rFonts w:eastAsia="黑体" w:hint="eastAsia"/>
            <w:sz w:val="24"/>
          </w:rPr>
          <w:t>电子交易平台</w:t>
        </w:r>
        <w:r w:rsidRPr="003E2496">
          <w:rPr>
            <w:rFonts w:eastAsia="黑体"/>
            <w:sz w:val="24"/>
          </w:rPr>
          <w:t>”</w:t>
        </w:r>
        <w:r w:rsidRPr="003E2496">
          <w:rPr>
            <w:rFonts w:eastAsia="黑体" w:hint="eastAsia"/>
            <w:sz w:val="24"/>
          </w:rPr>
          <w:t>，网址：</w:t>
        </w:r>
        <w:r w:rsidRPr="003E2496">
          <w:rPr>
            <w:rFonts w:eastAsia="黑体"/>
            <w:sz w:val="24"/>
          </w:rPr>
          <w:t>http://222.240.80.75/tpbidder</w:t>
        </w:r>
        <w:r w:rsidRPr="003E2496">
          <w:rPr>
            <w:rFonts w:eastAsia="黑体" w:hint="eastAsia"/>
            <w:sz w:val="24"/>
          </w:rPr>
          <w:t>），进行报名后下载招标文件</w:t>
        </w:r>
        <w:r w:rsidRPr="003E2496">
          <w:rPr>
            <w:rFonts w:ascii="黑体" w:eastAsia="黑体" w:hAnsi="黑体"/>
            <w:sz w:val="24"/>
          </w:rPr>
          <w:t>等</w:t>
        </w:r>
        <w:r w:rsidRPr="003E2496">
          <w:rPr>
            <w:rFonts w:eastAsia="黑体" w:hint="eastAsia"/>
            <w:sz w:val="24"/>
          </w:rPr>
          <w:t>相关资料，完成报名。联合体投标的，由联合体牵头人完成报名、招标文件等资料下载。</w:t>
        </w:r>
        <w:r w:rsidRPr="003E2496">
          <w:rPr>
            <w:rStyle w:val="aff"/>
            <w:rFonts w:ascii="黑体" w:eastAsia="黑体" w:hAnsi="黑体"/>
            <w:sz w:val="24"/>
          </w:rPr>
          <w:footnoteReference w:id="29"/>
        </w:r>
      </w:ins>
    </w:p>
    <w:p w14:paraId="6AF72BFD" w14:textId="77777777" w:rsidR="00C378DD" w:rsidDel="002E2F14" w:rsidRDefault="002E2F14" w:rsidP="00C378DD">
      <w:pPr>
        <w:spacing w:line="400" w:lineRule="atLeast"/>
        <w:ind w:firstLineChars="200" w:firstLine="480"/>
        <w:rPr>
          <w:del w:id="180" w:author="华杰" w:date="2019-07-08T13:58:00Z"/>
          <w:rFonts w:eastAsia="黑体"/>
          <w:sz w:val="24"/>
        </w:rPr>
      </w:pPr>
      <w:ins w:id="181" w:author="华杰" w:date="2019-07-08T13:58:00Z">
        <w:r w:rsidRPr="003E2496">
          <w:rPr>
            <w:rFonts w:ascii="黑体" w:eastAsia="黑体" w:hAnsi="黑体"/>
            <w:sz w:val="24"/>
          </w:rPr>
          <w:t>投标人应及时关注网上相关招标信息，如有遗漏招标人概不负责，所造成的投标失败或损失由投标人自行负责。</w:t>
        </w:r>
        <w:r w:rsidRPr="003E2496">
          <w:rPr>
            <w:rFonts w:eastAsia="黑体" w:hint="eastAsia"/>
            <w:sz w:val="24"/>
          </w:rPr>
          <w:t>未按规定从湖南省公共资源交易中心进场交易系统下载招标文件的，招标人将拒收其投标。</w:t>
        </w:r>
      </w:ins>
      <w:del w:id="182" w:author="华杰" w:date="2019-07-08T13:58:00Z">
        <w:r w:rsidR="00C378DD" w:rsidRPr="006A0AD5" w:rsidDel="002E2F14">
          <w:rPr>
            <w:sz w:val="24"/>
          </w:rPr>
          <w:delText>请你单位于</w:delText>
        </w:r>
        <w:r w:rsidR="00C378DD" w:rsidRPr="006A0AD5" w:rsidDel="002E2F14">
          <w:rPr>
            <w:sz w:val="24"/>
            <w:u w:val="single"/>
          </w:rPr>
          <w:delText xml:space="preserve">     </w:delText>
        </w:r>
        <w:r w:rsidR="00C378DD" w:rsidRPr="006A0AD5" w:rsidDel="002E2F14">
          <w:rPr>
            <w:sz w:val="24"/>
          </w:rPr>
          <w:delText>年</w:delText>
        </w:r>
        <w:r w:rsidR="00C378DD" w:rsidRPr="006A0AD5" w:rsidDel="002E2F14">
          <w:rPr>
            <w:sz w:val="24"/>
            <w:u w:val="single"/>
          </w:rPr>
          <w:delText xml:space="preserve">    </w:delText>
        </w:r>
        <w:r w:rsidR="00C378DD" w:rsidRPr="006A0AD5" w:rsidDel="002E2F14">
          <w:rPr>
            <w:sz w:val="24"/>
          </w:rPr>
          <w:delText>月</w:delText>
        </w:r>
        <w:r w:rsidR="00C378DD" w:rsidRPr="006A0AD5" w:rsidDel="002E2F14">
          <w:rPr>
            <w:sz w:val="24"/>
            <w:u w:val="single"/>
          </w:rPr>
          <w:delText xml:space="preserve">    </w:delText>
        </w:r>
        <w:r w:rsidR="00C378DD" w:rsidRPr="006A0AD5" w:rsidDel="002E2F14">
          <w:rPr>
            <w:sz w:val="24"/>
          </w:rPr>
          <w:delText>日至</w:delText>
        </w:r>
        <w:r w:rsidR="00C378DD" w:rsidRPr="006A0AD5" w:rsidDel="002E2F14">
          <w:rPr>
            <w:sz w:val="24"/>
            <w:u w:val="single"/>
          </w:rPr>
          <w:delText xml:space="preserve">     </w:delText>
        </w:r>
        <w:r w:rsidR="00C378DD" w:rsidRPr="006A0AD5" w:rsidDel="002E2F14">
          <w:rPr>
            <w:sz w:val="24"/>
          </w:rPr>
          <w:delText>年</w:delText>
        </w:r>
        <w:r w:rsidR="00C378DD" w:rsidRPr="006A0AD5" w:rsidDel="002E2F14">
          <w:rPr>
            <w:sz w:val="24"/>
            <w:u w:val="single"/>
          </w:rPr>
          <w:delText xml:space="preserve">    </w:delText>
        </w:r>
        <w:r w:rsidR="00C378DD" w:rsidRPr="006A0AD5" w:rsidDel="002E2F14">
          <w:rPr>
            <w:sz w:val="24"/>
          </w:rPr>
          <w:delText>月</w:delText>
        </w:r>
        <w:r w:rsidR="00C378DD" w:rsidRPr="006A0AD5" w:rsidDel="002E2F14">
          <w:rPr>
            <w:sz w:val="24"/>
            <w:u w:val="single"/>
          </w:rPr>
          <w:delText xml:space="preserve">    </w:delText>
        </w:r>
        <w:r w:rsidR="00C378DD" w:rsidRPr="006A0AD5" w:rsidDel="002E2F14">
          <w:rPr>
            <w:sz w:val="24"/>
          </w:rPr>
          <w:delText>日，每日上午</w:delText>
        </w:r>
        <w:r w:rsidR="00C378DD" w:rsidRPr="006A0AD5" w:rsidDel="002E2F14">
          <w:rPr>
            <w:sz w:val="24"/>
            <w:u w:val="single"/>
          </w:rPr>
          <w:delText xml:space="preserve">   </w:delText>
        </w:r>
        <w:r w:rsidR="00C378DD" w:rsidRPr="006A0AD5" w:rsidDel="002E2F14">
          <w:rPr>
            <w:sz w:val="24"/>
          </w:rPr>
          <w:delText>时</w:delText>
        </w:r>
        <w:r w:rsidR="00C378DD" w:rsidRPr="006A0AD5" w:rsidDel="002E2F14">
          <w:rPr>
            <w:sz w:val="24"/>
            <w:u w:val="single"/>
          </w:rPr>
          <w:delText xml:space="preserve">   </w:delText>
        </w:r>
        <w:r w:rsidR="00C378DD" w:rsidRPr="006A0AD5" w:rsidDel="002E2F14">
          <w:rPr>
            <w:sz w:val="24"/>
          </w:rPr>
          <w:delText>分至</w:delText>
        </w:r>
        <w:r w:rsidR="00C378DD" w:rsidRPr="006A0AD5" w:rsidDel="002E2F14">
          <w:rPr>
            <w:sz w:val="24"/>
            <w:u w:val="single"/>
          </w:rPr>
          <w:delText xml:space="preserve">   </w:delText>
        </w:r>
        <w:r w:rsidR="00C378DD" w:rsidRPr="006A0AD5" w:rsidDel="002E2F14">
          <w:rPr>
            <w:sz w:val="24"/>
          </w:rPr>
          <w:delText>时</w:delText>
        </w:r>
        <w:r w:rsidR="00C378DD" w:rsidRPr="006A0AD5" w:rsidDel="002E2F14">
          <w:rPr>
            <w:sz w:val="24"/>
            <w:u w:val="single"/>
          </w:rPr>
          <w:delText xml:space="preserve">   </w:delText>
        </w:r>
        <w:r w:rsidR="00C378DD" w:rsidRPr="006A0AD5" w:rsidDel="002E2F14">
          <w:rPr>
            <w:sz w:val="24"/>
          </w:rPr>
          <w:delText>分，下午</w:delText>
        </w:r>
        <w:r w:rsidR="00C378DD" w:rsidRPr="006A0AD5" w:rsidDel="002E2F14">
          <w:rPr>
            <w:sz w:val="24"/>
            <w:u w:val="single"/>
          </w:rPr>
          <w:delText xml:space="preserve">   </w:delText>
        </w:r>
        <w:r w:rsidR="00C378DD" w:rsidRPr="006A0AD5" w:rsidDel="002E2F14">
          <w:rPr>
            <w:sz w:val="24"/>
          </w:rPr>
          <w:delText>时</w:delText>
        </w:r>
        <w:r w:rsidR="00C378DD" w:rsidRPr="006A0AD5" w:rsidDel="002E2F14">
          <w:rPr>
            <w:sz w:val="24"/>
            <w:u w:val="single"/>
          </w:rPr>
          <w:delText xml:space="preserve">   </w:delText>
        </w:r>
        <w:r w:rsidR="00C378DD" w:rsidRPr="006A0AD5" w:rsidDel="002E2F14">
          <w:rPr>
            <w:sz w:val="24"/>
          </w:rPr>
          <w:delText>分至</w:delText>
        </w:r>
        <w:r w:rsidR="00C378DD" w:rsidRPr="006A0AD5" w:rsidDel="002E2F14">
          <w:rPr>
            <w:sz w:val="24"/>
            <w:u w:val="single"/>
          </w:rPr>
          <w:delText xml:space="preserve">   </w:delText>
        </w:r>
        <w:r w:rsidR="00C378DD" w:rsidRPr="006A0AD5" w:rsidDel="002E2F14">
          <w:rPr>
            <w:sz w:val="24"/>
          </w:rPr>
          <w:delText>时</w:delText>
        </w:r>
        <w:r w:rsidR="00C378DD" w:rsidRPr="006A0AD5" w:rsidDel="002E2F14">
          <w:rPr>
            <w:sz w:val="24"/>
            <w:u w:val="single"/>
          </w:rPr>
          <w:delText xml:space="preserve">   </w:delText>
        </w:r>
        <w:r w:rsidR="00C378DD" w:rsidRPr="006A0AD5" w:rsidDel="002E2F14">
          <w:rPr>
            <w:sz w:val="24"/>
          </w:rPr>
          <w:delText>分（北京时间，下同），在</w:delText>
        </w:r>
        <w:r w:rsidR="00C378DD" w:rsidRPr="006A0AD5" w:rsidDel="002E2F14">
          <w:rPr>
            <w:sz w:val="24"/>
            <w:u w:val="single"/>
          </w:rPr>
          <w:delText xml:space="preserve">            </w:delText>
        </w:r>
        <w:r w:rsidR="00C378DD" w:rsidRPr="006A0AD5" w:rsidDel="002E2F14">
          <w:rPr>
            <w:sz w:val="24"/>
          </w:rPr>
          <w:delText>（详细地址）持本邀请书、单位介绍信及经办人身份证购买招标文件。</w:delText>
        </w:r>
      </w:del>
    </w:p>
    <w:p w14:paraId="275F71BD" w14:textId="77777777" w:rsidR="002E2F14" w:rsidRPr="006A0AD5" w:rsidRDefault="002E2F14" w:rsidP="002E2F14">
      <w:pPr>
        <w:spacing w:line="400" w:lineRule="atLeast"/>
        <w:ind w:firstLineChars="200" w:firstLine="480"/>
        <w:rPr>
          <w:ins w:id="183" w:author="华杰" w:date="2019-07-08T13:58:00Z"/>
          <w:sz w:val="24"/>
        </w:rPr>
      </w:pPr>
    </w:p>
    <w:p w14:paraId="139B17A2" w14:textId="77777777" w:rsidR="00C378DD" w:rsidRPr="006A0AD5" w:rsidDel="002E2F14" w:rsidRDefault="00C378DD" w:rsidP="00C378DD">
      <w:pPr>
        <w:widowControl/>
        <w:ind w:firstLineChars="200" w:firstLine="480"/>
        <w:jc w:val="left"/>
        <w:rPr>
          <w:del w:id="184" w:author="华杰" w:date="2019-07-08T13:58:00Z"/>
          <w:kern w:val="0"/>
          <w:sz w:val="24"/>
        </w:rPr>
      </w:pPr>
      <w:del w:id="185" w:author="华杰" w:date="2019-07-08T13:58:00Z">
        <w:r w:rsidRPr="006A0AD5" w:rsidDel="002E2F14">
          <w:rPr>
            <w:rFonts w:eastAsia="黑体"/>
            <w:sz w:val="24"/>
          </w:rPr>
          <w:delText>根据规定，本项目只接受网上报名。凡有意参加投标者，请在</w:delText>
        </w:r>
        <w:r w:rsidRPr="006A0AD5" w:rsidDel="002E2F14">
          <w:rPr>
            <w:rFonts w:eastAsia="黑体"/>
            <w:sz w:val="24"/>
            <w:u w:val="single"/>
          </w:rPr>
          <w:delText xml:space="preserve">       </w:delText>
        </w:r>
        <w:r w:rsidRPr="006A0AD5" w:rsidDel="002E2F14">
          <w:rPr>
            <w:rFonts w:eastAsia="黑体"/>
            <w:sz w:val="24"/>
          </w:rPr>
          <w:delText>市</w:delText>
        </w:r>
        <w:r w:rsidR="008A4516" w:rsidRPr="006A0AD5" w:rsidDel="002E2F14">
          <w:rPr>
            <w:rFonts w:eastAsia="黑体" w:hint="eastAsia"/>
            <w:sz w:val="24"/>
          </w:rPr>
          <w:delText>/</w:delText>
        </w:r>
        <w:r w:rsidR="008A4516" w:rsidRPr="006A0AD5" w:rsidDel="002E2F14">
          <w:rPr>
            <w:rFonts w:eastAsia="黑体" w:hint="eastAsia"/>
            <w:sz w:val="24"/>
          </w:rPr>
          <w:delText>州</w:delText>
        </w:r>
        <w:r w:rsidRPr="006A0AD5" w:rsidDel="002E2F14">
          <w:rPr>
            <w:rFonts w:eastAsia="黑体"/>
            <w:sz w:val="24"/>
          </w:rPr>
          <w:delText>公共资源交易中心窗口办理</w:delText>
        </w:r>
        <w:r w:rsidRPr="006A0AD5" w:rsidDel="002E2F14">
          <w:rPr>
            <w:rFonts w:eastAsia="黑体"/>
            <w:sz w:val="24"/>
          </w:rPr>
          <w:delText>CA</w:delText>
        </w:r>
        <w:r w:rsidRPr="006A0AD5" w:rsidDel="002E2F14">
          <w:rPr>
            <w:rFonts w:eastAsia="黑体"/>
            <w:sz w:val="24"/>
          </w:rPr>
          <w:delText>认证后，从</w:delText>
        </w:r>
        <w:r w:rsidRPr="006A0AD5" w:rsidDel="002E2F14">
          <w:rPr>
            <w:rFonts w:eastAsia="黑体"/>
            <w:sz w:val="24"/>
            <w:u w:val="single"/>
          </w:rPr>
          <w:delText xml:space="preserve">     </w:delText>
        </w:r>
        <w:r w:rsidRPr="006A0AD5" w:rsidDel="002E2F14">
          <w:rPr>
            <w:rFonts w:eastAsia="黑体"/>
            <w:sz w:val="24"/>
          </w:rPr>
          <w:delText>年</w:delText>
        </w:r>
        <w:r w:rsidRPr="006A0AD5" w:rsidDel="002E2F14">
          <w:rPr>
            <w:rFonts w:eastAsia="黑体"/>
            <w:sz w:val="24"/>
            <w:u w:val="single"/>
          </w:rPr>
          <w:delText xml:space="preserve">    </w:delText>
        </w:r>
        <w:r w:rsidRPr="006A0AD5" w:rsidDel="002E2F14">
          <w:rPr>
            <w:rFonts w:eastAsia="黑体"/>
            <w:sz w:val="24"/>
          </w:rPr>
          <w:delText>月</w:delText>
        </w:r>
        <w:r w:rsidRPr="006A0AD5" w:rsidDel="002E2F14">
          <w:rPr>
            <w:rFonts w:eastAsia="黑体"/>
            <w:sz w:val="24"/>
            <w:u w:val="single"/>
          </w:rPr>
          <w:delText xml:space="preserve">   </w:delText>
        </w:r>
        <w:r w:rsidRPr="006A0AD5" w:rsidDel="002E2F14">
          <w:rPr>
            <w:rFonts w:eastAsia="黑体"/>
            <w:sz w:val="24"/>
          </w:rPr>
          <w:delText>日至</w:delText>
        </w:r>
        <w:r w:rsidRPr="006A0AD5" w:rsidDel="002E2F14">
          <w:rPr>
            <w:rFonts w:eastAsia="黑体"/>
            <w:sz w:val="24"/>
            <w:u w:val="single"/>
          </w:rPr>
          <w:delText xml:space="preserve">     </w:delText>
        </w:r>
        <w:r w:rsidRPr="006A0AD5" w:rsidDel="002E2F14">
          <w:rPr>
            <w:rFonts w:eastAsia="黑体"/>
            <w:sz w:val="24"/>
          </w:rPr>
          <w:delText>年</w:delText>
        </w:r>
        <w:r w:rsidRPr="006A0AD5" w:rsidDel="002E2F14">
          <w:rPr>
            <w:rFonts w:eastAsia="黑体"/>
            <w:sz w:val="24"/>
            <w:u w:val="single"/>
          </w:rPr>
          <w:delText xml:space="preserve">    </w:delText>
        </w:r>
        <w:r w:rsidRPr="006A0AD5" w:rsidDel="002E2F14">
          <w:rPr>
            <w:rFonts w:eastAsia="黑体"/>
            <w:sz w:val="24"/>
          </w:rPr>
          <w:delText>月</w:delText>
        </w:r>
        <w:r w:rsidRPr="006A0AD5" w:rsidDel="002E2F14">
          <w:rPr>
            <w:rFonts w:eastAsia="黑体"/>
            <w:sz w:val="24"/>
            <w:u w:val="single"/>
          </w:rPr>
          <w:delText xml:space="preserve">    </w:delText>
        </w:r>
        <w:r w:rsidRPr="006A0AD5" w:rsidDel="002E2F14">
          <w:rPr>
            <w:rFonts w:eastAsia="黑体"/>
            <w:sz w:val="24"/>
          </w:rPr>
          <w:delText>日，每日上午</w:delText>
        </w:r>
        <w:r w:rsidRPr="006A0AD5" w:rsidDel="002E2F14">
          <w:rPr>
            <w:rFonts w:eastAsia="黑体"/>
            <w:sz w:val="24"/>
            <w:u w:val="single"/>
          </w:rPr>
          <w:delText xml:space="preserve">   </w:delText>
        </w:r>
        <w:r w:rsidRPr="006A0AD5" w:rsidDel="002E2F14">
          <w:rPr>
            <w:rFonts w:eastAsia="黑体"/>
            <w:sz w:val="24"/>
          </w:rPr>
          <w:delText>时</w:delText>
        </w:r>
        <w:r w:rsidRPr="006A0AD5" w:rsidDel="002E2F14">
          <w:rPr>
            <w:rFonts w:eastAsia="黑体"/>
            <w:sz w:val="24"/>
            <w:u w:val="single"/>
          </w:rPr>
          <w:delText xml:space="preserve">   </w:delText>
        </w:r>
        <w:r w:rsidRPr="006A0AD5" w:rsidDel="002E2F14">
          <w:rPr>
            <w:rFonts w:eastAsia="黑体"/>
            <w:sz w:val="24"/>
          </w:rPr>
          <w:delText>分至</w:delText>
        </w:r>
        <w:r w:rsidRPr="006A0AD5" w:rsidDel="002E2F14">
          <w:rPr>
            <w:rFonts w:eastAsia="黑体"/>
            <w:sz w:val="24"/>
            <w:u w:val="single"/>
          </w:rPr>
          <w:delText xml:space="preserve">   </w:delText>
        </w:r>
        <w:r w:rsidRPr="006A0AD5" w:rsidDel="002E2F14">
          <w:rPr>
            <w:rFonts w:eastAsia="黑体"/>
            <w:sz w:val="24"/>
          </w:rPr>
          <w:delText>时</w:delText>
        </w:r>
        <w:r w:rsidRPr="006A0AD5" w:rsidDel="002E2F14">
          <w:rPr>
            <w:rFonts w:eastAsia="黑体"/>
            <w:sz w:val="24"/>
            <w:u w:val="single"/>
          </w:rPr>
          <w:delText xml:space="preserve">   </w:delText>
        </w:r>
        <w:r w:rsidRPr="006A0AD5" w:rsidDel="002E2F14">
          <w:rPr>
            <w:rFonts w:eastAsia="黑体"/>
            <w:sz w:val="24"/>
          </w:rPr>
          <w:delText>分，下午</w:delText>
        </w:r>
        <w:r w:rsidRPr="006A0AD5" w:rsidDel="002E2F14">
          <w:rPr>
            <w:rFonts w:eastAsia="黑体"/>
            <w:sz w:val="24"/>
            <w:u w:val="single"/>
          </w:rPr>
          <w:delText xml:space="preserve">   </w:delText>
        </w:r>
        <w:r w:rsidRPr="006A0AD5" w:rsidDel="002E2F14">
          <w:rPr>
            <w:rFonts w:eastAsia="黑体"/>
            <w:sz w:val="24"/>
          </w:rPr>
          <w:delText>时</w:delText>
        </w:r>
        <w:r w:rsidRPr="006A0AD5" w:rsidDel="002E2F14">
          <w:rPr>
            <w:rFonts w:eastAsia="黑体"/>
            <w:sz w:val="24"/>
            <w:u w:val="single"/>
          </w:rPr>
          <w:delText xml:space="preserve">   </w:delText>
        </w:r>
        <w:r w:rsidRPr="006A0AD5" w:rsidDel="002E2F14">
          <w:rPr>
            <w:rFonts w:eastAsia="黑体"/>
            <w:sz w:val="24"/>
          </w:rPr>
          <w:delText>分至</w:delText>
        </w:r>
        <w:r w:rsidRPr="006A0AD5" w:rsidDel="002E2F14">
          <w:rPr>
            <w:rFonts w:eastAsia="黑体"/>
            <w:sz w:val="24"/>
            <w:u w:val="single"/>
          </w:rPr>
          <w:delText xml:space="preserve">   </w:delText>
        </w:r>
        <w:r w:rsidRPr="006A0AD5" w:rsidDel="002E2F14">
          <w:rPr>
            <w:rFonts w:eastAsia="黑体"/>
            <w:sz w:val="24"/>
          </w:rPr>
          <w:delText>时</w:delText>
        </w:r>
        <w:r w:rsidRPr="006A0AD5" w:rsidDel="002E2F14">
          <w:rPr>
            <w:rFonts w:eastAsia="黑体"/>
            <w:sz w:val="24"/>
            <w:u w:val="single"/>
          </w:rPr>
          <w:delText xml:space="preserve">   </w:delText>
        </w:r>
        <w:r w:rsidRPr="006A0AD5" w:rsidDel="002E2F14">
          <w:rPr>
            <w:rFonts w:eastAsia="黑体"/>
            <w:sz w:val="24"/>
          </w:rPr>
          <w:delText>分（北京时间，下同）自行在</w:delText>
        </w:r>
        <w:r w:rsidRPr="006A0AD5" w:rsidDel="002E2F14">
          <w:rPr>
            <w:rFonts w:eastAsia="黑体"/>
            <w:sz w:val="24"/>
            <w:u w:val="single"/>
          </w:rPr>
          <w:delText xml:space="preserve">    </w:delText>
        </w:r>
        <w:r w:rsidRPr="006A0AD5" w:rsidDel="002E2F14">
          <w:rPr>
            <w:rFonts w:eastAsia="黑体"/>
            <w:sz w:val="24"/>
          </w:rPr>
          <w:delText>市</w:delText>
        </w:r>
        <w:r w:rsidR="008A4516" w:rsidRPr="006A0AD5" w:rsidDel="002E2F14">
          <w:rPr>
            <w:rFonts w:eastAsia="黑体" w:hint="eastAsia"/>
            <w:sz w:val="24"/>
          </w:rPr>
          <w:delText>/</w:delText>
        </w:r>
        <w:r w:rsidR="008A4516" w:rsidRPr="006A0AD5" w:rsidDel="002E2F14">
          <w:rPr>
            <w:rFonts w:eastAsia="黑体" w:hint="eastAsia"/>
            <w:sz w:val="24"/>
          </w:rPr>
          <w:delText>州</w:delText>
        </w:r>
        <w:r w:rsidRPr="006A0AD5" w:rsidDel="002E2F14">
          <w:rPr>
            <w:rFonts w:eastAsia="黑体"/>
            <w:sz w:val="24"/>
          </w:rPr>
          <w:delText>公共资源交易网下载</w:delText>
        </w:r>
        <w:r w:rsidRPr="006A0AD5" w:rsidDel="002E2F14">
          <w:rPr>
            <w:rFonts w:eastAsia="黑体"/>
            <w:sz w:val="24"/>
          </w:rPr>
          <w:delText>/</w:delText>
        </w:r>
        <w:r w:rsidRPr="006A0AD5" w:rsidDel="002E2F14">
          <w:rPr>
            <w:rFonts w:eastAsia="黑体"/>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6A0AD5" w:rsidDel="002E2F14">
          <w:rPr>
            <w:rStyle w:val="aff"/>
            <w:rFonts w:eastAsia="黑体"/>
          </w:rPr>
          <w:footnoteReference w:id="30"/>
        </w:r>
        <w:r w:rsidRPr="006A0AD5" w:rsidDel="002E2F14">
          <w:rPr>
            <w:kern w:val="0"/>
            <w:sz w:val="24"/>
          </w:rPr>
          <w:delText xml:space="preserve"> </w:delText>
        </w:r>
      </w:del>
    </w:p>
    <w:p w14:paraId="3FE66FA1" w14:textId="77777777" w:rsidR="00C378DD" w:rsidRPr="006A0AD5" w:rsidRDefault="00C378DD" w:rsidP="00C378DD">
      <w:pPr>
        <w:spacing w:line="400" w:lineRule="atLeast"/>
        <w:ind w:firstLineChars="200" w:firstLine="480"/>
        <w:rPr>
          <w:sz w:val="24"/>
        </w:rPr>
      </w:pPr>
      <w:r w:rsidRPr="006A0AD5">
        <w:rPr>
          <w:sz w:val="24"/>
        </w:rPr>
        <w:t>招标文件每套售价</w:t>
      </w:r>
      <w:r w:rsidRPr="006A0AD5">
        <w:rPr>
          <w:sz w:val="24"/>
          <w:u w:val="single"/>
        </w:rPr>
        <w:t xml:space="preserve">         </w:t>
      </w:r>
      <w:r w:rsidRPr="006A0AD5">
        <w:rPr>
          <w:sz w:val="24"/>
        </w:rPr>
        <w:t>元，售后不退</w:t>
      </w:r>
      <w:r w:rsidRPr="006A0AD5">
        <w:rPr>
          <w:rStyle w:val="aff"/>
          <w:sz w:val="24"/>
        </w:rPr>
        <w:footnoteReference w:id="31"/>
      </w:r>
      <w:r w:rsidRPr="006A0AD5">
        <w:rPr>
          <w:sz w:val="24"/>
        </w:rPr>
        <w:t>。</w:t>
      </w:r>
    </w:p>
    <w:p w14:paraId="06553BCC" w14:textId="77777777" w:rsidR="00C378DD" w:rsidRPr="006A0AD5" w:rsidRDefault="00C378DD" w:rsidP="00C378DD">
      <w:pPr>
        <w:spacing w:line="400" w:lineRule="atLeast"/>
        <w:ind w:firstLineChars="200" w:firstLine="480"/>
        <w:rPr>
          <w:sz w:val="24"/>
        </w:rPr>
      </w:pPr>
      <w:r w:rsidRPr="006A0AD5">
        <w:rPr>
          <w:sz w:val="24"/>
        </w:rPr>
        <w:t>招标人将于下列时间和地点组织进行工程现场踏勘并召开投标预备会。</w:t>
      </w:r>
    </w:p>
    <w:p w14:paraId="0EE3BF74" w14:textId="77777777" w:rsidR="00C378DD" w:rsidRPr="006A0AD5" w:rsidRDefault="00C378DD" w:rsidP="00C378DD">
      <w:pPr>
        <w:spacing w:line="400" w:lineRule="atLeast"/>
        <w:ind w:firstLineChars="200" w:firstLine="480"/>
        <w:rPr>
          <w:sz w:val="24"/>
        </w:rPr>
      </w:pPr>
      <w:r w:rsidRPr="006A0AD5">
        <w:rPr>
          <w:sz w:val="24"/>
        </w:rPr>
        <w:t>踏勘现场时间：</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分，集中地点：</w:t>
      </w:r>
      <w:r w:rsidRPr="006A0AD5">
        <w:rPr>
          <w:sz w:val="24"/>
          <w:u w:val="single"/>
        </w:rPr>
        <w:t xml:space="preserve">                  </w:t>
      </w:r>
      <w:r w:rsidRPr="006A0AD5">
        <w:rPr>
          <w:sz w:val="24"/>
        </w:rPr>
        <w:t>；</w:t>
      </w:r>
    </w:p>
    <w:p w14:paraId="52347D69" w14:textId="77777777" w:rsidR="00C378DD" w:rsidRPr="006A0AD5" w:rsidRDefault="00C378DD" w:rsidP="00C378DD">
      <w:pPr>
        <w:spacing w:line="400" w:lineRule="atLeast"/>
        <w:ind w:firstLineChars="200" w:firstLine="480"/>
        <w:rPr>
          <w:sz w:val="24"/>
        </w:rPr>
      </w:pPr>
      <w:r w:rsidRPr="006A0AD5">
        <w:rPr>
          <w:sz w:val="24"/>
        </w:rPr>
        <w:t>投标预备会时间：</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分，地点：</w:t>
      </w:r>
      <w:r w:rsidRPr="006A0AD5">
        <w:rPr>
          <w:sz w:val="24"/>
          <w:u w:val="single"/>
        </w:rPr>
        <w:t xml:space="preserve">                  </w:t>
      </w:r>
      <w:r w:rsidRPr="006A0AD5">
        <w:rPr>
          <w:sz w:val="24"/>
        </w:rPr>
        <w:t>。</w:t>
      </w:r>
    </w:p>
    <w:p w14:paraId="42BC0ECB" w14:textId="77777777" w:rsidR="00B75A75" w:rsidRPr="00A06FF4" w:rsidRDefault="00B75A75" w:rsidP="00B75A75">
      <w:pPr>
        <w:spacing w:line="400" w:lineRule="atLeast"/>
        <w:ind w:firstLineChars="200" w:firstLine="480"/>
        <w:rPr>
          <w:ins w:id="199" w:author="华杰" w:date="2019-07-08T13:59:00Z"/>
          <w:rFonts w:ascii="宋体" w:hAnsi="宋体"/>
          <w:sz w:val="24"/>
        </w:rPr>
      </w:pPr>
      <w:ins w:id="200" w:author="华杰" w:date="2019-07-08T13:59:00Z">
        <w:r w:rsidRPr="00A06FF4">
          <w:rPr>
            <w:rFonts w:ascii="宋体" w:hAnsi="宋体" w:hint="eastAsia"/>
            <w:sz w:val="24"/>
          </w:rPr>
          <w:t>投标文件包括加密的电子投标文件和纸质投标文件。投标文件递交截止时间（</w:t>
        </w:r>
        <w:r w:rsidRPr="00A06FF4">
          <w:rPr>
            <w:rFonts w:ascii="宋体" w:hAnsi="宋体"/>
            <w:sz w:val="24"/>
          </w:rPr>
          <w:t>投标截止时间，下同）</w:t>
        </w:r>
        <w:r w:rsidRPr="00A06FF4">
          <w:rPr>
            <w:rFonts w:ascii="宋体" w:hAnsi="宋体" w:hint="eastAsia"/>
            <w:sz w:val="24"/>
          </w:rPr>
          <w:t>为</w:t>
        </w:r>
        <w:r w:rsidRPr="00A06FF4">
          <w:rPr>
            <w:rFonts w:ascii="宋体" w:hAnsi="宋体"/>
            <w:sz w:val="24"/>
            <w:u w:val="single"/>
          </w:rPr>
          <w:t xml:space="preserve">    </w:t>
        </w:r>
        <w:r w:rsidRPr="00A06FF4">
          <w:rPr>
            <w:rFonts w:ascii="宋体" w:hAnsi="宋体" w:hint="eastAsia"/>
            <w:sz w:val="24"/>
          </w:rPr>
          <w:t>年</w:t>
        </w:r>
        <w:r w:rsidRPr="00A06FF4">
          <w:rPr>
            <w:rFonts w:ascii="宋体" w:hAnsi="宋体"/>
            <w:sz w:val="24"/>
            <w:u w:val="single"/>
          </w:rPr>
          <w:t xml:space="preserve">    </w:t>
        </w:r>
        <w:r w:rsidRPr="00A06FF4">
          <w:rPr>
            <w:rFonts w:ascii="宋体" w:hAnsi="宋体" w:hint="eastAsia"/>
            <w:sz w:val="24"/>
          </w:rPr>
          <w:t>月</w:t>
        </w:r>
        <w:r w:rsidRPr="00A06FF4">
          <w:rPr>
            <w:rFonts w:ascii="宋体" w:hAnsi="宋体"/>
            <w:sz w:val="24"/>
            <w:u w:val="single"/>
          </w:rPr>
          <w:t xml:space="preserve">    </w:t>
        </w:r>
        <w:r w:rsidRPr="00A06FF4">
          <w:rPr>
            <w:rFonts w:ascii="宋体" w:hAnsi="宋体" w:hint="eastAsia"/>
            <w:sz w:val="24"/>
          </w:rPr>
          <w:t>日</w:t>
        </w:r>
        <w:r w:rsidRPr="00A06FF4">
          <w:rPr>
            <w:rFonts w:ascii="宋体" w:hAnsi="宋体"/>
            <w:sz w:val="24"/>
            <w:u w:val="single"/>
          </w:rPr>
          <w:t xml:space="preserve">    </w:t>
        </w:r>
        <w:r w:rsidRPr="00A06FF4">
          <w:rPr>
            <w:rFonts w:ascii="宋体" w:hAnsi="宋体" w:hint="eastAsia"/>
            <w:sz w:val="24"/>
          </w:rPr>
          <w:t>时</w:t>
        </w:r>
        <w:r w:rsidRPr="00A06FF4">
          <w:rPr>
            <w:rFonts w:ascii="宋体" w:hAnsi="宋体"/>
            <w:sz w:val="24"/>
            <w:u w:val="single"/>
          </w:rPr>
          <w:t xml:space="preserve">    </w:t>
        </w:r>
        <w:r w:rsidRPr="00A06FF4">
          <w:rPr>
            <w:rFonts w:ascii="宋体" w:hAnsi="宋体" w:hint="eastAsia"/>
            <w:sz w:val="24"/>
          </w:rPr>
          <w:t>分</w:t>
        </w:r>
        <w:r w:rsidRPr="00E55623">
          <w:rPr>
            <w:rStyle w:val="aff"/>
            <w:sz w:val="24"/>
          </w:rPr>
          <w:footnoteReference w:id="32"/>
        </w:r>
        <w:r w:rsidRPr="00A06FF4">
          <w:rPr>
            <w:rFonts w:ascii="宋体" w:hAnsi="宋体" w:hint="eastAsia"/>
            <w:sz w:val="24"/>
          </w:rPr>
          <w:t>，投标人应当在投标截止</w:t>
        </w:r>
        <w:r w:rsidRPr="00A06FF4">
          <w:rPr>
            <w:rFonts w:ascii="宋体" w:hAnsi="宋体" w:hint="eastAsia"/>
            <w:sz w:val="24"/>
          </w:rPr>
          <w:lastRenderedPageBreak/>
          <w:t>时间前，</w:t>
        </w:r>
        <w:r>
          <w:rPr>
            <w:rFonts w:ascii="宋体" w:hAnsi="宋体" w:hint="eastAsia"/>
            <w:sz w:val="24"/>
          </w:rPr>
          <w:t>按</w:t>
        </w:r>
        <w:r w:rsidRPr="00A06FF4">
          <w:rPr>
            <w:rFonts w:ascii="宋体" w:hAnsi="宋体" w:hint="eastAsia"/>
            <w:sz w:val="24"/>
          </w:rPr>
          <w:t>下列两种方式递交投标文件：</w:t>
        </w:r>
      </w:ins>
    </w:p>
    <w:p w14:paraId="43905FEE" w14:textId="77777777" w:rsidR="00B75A75" w:rsidRPr="00A06FF4" w:rsidRDefault="00B75A75" w:rsidP="00B75A75">
      <w:pPr>
        <w:spacing w:line="400" w:lineRule="atLeast"/>
        <w:ind w:firstLineChars="200" w:firstLine="480"/>
        <w:rPr>
          <w:ins w:id="210" w:author="华杰" w:date="2019-07-08T13:59:00Z"/>
          <w:rFonts w:ascii="宋体" w:hAnsi="宋体"/>
          <w:sz w:val="24"/>
        </w:rPr>
      </w:pPr>
      <w:ins w:id="211" w:author="华杰" w:date="2019-07-08T13:59:00Z">
        <w:r w:rsidRPr="00A06FF4">
          <w:rPr>
            <w:rFonts w:hint="eastAsia"/>
            <w:bCs/>
            <w:sz w:val="24"/>
          </w:rPr>
          <w:t>（</w:t>
        </w:r>
        <w:r w:rsidRPr="00A06FF4">
          <w:rPr>
            <w:bCs/>
            <w:sz w:val="24"/>
          </w:rPr>
          <w:t>1</w:t>
        </w:r>
        <w:r w:rsidRPr="00A06FF4">
          <w:rPr>
            <w:rFonts w:hint="eastAsia"/>
            <w:bCs/>
            <w:sz w:val="24"/>
          </w:rPr>
          <w:t>）网上递交：</w:t>
        </w:r>
        <w:r w:rsidRPr="00A06FF4">
          <w:rPr>
            <w:rFonts w:hint="eastAsia"/>
            <w:sz w:val="24"/>
          </w:rPr>
          <w:t>投标人应当在投标截止时间前，通过互联网使用</w:t>
        </w:r>
        <w:r w:rsidRPr="00A06FF4">
          <w:rPr>
            <w:sz w:val="24"/>
          </w:rPr>
          <w:t>CA</w:t>
        </w:r>
        <w:r w:rsidRPr="00A06FF4">
          <w:rPr>
            <w:rFonts w:hint="eastAsia"/>
            <w:sz w:val="24"/>
          </w:rPr>
          <w:t>数</w:t>
        </w:r>
        <w:r w:rsidRPr="00A06FF4">
          <w:rPr>
            <w:rFonts w:ascii="宋体" w:hAnsi="宋体" w:hint="eastAsia"/>
            <w:sz w:val="24"/>
          </w:rPr>
          <w:t>字证书登录“电子交易平台”，将加密的电子投标文件上传</w:t>
        </w:r>
        <w:r w:rsidRPr="00A06FF4">
          <w:rPr>
            <w:rFonts w:ascii="宋体" w:hAnsi="宋体"/>
            <w:sz w:val="24"/>
          </w:rPr>
          <w:t>，</w:t>
        </w:r>
        <w:r w:rsidRPr="00A06FF4">
          <w:rPr>
            <w:rFonts w:ascii="宋体" w:hAnsi="宋体" w:hint="eastAsia"/>
            <w:sz w:val="24"/>
          </w:rPr>
          <w:t>并保存上</w:t>
        </w:r>
        <w:proofErr w:type="gramStart"/>
        <w:r w:rsidRPr="00A06FF4">
          <w:rPr>
            <w:rFonts w:ascii="宋体" w:hAnsi="宋体" w:hint="eastAsia"/>
            <w:sz w:val="24"/>
          </w:rPr>
          <w:t>传成功</w:t>
        </w:r>
        <w:proofErr w:type="gramEnd"/>
        <w:r w:rsidRPr="00A06FF4">
          <w:rPr>
            <w:rFonts w:ascii="宋体" w:hAnsi="宋体" w:hint="eastAsia"/>
            <w:sz w:val="24"/>
          </w:rPr>
          <w:t>后</w:t>
        </w:r>
        <w:r w:rsidRPr="00A06FF4">
          <w:rPr>
            <w:rFonts w:ascii="宋体" w:hAnsi="宋体"/>
            <w:sz w:val="24"/>
          </w:rPr>
          <w:t>系统自动生成</w:t>
        </w:r>
        <w:r w:rsidRPr="00A06FF4">
          <w:rPr>
            <w:rFonts w:ascii="宋体" w:hAnsi="宋体" w:hint="eastAsia"/>
            <w:sz w:val="24"/>
          </w:rPr>
          <w:t>的</w:t>
        </w:r>
        <w:r w:rsidRPr="00A06FF4">
          <w:rPr>
            <w:rFonts w:ascii="宋体" w:hAnsi="宋体"/>
            <w:sz w:val="24"/>
          </w:rPr>
          <w:t>电子签收凭证</w:t>
        </w:r>
        <w:r w:rsidRPr="00A06FF4">
          <w:rPr>
            <w:rFonts w:ascii="宋体" w:hAnsi="宋体" w:hint="eastAsia"/>
            <w:sz w:val="24"/>
          </w:rPr>
          <w:t>，</w:t>
        </w:r>
        <w:r w:rsidRPr="00A06FF4">
          <w:rPr>
            <w:rFonts w:ascii="宋体" w:hAnsi="宋体"/>
            <w:sz w:val="24"/>
          </w:rPr>
          <w:t>递交时间即为电子签收凭证时间。</w:t>
        </w:r>
        <w:r w:rsidRPr="00A06FF4">
          <w:rPr>
            <w:rFonts w:ascii="宋体" w:hAnsi="宋体" w:hint="eastAsia"/>
            <w:sz w:val="24"/>
          </w:rPr>
          <w:t>逾</w:t>
        </w:r>
        <w:r w:rsidRPr="00A06FF4">
          <w:rPr>
            <w:rFonts w:ascii="宋体" w:hAnsi="宋体"/>
            <w:sz w:val="24"/>
          </w:rPr>
          <w:t>期未完成上传</w:t>
        </w:r>
        <w:r w:rsidRPr="00A06FF4">
          <w:rPr>
            <w:rFonts w:ascii="宋体" w:hAnsi="宋体" w:hint="eastAsia"/>
            <w:bCs/>
            <w:iCs/>
            <w:sz w:val="24"/>
          </w:rPr>
          <w:t>或未按规定加密的电子投标文件</w:t>
        </w:r>
        <w:r w:rsidRPr="00A06FF4">
          <w:rPr>
            <w:rFonts w:ascii="宋体" w:hAnsi="宋体"/>
            <w:sz w:val="24"/>
          </w:rPr>
          <w:t>，招标人将拒收。</w:t>
        </w:r>
      </w:ins>
    </w:p>
    <w:p w14:paraId="14BD13AB" w14:textId="77777777" w:rsidR="00B75A75" w:rsidRPr="00C53585" w:rsidRDefault="00B75A75" w:rsidP="00B75A75">
      <w:pPr>
        <w:spacing w:line="400" w:lineRule="atLeast"/>
        <w:ind w:firstLineChars="200" w:firstLine="480"/>
        <w:rPr>
          <w:ins w:id="212" w:author="华杰" w:date="2019-07-08T13:59:00Z"/>
          <w:sz w:val="24"/>
        </w:rPr>
      </w:pPr>
      <w:ins w:id="213" w:author="华杰" w:date="2019-07-08T13:59:00Z">
        <w:r w:rsidRPr="00A06FF4">
          <w:rPr>
            <w:rFonts w:hint="eastAsia"/>
            <w:bCs/>
            <w:sz w:val="24"/>
          </w:rPr>
          <w:t>（</w:t>
        </w:r>
        <w:r w:rsidRPr="00A06FF4">
          <w:rPr>
            <w:bCs/>
            <w:sz w:val="24"/>
          </w:rPr>
          <w:t>2</w:t>
        </w:r>
        <w:r w:rsidRPr="00A06FF4">
          <w:rPr>
            <w:rFonts w:hint="eastAsia"/>
            <w:bCs/>
            <w:sz w:val="24"/>
          </w:rPr>
          <w:t>）</w:t>
        </w:r>
        <w:r w:rsidRPr="00A06FF4">
          <w:rPr>
            <w:rFonts w:ascii="宋体" w:hAnsi="宋体"/>
            <w:bCs/>
            <w:sz w:val="24"/>
          </w:rPr>
          <w:t>现场递交：</w:t>
        </w:r>
        <w:r w:rsidRPr="00A06FF4">
          <w:rPr>
            <w:rFonts w:ascii="宋体" w:hAnsi="宋体" w:hint="eastAsia"/>
            <w:sz w:val="24"/>
          </w:rPr>
          <w:t>投标人应当在投标截止时间前，将</w:t>
        </w:r>
        <w:r w:rsidRPr="00A06FF4">
          <w:rPr>
            <w:rFonts w:ascii="宋体" w:hAnsi="宋体"/>
            <w:sz w:val="24"/>
          </w:rPr>
          <w:t>纸质投标文件</w:t>
        </w:r>
        <w:r w:rsidRPr="00A06FF4">
          <w:rPr>
            <w:rFonts w:ascii="宋体" w:hAnsi="宋体" w:hint="eastAsia"/>
            <w:sz w:val="24"/>
          </w:rPr>
          <w:t>按照招标文件要求密封和加写标记后，递交至</w:t>
        </w:r>
        <w:r w:rsidRPr="00A06FF4">
          <w:rPr>
            <w:rFonts w:ascii="宋体" w:hAnsi="宋体"/>
            <w:sz w:val="24"/>
          </w:rPr>
          <w:t>___________。</w:t>
        </w:r>
        <w:r w:rsidRPr="00C53585">
          <w:rPr>
            <w:sz w:val="24"/>
          </w:rPr>
          <w:t>逾期送达的、未送达指定地点的或不按照招标文件要求密封的</w:t>
        </w:r>
        <w:r>
          <w:rPr>
            <w:rFonts w:hint="eastAsia"/>
            <w:sz w:val="24"/>
          </w:rPr>
          <w:t>纸质</w:t>
        </w:r>
        <w:r w:rsidRPr="00C53585">
          <w:rPr>
            <w:sz w:val="24"/>
          </w:rPr>
          <w:t>投标文件，招标人将予以拒收。</w:t>
        </w:r>
      </w:ins>
    </w:p>
    <w:p w14:paraId="34A8314F" w14:textId="77777777" w:rsidR="00C378DD" w:rsidRPr="006A0AD5" w:rsidDel="00B75A75" w:rsidRDefault="00C378DD" w:rsidP="00C378DD">
      <w:pPr>
        <w:spacing w:line="400" w:lineRule="atLeast"/>
        <w:ind w:firstLineChars="200" w:firstLine="480"/>
        <w:rPr>
          <w:del w:id="214" w:author="华杰" w:date="2019-07-08T13:59:00Z"/>
          <w:sz w:val="24"/>
        </w:rPr>
      </w:pPr>
      <w:del w:id="215" w:author="华杰" w:date="2019-07-08T13:59:00Z">
        <w:r w:rsidRPr="006A0AD5" w:rsidDel="00B75A75">
          <w:rPr>
            <w:sz w:val="24"/>
          </w:rPr>
          <w:delText>投标文件递交的截止时间（投标截止时间，下同）为</w:delText>
        </w:r>
        <w:r w:rsidRPr="006A0AD5" w:rsidDel="00B75A75">
          <w:rPr>
            <w:sz w:val="24"/>
            <w:u w:val="single"/>
          </w:rPr>
          <w:delText xml:space="preserve">    </w:delText>
        </w:r>
        <w:r w:rsidRPr="006A0AD5" w:rsidDel="00B75A75">
          <w:rPr>
            <w:sz w:val="24"/>
          </w:rPr>
          <w:delText>年</w:delText>
        </w:r>
        <w:r w:rsidRPr="006A0AD5" w:rsidDel="00B75A75">
          <w:rPr>
            <w:sz w:val="24"/>
            <w:u w:val="single"/>
          </w:rPr>
          <w:delText xml:space="preserve">   </w:delText>
        </w:r>
        <w:r w:rsidRPr="006A0AD5" w:rsidDel="00B75A75">
          <w:rPr>
            <w:sz w:val="24"/>
          </w:rPr>
          <w:delText>月</w:delText>
        </w:r>
        <w:r w:rsidRPr="006A0AD5" w:rsidDel="00B75A75">
          <w:rPr>
            <w:sz w:val="24"/>
            <w:u w:val="single"/>
          </w:rPr>
          <w:delText xml:space="preserve">   </w:delText>
        </w:r>
        <w:r w:rsidRPr="006A0AD5" w:rsidDel="00B75A75">
          <w:rPr>
            <w:sz w:val="24"/>
          </w:rPr>
          <w:delText>日</w:delText>
        </w:r>
        <w:r w:rsidRPr="006A0AD5" w:rsidDel="00B75A75">
          <w:rPr>
            <w:sz w:val="24"/>
            <w:u w:val="single"/>
          </w:rPr>
          <w:delText xml:space="preserve">   </w:delText>
        </w:r>
        <w:r w:rsidRPr="006A0AD5" w:rsidDel="00B75A75">
          <w:rPr>
            <w:sz w:val="24"/>
          </w:rPr>
          <w:delText>时</w:delText>
        </w:r>
        <w:r w:rsidRPr="006A0AD5" w:rsidDel="00B75A75">
          <w:rPr>
            <w:sz w:val="24"/>
            <w:u w:val="single"/>
          </w:rPr>
          <w:delText xml:space="preserve">   </w:delText>
        </w:r>
        <w:r w:rsidRPr="006A0AD5" w:rsidDel="00B75A75">
          <w:rPr>
            <w:sz w:val="24"/>
          </w:rPr>
          <w:delText>分</w:delText>
        </w:r>
        <w:r w:rsidRPr="006A0AD5" w:rsidDel="00B75A75">
          <w:rPr>
            <w:rStyle w:val="aff"/>
            <w:sz w:val="24"/>
          </w:rPr>
          <w:footnoteReference w:id="33"/>
        </w:r>
        <w:r w:rsidRPr="006A0AD5" w:rsidDel="00B75A75">
          <w:rPr>
            <w:sz w:val="24"/>
          </w:rPr>
          <w:delText>，投标人应于当日</w:delText>
        </w:r>
        <w:r w:rsidRPr="006A0AD5" w:rsidDel="00B75A75">
          <w:rPr>
            <w:sz w:val="24"/>
            <w:u w:val="single"/>
          </w:rPr>
          <w:delText xml:space="preserve">    </w:delText>
        </w:r>
        <w:r w:rsidRPr="006A0AD5" w:rsidDel="00B75A75">
          <w:rPr>
            <w:sz w:val="24"/>
          </w:rPr>
          <w:delText>时</w:delText>
        </w:r>
        <w:r w:rsidRPr="006A0AD5" w:rsidDel="00B75A75">
          <w:rPr>
            <w:sz w:val="24"/>
            <w:u w:val="single"/>
          </w:rPr>
          <w:delText xml:space="preserve">   </w:delText>
        </w:r>
        <w:r w:rsidRPr="006A0AD5" w:rsidDel="00B75A75">
          <w:rPr>
            <w:sz w:val="24"/>
          </w:rPr>
          <w:delText>分至</w:delText>
        </w:r>
        <w:r w:rsidRPr="006A0AD5" w:rsidDel="00B75A75">
          <w:rPr>
            <w:sz w:val="24"/>
            <w:u w:val="single"/>
          </w:rPr>
          <w:delText xml:space="preserve">    </w:delText>
        </w:r>
        <w:r w:rsidRPr="006A0AD5" w:rsidDel="00B75A75">
          <w:rPr>
            <w:sz w:val="24"/>
          </w:rPr>
          <w:delText>时</w:delText>
        </w:r>
        <w:r w:rsidRPr="006A0AD5" w:rsidDel="00B75A75">
          <w:rPr>
            <w:sz w:val="24"/>
            <w:u w:val="single"/>
          </w:rPr>
          <w:delText xml:space="preserve">   </w:delText>
        </w:r>
        <w:r w:rsidRPr="006A0AD5" w:rsidDel="00B75A75">
          <w:rPr>
            <w:sz w:val="24"/>
          </w:rPr>
          <w:delText>分将投标文件递交至</w:delText>
        </w:r>
        <w:r w:rsidRPr="006A0AD5" w:rsidDel="00B75A75">
          <w:rPr>
            <w:sz w:val="24"/>
            <w:u w:val="single"/>
          </w:rPr>
          <w:delText xml:space="preserve">            </w:delText>
        </w:r>
        <w:r w:rsidRPr="006A0AD5" w:rsidDel="00B75A75">
          <w:rPr>
            <w:sz w:val="24"/>
          </w:rPr>
          <w:delText>（详细地址）。</w:delText>
        </w:r>
      </w:del>
    </w:p>
    <w:p w14:paraId="3378614B" w14:textId="77777777" w:rsidR="00C378DD" w:rsidRPr="006A0AD5" w:rsidDel="00B75A75" w:rsidRDefault="00C378DD" w:rsidP="00C378DD">
      <w:pPr>
        <w:spacing w:line="400" w:lineRule="atLeast"/>
        <w:ind w:firstLineChars="200" w:firstLine="480"/>
        <w:rPr>
          <w:del w:id="218" w:author="华杰" w:date="2019-07-08T13:59:00Z"/>
          <w:sz w:val="24"/>
        </w:rPr>
      </w:pPr>
      <w:del w:id="219" w:author="华杰" w:date="2019-07-08T13:59:00Z">
        <w:r w:rsidRPr="006A0AD5" w:rsidDel="00B75A75">
          <w:rPr>
            <w:sz w:val="24"/>
          </w:rPr>
          <w:delText>逾期送达的、未送达指定地点的或不按照招标文件要求密封的投标文件，招标人将予以拒收。</w:delText>
        </w:r>
      </w:del>
    </w:p>
    <w:p w14:paraId="2C393990" w14:textId="77777777" w:rsidR="00C378DD" w:rsidRPr="006A0AD5" w:rsidRDefault="00C378DD" w:rsidP="00C378DD">
      <w:pPr>
        <w:autoSpaceDE w:val="0"/>
        <w:autoSpaceDN w:val="0"/>
        <w:adjustRightInd w:val="0"/>
        <w:spacing w:line="400" w:lineRule="exact"/>
        <w:ind w:firstLine="480"/>
        <w:rPr>
          <w:rFonts w:eastAsia="黑体"/>
          <w:sz w:val="24"/>
          <w:szCs w:val="20"/>
        </w:rPr>
      </w:pPr>
      <w:r w:rsidRPr="006A0AD5">
        <w:rPr>
          <w:rFonts w:eastAsia="黑体"/>
          <w:sz w:val="24"/>
          <w:szCs w:val="20"/>
        </w:rPr>
        <w:t>投标保证金的递交：</w:t>
      </w:r>
    </w:p>
    <w:p w14:paraId="2A620F72" w14:textId="77777777" w:rsidR="00C378DD" w:rsidRPr="006A0AD5" w:rsidRDefault="00C378DD" w:rsidP="00C378DD">
      <w:pPr>
        <w:autoSpaceDE w:val="0"/>
        <w:autoSpaceDN w:val="0"/>
        <w:adjustRightInd w:val="0"/>
        <w:spacing w:line="400" w:lineRule="exact"/>
        <w:ind w:firstLine="480"/>
        <w:rPr>
          <w:rFonts w:eastAsia="黑体"/>
          <w:sz w:val="24"/>
          <w:szCs w:val="20"/>
        </w:rPr>
      </w:pPr>
      <w:r w:rsidRPr="006A0AD5">
        <w:rPr>
          <w:rFonts w:eastAsia="黑体"/>
          <w:sz w:val="24"/>
          <w:szCs w:val="20"/>
        </w:rPr>
        <w:t>投标保证金的金额：</w:t>
      </w:r>
      <w:r w:rsidRPr="006A0AD5">
        <w:rPr>
          <w:rFonts w:eastAsia="黑体"/>
          <w:sz w:val="24"/>
          <w:szCs w:val="20"/>
          <w:u w:val="single"/>
        </w:rPr>
        <w:t xml:space="preserve">    </w:t>
      </w:r>
      <w:r w:rsidRPr="006A0AD5">
        <w:rPr>
          <w:rFonts w:eastAsia="黑体"/>
          <w:sz w:val="24"/>
          <w:szCs w:val="20"/>
        </w:rPr>
        <w:t>标段</w:t>
      </w:r>
      <w:r w:rsidRPr="006A0AD5">
        <w:rPr>
          <w:rFonts w:eastAsia="黑体"/>
          <w:sz w:val="24"/>
          <w:szCs w:val="20"/>
          <w:u w:val="single"/>
        </w:rPr>
        <w:t xml:space="preserve">    </w:t>
      </w:r>
      <w:r w:rsidRPr="006A0AD5">
        <w:rPr>
          <w:rFonts w:eastAsia="黑体"/>
          <w:sz w:val="24"/>
          <w:szCs w:val="20"/>
        </w:rPr>
        <w:t>万元</w:t>
      </w:r>
    </w:p>
    <w:p w14:paraId="0EF762DB" w14:textId="77777777" w:rsidR="00C378DD" w:rsidRPr="006A0AD5" w:rsidRDefault="00C378DD" w:rsidP="00C378DD">
      <w:pPr>
        <w:autoSpaceDE w:val="0"/>
        <w:autoSpaceDN w:val="0"/>
        <w:adjustRightInd w:val="0"/>
        <w:spacing w:line="400" w:lineRule="exact"/>
        <w:ind w:firstLineChars="1100" w:firstLine="2640"/>
        <w:rPr>
          <w:rFonts w:eastAsia="黑体"/>
          <w:sz w:val="24"/>
          <w:szCs w:val="20"/>
        </w:rPr>
      </w:pPr>
      <w:r w:rsidRPr="006A0AD5">
        <w:rPr>
          <w:rFonts w:eastAsia="黑体"/>
          <w:sz w:val="24"/>
          <w:szCs w:val="20"/>
          <w:u w:val="single"/>
        </w:rPr>
        <w:t xml:space="preserve">    </w:t>
      </w:r>
      <w:r w:rsidRPr="006A0AD5">
        <w:rPr>
          <w:rFonts w:eastAsia="黑体"/>
          <w:sz w:val="24"/>
          <w:szCs w:val="20"/>
        </w:rPr>
        <w:t>标段</w:t>
      </w:r>
      <w:r w:rsidRPr="006A0AD5">
        <w:rPr>
          <w:rFonts w:eastAsia="黑体"/>
          <w:sz w:val="24"/>
          <w:szCs w:val="20"/>
          <w:u w:val="single"/>
        </w:rPr>
        <w:t xml:space="preserve">    </w:t>
      </w:r>
      <w:r w:rsidRPr="006A0AD5">
        <w:rPr>
          <w:rFonts w:eastAsia="黑体"/>
          <w:sz w:val="24"/>
          <w:szCs w:val="20"/>
        </w:rPr>
        <w:t>万元</w:t>
      </w:r>
    </w:p>
    <w:p w14:paraId="43982840" w14:textId="77777777" w:rsidR="00C378DD" w:rsidRPr="006A0AD5" w:rsidRDefault="00C378DD" w:rsidP="00C378DD">
      <w:pPr>
        <w:autoSpaceDE w:val="0"/>
        <w:autoSpaceDN w:val="0"/>
        <w:adjustRightInd w:val="0"/>
        <w:spacing w:line="400" w:lineRule="exact"/>
        <w:ind w:firstLine="480"/>
        <w:rPr>
          <w:rFonts w:eastAsia="黑体"/>
          <w:sz w:val="24"/>
          <w:szCs w:val="20"/>
        </w:rPr>
      </w:pPr>
      <w:r w:rsidRPr="006A0AD5">
        <w:rPr>
          <w:rFonts w:eastAsia="黑体"/>
          <w:sz w:val="24"/>
          <w:szCs w:val="20"/>
        </w:rPr>
        <w:t>（</w:t>
      </w:r>
      <w:r w:rsidRPr="006A0AD5">
        <w:rPr>
          <w:rFonts w:eastAsia="黑体"/>
          <w:sz w:val="24"/>
          <w:szCs w:val="20"/>
        </w:rPr>
        <w:t>1</w:t>
      </w:r>
      <w:r w:rsidRPr="006A0AD5">
        <w:rPr>
          <w:rFonts w:eastAsia="黑体"/>
          <w:sz w:val="24"/>
          <w:szCs w:val="20"/>
        </w:rPr>
        <w:t>）</w:t>
      </w:r>
      <w:r w:rsidR="00B436CD" w:rsidRPr="006A0AD5">
        <w:rPr>
          <w:rFonts w:eastAsia="黑体"/>
          <w:sz w:val="24"/>
          <w:szCs w:val="20"/>
        </w:rPr>
        <w:t>投标人采用现金或者支票形式提交的投标保证金应当从其基本账户转出，投标人应在投标截止时间前以转账、电汇、</w:t>
      </w:r>
      <w:proofErr w:type="gramStart"/>
      <w:r w:rsidR="00B436CD" w:rsidRPr="006A0AD5">
        <w:rPr>
          <w:rFonts w:eastAsia="黑体"/>
          <w:sz w:val="24"/>
          <w:szCs w:val="20"/>
        </w:rPr>
        <w:t>网银方式</w:t>
      </w:r>
      <w:proofErr w:type="gramEnd"/>
      <w:r w:rsidR="00B436CD" w:rsidRPr="006A0AD5">
        <w:rPr>
          <w:rFonts w:eastAsia="黑体"/>
          <w:sz w:val="24"/>
          <w:szCs w:val="20"/>
        </w:rPr>
        <w:t>从投标人基本账户一次性划款到以下指定投标保证金专用账号上（以到账时间为准）。</w:t>
      </w:r>
    </w:p>
    <w:p w14:paraId="3F4CFE09" w14:textId="77777777" w:rsidR="00C378DD" w:rsidRPr="006A0AD5" w:rsidRDefault="00C378DD" w:rsidP="00C378DD">
      <w:pPr>
        <w:autoSpaceDE w:val="0"/>
        <w:autoSpaceDN w:val="0"/>
        <w:adjustRightInd w:val="0"/>
        <w:spacing w:line="400" w:lineRule="exact"/>
        <w:ind w:firstLine="480"/>
        <w:rPr>
          <w:rFonts w:eastAsia="黑体"/>
          <w:sz w:val="24"/>
          <w:szCs w:val="20"/>
        </w:rPr>
      </w:pPr>
      <w:r w:rsidRPr="006A0AD5">
        <w:rPr>
          <w:rFonts w:eastAsia="黑体"/>
          <w:sz w:val="24"/>
          <w:szCs w:val="20"/>
        </w:rPr>
        <w:t>招标标段：</w:t>
      </w:r>
    </w:p>
    <w:p w14:paraId="07BA707F" w14:textId="77777777" w:rsidR="00C378DD" w:rsidRPr="006A0AD5" w:rsidRDefault="00C378DD" w:rsidP="00C378DD">
      <w:pPr>
        <w:autoSpaceDE w:val="0"/>
        <w:autoSpaceDN w:val="0"/>
        <w:adjustRightInd w:val="0"/>
        <w:spacing w:line="400" w:lineRule="exact"/>
        <w:ind w:firstLine="480"/>
        <w:rPr>
          <w:rFonts w:eastAsia="黑体"/>
          <w:sz w:val="24"/>
          <w:szCs w:val="20"/>
        </w:rPr>
      </w:pPr>
      <w:r w:rsidRPr="006A0AD5">
        <w:rPr>
          <w:rFonts w:eastAsia="黑体"/>
          <w:sz w:val="24"/>
          <w:szCs w:val="20"/>
        </w:rPr>
        <w:t>户</w:t>
      </w:r>
      <w:r w:rsidRPr="006A0AD5">
        <w:rPr>
          <w:rFonts w:eastAsia="黑体"/>
          <w:sz w:val="24"/>
          <w:szCs w:val="20"/>
        </w:rPr>
        <w:t xml:space="preserve">    </w:t>
      </w:r>
      <w:r w:rsidRPr="006A0AD5">
        <w:rPr>
          <w:rFonts w:eastAsia="黑体"/>
          <w:sz w:val="24"/>
          <w:szCs w:val="20"/>
        </w:rPr>
        <w:t>名：</w:t>
      </w:r>
      <w:r w:rsidRPr="006A0AD5">
        <w:rPr>
          <w:rFonts w:eastAsia="黑体"/>
          <w:sz w:val="24"/>
          <w:szCs w:val="20"/>
        </w:rPr>
        <w:t xml:space="preserve"> </w:t>
      </w:r>
    </w:p>
    <w:p w14:paraId="167A67B8" w14:textId="77777777" w:rsidR="00C378DD" w:rsidRPr="006A0AD5" w:rsidRDefault="00C378DD" w:rsidP="00C378DD">
      <w:pPr>
        <w:autoSpaceDE w:val="0"/>
        <w:autoSpaceDN w:val="0"/>
        <w:adjustRightInd w:val="0"/>
        <w:spacing w:line="400" w:lineRule="exact"/>
        <w:ind w:firstLine="480"/>
        <w:rPr>
          <w:rFonts w:eastAsia="黑体"/>
          <w:sz w:val="24"/>
          <w:szCs w:val="20"/>
        </w:rPr>
      </w:pPr>
      <w:r w:rsidRPr="006A0AD5">
        <w:rPr>
          <w:rFonts w:eastAsia="黑体"/>
          <w:sz w:val="24"/>
          <w:szCs w:val="20"/>
        </w:rPr>
        <w:t>开户银行：</w:t>
      </w:r>
      <w:r w:rsidRPr="006A0AD5">
        <w:rPr>
          <w:rFonts w:eastAsia="黑体"/>
          <w:sz w:val="24"/>
          <w:szCs w:val="20"/>
        </w:rPr>
        <w:t xml:space="preserve"> </w:t>
      </w:r>
    </w:p>
    <w:p w14:paraId="70E9BE6E" w14:textId="77777777" w:rsidR="00C378DD" w:rsidRPr="006A0AD5" w:rsidRDefault="00C378DD" w:rsidP="00C378DD">
      <w:pPr>
        <w:autoSpaceDE w:val="0"/>
        <w:autoSpaceDN w:val="0"/>
        <w:adjustRightInd w:val="0"/>
        <w:spacing w:line="400" w:lineRule="exact"/>
        <w:ind w:firstLine="480"/>
        <w:rPr>
          <w:rFonts w:eastAsia="黑体"/>
          <w:sz w:val="24"/>
          <w:szCs w:val="20"/>
        </w:rPr>
      </w:pPr>
      <w:proofErr w:type="gramStart"/>
      <w:r w:rsidRPr="006A0AD5">
        <w:rPr>
          <w:rFonts w:eastAsia="黑体"/>
          <w:sz w:val="24"/>
          <w:szCs w:val="20"/>
        </w:rPr>
        <w:t>账</w:t>
      </w:r>
      <w:proofErr w:type="gramEnd"/>
      <w:r w:rsidRPr="006A0AD5">
        <w:rPr>
          <w:rFonts w:eastAsia="黑体"/>
          <w:sz w:val="24"/>
          <w:szCs w:val="20"/>
        </w:rPr>
        <w:t xml:space="preserve">    </w:t>
      </w:r>
      <w:r w:rsidRPr="006A0AD5">
        <w:rPr>
          <w:rFonts w:eastAsia="黑体"/>
          <w:sz w:val="24"/>
          <w:szCs w:val="20"/>
        </w:rPr>
        <w:t>号：</w:t>
      </w:r>
    </w:p>
    <w:p w14:paraId="523B71D4" w14:textId="77777777" w:rsidR="00C378DD" w:rsidRPr="006A0AD5" w:rsidRDefault="00C378DD" w:rsidP="00C378DD">
      <w:pPr>
        <w:spacing w:line="400" w:lineRule="atLeast"/>
        <w:ind w:firstLineChars="200" w:firstLine="480"/>
        <w:rPr>
          <w:rFonts w:eastAsia="黑体"/>
          <w:sz w:val="24"/>
          <w:szCs w:val="20"/>
        </w:rPr>
      </w:pPr>
      <w:r w:rsidRPr="006A0AD5">
        <w:rPr>
          <w:rFonts w:eastAsia="黑体"/>
          <w:sz w:val="24"/>
          <w:szCs w:val="20"/>
        </w:rPr>
        <w:t>（</w:t>
      </w:r>
      <w:r w:rsidRPr="006A0AD5">
        <w:rPr>
          <w:rFonts w:eastAsia="黑体"/>
          <w:sz w:val="24"/>
          <w:szCs w:val="20"/>
        </w:rPr>
        <w:t>2</w:t>
      </w:r>
      <w:r w:rsidRPr="006A0AD5">
        <w:rPr>
          <w:rFonts w:eastAsia="黑体"/>
          <w:sz w:val="24"/>
          <w:szCs w:val="20"/>
        </w:rPr>
        <w:t>）</w:t>
      </w:r>
      <w:r w:rsidR="00C30E6B" w:rsidRPr="006A0AD5">
        <w:rPr>
          <w:rFonts w:eastAsia="黑体"/>
          <w:sz w:val="24"/>
          <w:szCs w:val="20"/>
        </w:rPr>
        <w:t>采用银行保函时，应由投标人开立基本账户的银行出具（联合体投标的，由牵头人开立基本账户的银行出具）保函</w:t>
      </w:r>
      <w:r w:rsidRPr="006A0AD5">
        <w:rPr>
          <w:rFonts w:eastAsia="黑体"/>
          <w:sz w:val="24"/>
          <w:szCs w:val="20"/>
        </w:rPr>
        <w:t>，与银行查询授权书原件一并在投标截止时间前交招标人。</w:t>
      </w:r>
    </w:p>
    <w:p w14:paraId="4D8AB332" w14:textId="77777777" w:rsidR="00C378DD" w:rsidRPr="006A0AD5" w:rsidRDefault="00C378DD" w:rsidP="00C378DD">
      <w:pPr>
        <w:pStyle w:val="31"/>
        <w:topLinePunct/>
        <w:spacing w:line="400" w:lineRule="atLeast"/>
        <w:ind w:firstLineChars="150" w:firstLine="360"/>
        <w:rPr>
          <w:rFonts w:ascii="Times New Roman" w:eastAsia="黑体"/>
        </w:rPr>
      </w:pPr>
      <w:r w:rsidRPr="006A0AD5">
        <w:rPr>
          <w:rFonts w:ascii="Times New Roman" w:eastAsia="黑体"/>
        </w:rPr>
        <w:t>本项目评标办法采用</w:t>
      </w:r>
      <w:r w:rsidR="00FB1AF8" w:rsidRPr="006A0AD5">
        <w:rPr>
          <w:rFonts w:ascii="Times New Roman" w:eastAsia="黑体"/>
          <w:u w:val="single"/>
        </w:rPr>
        <w:t xml:space="preserve">        </w:t>
      </w:r>
      <w:r w:rsidRPr="006A0AD5">
        <w:rPr>
          <w:rFonts w:ascii="Times New Roman" w:eastAsia="黑体"/>
        </w:rPr>
        <w:t>。</w:t>
      </w:r>
    </w:p>
    <w:p w14:paraId="5D09758E" w14:textId="77777777" w:rsidR="00C378DD" w:rsidRPr="006A0AD5" w:rsidRDefault="00C378DD" w:rsidP="00C378DD">
      <w:pPr>
        <w:spacing w:line="400" w:lineRule="atLeast"/>
        <w:ind w:firstLineChars="200" w:firstLine="480"/>
        <w:rPr>
          <w:sz w:val="24"/>
        </w:rPr>
      </w:pPr>
      <w:r w:rsidRPr="006A0AD5">
        <w:rPr>
          <w:sz w:val="24"/>
        </w:rPr>
        <w:t>你单位收到本邀请书后，请于</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分前，</w:t>
      </w:r>
      <w:ins w:id="220" w:author="华杰" w:date="2019-07-10T11:26:00Z">
        <w:r w:rsidR="000216E6" w:rsidRPr="000216E6">
          <w:rPr>
            <w:rFonts w:hint="eastAsia"/>
            <w:sz w:val="24"/>
          </w:rPr>
          <w:t>登录湖南省公共资源交易中心进场交易系统</w:t>
        </w:r>
      </w:ins>
      <w:r w:rsidRPr="006A0AD5">
        <w:rPr>
          <w:sz w:val="24"/>
        </w:rPr>
        <w:t>以书面形式确认是否参加投标。在本邀请书规定的时间内未表示是否参加投标或明确表示不参加投标的，不得再参加投标。</w:t>
      </w:r>
    </w:p>
    <w:p w14:paraId="4EEFB41C" w14:textId="77777777" w:rsidR="00C378DD" w:rsidRPr="006A0AD5" w:rsidRDefault="00C378DD" w:rsidP="00C378DD">
      <w:pPr>
        <w:pStyle w:val="1"/>
        <w:spacing w:before="240" w:after="240" w:line="240" w:lineRule="atLeast"/>
        <w:rPr>
          <w:rFonts w:eastAsia="黑体"/>
          <w:sz w:val="28"/>
          <w:szCs w:val="28"/>
        </w:rPr>
      </w:pPr>
      <w:r w:rsidRPr="006A0AD5">
        <w:rPr>
          <w:rFonts w:eastAsia="黑体"/>
          <w:sz w:val="28"/>
          <w:szCs w:val="28"/>
        </w:rPr>
        <w:t>附件</w:t>
      </w:r>
    </w:p>
    <w:p w14:paraId="5CDD62BF" w14:textId="77777777" w:rsidR="00C378DD" w:rsidRPr="006A0AD5" w:rsidRDefault="00C378DD" w:rsidP="00C378DD">
      <w:pPr>
        <w:pStyle w:val="31"/>
        <w:topLinePunct/>
        <w:spacing w:line="400" w:lineRule="atLeast"/>
        <w:ind w:firstLineChars="200" w:firstLine="480"/>
        <w:rPr>
          <w:rFonts w:ascii="Times New Roman" w:eastAsia="黑体"/>
          <w:szCs w:val="24"/>
        </w:rPr>
      </w:pPr>
      <w:r w:rsidRPr="006A0AD5">
        <w:rPr>
          <w:rFonts w:ascii="Times New Roman" w:eastAsia="黑体"/>
          <w:szCs w:val="24"/>
        </w:rPr>
        <w:t>附件</w:t>
      </w:r>
      <w:r w:rsidRPr="006A0AD5">
        <w:rPr>
          <w:rFonts w:ascii="Times New Roman" w:eastAsia="黑体"/>
          <w:szCs w:val="24"/>
        </w:rPr>
        <w:t>1</w:t>
      </w:r>
      <w:r w:rsidRPr="006A0AD5">
        <w:rPr>
          <w:rFonts w:ascii="Times New Roman" w:eastAsia="黑体"/>
          <w:szCs w:val="24"/>
        </w:rPr>
        <w:t>：资格审查条件要求（详见</w:t>
      </w:r>
      <w:r w:rsidR="00B2777C" w:rsidRPr="006A0AD5">
        <w:rPr>
          <w:rFonts w:ascii="Times New Roman" w:eastAsia="黑体"/>
          <w:szCs w:val="24"/>
        </w:rPr>
        <w:t>第二章</w:t>
      </w:r>
      <w:r w:rsidR="00B2777C" w:rsidRPr="006A0AD5">
        <w:rPr>
          <w:rFonts w:ascii="Times New Roman" w:eastAsia="黑体"/>
          <w:szCs w:val="24"/>
        </w:rPr>
        <w:t xml:space="preserve"> </w:t>
      </w:r>
      <w:r w:rsidRPr="006A0AD5">
        <w:rPr>
          <w:rFonts w:ascii="Times New Roman" w:eastAsia="黑体"/>
          <w:szCs w:val="24"/>
        </w:rPr>
        <w:t>投标人须知</w:t>
      </w:r>
      <w:r w:rsidR="00B436CD" w:rsidRPr="006A0AD5">
        <w:rPr>
          <w:rFonts w:ascii="Times New Roman" w:eastAsia="黑体"/>
          <w:szCs w:val="24"/>
        </w:rPr>
        <w:t>之</w:t>
      </w:r>
      <w:r w:rsidRPr="006A0AD5">
        <w:rPr>
          <w:rFonts w:ascii="Times New Roman" w:eastAsia="黑体"/>
          <w:szCs w:val="24"/>
        </w:rPr>
        <w:t>附录）</w:t>
      </w:r>
    </w:p>
    <w:p w14:paraId="34222BA7" w14:textId="77777777" w:rsidR="00C378DD" w:rsidRPr="006A0AD5" w:rsidRDefault="00C378DD" w:rsidP="00C378DD">
      <w:pPr>
        <w:pStyle w:val="31"/>
        <w:topLinePunct/>
        <w:spacing w:line="400" w:lineRule="atLeast"/>
        <w:ind w:firstLineChars="200" w:firstLine="480"/>
        <w:rPr>
          <w:rFonts w:ascii="Times New Roman" w:eastAsia="黑体"/>
          <w:szCs w:val="24"/>
        </w:rPr>
      </w:pPr>
      <w:r w:rsidRPr="006A0AD5">
        <w:rPr>
          <w:rFonts w:ascii="Times New Roman" w:eastAsia="黑体"/>
          <w:szCs w:val="24"/>
        </w:rPr>
        <w:t>附件</w:t>
      </w:r>
      <w:r w:rsidRPr="006A0AD5">
        <w:rPr>
          <w:rFonts w:ascii="Times New Roman" w:eastAsia="黑体"/>
          <w:szCs w:val="24"/>
        </w:rPr>
        <w:t>2</w:t>
      </w:r>
      <w:r w:rsidRPr="006A0AD5">
        <w:rPr>
          <w:rFonts w:ascii="Times New Roman" w:eastAsia="黑体"/>
          <w:szCs w:val="24"/>
        </w:rPr>
        <w:t>：评标办法</w:t>
      </w:r>
      <w:r w:rsidRPr="006A0AD5">
        <w:rPr>
          <w:rFonts w:ascii="Times New Roman" w:eastAsia="黑体"/>
          <w:szCs w:val="24"/>
        </w:rPr>
        <w:t>(</w:t>
      </w:r>
      <w:r w:rsidRPr="006A0AD5">
        <w:rPr>
          <w:rFonts w:ascii="Times New Roman" w:eastAsia="黑体"/>
          <w:szCs w:val="24"/>
        </w:rPr>
        <w:t>详见第三章</w:t>
      </w:r>
      <w:r w:rsidRPr="006A0AD5">
        <w:rPr>
          <w:rFonts w:ascii="Times New Roman" w:eastAsia="黑体"/>
          <w:szCs w:val="24"/>
        </w:rPr>
        <w:t xml:space="preserve"> </w:t>
      </w:r>
      <w:r w:rsidRPr="006A0AD5">
        <w:rPr>
          <w:rFonts w:ascii="Times New Roman" w:eastAsia="黑体"/>
          <w:szCs w:val="24"/>
        </w:rPr>
        <w:t>评标办法</w:t>
      </w:r>
      <w:r w:rsidRPr="006A0AD5">
        <w:rPr>
          <w:rFonts w:ascii="Times New Roman" w:eastAsia="黑体"/>
          <w:szCs w:val="24"/>
        </w:rPr>
        <w:t>)</w:t>
      </w:r>
    </w:p>
    <w:p w14:paraId="1DF17F96" w14:textId="77777777" w:rsidR="00C378DD" w:rsidRPr="006A0AD5" w:rsidRDefault="00C378DD" w:rsidP="00C378DD">
      <w:pPr>
        <w:pStyle w:val="31"/>
        <w:topLinePunct/>
        <w:spacing w:line="400" w:lineRule="atLeast"/>
        <w:ind w:firstLineChars="200" w:firstLine="480"/>
        <w:rPr>
          <w:rFonts w:ascii="Times New Roman" w:eastAsia="黑体"/>
        </w:rPr>
      </w:pPr>
      <w:r w:rsidRPr="006A0AD5">
        <w:rPr>
          <w:rFonts w:ascii="Times New Roman" w:eastAsia="黑体"/>
          <w:szCs w:val="24"/>
        </w:rPr>
        <w:t>附件</w:t>
      </w:r>
      <w:r w:rsidRPr="006A0AD5">
        <w:rPr>
          <w:rFonts w:ascii="Times New Roman" w:eastAsia="黑体"/>
          <w:szCs w:val="24"/>
        </w:rPr>
        <w:t>3</w:t>
      </w:r>
      <w:r w:rsidRPr="006A0AD5">
        <w:rPr>
          <w:rFonts w:ascii="Times New Roman" w:eastAsia="黑体"/>
          <w:szCs w:val="24"/>
        </w:rPr>
        <w:t>：项目概况</w:t>
      </w:r>
    </w:p>
    <w:p w14:paraId="54B84FC5" w14:textId="77777777" w:rsidR="00C378DD" w:rsidRPr="006A0AD5" w:rsidRDefault="00C378DD" w:rsidP="00C378DD">
      <w:pPr>
        <w:pStyle w:val="1"/>
        <w:spacing w:before="240" w:after="240" w:line="240" w:lineRule="atLeast"/>
        <w:rPr>
          <w:rFonts w:eastAsia="黑体"/>
          <w:sz w:val="28"/>
          <w:szCs w:val="28"/>
        </w:rPr>
      </w:pPr>
      <w:r w:rsidRPr="006A0AD5">
        <w:rPr>
          <w:rFonts w:eastAsia="黑体"/>
          <w:sz w:val="28"/>
          <w:szCs w:val="28"/>
        </w:rPr>
        <w:t>联系方式</w:t>
      </w:r>
    </w:p>
    <w:p w14:paraId="3DD90DD6" w14:textId="77777777" w:rsidR="00C378DD" w:rsidRPr="006A0AD5" w:rsidRDefault="00C378DD" w:rsidP="00C378DD">
      <w:pPr>
        <w:topLinePunct/>
        <w:spacing w:line="400" w:lineRule="atLeast"/>
        <w:ind w:firstLineChars="200" w:firstLine="480"/>
        <w:rPr>
          <w:sz w:val="24"/>
        </w:rPr>
      </w:pPr>
      <w:r w:rsidRPr="006A0AD5">
        <w:rPr>
          <w:sz w:val="24"/>
        </w:rPr>
        <w:t>招</w:t>
      </w:r>
      <w:r w:rsidRPr="006A0AD5">
        <w:rPr>
          <w:sz w:val="24"/>
        </w:rPr>
        <w:t xml:space="preserve"> </w:t>
      </w:r>
      <w:r w:rsidRPr="006A0AD5">
        <w:rPr>
          <w:sz w:val="24"/>
        </w:rPr>
        <w:t>标</w:t>
      </w:r>
      <w:r w:rsidRPr="006A0AD5">
        <w:rPr>
          <w:sz w:val="24"/>
        </w:rPr>
        <w:t xml:space="preserve"> </w:t>
      </w:r>
      <w:r w:rsidRPr="006A0AD5">
        <w:rPr>
          <w:sz w:val="24"/>
        </w:rPr>
        <w:t>人：</w:t>
      </w:r>
      <w:r w:rsidRPr="006A0AD5">
        <w:rPr>
          <w:sz w:val="24"/>
          <w:u w:val="single"/>
        </w:rPr>
        <w:t xml:space="preserve">                    </w:t>
      </w:r>
      <w:r w:rsidRPr="006A0AD5">
        <w:rPr>
          <w:sz w:val="24"/>
        </w:rPr>
        <w:t xml:space="preserve">      </w:t>
      </w:r>
      <w:r w:rsidRPr="006A0AD5">
        <w:rPr>
          <w:sz w:val="24"/>
        </w:rPr>
        <w:t>招标代理机构：</w:t>
      </w:r>
      <w:r w:rsidRPr="006A0AD5">
        <w:rPr>
          <w:sz w:val="24"/>
          <w:u w:val="single"/>
        </w:rPr>
        <w:t xml:space="preserve">                </w:t>
      </w:r>
    </w:p>
    <w:p w14:paraId="4AF49957" w14:textId="77777777" w:rsidR="00C378DD" w:rsidRPr="006A0AD5" w:rsidRDefault="00C378DD" w:rsidP="00C378DD">
      <w:pPr>
        <w:topLinePunct/>
        <w:spacing w:line="400" w:lineRule="atLeast"/>
        <w:ind w:firstLineChars="200" w:firstLine="480"/>
        <w:rPr>
          <w:sz w:val="24"/>
        </w:rPr>
      </w:pPr>
      <w:r w:rsidRPr="006A0AD5">
        <w:rPr>
          <w:sz w:val="24"/>
        </w:rPr>
        <w:lastRenderedPageBreak/>
        <w:t>地</w:t>
      </w:r>
      <w:r w:rsidRPr="006A0AD5">
        <w:rPr>
          <w:sz w:val="24"/>
        </w:rPr>
        <w:t xml:space="preserve">    </w:t>
      </w:r>
      <w:r w:rsidRPr="006A0AD5">
        <w:rPr>
          <w:sz w:val="24"/>
        </w:rPr>
        <w:t>址：</w:t>
      </w:r>
      <w:r w:rsidRPr="006A0AD5">
        <w:rPr>
          <w:sz w:val="24"/>
          <w:u w:val="single"/>
        </w:rPr>
        <w:t xml:space="preserve">                    </w:t>
      </w:r>
      <w:r w:rsidRPr="006A0AD5">
        <w:rPr>
          <w:sz w:val="24"/>
        </w:rPr>
        <w:t xml:space="preserve">      </w:t>
      </w:r>
      <w:r w:rsidRPr="006A0AD5">
        <w:rPr>
          <w:sz w:val="24"/>
        </w:rPr>
        <w:t>地</w:t>
      </w:r>
      <w:r w:rsidRPr="006A0AD5">
        <w:rPr>
          <w:sz w:val="24"/>
        </w:rPr>
        <w:t xml:space="preserve">    </w:t>
      </w:r>
      <w:r w:rsidRPr="006A0AD5">
        <w:rPr>
          <w:sz w:val="24"/>
        </w:rPr>
        <w:t>址：</w:t>
      </w:r>
      <w:r w:rsidRPr="006A0AD5">
        <w:rPr>
          <w:sz w:val="24"/>
          <w:u w:val="single"/>
        </w:rPr>
        <w:t xml:space="preserve">                    </w:t>
      </w:r>
    </w:p>
    <w:p w14:paraId="24AB8D34" w14:textId="77777777" w:rsidR="00C378DD" w:rsidRPr="006A0AD5" w:rsidRDefault="00C378DD" w:rsidP="00C378DD">
      <w:pPr>
        <w:topLinePunct/>
        <w:spacing w:line="400" w:lineRule="atLeast"/>
        <w:ind w:firstLineChars="200" w:firstLine="480"/>
        <w:rPr>
          <w:sz w:val="24"/>
        </w:rPr>
      </w:pPr>
      <w:r w:rsidRPr="006A0AD5">
        <w:rPr>
          <w:sz w:val="24"/>
        </w:rPr>
        <w:t>邮政编码：</w:t>
      </w:r>
      <w:r w:rsidRPr="006A0AD5">
        <w:rPr>
          <w:sz w:val="24"/>
          <w:u w:val="single"/>
        </w:rPr>
        <w:t xml:space="preserve">                    </w:t>
      </w:r>
      <w:r w:rsidRPr="006A0AD5">
        <w:rPr>
          <w:sz w:val="24"/>
        </w:rPr>
        <w:t xml:space="preserve">      </w:t>
      </w:r>
      <w:r w:rsidRPr="006A0AD5">
        <w:rPr>
          <w:sz w:val="24"/>
        </w:rPr>
        <w:t>邮政编码：</w:t>
      </w:r>
      <w:r w:rsidRPr="006A0AD5">
        <w:rPr>
          <w:sz w:val="24"/>
          <w:u w:val="single"/>
        </w:rPr>
        <w:t xml:space="preserve">                    </w:t>
      </w:r>
      <w:r w:rsidRPr="006A0AD5">
        <w:rPr>
          <w:sz w:val="24"/>
        </w:rPr>
        <w:t xml:space="preserve"> </w:t>
      </w:r>
    </w:p>
    <w:p w14:paraId="6454BB43" w14:textId="77777777" w:rsidR="00C378DD" w:rsidRPr="006A0AD5" w:rsidRDefault="00C378DD" w:rsidP="00C378DD">
      <w:pPr>
        <w:topLinePunct/>
        <w:spacing w:line="400" w:lineRule="atLeast"/>
        <w:ind w:firstLineChars="200" w:firstLine="480"/>
        <w:rPr>
          <w:sz w:val="24"/>
        </w:rPr>
      </w:pPr>
      <w:r w:rsidRPr="006A0AD5">
        <w:rPr>
          <w:sz w:val="24"/>
        </w:rPr>
        <w:t>联</w:t>
      </w:r>
      <w:r w:rsidRPr="006A0AD5">
        <w:rPr>
          <w:sz w:val="24"/>
        </w:rPr>
        <w:t xml:space="preserve"> </w:t>
      </w:r>
      <w:r w:rsidRPr="006A0AD5">
        <w:rPr>
          <w:sz w:val="24"/>
        </w:rPr>
        <w:t>系</w:t>
      </w:r>
      <w:r w:rsidRPr="006A0AD5">
        <w:rPr>
          <w:sz w:val="24"/>
        </w:rPr>
        <w:t xml:space="preserve"> </w:t>
      </w:r>
      <w:r w:rsidRPr="006A0AD5">
        <w:rPr>
          <w:sz w:val="24"/>
        </w:rPr>
        <w:t>人：</w:t>
      </w:r>
      <w:r w:rsidRPr="006A0AD5">
        <w:rPr>
          <w:sz w:val="24"/>
          <w:u w:val="single"/>
        </w:rPr>
        <w:t xml:space="preserve">                    </w:t>
      </w:r>
      <w:r w:rsidRPr="006A0AD5">
        <w:rPr>
          <w:sz w:val="24"/>
        </w:rPr>
        <w:t xml:space="preserve">      </w:t>
      </w:r>
      <w:r w:rsidRPr="006A0AD5">
        <w:rPr>
          <w:sz w:val="24"/>
        </w:rPr>
        <w:t>联</w:t>
      </w:r>
      <w:r w:rsidRPr="006A0AD5">
        <w:rPr>
          <w:sz w:val="24"/>
        </w:rPr>
        <w:t xml:space="preserve"> </w:t>
      </w:r>
      <w:r w:rsidRPr="006A0AD5">
        <w:rPr>
          <w:sz w:val="24"/>
        </w:rPr>
        <w:t>系</w:t>
      </w:r>
      <w:r w:rsidRPr="006A0AD5">
        <w:rPr>
          <w:sz w:val="24"/>
        </w:rPr>
        <w:t xml:space="preserve"> </w:t>
      </w:r>
      <w:r w:rsidRPr="006A0AD5">
        <w:rPr>
          <w:sz w:val="24"/>
        </w:rPr>
        <w:t>人：</w:t>
      </w:r>
      <w:r w:rsidRPr="006A0AD5">
        <w:rPr>
          <w:sz w:val="24"/>
          <w:u w:val="single"/>
        </w:rPr>
        <w:t xml:space="preserve">                    </w:t>
      </w:r>
    </w:p>
    <w:p w14:paraId="21A0DC19" w14:textId="77777777" w:rsidR="00C378DD" w:rsidRPr="006A0AD5" w:rsidRDefault="00C378DD" w:rsidP="00C378DD">
      <w:pPr>
        <w:topLinePunct/>
        <w:spacing w:line="400" w:lineRule="atLeast"/>
        <w:ind w:firstLineChars="200" w:firstLine="480"/>
        <w:rPr>
          <w:sz w:val="24"/>
        </w:rPr>
      </w:pP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p>
    <w:p w14:paraId="33286DFE" w14:textId="77777777" w:rsidR="00C378DD" w:rsidRPr="006A0AD5" w:rsidRDefault="00C378DD" w:rsidP="00C378DD">
      <w:pPr>
        <w:topLinePunct/>
        <w:spacing w:line="400" w:lineRule="atLeast"/>
        <w:ind w:firstLineChars="200" w:firstLine="480"/>
        <w:rPr>
          <w:sz w:val="24"/>
          <w:u w:val="single"/>
        </w:rPr>
      </w:pP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p>
    <w:p w14:paraId="31108AFB" w14:textId="77777777" w:rsidR="00C378DD" w:rsidRPr="006A0AD5" w:rsidRDefault="00C378DD" w:rsidP="00C378DD">
      <w:pPr>
        <w:topLinePunct/>
        <w:spacing w:line="400" w:lineRule="atLeast"/>
        <w:ind w:firstLineChars="200" w:firstLine="480"/>
        <w:rPr>
          <w:sz w:val="24"/>
          <w:u w:val="single"/>
        </w:rPr>
      </w:pPr>
      <w:r w:rsidRPr="006A0AD5">
        <w:rPr>
          <w:sz w:val="24"/>
        </w:rPr>
        <w:t>电子邮件：</w:t>
      </w:r>
      <w:r w:rsidRPr="006A0AD5">
        <w:rPr>
          <w:sz w:val="24"/>
          <w:u w:val="single"/>
        </w:rPr>
        <w:t xml:space="preserve">                    </w:t>
      </w:r>
      <w:r w:rsidRPr="006A0AD5">
        <w:rPr>
          <w:sz w:val="24"/>
        </w:rPr>
        <w:t xml:space="preserve">      </w:t>
      </w:r>
      <w:r w:rsidRPr="006A0AD5">
        <w:rPr>
          <w:sz w:val="24"/>
        </w:rPr>
        <w:t>电子邮件：</w:t>
      </w:r>
      <w:r w:rsidRPr="006A0AD5">
        <w:rPr>
          <w:sz w:val="24"/>
          <w:u w:val="single"/>
        </w:rPr>
        <w:t xml:space="preserve">                    </w:t>
      </w:r>
      <w:r w:rsidRPr="006A0AD5">
        <w:rPr>
          <w:sz w:val="24"/>
        </w:rPr>
        <w:t xml:space="preserve"> </w:t>
      </w:r>
    </w:p>
    <w:p w14:paraId="62B093A0" w14:textId="77777777" w:rsidR="00C378DD" w:rsidRPr="006A0AD5" w:rsidRDefault="00C378DD" w:rsidP="00C378DD">
      <w:pPr>
        <w:topLinePunct/>
        <w:spacing w:line="400" w:lineRule="atLeast"/>
        <w:ind w:firstLineChars="200" w:firstLine="480"/>
        <w:rPr>
          <w:sz w:val="24"/>
          <w:u w:val="single"/>
        </w:rPr>
      </w:pPr>
      <w:r w:rsidRPr="006A0AD5">
        <w:rPr>
          <w:sz w:val="24"/>
        </w:rPr>
        <w:t>网</w:t>
      </w:r>
      <w:r w:rsidRPr="006A0AD5">
        <w:rPr>
          <w:sz w:val="24"/>
        </w:rPr>
        <w:t xml:space="preserve">    </w:t>
      </w:r>
      <w:r w:rsidRPr="006A0AD5">
        <w:rPr>
          <w:sz w:val="24"/>
        </w:rPr>
        <w:t>址：</w:t>
      </w:r>
      <w:r w:rsidRPr="006A0AD5">
        <w:rPr>
          <w:sz w:val="24"/>
          <w:u w:val="single"/>
        </w:rPr>
        <w:t xml:space="preserve">                    </w:t>
      </w:r>
      <w:r w:rsidRPr="006A0AD5">
        <w:rPr>
          <w:sz w:val="24"/>
        </w:rPr>
        <w:t xml:space="preserve">      </w:t>
      </w:r>
      <w:r w:rsidRPr="006A0AD5">
        <w:rPr>
          <w:sz w:val="24"/>
        </w:rPr>
        <w:t>网</w:t>
      </w:r>
      <w:r w:rsidRPr="006A0AD5">
        <w:rPr>
          <w:sz w:val="24"/>
        </w:rPr>
        <w:t xml:space="preserve">    </w:t>
      </w:r>
      <w:r w:rsidRPr="006A0AD5">
        <w:rPr>
          <w:sz w:val="24"/>
        </w:rPr>
        <w:t>址：</w:t>
      </w:r>
      <w:r w:rsidRPr="006A0AD5">
        <w:rPr>
          <w:sz w:val="24"/>
          <w:u w:val="single"/>
        </w:rPr>
        <w:t xml:space="preserve">                    </w:t>
      </w:r>
      <w:r w:rsidRPr="006A0AD5">
        <w:rPr>
          <w:sz w:val="24"/>
        </w:rPr>
        <w:t xml:space="preserve"> </w:t>
      </w:r>
    </w:p>
    <w:p w14:paraId="2B1C562A" w14:textId="77777777" w:rsidR="00C378DD" w:rsidRPr="006A0AD5" w:rsidRDefault="00C378DD" w:rsidP="00C378DD">
      <w:pPr>
        <w:topLinePunct/>
        <w:spacing w:line="400" w:lineRule="atLeast"/>
        <w:ind w:firstLineChars="200" w:firstLine="480"/>
        <w:rPr>
          <w:sz w:val="24"/>
        </w:rPr>
      </w:pPr>
      <w:r w:rsidRPr="006A0AD5">
        <w:rPr>
          <w:sz w:val="24"/>
        </w:rPr>
        <w:t>开户银行：</w:t>
      </w:r>
      <w:r w:rsidRPr="006A0AD5">
        <w:rPr>
          <w:sz w:val="24"/>
          <w:u w:val="single"/>
        </w:rPr>
        <w:t xml:space="preserve">                    </w:t>
      </w:r>
      <w:r w:rsidRPr="006A0AD5">
        <w:rPr>
          <w:sz w:val="24"/>
        </w:rPr>
        <w:t xml:space="preserve">      </w:t>
      </w:r>
      <w:r w:rsidRPr="006A0AD5">
        <w:rPr>
          <w:sz w:val="24"/>
        </w:rPr>
        <w:t>开户银行：</w:t>
      </w:r>
      <w:r w:rsidRPr="006A0AD5">
        <w:rPr>
          <w:sz w:val="24"/>
          <w:u w:val="single"/>
        </w:rPr>
        <w:t xml:space="preserve">                    </w:t>
      </w:r>
      <w:r w:rsidRPr="006A0AD5">
        <w:rPr>
          <w:sz w:val="24"/>
        </w:rPr>
        <w:t xml:space="preserve"> </w:t>
      </w:r>
    </w:p>
    <w:p w14:paraId="79225874" w14:textId="77777777" w:rsidR="00C378DD" w:rsidRPr="006A0AD5" w:rsidRDefault="00C378DD" w:rsidP="00C378DD">
      <w:pPr>
        <w:topLinePunct/>
        <w:spacing w:line="400" w:lineRule="atLeast"/>
        <w:ind w:firstLineChars="200" w:firstLine="480"/>
        <w:rPr>
          <w:sz w:val="24"/>
        </w:rPr>
      </w:pPr>
      <w:proofErr w:type="gramStart"/>
      <w:r w:rsidRPr="006A0AD5">
        <w:rPr>
          <w:sz w:val="24"/>
        </w:rPr>
        <w:t>账</w:t>
      </w:r>
      <w:proofErr w:type="gramEnd"/>
      <w:r w:rsidRPr="006A0AD5">
        <w:rPr>
          <w:sz w:val="24"/>
        </w:rPr>
        <w:t xml:space="preserve">    </w:t>
      </w:r>
      <w:r w:rsidRPr="006A0AD5">
        <w:rPr>
          <w:sz w:val="24"/>
        </w:rPr>
        <w:t>号：</w:t>
      </w:r>
      <w:r w:rsidRPr="006A0AD5">
        <w:rPr>
          <w:sz w:val="24"/>
          <w:u w:val="single"/>
        </w:rPr>
        <w:t xml:space="preserve">                    </w:t>
      </w:r>
      <w:r w:rsidRPr="006A0AD5">
        <w:rPr>
          <w:sz w:val="24"/>
        </w:rPr>
        <w:t xml:space="preserve">      </w:t>
      </w:r>
      <w:proofErr w:type="gramStart"/>
      <w:r w:rsidRPr="006A0AD5">
        <w:rPr>
          <w:sz w:val="24"/>
        </w:rPr>
        <w:t>账</w:t>
      </w:r>
      <w:proofErr w:type="gramEnd"/>
      <w:r w:rsidRPr="006A0AD5">
        <w:rPr>
          <w:sz w:val="24"/>
        </w:rPr>
        <w:t xml:space="preserve">    </w:t>
      </w:r>
      <w:r w:rsidRPr="006A0AD5">
        <w:rPr>
          <w:sz w:val="24"/>
        </w:rPr>
        <w:t>号：</w:t>
      </w:r>
      <w:r w:rsidRPr="006A0AD5">
        <w:rPr>
          <w:sz w:val="24"/>
          <w:u w:val="single"/>
        </w:rPr>
        <w:t xml:space="preserve">                    </w:t>
      </w:r>
      <w:r w:rsidRPr="006A0AD5">
        <w:rPr>
          <w:sz w:val="24"/>
        </w:rPr>
        <w:t xml:space="preserve"> </w:t>
      </w:r>
    </w:p>
    <w:p w14:paraId="35A85A1E" w14:textId="77777777" w:rsidR="00C378DD" w:rsidRPr="006A0AD5" w:rsidRDefault="00C378DD" w:rsidP="00C378DD">
      <w:pPr>
        <w:spacing w:line="400" w:lineRule="atLeast"/>
        <w:ind w:firstLineChars="200" w:firstLine="480"/>
        <w:rPr>
          <w:sz w:val="24"/>
        </w:rPr>
      </w:pPr>
    </w:p>
    <w:p w14:paraId="16961408" w14:textId="77777777" w:rsidR="00C378DD" w:rsidRPr="006A0AD5" w:rsidRDefault="00C378DD" w:rsidP="00C378DD">
      <w:pPr>
        <w:topLinePunct/>
        <w:spacing w:line="400" w:lineRule="atLeast"/>
        <w:ind w:firstLineChars="200" w:firstLine="480"/>
        <w:rPr>
          <w:sz w:val="24"/>
        </w:rPr>
      </w:pPr>
      <w:r w:rsidRPr="006A0AD5">
        <w:rPr>
          <w:sz w:val="24"/>
        </w:rPr>
        <w:t>监督部门：</w:t>
      </w:r>
      <w:r w:rsidRPr="006A0AD5">
        <w:rPr>
          <w:sz w:val="24"/>
          <w:u w:val="single"/>
        </w:rPr>
        <w:t xml:space="preserve">                    </w:t>
      </w:r>
    </w:p>
    <w:p w14:paraId="168B364C" w14:textId="77777777" w:rsidR="00C378DD" w:rsidRPr="006A0AD5" w:rsidRDefault="00C378DD" w:rsidP="00C378DD">
      <w:pPr>
        <w:topLinePunct/>
        <w:spacing w:line="400" w:lineRule="atLeast"/>
        <w:ind w:firstLineChars="200" w:firstLine="480"/>
        <w:rPr>
          <w:sz w:val="24"/>
        </w:rPr>
      </w:pPr>
      <w:r w:rsidRPr="006A0AD5">
        <w:rPr>
          <w:sz w:val="24"/>
        </w:rPr>
        <w:t>地</w:t>
      </w:r>
      <w:r w:rsidRPr="006A0AD5">
        <w:rPr>
          <w:sz w:val="24"/>
        </w:rPr>
        <w:t xml:space="preserve">    </w:t>
      </w:r>
      <w:r w:rsidRPr="006A0AD5">
        <w:rPr>
          <w:sz w:val="24"/>
        </w:rPr>
        <w:t>址：</w:t>
      </w:r>
      <w:r w:rsidRPr="006A0AD5">
        <w:rPr>
          <w:sz w:val="24"/>
          <w:u w:val="single"/>
        </w:rPr>
        <w:t xml:space="preserve">                    </w:t>
      </w:r>
    </w:p>
    <w:p w14:paraId="75AECEB5" w14:textId="77777777" w:rsidR="00C378DD" w:rsidRPr="006A0AD5" w:rsidRDefault="00C378DD" w:rsidP="00C378DD">
      <w:pPr>
        <w:topLinePunct/>
        <w:spacing w:line="400" w:lineRule="atLeast"/>
        <w:ind w:firstLineChars="200" w:firstLine="480"/>
        <w:rPr>
          <w:sz w:val="24"/>
        </w:rPr>
      </w:pPr>
      <w:r w:rsidRPr="006A0AD5">
        <w:rPr>
          <w:sz w:val="24"/>
        </w:rPr>
        <w:t>电</w:t>
      </w:r>
      <w:r w:rsidRPr="006A0AD5">
        <w:rPr>
          <w:sz w:val="24"/>
        </w:rPr>
        <w:t xml:space="preserve">    </w:t>
      </w:r>
      <w:r w:rsidRPr="006A0AD5">
        <w:rPr>
          <w:sz w:val="24"/>
        </w:rPr>
        <w:t>话：</w:t>
      </w:r>
      <w:r w:rsidRPr="006A0AD5">
        <w:rPr>
          <w:sz w:val="24"/>
          <w:u w:val="single"/>
        </w:rPr>
        <w:t xml:space="preserve">                    </w:t>
      </w:r>
    </w:p>
    <w:p w14:paraId="4E3CF26F" w14:textId="77777777" w:rsidR="00C378DD" w:rsidRPr="006A0AD5" w:rsidRDefault="00C378DD" w:rsidP="00C378DD">
      <w:pPr>
        <w:spacing w:line="400" w:lineRule="atLeast"/>
        <w:ind w:firstLineChars="200" w:firstLine="480"/>
        <w:rPr>
          <w:sz w:val="24"/>
        </w:rPr>
      </w:pPr>
      <w:r w:rsidRPr="006A0AD5">
        <w:rPr>
          <w:sz w:val="24"/>
        </w:rPr>
        <w:t xml:space="preserve">                                                                                  </w:t>
      </w:r>
    </w:p>
    <w:p w14:paraId="132D6FC2" w14:textId="77777777" w:rsidR="00C378DD" w:rsidRPr="006A0AD5" w:rsidRDefault="00C378DD" w:rsidP="00C378DD">
      <w:pPr>
        <w:topLinePunct/>
        <w:spacing w:line="400" w:lineRule="atLeast"/>
        <w:ind w:firstLineChars="200" w:firstLine="480"/>
        <w:jc w:val="right"/>
        <w:rPr>
          <w:sz w:val="24"/>
        </w:rPr>
      </w:pPr>
      <w:r w:rsidRPr="006A0AD5">
        <w:rPr>
          <w:sz w:val="24"/>
        </w:rPr>
        <w:t xml:space="preserve">　　　　　　　　</w:t>
      </w:r>
      <w:r w:rsidRPr="006A0AD5">
        <w:rPr>
          <w:sz w:val="24"/>
        </w:rPr>
        <w:t xml:space="preserve"> </w:t>
      </w:r>
      <w:r w:rsidRPr="006A0AD5">
        <w:rPr>
          <w:sz w:val="24"/>
        </w:rPr>
        <w:t xml:space="preserve">　</w:t>
      </w:r>
      <w:r w:rsidRPr="006A0AD5">
        <w:rPr>
          <w:sz w:val="24"/>
        </w:rPr>
        <w:t xml:space="preserve">       </w:t>
      </w:r>
      <w:r w:rsidRPr="006A0AD5">
        <w:rPr>
          <w:sz w:val="24"/>
        </w:rPr>
        <w:t xml:space="preserve">　　　　　</w:t>
      </w:r>
      <w:r w:rsidRPr="006A0AD5">
        <w:rPr>
          <w:sz w:val="24"/>
          <w:u w:val="single"/>
        </w:rPr>
        <w:t xml:space="preserve">      </w:t>
      </w:r>
      <w:r w:rsidRPr="006A0AD5">
        <w:rPr>
          <w:sz w:val="24"/>
        </w:rPr>
        <w:t>年</w:t>
      </w:r>
      <w:r w:rsidRPr="006A0AD5">
        <w:rPr>
          <w:sz w:val="24"/>
        </w:rPr>
        <w:t xml:space="preserve"> </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51251A60" w14:textId="77777777" w:rsidR="00C378DD" w:rsidRPr="006A0AD5" w:rsidRDefault="00C378DD" w:rsidP="00C378DD">
      <w:pPr>
        <w:spacing w:line="440" w:lineRule="exact"/>
        <w:ind w:firstLineChars="2300" w:firstLine="5520"/>
        <w:rPr>
          <w:sz w:val="24"/>
          <w:u w:val="single"/>
        </w:rPr>
      </w:pPr>
    </w:p>
    <w:p w14:paraId="1771B7DC" w14:textId="77777777" w:rsidR="00C378DD" w:rsidRPr="006A0AD5" w:rsidRDefault="00C378DD" w:rsidP="00C378DD">
      <w:pPr>
        <w:spacing w:line="440" w:lineRule="exact"/>
        <w:ind w:firstLineChars="2300" w:firstLine="5520"/>
        <w:jc w:val="right"/>
        <w:rPr>
          <w:sz w:val="24"/>
        </w:rPr>
      </w:pPr>
    </w:p>
    <w:p w14:paraId="00A72461" w14:textId="77777777" w:rsidR="00C378DD" w:rsidRPr="006A0AD5" w:rsidRDefault="00C378DD" w:rsidP="00C378DD">
      <w:pPr>
        <w:spacing w:line="440" w:lineRule="exact"/>
        <w:jc w:val="center"/>
        <w:rPr>
          <w:rFonts w:eastAsia="黑体"/>
          <w:sz w:val="20"/>
          <w:szCs w:val="20"/>
        </w:rPr>
      </w:pPr>
    </w:p>
    <w:p w14:paraId="272B4C38" w14:textId="77777777" w:rsidR="00C378DD" w:rsidRPr="006A0AD5" w:rsidRDefault="00C378DD" w:rsidP="00C378DD">
      <w:pPr>
        <w:widowControl/>
        <w:jc w:val="left"/>
        <w:rPr>
          <w:rFonts w:eastAsia="黑体"/>
          <w:sz w:val="29"/>
          <w:szCs w:val="29"/>
        </w:rPr>
        <w:sectPr w:rsidR="00C378DD" w:rsidRPr="006A0AD5">
          <w:footnotePr>
            <w:numFmt w:val="decimalEnclosedCircleChinese"/>
            <w:numRestart w:val="eachPage"/>
          </w:footnotePr>
          <w:pgSz w:w="11907" w:h="16840"/>
          <w:pgMar w:top="1588" w:right="1531" w:bottom="1644" w:left="1588" w:header="851" w:footer="851" w:gutter="0"/>
          <w:cols w:space="720"/>
        </w:sectPr>
      </w:pPr>
    </w:p>
    <w:p w14:paraId="4317D5EA" w14:textId="77777777" w:rsidR="00C378DD" w:rsidRPr="006A0AD5" w:rsidRDefault="00C378DD" w:rsidP="00C378DD">
      <w:pPr>
        <w:pStyle w:val="3"/>
        <w:widowControl w:val="0"/>
        <w:spacing w:before="260" w:after="260" w:line="410" w:lineRule="auto"/>
        <w:ind w:firstLineChars="49" w:firstLine="137"/>
        <w:jc w:val="both"/>
        <w:rPr>
          <w:rFonts w:eastAsia="黑体"/>
          <w:b w:val="0"/>
          <w:kern w:val="2"/>
          <w:sz w:val="28"/>
        </w:rPr>
      </w:pPr>
      <w:bookmarkStart w:id="221" w:name="_Toc509993809"/>
      <w:r w:rsidRPr="006A0AD5">
        <w:rPr>
          <w:rFonts w:eastAsia="黑体"/>
          <w:b w:val="0"/>
          <w:kern w:val="2"/>
          <w:sz w:val="28"/>
        </w:rPr>
        <w:lastRenderedPageBreak/>
        <w:t>附件</w:t>
      </w:r>
      <w:r w:rsidRPr="006A0AD5">
        <w:rPr>
          <w:rFonts w:eastAsia="黑体"/>
          <w:b w:val="0"/>
          <w:kern w:val="2"/>
          <w:sz w:val="28"/>
        </w:rPr>
        <w:t xml:space="preserve"> </w:t>
      </w:r>
      <w:r w:rsidRPr="006A0AD5">
        <w:rPr>
          <w:rFonts w:eastAsia="黑体"/>
          <w:b w:val="0"/>
          <w:kern w:val="2"/>
          <w:sz w:val="28"/>
        </w:rPr>
        <w:t>确认通知</w:t>
      </w:r>
      <w:bookmarkEnd w:id="221"/>
    </w:p>
    <w:p w14:paraId="047641A0" w14:textId="77777777" w:rsidR="00C378DD" w:rsidRPr="006A0AD5" w:rsidRDefault="00C378DD" w:rsidP="00C378DD">
      <w:pPr>
        <w:spacing w:line="400" w:lineRule="exact"/>
      </w:pPr>
    </w:p>
    <w:p w14:paraId="47C03732" w14:textId="77777777" w:rsidR="00C378DD" w:rsidRPr="006A0AD5" w:rsidRDefault="00C378DD" w:rsidP="00C378DD">
      <w:pPr>
        <w:spacing w:line="400" w:lineRule="exact"/>
        <w:jc w:val="center"/>
        <w:rPr>
          <w:rFonts w:eastAsia="黑体"/>
          <w:sz w:val="28"/>
        </w:rPr>
      </w:pPr>
      <w:r w:rsidRPr="006A0AD5">
        <w:rPr>
          <w:rFonts w:eastAsia="黑体"/>
          <w:sz w:val="28"/>
        </w:rPr>
        <w:t>确认通知</w:t>
      </w:r>
    </w:p>
    <w:p w14:paraId="3412491D" w14:textId="77777777" w:rsidR="00C378DD" w:rsidRPr="006A0AD5" w:rsidRDefault="00C378DD" w:rsidP="00C378DD">
      <w:pPr>
        <w:spacing w:line="400" w:lineRule="exact"/>
      </w:pPr>
    </w:p>
    <w:p w14:paraId="3C8BB01B" w14:textId="77777777" w:rsidR="00C378DD" w:rsidRPr="006A0AD5" w:rsidRDefault="00C378DD" w:rsidP="00C378DD">
      <w:pPr>
        <w:spacing w:line="400" w:lineRule="exact"/>
      </w:pPr>
    </w:p>
    <w:p w14:paraId="55EFDC17" w14:textId="77777777" w:rsidR="00C378DD" w:rsidRPr="006A0AD5" w:rsidRDefault="00C378DD" w:rsidP="00C378DD">
      <w:pPr>
        <w:spacing w:line="440" w:lineRule="exact"/>
        <w:rPr>
          <w:sz w:val="24"/>
        </w:rPr>
      </w:pPr>
      <w:r w:rsidRPr="006A0AD5">
        <w:rPr>
          <w:sz w:val="24"/>
          <w:u w:val="single"/>
        </w:rPr>
        <w:t xml:space="preserve">                  </w:t>
      </w:r>
      <w:r w:rsidRPr="006A0AD5">
        <w:rPr>
          <w:sz w:val="24"/>
        </w:rPr>
        <w:t>（招标人名称）：</w:t>
      </w:r>
    </w:p>
    <w:p w14:paraId="6DDB47DA" w14:textId="77777777" w:rsidR="00C378DD" w:rsidRPr="006A0AD5" w:rsidRDefault="00C378DD" w:rsidP="00C378DD">
      <w:pPr>
        <w:spacing w:line="440" w:lineRule="exact"/>
        <w:rPr>
          <w:sz w:val="24"/>
        </w:rPr>
      </w:pPr>
      <w:r w:rsidRPr="006A0AD5">
        <w:rPr>
          <w:sz w:val="24"/>
        </w:rPr>
        <w:t xml:space="preserve">　　</w:t>
      </w:r>
    </w:p>
    <w:p w14:paraId="10606CCF" w14:textId="77777777" w:rsidR="00C378DD" w:rsidRPr="006A0AD5" w:rsidRDefault="00C378DD" w:rsidP="00C378DD">
      <w:pPr>
        <w:spacing w:line="440" w:lineRule="exact"/>
        <w:ind w:firstLineChars="200" w:firstLine="480"/>
        <w:jc w:val="left"/>
        <w:rPr>
          <w:sz w:val="24"/>
        </w:rPr>
      </w:pPr>
      <w:r w:rsidRPr="006A0AD5">
        <w:rPr>
          <w:sz w:val="24"/>
        </w:rPr>
        <w:t>我方已于</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日收到你方</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日发出的</w:t>
      </w:r>
      <w:r w:rsidRPr="006A0AD5">
        <w:rPr>
          <w:sz w:val="24"/>
          <w:u w:val="single"/>
        </w:rPr>
        <w:t xml:space="preserve">                  </w:t>
      </w:r>
      <w:r w:rsidRPr="006A0AD5">
        <w:rPr>
          <w:sz w:val="24"/>
        </w:rPr>
        <w:t>（项目名称）</w:t>
      </w:r>
      <w:r w:rsidRPr="006A0AD5">
        <w:rPr>
          <w:sz w:val="24"/>
          <w:u w:val="single"/>
        </w:rPr>
        <w:t xml:space="preserve">     </w:t>
      </w:r>
      <w:r w:rsidRPr="006A0AD5">
        <w:rPr>
          <w:sz w:val="24"/>
        </w:rPr>
        <w:t>标段咨询服务招标的投标邀请书，并确认</w:t>
      </w:r>
      <w:r w:rsidRPr="006A0AD5">
        <w:rPr>
          <w:sz w:val="24"/>
          <w:u w:val="single"/>
        </w:rPr>
        <w:t xml:space="preserve">         </w:t>
      </w:r>
      <w:r w:rsidRPr="006A0AD5">
        <w:rPr>
          <w:sz w:val="24"/>
        </w:rPr>
        <w:t>（参加</w:t>
      </w:r>
      <w:r w:rsidRPr="006A0AD5">
        <w:rPr>
          <w:sz w:val="24"/>
        </w:rPr>
        <w:t>/</w:t>
      </w:r>
      <w:r w:rsidRPr="006A0AD5">
        <w:rPr>
          <w:sz w:val="24"/>
        </w:rPr>
        <w:t>不参加）投标。</w:t>
      </w:r>
    </w:p>
    <w:p w14:paraId="5E3B095B" w14:textId="77777777" w:rsidR="00C378DD" w:rsidRPr="006A0AD5" w:rsidRDefault="00C378DD" w:rsidP="00C378DD">
      <w:pPr>
        <w:spacing w:line="440" w:lineRule="exact"/>
        <w:rPr>
          <w:sz w:val="24"/>
        </w:rPr>
      </w:pPr>
      <w:r w:rsidRPr="006A0AD5">
        <w:rPr>
          <w:sz w:val="24"/>
        </w:rPr>
        <w:t xml:space="preserve">　　特此确认。</w:t>
      </w:r>
    </w:p>
    <w:p w14:paraId="19E2BED4" w14:textId="77777777" w:rsidR="00C378DD" w:rsidRPr="006A0AD5" w:rsidRDefault="00C378DD" w:rsidP="00C378DD">
      <w:pPr>
        <w:spacing w:line="440" w:lineRule="exact"/>
        <w:rPr>
          <w:sz w:val="24"/>
        </w:rPr>
      </w:pPr>
    </w:p>
    <w:p w14:paraId="2ABF8B88" w14:textId="77777777" w:rsidR="00C378DD" w:rsidRPr="006A0AD5" w:rsidRDefault="00C378DD" w:rsidP="00C378DD">
      <w:pPr>
        <w:spacing w:line="440" w:lineRule="exact"/>
        <w:ind w:firstLineChars="1400" w:firstLine="3360"/>
        <w:rPr>
          <w:sz w:val="24"/>
        </w:rPr>
      </w:pPr>
      <w:r w:rsidRPr="006A0AD5">
        <w:rPr>
          <w:sz w:val="24"/>
        </w:rPr>
        <w:t>被邀请单位名称：</w:t>
      </w:r>
      <w:r w:rsidRPr="006A0AD5">
        <w:rPr>
          <w:rFonts w:eastAsia="黑体"/>
          <w:sz w:val="24"/>
          <w:u w:val="single"/>
        </w:rPr>
        <w:t xml:space="preserve">                  </w:t>
      </w:r>
      <w:r w:rsidRPr="006A0AD5">
        <w:rPr>
          <w:sz w:val="24"/>
        </w:rPr>
        <w:t>（盖单位章）</w:t>
      </w:r>
    </w:p>
    <w:p w14:paraId="1158A2F2" w14:textId="77777777" w:rsidR="00C378DD" w:rsidRPr="006A0AD5" w:rsidRDefault="00C378DD" w:rsidP="00C378DD">
      <w:pPr>
        <w:spacing w:line="440" w:lineRule="exact"/>
        <w:rPr>
          <w:sz w:val="24"/>
        </w:rPr>
      </w:pPr>
    </w:p>
    <w:p w14:paraId="106FDCC8" w14:textId="77777777" w:rsidR="00C378DD" w:rsidRPr="006A0AD5" w:rsidRDefault="00C378DD" w:rsidP="00C378DD">
      <w:pPr>
        <w:spacing w:line="400" w:lineRule="exact"/>
        <w:ind w:right="840" w:firstLineChars="250" w:firstLine="600"/>
        <w:jc w:val="right"/>
        <w:rPr>
          <w:sz w:val="24"/>
        </w:rPr>
      </w:pP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2E75A758" w14:textId="77777777" w:rsidR="00C378DD" w:rsidRPr="006A0AD5" w:rsidRDefault="00C378DD" w:rsidP="00C378DD">
      <w:pPr>
        <w:pStyle w:val="1"/>
        <w:spacing w:before="240" w:after="240" w:line="240" w:lineRule="atLeast"/>
        <w:jc w:val="center"/>
        <w:rPr>
          <w:rFonts w:eastAsia="黑体"/>
          <w:sz w:val="28"/>
          <w:szCs w:val="28"/>
        </w:rPr>
      </w:pPr>
      <w:r w:rsidRPr="006A0AD5">
        <w:rPr>
          <w:b w:val="0"/>
          <w:bCs w:val="0"/>
          <w:sz w:val="24"/>
        </w:rPr>
        <w:br w:type="page"/>
      </w:r>
      <w:bookmarkStart w:id="222" w:name="_Toc300834941"/>
      <w:bookmarkStart w:id="223" w:name="_Toc247527547"/>
      <w:bookmarkStart w:id="224" w:name="_Toc247513946"/>
      <w:bookmarkStart w:id="225" w:name="_Toc152045523"/>
      <w:bookmarkStart w:id="226" w:name="_Toc152042299"/>
      <w:bookmarkStart w:id="227" w:name="_Toc144974491"/>
      <w:bookmarkStart w:id="228" w:name="_Toc384308203"/>
      <w:bookmarkStart w:id="229" w:name="_Toc361508578"/>
      <w:bookmarkStart w:id="230" w:name="_Toc352691467"/>
      <w:bookmarkStart w:id="231" w:name="_Toc369531509"/>
      <w:bookmarkStart w:id="232" w:name="_Toc19794"/>
      <w:bookmarkStart w:id="233" w:name="_Toc300834943"/>
      <w:bookmarkStart w:id="234" w:name="_Toc247527549"/>
      <w:bookmarkStart w:id="235" w:name="_Toc247513948"/>
      <w:bookmarkStart w:id="236" w:name="_Toc152045525"/>
      <w:bookmarkStart w:id="237" w:name="_Toc152042301"/>
      <w:bookmarkStart w:id="238" w:name="_Toc144974493"/>
      <w:bookmarkStart w:id="239" w:name="_Toc384308205"/>
      <w:bookmarkStart w:id="240" w:name="_Toc361508580"/>
      <w:bookmarkStart w:id="241" w:name="_Toc352691469"/>
      <w:bookmarkStart w:id="242" w:name="_Toc369531511"/>
      <w:bookmarkStart w:id="243" w:name="_Toc14865"/>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6A0AD5">
        <w:rPr>
          <w:rFonts w:eastAsia="黑体"/>
          <w:sz w:val="28"/>
          <w:szCs w:val="28"/>
        </w:rPr>
        <w:lastRenderedPageBreak/>
        <w:t>附件</w:t>
      </w:r>
      <w:r w:rsidRPr="006A0AD5">
        <w:rPr>
          <w:rFonts w:eastAsia="黑体"/>
          <w:sz w:val="28"/>
          <w:szCs w:val="28"/>
        </w:rPr>
        <w:t xml:space="preserve">3 </w:t>
      </w:r>
      <w:r w:rsidRPr="006A0AD5">
        <w:rPr>
          <w:rFonts w:eastAsia="黑体"/>
          <w:sz w:val="28"/>
          <w:szCs w:val="28"/>
        </w:rPr>
        <w:t>项目概况</w:t>
      </w:r>
      <w:r w:rsidRPr="006A0AD5">
        <w:rPr>
          <w:rFonts w:eastAsia="黑体"/>
          <w:sz w:val="28"/>
          <w:szCs w:val="28"/>
          <w:vertAlign w:val="superscript"/>
        </w:rPr>
        <w:footnoteReference w:id="34"/>
      </w:r>
    </w:p>
    <w:p w14:paraId="72A1A7C4" w14:textId="77777777" w:rsidR="00C378DD" w:rsidRPr="006A0AD5" w:rsidRDefault="00C378DD" w:rsidP="00C378DD">
      <w:pPr>
        <w:spacing w:line="400" w:lineRule="atLeast"/>
        <w:jc w:val="left"/>
        <w:rPr>
          <w:rFonts w:eastAsia="黑体"/>
          <w:sz w:val="27"/>
          <w:szCs w:val="27"/>
        </w:rPr>
      </w:pPr>
    </w:p>
    <w:p w14:paraId="3EAE1160" w14:textId="77777777" w:rsidR="00C378DD" w:rsidRPr="006A0AD5" w:rsidRDefault="00C378DD" w:rsidP="00645C42">
      <w:pPr>
        <w:spacing w:beforeLines="100" w:before="240" w:afterLines="100" w:after="240" w:line="400" w:lineRule="atLeast"/>
        <w:jc w:val="left"/>
        <w:rPr>
          <w:rFonts w:eastAsia="黑体"/>
          <w:sz w:val="24"/>
        </w:rPr>
      </w:pPr>
      <w:r w:rsidRPr="006A0AD5">
        <w:rPr>
          <w:rFonts w:eastAsia="黑体"/>
          <w:sz w:val="24"/>
        </w:rPr>
        <w:t>一、相关区域路网现状及规划（包括道路及交通工程设施现状及规划）</w:t>
      </w:r>
    </w:p>
    <w:p w14:paraId="36DD5D6D" w14:textId="77777777" w:rsidR="00C378DD" w:rsidRPr="006A0AD5" w:rsidRDefault="00C378DD" w:rsidP="00645C42">
      <w:pPr>
        <w:spacing w:beforeLines="100" w:before="240" w:afterLines="100" w:after="240" w:line="400" w:lineRule="atLeast"/>
        <w:jc w:val="left"/>
        <w:rPr>
          <w:rFonts w:eastAsia="黑体"/>
          <w:sz w:val="24"/>
        </w:rPr>
      </w:pPr>
      <w:r w:rsidRPr="006A0AD5">
        <w:rPr>
          <w:rFonts w:eastAsia="黑体"/>
          <w:sz w:val="24"/>
        </w:rPr>
        <w:t>二、建设规模及技术标准</w:t>
      </w:r>
    </w:p>
    <w:p w14:paraId="6555F85C" w14:textId="77777777" w:rsidR="00C378DD" w:rsidRPr="006A0AD5" w:rsidRDefault="00C378DD" w:rsidP="00645C42">
      <w:pPr>
        <w:spacing w:beforeLines="100" w:before="240" w:afterLines="100" w:after="240" w:line="400" w:lineRule="atLeast"/>
        <w:jc w:val="left"/>
        <w:rPr>
          <w:rFonts w:eastAsia="黑体"/>
          <w:sz w:val="24"/>
        </w:rPr>
      </w:pPr>
      <w:r w:rsidRPr="006A0AD5">
        <w:rPr>
          <w:rFonts w:eastAsia="黑体"/>
          <w:sz w:val="24"/>
        </w:rPr>
        <w:t>三、招标范围（标段划分及主要工作内容）</w:t>
      </w:r>
    </w:p>
    <w:p w14:paraId="2E25D27D" w14:textId="77777777" w:rsidR="00C378DD" w:rsidRPr="006A0AD5" w:rsidRDefault="00C378DD" w:rsidP="00645C42">
      <w:pPr>
        <w:spacing w:beforeLines="100" w:before="240" w:afterLines="100" w:after="240" w:line="400" w:lineRule="atLeast"/>
        <w:jc w:val="left"/>
        <w:rPr>
          <w:rFonts w:eastAsia="黑体"/>
          <w:sz w:val="24"/>
        </w:rPr>
      </w:pPr>
      <w:r w:rsidRPr="006A0AD5">
        <w:rPr>
          <w:rFonts w:eastAsia="黑体"/>
          <w:sz w:val="24"/>
        </w:rPr>
        <w:t>四、招标项目位置示意图</w:t>
      </w:r>
    </w:p>
    <w:p w14:paraId="7C08E2EB" w14:textId="77777777" w:rsidR="00717101" w:rsidRPr="006A0AD5" w:rsidRDefault="00717101" w:rsidP="00007799">
      <w:pPr>
        <w:widowControl/>
        <w:spacing w:line="440" w:lineRule="atLeast"/>
        <w:jc w:val="left"/>
        <w:rPr>
          <w:rFonts w:eastAsia="黑体"/>
          <w:sz w:val="24"/>
        </w:rPr>
      </w:pPr>
      <w:r w:rsidRPr="006A0AD5">
        <w:rPr>
          <w:sz w:val="24"/>
        </w:rPr>
        <w:br w:type="page"/>
      </w:r>
    </w:p>
    <w:bookmarkEnd w:id="12"/>
    <w:bookmarkEnd w:id="15"/>
    <w:p w14:paraId="7BF64595" w14:textId="77777777" w:rsidR="008D5474" w:rsidRPr="006A0AD5" w:rsidRDefault="008D5474" w:rsidP="00007799">
      <w:pPr>
        <w:topLinePunct/>
        <w:spacing w:line="440" w:lineRule="atLeast"/>
        <w:ind w:rightChars="15" w:right="31"/>
        <w:jc w:val="center"/>
        <w:rPr>
          <w:rFonts w:eastAsia="黑体"/>
          <w:sz w:val="29"/>
          <w:szCs w:val="29"/>
        </w:rPr>
      </w:pPr>
    </w:p>
    <w:p w14:paraId="31D85AD8" w14:textId="77777777" w:rsidR="008D5474" w:rsidRPr="006A0AD5" w:rsidRDefault="008D5474" w:rsidP="00007799">
      <w:pPr>
        <w:topLinePunct/>
        <w:spacing w:line="440" w:lineRule="atLeast"/>
        <w:ind w:rightChars="15" w:right="31"/>
        <w:jc w:val="center"/>
        <w:rPr>
          <w:rFonts w:eastAsia="黑体"/>
          <w:sz w:val="29"/>
          <w:szCs w:val="29"/>
        </w:rPr>
      </w:pPr>
    </w:p>
    <w:p w14:paraId="5421D1BB" w14:textId="77777777" w:rsidR="008D5474" w:rsidRPr="006A0AD5" w:rsidRDefault="008D5474" w:rsidP="00007799">
      <w:pPr>
        <w:topLinePunct/>
        <w:spacing w:line="440" w:lineRule="atLeast"/>
        <w:ind w:rightChars="15" w:right="31"/>
        <w:jc w:val="center"/>
        <w:rPr>
          <w:rFonts w:eastAsia="黑体"/>
          <w:sz w:val="29"/>
          <w:szCs w:val="29"/>
        </w:rPr>
      </w:pPr>
    </w:p>
    <w:p w14:paraId="3077D4CB" w14:textId="77777777" w:rsidR="008D5474" w:rsidRPr="006A0AD5" w:rsidRDefault="008D5474" w:rsidP="00007799">
      <w:pPr>
        <w:topLinePunct/>
        <w:spacing w:line="440" w:lineRule="atLeast"/>
        <w:ind w:rightChars="15" w:right="31"/>
        <w:jc w:val="center"/>
        <w:rPr>
          <w:rFonts w:eastAsia="黑体"/>
          <w:sz w:val="29"/>
          <w:szCs w:val="29"/>
        </w:rPr>
      </w:pPr>
    </w:p>
    <w:p w14:paraId="002B2BC5" w14:textId="77777777" w:rsidR="008D5474" w:rsidRPr="006A0AD5" w:rsidRDefault="008D5474" w:rsidP="00007799">
      <w:pPr>
        <w:topLinePunct/>
        <w:spacing w:line="440" w:lineRule="atLeast"/>
        <w:ind w:rightChars="15" w:right="31"/>
        <w:jc w:val="center"/>
        <w:rPr>
          <w:rFonts w:eastAsia="黑体"/>
          <w:sz w:val="29"/>
          <w:szCs w:val="29"/>
        </w:rPr>
      </w:pPr>
    </w:p>
    <w:p w14:paraId="133AC4A4" w14:textId="77777777" w:rsidR="009A02B0" w:rsidRPr="006A0AD5" w:rsidRDefault="009A02B0" w:rsidP="00007799">
      <w:pPr>
        <w:topLinePunct/>
        <w:spacing w:line="440" w:lineRule="atLeast"/>
        <w:ind w:rightChars="15" w:right="31"/>
        <w:jc w:val="center"/>
        <w:rPr>
          <w:rFonts w:eastAsia="黑体"/>
          <w:sz w:val="29"/>
          <w:szCs w:val="29"/>
        </w:rPr>
      </w:pPr>
    </w:p>
    <w:p w14:paraId="5096712A" w14:textId="77777777" w:rsidR="008D5474" w:rsidRPr="006A0AD5" w:rsidRDefault="008D5474" w:rsidP="00007799">
      <w:pPr>
        <w:topLinePunct/>
        <w:spacing w:line="440" w:lineRule="atLeast"/>
        <w:ind w:rightChars="15" w:right="31"/>
        <w:rPr>
          <w:rFonts w:eastAsia="黑体"/>
          <w:sz w:val="29"/>
          <w:szCs w:val="29"/>
        </w:rPr>
      </w:pPr>
    </w:p>
    <w:p w14:paraId="36803932" w14:textId="77777777" w:rsidR="008D5474" w:rsidRPr="006A0AD5" w:rsidRDefault="008D5474" w:rsidP="00007799">
      <w:pPr>
        <w:topLinePunct/>
        <w:spacing w:line="440" w:lineRule="atLeast"/>
        <w:ind w:rightChars="15" w:right="31"/>
        <w:jc w:val="center"/>
        <w:rPr>
          <w:rFonts w:eastAsia="黑体"/>
          <w:sz w:val="29"/>
          <w:szCs w:val="29"/>
        </w:rPr>
      </w:pPr>
    </w:p>
    <w:p w14:paraId="701F1684" w14:textId="77777777" w:rsidR="008D5474" w:rsidRPr="006A0AD5" w:rsidRDefault="008D5474" w:rsidP="00007799">
      <w:pPr>
        <w:topLinePunct/>
        <w:spacing w:line="440" w:lineRule="atLeast"/>
        <w:ind w:rightChars="15" w:right="31"/>
        <w:jc w:val="center"/>
        <w:rPr>
          <w:rFonts w:eastAsia="黑体"/>
          <w:sz w:val="29"/>
          <w:szCs w:val="29"/>
        </w:rPr>
      </w:pPr>
    </w:p>
    <w:p w14:paraId="73AFC09C" w14:textId="77777777" w:rsidR="008D5474" w:rsidRPr="006A0AD5" w:rsidRDefault="008D5474" w:rsidP="00007799">
      <w:pPr>
        <w:topLinePunct/>
        <w:spacing w:line="440" w:lineRule="atLeast"/>
        <w:ind w:rightChars="15" w:right="31"/>
        <w:jc w:val="center"/>
        <w:rPr>
          <w:rFonts w:eastAsia="黑体"/>
          <w:sz w:val="56"/>
          <w:szCs w:val="56"/>
        </w:rPr>
      </w:pPr>
      <w:r w:rsidRPr="006A0AD5">
        <w:rPr>
          <w:rFonts w:eastAsia="黑体"/>
          <w:sz w:val="56"/>
          <w:szCs w:val="56"/>
        </w:rPr>
        <w:t>第二章</w:t>
      </w:r>
      <w:r w:rsidRPr="006A0AD5">
        <w:rPr>
          <w:rFonts w:eastAsia="黑体"/>
          <w:sz w:val="56"/>
          <w:szCs w:val="56"/>
        </w:rPr>
        <w:t xml:space="preserve">  </w:t>
      </w:r>
      <w:r w:rsidRPr="006A0AD5">
        <w:rPr>
          <w:rFonts w:eastAsia="黑体"/>
          <w:sz w:val="56"/>
          <w:szCs w:val="56"/>
        </w:rPr>
        <w:t>投标人须知</w:t>
      </w:r>
    </w:p>
    <w:p w14:paraId="387D07D9" w14:textId="77777777" w:rsidR="00342E44" w:rsidRPr="006A0AD5" w:rsidRDefault="00342E44" w:rsidP="00007799">
      <w:pPr>
        <w:topLinePunct/>
        <w:spacing w:line="440" w:lineRule="atLeast"/>
        <w:ind w:rightChars="15" w:right="31"/>
        <w:jc w:val="center"/>
        <w:rPr>
          <w:rFonts w:eastAsia="黑体"/>
          <w:sz w:val="56"/>
          <w:szCs w:val="56"/>
        </w:rPr>
      </w:pPr>
    </w:p>
    <w:p w14:paraId="2FA2EE51" w14:textId="77777777" w:rsidR="00A6688A" w:rsidRPr="006A0AD5" w:rsidRDefault="00A6688A" w:rsidP="00007799">
      <w:pPr>
        <w:spacing w:line="440" w:lineRule="atLeast"/>
        <w:jc w:val="center"/>
        <w:rPr>
          <w:rStyle w:val="ae"/>
          <w:rFonts w:ascii="Times New Roman" w:eastAsia="黑体" w:hAnsi="Times New Roman"/>
          <w:sz w:val="44"/>
          <w:szCs w:val="44"/>
        </w:rPr>
        <w:sectPr w:rsidR="00A6688A" w:rsidRPr="006A0AD5" w:rsidSect="00342E44">
          <w:footerReference w:type="default" r:id="rId23"/>
          <w:footnotePr>
            <w:numFmt w:val="decimalEnclosedCircleChinese"/>
            <w:numRestart w:val="eachPage"/>
          </w:footnotePr>
          <w:pgSz w:w="11907" w:h="16840" w:code="9"/>
          <w:pgMar w:top="1588" w:right="1531" w:bottom="1644" w:left="1588" w:header="851" w:footer="851" w:gutter="0"/>
          <w:cols w:space="425"/>
          <w:docGrid w:linePitch="312"/>
        </w:sectPr>
      </w:pPr>
      <w:bookmarkStart w:id="244" w:name="_Toc234832861"/>
    </w:p>
    <w:p w14:paraId="189D7524" w14:textId="77777777" w:rsidR="00E119CF" w:rsidRPr="006A0AD5" w:rsidRDefault="00E119CF" w:rsidP="00007799">
      <w:pPr>
        <w:spacing w:line="440" w:lineRule="atLeast"/>
        <w:jc w:val="center"/>
        <w:rPr>
          <w:rStyle w:val="ae"/>
          <w:rFonts w:ascii="Times New Roman" w:eastAsia="黑体" w:hAnsi="Times New Roman"/>
          <w:sz w:val="42"/>
          <w:szCs w:val="42"/>
        </w:rPr>
      </w:pPr>
      <w:bookmarkStart w:id="245" w:name="_Toc503235734"/>
      <w:bookmarkStart w:id="246" w:name="_Toc510015667"/>
      <w:r w:rsidRPr="006A0AD5">
        <w:rPr>
          <w:rStyle w:val="ae"/>
          <w:rFonts w:ascii="Times New Roman" w:eastAsia="黑体" w:hAnsi="Times New Roman"/>
          <w:sz w:val="42"/>
          <w:szCs w:val="42"/>
        </w:rPr>
        <w:lastRenderedPageBreak/>
        <w:t>第二章</w:t>
      </w:r>
      <w:r w:rsidRPr="006A0AD5">
        <w:rPr>
          <w:rStyle w:val="ae"/>
          <w:rFonts w:ascii="Times New Roman" w:eastAsia="黑体" w:hAnsi="Times New Roman"/>
          <w:sz w:val="42"/>
          <w:szCs w:val="42"/>
        </w:rPr>
        <w:t xml:space="preserve">  </w:t>
      </w:r>
      <w:r w:rsidRPr="006A0AD5">
        <w:rPr>
          <w:rStyle w:val="ae"/>
          <w:rFonts w:ascii="Times New Roman" w:eastAsia="黑体" w:hAnsi="Times New Roman"/>
          <w:sz w:val="42"/>
          <w:szCs w:val="42"/>
        </w:rPr>
        <w:t>投标人须知</w:t>
      </w:r>
      <w:bookmarkEnd w:id="245"/>
      <w:bookmarkEnd w:id="246"/>
    </w:p>
    <w:p w14:paraId="6BA3A624" w14:textId="77777777" w:rsidR="00E119CF" w:rsidRPr="006A0AD5" w:rsidRDefault="00E119CF" w:rsidP="00007799">
      <w:pPr>
        <w:spacing w:line="440" w:lineRule="atLeast"/>
        <w:jc w:val="center"/>
        <w:rPr>
          <w:rFonts w:eastAsia="黑体"/>
          <w:sz w:val="29"/>
          <w:szCs w:val="29"/>
        </w:rPr>
      </w:pPr>
    </w:p>
    <w:p w14:paraId="00299889" w14:textId="77777777" w:rsidR="00E119CF" w:rsidRPr="006A0AD5" w:rsidRDefault="00E119CF" w:rsidP="00007799">
      <w:pPr>
        <w:pStyle w:val="1"/>
        <w:spacing w:before="240" w:after="240" w:line="440" w:lineRule="atLeast"/>
        <w:rPr>
          <w:rFonts w:eastAsia="黑体"/>
          <w:sz w:val="28"/>
          <w:szCs w:val="28"/>
        </w:rPr>
      </w:pPr>
      <w:bookmarkStart w:id="247" w:name="_Toc503235735"/>
      <w:bookmarkStart w:id="248" w:name="_Toc510015668"/>
      <w:r w:rsidRPr="006A0AD5">
        <w:rPr>
          <w:rFonts w:eastAsia="黑体"/>
          <w:sz w:val="28"/>
          <w:szCs w:val="28"/>
        </w:rPr>
        <w:t>投标人须知前附表</w:t>
      </w:r>
      <w:r w:rsidRPr="006A0AD5">
        <w:rPr>
          <w:rStyle w:val="aff"/>
          <w:rFonts w:eastAsia="黑体"/>
          <w:sz w:val="28"/>
          <w:szCs w:val="28"/>
        </w:rPr>
        <w:footnoteReference w:id="35"/>
      </w:r>
      <w:bookmarkEnd w:id="247"/>
      <w:bookmarkEnd w:id="248"/>
    </w:p>
    <w:tbl>
      <w:tblPr>
        <w:tblW w:w="8777" w:type="dxa"/>
        <w:tblLayout w:type="fixed"/>
        <w:tblLook w:val="04A0" w:firstRow="1" w:lastRow="0" w:firstColumn="1" w:lastColumn="0" w:noHBand="0" w:noVBand="1"/>
      </w:tblPr>
      <w:tblGrid>
        <w:gridCol w:w="1009"/>
        <w:gridCol w:w="2879"/>
        <w:gridCol w:w="4889"/>
      </w:tblGrid>
      <w:tr w:rsidR="00E119CF" w:rsidRPr="006A0AD5" w14:paraId="20F5D553" w14:textId="77777777" w:rsidTr="0002335B">
        <w:trPr>
          <w:tblHeader/>
        </w:trPr>
        <w:tc>
          <w:tcPr>
            <w:tcW w:w="1009" w:type="dxa"/>
            <w:tcBorders>
              <w:top w:val="single" w:sz="4" w:space="0" w:color="auto"/>
              <w:left w:val="single" w:sz="4" w:space="0" w:color="auto"/>
              <w:bottom w:val="single" w:sz="4" w:space="0" w:color="auto"/>
              <w:right w:val="single" w:sz="4" w:space="0" w:color="auto"/>
            </w:tcBorders>
            <w:vAlign w:val="center"/>
          </w:tcPr>
          <w:p w14:paraId="56CD7125" w14:textId="77777777" w:rsidR="00E119CF" w:rsidRPr="006A0AD5" w:rsidRDefault="00E119CF" w:rsidP="00007799">
            <w:pPr>
              <w:spacing w:line="440" w:lineRule="atLeast"/>
              <w:jc w:val="center"/>
              <w:rPr>
                <w:b/>
                <w:szCs w:val="21"/>
              </w:rPr>
            </w:pPr>
            <w:r w:rsidRPr="006A0AD5">
              <w:rPr>
                <w:b/>
                <w:szCs w:val="21"/>
              </w:rPr>
              <w:t>条款号</w:t>
            </w:r>
          </w:p>
        </w:tc>
        <w:tc>
          <w:tcPr>
            <w:tcW w:w="2879" w:type="dxa"/>
            <w:tcBorders>
              <w:top w:val="single" w:sz="4" w:space="0" w:color="auto"/>
              <w:left w:val="single" w:sz="4" w:space="0" w:color="auto"/>
              <w:bottom w:val="single" w:sz="4" w:space="0" w:color="auto"/>
              <w:right w:val="single" w:sz="4" w:space="0" w:color="auto"/>
            </w:tcBorders>
            <w:vAlign w:val="center"/>
          </w:tcPr>
          <w:p w14:paraId="227A8D2F" w14:textId="77777777" w:rsidR="00E119CF" w:rsidRPr="006A0AD5" w:rsidRDefault="00E119CF" w:rsidP="00007799">
            <w:pPr>
              <w:spacing w:line="440" w:lineRule="atLeast"/>
              <w:jc w:val="center"/>
              <w:rPr>
                <w:b/>
                <w:szCs w:val="21"/>
              </w:rPr>
            </w:pPr>
            <w:r w:rsidRPr="006A0AD5">
              <w:rPr>
                <w:b/>
                <w:szCs w:val="21"/>
              </w:rPr>
              <w:t>条</w:t>
            </w:r>
            <w:r w:rsidRPr="006A0AD5">
              <w:rPr>
                <w:b/>
                <w:szCs w:val="21"/>
              </w:rPr>
              <w:t xml:space="preserve">  </w:t>
            </w:r>
            <w:r w:rsidRPr="006A0AD5">
              <w:rPr>
                <w:b/>
                <w:szCs w:val="21"/>
              </w:rPr>
              <w:t>款</w:t>
            </w:r>
            <w:r w:rsidRPr="006A0AD5">
              <w:rPr>
                <w:b/>
                <w:szCs w:val="21"/>
              </w:rPr>
              <w:t xml:space="preserve">  </w:t>
            </w:r>
            <w:r w:rsidRPr="006A0AD5">
              <w:rPr>
                <w:b/>
                <w:szCs w:val="21"/>
              </w:rPr>
              <w:t>名</w:t>
            </w:r>
            <w:r w:rsidRPr="006A0AD5">
              <w:rPr>
                <w:b/>
                <w:szCs w:val="21"/>
              </w:rPr>
              <w:t xml:space="preserve">  </w:t>
            </w:r>
            <w:r w:rsidRPr="006A0AD5">
              <w:rPr>
                <w:b/>
                <w:szCs w:val="21"/>
              </w:rPr>
              <w:t>称</w:t>
            </w:r>
          </w:p>
        </w:tc>
        <w:tc>
          <w:tcPr>
            <w:tcW w:w="4889" w:type="dxa"/>
            <w:tcBorders>
              <w:top w:val="single" w:sz="4" w:space="0" w:color="auto"/>
              <w:left w:val="single" w:sz="4" w:space="0" w:color="auto"/>
              <w:bottom w:val="single" w:sz="4" w:space="0" w:color="auto"/>
              <w:right w:val="single" w:sz="4" w:space="0" w:color="auto"/>
            </w:tcBorders>
            <w:vAlign w:val="center"/>
          </w:tcPr>
          <w:p w14:paraId="528705C9" w14:textId="77777777" w:rsidR="00E119CF" w:rsidRPr="006A0AD5" w:rsidRDefault="00E119CF" w:rsidP="00007799">
            <w:pPr>
              <w:spacing w:line="440" w:lineRule="atLeast"/>
              <w:jc w:val="center"/>
              <w:rPr>
                <w:b/>
                <w:szCs w:val="21"/>
              </w:rPr>
            </w:pPr>
            <w:r w:rsidRPr="006A0AD5">
              <w:rPr>
                <w:b/>
                <w:szCs w:val="21"/>
              </w:rPr>
              <w:t>编</w:t>
            </w:r>
            <w:r w:rsidRPr="006A0AD5">
              <w:rPr>
                <w:b/>
                <w:szCs w:val="21"/>
              </w:rPr>
              <w:t xml:space="preserve">  </w:t>
            </w:r>
            <w:r w:rsidRPr="006A0AD5">
              <w:rPr>
                <w:b/>
                <w:szCs w:val="21"/>
              </w:rPr>
              <w:t>列</w:t>
            </w:r>
            <w:r w:rsidRPr="006A0AD5">
              <w:rPr>
                <w:b/>
                <w:szCs w:val="21"/>
              </w:rPr>
              <w:t xml:space="preserve">  </w:t>
            </w:r>
            <w:r w:rsidRPr="006A0AD5">
              <w:rPr>
                <w:b/>
                <w:szCs w:val="21"/>
              </w:rPr>
              <w:t>内</w:t>
            </w:r>
            <w:r w:rsidRPr="006A0AD5">
              <w:rPr>
                <w:b/>
                <w:szCs w:val="21"/>
              </w:rPr>
              <w:t xml:space="preserve">  </w:t>
            </w:r>
            <w:r w:rsidRPr="006A0AD5">
              <w:rPr>
                <w:b/>
                <w:szCs w:val="21"/>
              </w:rPr>
              <w:t>容</w:t>
            </w:r>
          </w:p>
        </w:tc>
      </w:tr>
      <w:tr w:rsidR="00E119CF" w:rsidRPr="006A0AD5" w14:paraId="2CD656D7"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12059ACF" w14:textId="77777777" w:rsidR="00E119CF" w:rsidRPr="006A0AD5" w:rsidRDefault="00E119CF" w:rsidP="00007799">
            <w:pPr>
              <w:spacing w:line="440" w:lineRule="atLeast"/>
              <w:jc w:val="center"/>
              <w:rPr>
                <w:szCs w:val="21"/>
              </w:rPr>
            </w:pPr>
            <w:r w:rsidRPr="006A0AD5">
              <w:rPr>
                <w:szCs w:val="21"/>
              </w:rPr>
              <w:t>1.1.2</w:t>
            </w:r>
          </w:p>
        </w:tc>
        <w:tc>
          <w:tcPr>
            <w:tcW w:w="2879" w:type="dxa"/>
            <w:tcBorders>
              <w:top w:val="single" w:sz="4" w:space="0" w:color="auto"/>
              <w:left w:val="single" w:sz="4" w:space="0" w:color="auto"/>
              <w:bottom w:val="single" w:sz="4" w:space="0" w:color="auto"/>
              <w:right w:val="single" w:sz="4" w:space="0" w:color="auto"/>
            </w:tcBorders>
            <w:vAlign w:val="center"/>
          </w:tcPr>
          <w:p w14:paraId="7C10BFE0" w14:textId="77777777" w:rsidR="00E119CF" w:rsidRPr="006A0AD5" w:rsidRDefault="00E119CF" w:rsidP="00007799">
            <w:pPr>
              <w:spacing w:line="440" w:lineRule="atLeast"/>
              <w:jc w:val="center"/>
              <w:rPr>
                <w:szCs w:val="21"/>
              </w:rPr>
            </w:pPr>
            <w:r w:rsidRPr="006A0AD5">
              <w:rPr>
                <w:szCs w:val="21"/>
              </w:rPr>
              <w:t>招标人</w:t>
            </w:r>
          </w:p>
        </w:tc>
        <w:tc>
          <w:tcPr>
            <w:tcW w:w="4889" w:type="dxa"/>
            <w:tcBorders>
              <w:top w:val="single" w:sz="4" w:space="0" w:color="auto"/>
              <w:left w:val="single" w:sz="4" w:space="0" w:color="auto"/>
              <w:bottom w:val="single" w:sz="4" w:space="0" w:color="auto"/>
              <w:right w:val="single" w:sz="4" w:space="0" w:color="auto"/>
            </w:tcBorders>
            <w:vAlign w:val="center"/>
          </w:tcPr>
          <w:p w14:paraId="299DFBEC" w14:textId="77777777" w:rsidR="00E119CF" w:rsidRPr="006A0AD5" w:rsidRDefault="002140AD" w:rsidP="00007799">
            <w:pPr>
              <w:spacing w:line="440" w:lineRule="atLeast"/>
              <w:rPr>
                <w:rFonts w:eastAsia="黑体"/>
                <w:szCs w:val="21"/>
              </w:rPr>
            </w:pPr>
            <w:r w:rsidRPr="006A0AD5">
              <w:rPr>
                <w:rFonts w:eastAsia="黑体"/>
                <w:szCs w:val="21"/>
              </w:rPr>
              <w:t>见招标公告或投标邀请书</w:t>
            </w:r>
          </w:p>
        </w:tc>
      </w:tr>
      <w:tr w:rsidR="00E119CF" w:rsidRPr="006A0AD5" w14:paraId="72928638"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35CE423C" w14:textId="77777777" w:rsidR="00E119CF" w:rsidRPr="006A0AD5" w:rsidRDefault="00E119CF" w:rsidP="00007799">
            <w:pPr>
              <w:spacing w:line="440" w:lineRule="atLeast"/>
              <w:jc w:val="center"/>
              <w:rPr>
                <w:szCs w:val="21"/>
              </w:rPr>
            </w:pPr>
            <w:r w:rsidRPr="006A0AD5">
              <w:rPr>
                <w:szCs w:val="21"/>
              </w:rPr>
              <w:t>1.1.3</w:t>
            </w:r>
          </w:p>
        </w:tc>
        <w:tc>
          <w:tcPr>
            <w:tcW w:w="2879" w:type="dxa"/>
            <w:tcBorders>
              <w:top w:val="single" w:sz="4" w:space="0" w:color="auto"/>
              <w:left w:val="single" w:sz="4" w:space="0" w:color="auto"/>
              <w:bottom w:val="single" w:sz="4" w:space="0" w:color="auto"/>
              <w:right w:val="single" w:sz="4" w:space="0" w:color="auto"/>
            </w:tcBorders>
            <w:vAlign w:val="center"/>
          </w:tcPr>
          <w:p w14:paraId="44CFC041" w14:textId="77777777" w:rsidR="00E119CF" w:rsidRPr="006A0AD5" w:rsidRDefault="00E119CF" w:rsidP="00007799">
            <w:pPr>
              <w:spacing w:line="440" w:lineRule="atLeast"/>
              <w:jc w:val="center"/>
              <w:rPr>
                <w:szCs w:val="21"/>
              </w:rPr>
            </w:pPr>
            <w:r w:rsidRPr="006A0AD5">
              <w:rPr>
                <w:szCs w:val="21"/>
              </w:rPr>
              <w:t>招标代理机构</w:t>
            </w:r>
          </w:p>
        </w:tc>
        <w:tc>
          <w:tcPr>
            <w:tcW w:w="4889" w:type="dxa"/>
            <w:tcBorders>
              <w:top w:val="single" w:sz="4" w:space="0" w:color="auto"/>
              <w:left w:val="single" w:sz="4" w:space="0" w:color="auto"/>
              <w:bottom w:val="single" w:sz="4" w:space="0" w:color="auto"/>
              <w:right w:val="single" w:sz="4" w:space="0" w:color="auto"/>
            </w:tcBorders>
            <w:vAlign w:val="center"/>
          </w:tcPr>
          <w:p w14:paraId="710F49E3" w14:textId="77777777" w:rsidR="00E119CF" w:rsidRPr="006A0AD5" w:rsidRDefault="002140AD" w:rsidP="00007799">
            <w:pPr>
              <w:spacing w:line="440" w:lineRule="atLeast"/>
              <w:rPr>
                <w:rFonts w:eastAsia="黑体"/>
                <w:szCs w:val="21"/>
              </w:rPr>
            </w:pPr>
            <w:r w:rsidRPr="006A0AD5">
              <w:rPr>
                <w:rFonts w:eastAsia="黑体"/>
                <w:szCs w:val="21"/>
              </w:rPr>
              <w:t>见招标公告或投标邀请书</w:t>
            </w:r>
          </w:p>
        </w:tc>
      </w:tr>
      <w:tr w:rsidR="00E119CF" w:rsidRPr="006A0AD5" w14:paraId="72E9674A"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A33FCD0" w14:textId="77777777" w:rsidR="00E119CF" w:rsidRPr="006A0AD5" w:rsidRDefault="00E119CF" w:rsidP="00007799">
            <w:pPr>
              <w:spacing w:line="440" w:lineRule="atLeast"/>
              <w:jc w:val="center"/>
              <w:rPr>
                <w:szCs w:val="21"/>
              </w:rPr>
            </w:pPr>
            <w:r w:rsidRPr="006A0AD5">
              <w:rPr>
                <w:szCs w:val="21"/>
              </w:rPr>
              <w:t>1.1.4</w:t>
            </w:r>
          </w:p>
        </w:tc>
        <w:tc>
          <w:tcPr>
            <w:tcW w:w="2879" w:type="dxa"/>
            <w:tcBorders>
              <w:top w:val="single" w:sz="4" w:space="0" w:color="auto"/>
              <w:left w:val="single" w:sz="4" w:space="0" w:color="auto"/>
              <w:bottom w:val="single" w:sz="4" w:space="0" w:color="auto"/>
              <w:right w:val="single" w:sz="4" w:space="0" w:color="auto"/>
            </w:tcBorders>
            <w:vAlign w:val="center"/>
          </w:tcPr>
          <w:p w14:paraId="3776BC1D" w14:textId="77777777" w:rsidR="00E119CF" w:rsidRPr="006A0AD5" w:rsidRDefault="00E119CF" w:rsidP="00007799">
            <w:pPr>
              <w:spacing w:line="440" w:lineRule="atLeast"/>
              <w:jc w:val="center"/>
              <w:rPr>
                <w:szCs w:val="21"/>
              </w:rPr>
            </w:pPr>
            <w:r w:rsidRPr="006A0AD5">
              <w:rPr>
                <w:szCs w:val="21"/>
              </w:rPr>
              <w:t>招标项目名称</w:t>
            </w:r>
          </w:p>
        </w:tc>
        <w:tc>
          <w:tcPr>
            <w:tcW w:w="4889" w:type="dxa"/>
            <w:tcBorders>
              <w:top w:val="single" w:sz="4" w:space="0" w:color="auto"/>
              <w:left w:val="single" w:sz="4" w:space="0" w:color="auto"/>
              <w:bottom w:val="single" w:sz="4" w:space="0" w:color="auto"/>
              <w:right w:val="single" w:sz="4" w:space="0" w:color="auto"/>
            </w:tcBorders>
            <w:vAlign w:val="center"/>
          </w:tcPr>
          <w:p w14:paraId="611B6473" w14:textId="77777777" w:rsidR="00E119CF" w:rsidRPr="006A0AD5" w:rsidRDefault="002140AD" w:rsidP="00007799">
            <w:pPr>
              <w:spacing w:line="440" w:lineRule="atLeast"/>
              <w:rPr>
                <w:rFonts w:eastAsia="黑体"/>
                <w:szCs w:val="21"/>
              </w:rPr>
            </w:pPr>
            <w:r w:rsidRPr="006A0AD5">
              <w:rPr>
                <w:rFonts w:eastAsia="黑体"/>
                <w:szCs w:val="21"/>
              </w:rPr>
              <w:t>见招标公告或投标邀请书</w:t>
            </w:r>
          </w:p>
        </w:tc>
      </w:tr>
      <w:tr w:rsidR="00E119CF" w:rsidRPr="006A0AD5" w14:paraId="4DF15003"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F2C8813" w14:textId="77777777" w:rsidR="00E119CF" w:rsidRPr="006A0AD5" w:rsidRDefault="00E119CF" w:rsidP="00007799">
            <w:pPr>
              <w:spacing w:line="440" w:lineRule="atLeast"/>
              <w:jc w:val="center"/>
              <w:rPr>
                <w:szCs w:val="21"/>
              </w:rPr>
            </w:pPr>
            <w:r w:rsidRPr="006A0AD5">
              <w:rPr>
                <w:szCs w:val="21"/>
              </w:rPr>
              <w:t>1.1.5</w:t>
            </w:r>
          </w:p>
        </w:tc>
        <w:tc>
          <w:tcPr>
            <w:tcW w:w="2879" w:type="dxa"/>
            <w:tcBorders>
              <w:top w:val="single" w:sz="4" w:space="0" w:color="auto"/>
              <w:left w:val="single" w:sz="4" w:space="0" w:color="auto"/>
              <w:bottom w:val="single" w:sz="4" w:space="0" w:color="auto"/>
              <w:right w:val="single" w:sz="4" w:space="0" w:color="auto"/>
            </w:tcBorders>
            <w:vAlign w:val="center"/>
          </w:tcPr>
          <w:p w14:paraId="6A6D4D64" w14:textId="77777777" w:rsidR="00E119CF" w:rsidRPr="006A0AD5" w:rsidRDefault="00E119CF" w:rsidP="00007799">
            <w:pPr>
              <w:spacing w:line="440" w:lineRule="atLeast"/>
              <w:jc w:val="center"/>
              <w:rPr>
                <w:szCs w:val="21"/>
              </w:rPr>
            </w:pPr>
            <w:r w:rsidRPr="006A0AD5">
              <w:rPr>
                <w:szCs w:val="21"/>
              </w:rPr>
              <w:t>标段建设地点</w:t>
            </w:r>
          </w:p>
        </w:tc>
        <w:tc>
          <w:tcPr>
            <w:tcW w:w="4889" w:type="dxa"/>
            <w:tcBorders>
              <w:top w:val="single" w:sz="4" w:space="0" w:color="auto"/>
              <w:left w:val="single" w:sz="4" w:space="0" w:color="auto"/>
              <w:bottom w:val="single" w:sz="4" w:space="0" w:color="auto"/>
              <w:right w:val="single" w:sz="4" w:space="0" w:color="auto"/>
            </w:tcBorders>
            <w:vAlign w:val="center"/>
          </w:tcPr>
          <w:p w14:paraId="7E3EE558" w14:textId="77777777" w:rsidR="00E119CF" w:rsidRPr="006A0AD5" w:rsidRDefault="002140AD" w:rsidP="00007799">
            <w:pPr>
              <w:spacing w:line="440" w:lineRule="atLeast"/>
              <w:rPr>
                <w:rFonts w:eastAsia="黑体"/>
                <w:szCs w:val="21"/>
              </w:rPr>
            </w:pPr>
            <w:r w:rsidRPr="006A0AD5">
              <w:rPr>
                <w:rFonts w:eastAsia="黑体"/>
                <w:szCs w:val="21"/>
              </w:rPr>
              <w:t>见招标公告或投标邀请书</w:t>
            </w:r>
          </w:p>
        </w:tc>
      </w:tr>
      <w:tr w:rsidR="00E119CF" w:rsidRPr="006A0AD5" w14:paraId="54B55099"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3D97646C" w14:textId="77777777" w:rsidR="00E119CF" w:rsidRPr="006A0AD5" w:rsidRDefault="00E119CF" w:rsidP="00007799">
            <w:pPr>
              <w:spacing w:line="440" w:lineRule="atLeast"/>
              <w:jc w:val="center"/>
              <w:rPr>
                <w:szCs w:val="21"/>
              </w:rPr>
            </w:pPr>
            <w:r w:rsidRPr="006A0AD5">
              <w:rPr>
                <w:szCs w:val="21"/>
              </w:rPr>
              <w:t>1.1.6</w:t>
            </w:r>
          </w:p>
        </w:tc>
        <w:tc>
          <w:tcPr>
            <w:tcW w:w="2879" w:type="dxa"/>
            <w:tcBorders>
              <w:top w:val="single" w:sz="4" w:space="0" w:color="auto"/>
              <w:left w:val="single" w:sz="4" w:space="0" w:color="auto"/>
              <w:bottom w:val="single" w:sz="4" w:space="0" w:color="auto"/>
              <w:right w:val="single" w:sz="4" w:space="0" w:color="auto"/>
            </w:tcBorders>
            <w:vAlign w:val="center"/>
          </w:tcPr>
          <w:p w14:paraId="73F45B33" w14:textId="77777777" w:rsidR="00E119CF" w:rsidRPr="006A0AD5" w:rsidRDefault="00E119CF" w:rsidP="00007799">
            <w:pPr>
              <w:spacing w:line="440" w:lineRule="atLeast"/>
              <w:jc w:val="center"/>
              <w:rPr>
                <w:szCs w:val="21"/>
              </w:rPr>
            </w:pPr>
            <w:r w:rsidRPr="006A0AD5">
              <w:rPr>
                <w:szCs w:val="21"/>
              </w:rPr>
              <w:t>标段建设规模</w:t>
            </w:r>
          </w:p>
        </w:tc>
        <w:tc>
          <w:tcPr>
            <w:tcW w:w="4889" w:type="dxa"/>
            <w:tcBorders>
              <w:top w:val="single" w:sz="4" w:space="0" w:color="auto"/>
              <w:left w:val="single" w:sz="4" w:space="0" w:color="auto"/>
              <w:bottom w:val="single" w:sz="4" w:space="0" w:color="auto"/>
              <w:right w:val="single" w:sz="4" w:space="0" w:color="auto"/>
            </w:tcBorders>
            <w:vAlign w:val="center"/>
          </w:tcPr>
          <w:p w14:paraId="005B96D0" w14:textId="77777777" w:rsidR="00E119CF" w:rsidRPr="006A0AD5" w:rsidRDefault="002140AD" w:rsidP="00007799">
            <w:pPr>
              <w:spacing w:line="440" w:lineRule="atLeast"/>
              <w:rPr>
                <w:rFonts w:eastAsia="黑体"/>
                <w:szCs w:val="21"/>
              </w:rPr>
            </w:pPr>
            <w:r w:rsidRPr="006A0AD5">
              <w:rPr>
                <w:rFonts w:eastAsia="黑体"/>
                <w:szCs w:val="21"/>
              </w:rPr>
              <w:t>见招标公告或投标邀请书</w:t>
            </w:r>
          </w:p>
        </w:tc>
      </w:tr>
      <w:tr w:rsidR="003778E3" w:rsidRPr="006A0AD5" w14:paraId="3F980D9E"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4AE1EFC6" w14:textId="77777777" w:rsidR="003778E3" w:rsidRPr="006A0AD5" w:rsidRDefault="003778E3" w:rsidP="00007799">
            <w:pPr>
              <w:spacing w:line="440" w:lineRule="atLeast"/>
              <w:jc w:val="center"/>
              <w:rPr>
                <w:szCs w:val="21"/>
              </w:rPr>
            </w:pPr>
            <w:r w:rsidRPr="006A0AD5">
              <w:rPr>
                <w:szCs w:val="21"/>
              </w:rPr>
              <w:t>1.1.7</w:t>
            </w:r>
          </w:p>
        </w:tc>
        <w:tc>
          <w:tcPr>
            <w:tcW w:w="2879" w:type="dxa"/>
            <w:tcBorders>
              <w:top w:val="single" w:sz="4" w:space="0" w:color="auto"/>
              <w:left w:val="single" w:sz="4" w:space="0" w:color="auto"/>
              <w:bottom w:val="single" w:sz="4" w:space="0" w:color="auto"/>
              <w:right w:val="single" w:sz="4" w:space="0" w:color="auto"/>
            </w:tcBorders>
            <w:vAlign w:val="center"/>
          </w:tcPr>
          <w:p w14:paraId="58B86043" w14:textId="77777777" w:rsidR="003778E3" w:rsidRPr="006A0AD5" w:rsidRDefault="007E4D5E" w:rsidP="00007799">
            <w:pPr>
              <w:spacing w:line="440" w:lineRule="atLeast"/>
              <w:jc w:val="center"/>
              <w:rPr>
                <w:szCs w:val="21"/>
              </w:rPr>
            </w:pPr>
            <w:r w:rsidRPr="006A0AD5">
              <w:rPr>
                <w:szCs w:val="21"/>
              </w:rPr>
              <w:t>招标</w:t>
            </w:r>
            <w:r w:rsidR="003778E3" w:rsidRPr="006A0AD5">
              <w:rPr>
                <w:szCs w:val="21"/>
              </w:rPr>
              <w:t>项目施工预计开工日期和建设周期</w:t>
            </w:r>
          </w:p>
        </w:tc>
        <w:tc>
          <w:tcPr>
            <w:tcW w:w="4889" w:type="dxa"/>
            <w:tcBorders>
              <w:top w:val="single" w:sz="4" w:space="0" w:color="auto"/>
              <w:left w:val="single" w:sz="4" w:space="0" w:color="auto"/>
              <w:bottom w:val="single" w:sz="4" w:space="0" w:color="auto"/>
              <w:right w:val="single" w:sz="4" w:space="0" w:color="auto"/>
            </w:tcBorders>
            <w:vAlign w:val="center"/>
          </w:tcPr>
          <w:p w14:paraId="3451C24F" w14:textId="77777777" w:rsidR="003778E3" w:rsidRPr="006A0AD5" w:rsidRDefault="002140AD" w:rsidP="00007799">
            <w:pPr>
              <w:spacing w:line="440" w:lineRule="atLeast"/>
              <w:rPr>
                <w:rFonts w:eastAsia="黑体"/>
                <w:szCs w:val="21"/>
              </w:rPr>
            </w:pPr>
            <w:r w:rsidRPr="006A0AD5">
              <w:rPr>
                <w:rFonts w:eastAsia="黑体"/>
                <w:szCs w:val="21"/>
              </w:rPr>
              <w:t>见招标公告或投标邀请书</w:t>
            </w:r>
          </w:p>
        </w:tc>
      </w:tr>
      <w:tr w:rsidR="003778E3" w:rsidRPr="006A0AD5" w14:paraId="4C67D2EE"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474F33B9" w14:textId="77777777" w:rsidR="003778E3" w:rsidRPr="006A0AD5" w:rsidRDefault="003778E3" w:rsidP="00007799">
            <w:pPr>
              <w:spacing w:line="440" w:lineRule="atLeast"/>
              <w:jc w:val="center"/>
              <w:rPr>
                <w:szCs w:val="21"/>
              </w:rPr>
            </w:pPr>
            <w:r w:rsidRPr="006A0AD5">
              <w:rPr>
                <w:szCs w:val="21"/>
              </w:rPr>
              <w:t>1.2.1</w:t>
            </w:r>
          </w:p>
        </w:tc>
        <w:tc>
          <w:tcPr>
            <w:tcW w:w="2879" w:type="dxa"/>
            <w:tcBorders>
              <w:top w:val="single" w:sz="4" w:space="0" w:color="auto"/>
              <w:left w:val="single" w:sz="4" w:space="0" w:color="auto"/>
              <w:bottom w:val="single" w:sz="4" w:space="0" w:color="auto"/>
              <w:right w:val="single" w:sz="4" w:space="0" w:color="auto"/>
            </w:tcBorders>
            <w:vAlign w:val="center"/>
          </w:tcPr>
          <w:p w14:paraId="44802B6E" w14:textId="77777777" w:rsidR="003778E3" w:rsidRPr="006A0AD5" w:rsidRDefault="003778E3" w:rsidP="00007799">
            <w:pPr>
              <w:spacing w:line="440" w:lineRule="atLeast"/>
              <w:jc w:val="center"/>
              <w:rPr>
                <w:szCs w:val="21"/>
              </w:rPr>
            </w:pPr>
            <w:r w:rsidRPr="006A0AD5">
              <w:rPr>
                <w:szCs w:val="21"/>
              </w:rPr>
              <w:t>资金来源及比例</w:t>
            </w:r>
          </w:p>
        </w:tc>
        <w:tc>
          <w:tcPr>
            <w:tcW w:w="4889" w:type="dxa"/>
            <w:tcBorders>
              <w:top w:val="single" w:sz="4" w:space="0" w:color="auto"/>
              <w:left w:val="single" w:sz="4" w:space="0" w:color="auto"/>
              <w:bottom w:val="single" w:sz="4" w:space="0" w:color="auto"/>
              <w:right w:val="single" w:sz="4" w:space="0" w:color="auto"/>
            </w:tcBorders>
            <w:vAlign w:val="center"/>
          </w:tcPr>
          <w:p w14:paraId="040EF208" w14:textId="77777777" w:rsidR="003778E3" w:rsidRPr="006A0AD5" w:rsidRDefault="002140AD" w:rsidP="00007799">
            <w:pPr>
              <w:spacing w:line="440" w:lineRule="atLeast"/>
              <w:rPr>
                <w:rFonts w:eastAsia="黑体"/>
                <w:szCs w:val="21"/>
              </w:rPr>
            </w:pPr>
            <w:r w:rsidRPr="006A0AD5">
              <w:rPr>
                <w:rFonts w:eastAsia="黑体"/>
                <w:szCs w:val="21"/>
              </w:rPr>
              <w:t>见招标公告或投标邀请书</w:t>
            </w:r>
          </w:p>
        </w:tc>
      </w:tr>
      <w:tr w:rsidR="003778E3" w:rsidRPr="006A0AD5" w14:paraId="14897741"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4613CCE0" w14:textId="77777777" w:rsidR="003778E3" w:rsidRPr="006A0AD5" w:rsidRDefault="003778E3" w:rsidP="00007799">
            <w:pPr>
              <w:spacing w:line="440" w:lineRule="atLeast"/>
              <w:jc w:val="center"/>
              <w:rPr>
                <w:szCs w:val="21"/>
              </w:rPr>
            </w:pPr>
            <w:r w:rsidRPr="006A0AD5">
              <w:rPr>
                <w:szCs w:val="21"/>
              </w:rPr>
              <w:t>1.2.2</w:t>
            </w:r>
          </w:p>
        </w:tc>
        <w:tc>
          <w:tcPr>
            <w:tcW w:w="2879" w:type="dxa"/>
            <w:tcBorders>
              <w:top w:val="single" w:sz="4" w:space="0" w:color="auto"/>
              <w:left w:val="single" w:sz="4" w:space="0" w:color="auto"/>
              <w:bottom w:val="single" w:sz="4" w:space="0" w:color="auto"/>
              <w:right w:val="single" w:sz="4" w:space="0" w:color="auto"/>
            </w:tcBorders>
            <w:vAlign w:val="center"/>
          </w:tcPr>
          <w:p w14:paraId="00A7941B" w14:textId="77777777" w:rsidR="003778E3" w:rsidRPr="006A0AD5" w:rsidRDefault="003778E3" w:rsidP="00007799">
            <w:pPr>
              <w:spacing w:line="440" w:lineRule="atLeast"/>
              <w:jc w:val="center"/>
              <w:rPr>
                <w:szCs w:val="21"/>
              </w:rPr>
            </w:pPr>
            <w:r w:rsidRPr="006A0AD5">
              <w:rPr>
                <w:szCs w:val="21"/>
              </w:rPr>
              <w:t>资金落实情况</w:t>
            </w:r>
          </w:p>
        </w:tc>
        <w:tc>
          <w:tcPr>
            <w:tcW w:w="4889" w:type="dxa"/>
            <w:tcBorders>
              <w:top w:val="single" w:sz="4" w:space="0" w:color="auto"/>
              <w:left w:val="single" w:sz="4" w:space="0" w:color="auto"/>
              <w:bottom w:val="single" w:sz="4" w:space="0" w:color="auto"/>
              <w:right w:val="single" w:sz="4" w:space="0" w:color="auto"/>
            </w:tcBorders>
            <w:vAlign w:val="center"/>
          </w:tcPr>
          <w:p w14:paraId="37E98469" w14:textId="77777777" w:rsidR="003778E3" w:rsidRPr="006A0AD5" w:rsidRDefault="003778E3" w:rsidP="00007799">
            <w:pPr>
              <w:spacing w:line="440" w:lineRule="atLeast"/>
              <w:rPr>
                <w:rFonts w:eastAsia="黑体"/>
                <w:szCs w:val="21"/>
              </w:rPr>
            </w:pPr>
          </w:p>
        </w:tc>
      </w:tr>
      <w:tr w:rsidR="003778E3" w:rsidRPr="006A0AD5" w14:paraId="182BF636"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8B0C603" w14:textId="77777777" w:rsidR="003778E3" w:rsidRPr="006A0AD5" w:rsidRDefault="003778E3" w:rsidP="00007799">
            <w:pPr>
              <w:spacing w:line="440" w:lineRule="atLeast"/>
              <w:jc w:val="center"/>
              <w:rPr>
                <w:szCs w:val="21"/>
              </w:rPr>
            </w:pPr>
            <w:r w:rsidRPr="006A0AD5">
              <w:rPr>
                <w:szCs w:val="21"/>
              </w:rPr>
              <w:t>1.3.1</w:t>
            </w:r>
          </w:p>
        </w:tc>
        <w:tc>
          <w:tcPr>
            <w:tcW w:w="2879" w:type="dxa"/>
            <w:tcBorders>
              <w:top w:val="single" w:sz="4" w:space="0" w:color="auto"/>
              <w:left w:val="single" w:sz="4" w:space="0" w:color="auto"/>
              <w:bottom w:val="single" w:sz="4" w:space="0" w:color="auto"/>
              <w:right w:val="single" w:sz="4" w:space="0" w:color="auto"/>
            </w:tcBorders>
            <w:vAlign w:val="center"/>
          </w:tcPr>
          <w:p w14:paraId="30A95348" w14:textId="77777777" w:rsidR="003778E3" w:rsidRPr="006A0AD5" w:rsidRDefault="003778E3" w:rsidP="00007799">
            <w:pPr>
              <w:spacing w:line="440" w:lineRule="atLeast"/>
              <w:jc w:val="center"/>
              <w:rPr>
                <w:szCs w:val="21"/>
              </w:rPr>
            </w:pPr>
            <w:r w:rsidRPr="006A0AD5">
              <w:rPr>
                <w:szCs w:val="21"/>
              </w:rPr>
              <w:t>招标范围</w:t>
            </w:r>
          </w:p>
        </w:tc>
        <w:tc>
          <w:tcPr>
            <w:tcW w:w="4889" w:type="dxa"/>
            <w:tcBorders>
              <w:top w:val="single" w:sz="4" w:space="0" w:color="auto"/>
              <w:left w:val="single" w:sz="4" w:space="0" w:color="auto"/>
              <w:bottom w:val="single" w:sz="4" w:space="0" w:color="auto"/>
              <w:right w:val="single" w:sz="4" w:space="0" w:color="auto"/>
            </w:tcBorders>
            <w:vAlign w:val="center"/>
          </w:tcPr>
          <w:p w14:paraId="6AECC419" w14:textId="77777777" w:rsidR="003778E3" w:rsidRPr="006A0AD5" w:rsidRDefault="00F42FBA" w:rsidP="00007799">
            <w:pPr>
              <w:spacing w:line="440" w:lineRule="atLeast"/>
              <w:rPr>
                <w:rFonts w:eastAsia="黑体"/>
                <w:szCs w:val="21"/>
              </w:rPr>
            </w:pPr>
            <w:r w:rsidRPr="006A0AD5">
              <w:rPr>
                <w:rFonts w:eastAsia="黑体"/>
                <w:szCs w:val="21"/>
              </w:rPr>
              <w:t>见招标公告或投标邀请书</w:t>
            </w:r>
          </w:p>
        </w:tc>
      </w:tr>
      <w:tr w:rsidR="007B5505" w:rsidRPr="006A0AD5" w14:paraId="79D1BC17"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6991244C" w14:textId="77777777" w:rsidR="007B5505" w:rsidRPr="006A0AD5" w:rsidRDefault="007B5505" w:rsidP="007B5505">
            <w:pPr>
              <w:spacing w:line="440" w:lineRule="atLeast"/>
              <w:jc w:val="center"/>
              <w:rPr>
                <w:szCs w:val="21"/>
              </w:rPr>
            </w:pPr>
            <w:r w:rsidRPr="006A0AD5">
              <w:rPr>
                <w:szCs w:val="21"/>
              </w:rPr>
              <w:t>1.3.2</w:t>
            </w:r>
          </w:p>
        </w:tc>
        <w:tc>
          <w:tcPr>
            <w:tcW w:w="2879" w:type="dxa"/>
            <w:tcBorders>
              <w:top w:val="single" w:sz="4" w:space="0" w:color="auto"/>
              <w:left w:val="single" w:sz="4" w:space="0" w:color="auto"/>
              <w:bottom w:val="single" w:sz="4" w:space="0" w:color="auto"/>
              <w:right w:val="single" w:sz="4" w:space="0" w:color="auto"/>
            </w:tcBorders>
            <w:vAlign w:val="center"/>
          </w:tcPr>
          <w:p w14:paraId="002A57AC" w14:textId="77777777" w:rsidR="007B5505" w:rsidRPr="006A0AD5" w:rsidRDefault="007B5505" w:rsidP="007B5505">
            <w:pPr>
              <w:spacing w:line="440" w:lineRule="atLeast"/>
              <w:jc w:val="center"/>
              <w:rPr>
                <w:szCs w:val="21"/>
              </w:rPr>
            </w:pPr>
            <w:r w:rsidRPr="006A0AD5">
              <w:rPr>
                <w:szCs w:val="21"/>
              </w:rPr>
              <w:t>咨询服务期限</w:t>
            </w:r>
          </w:p>
        </w:tc>
        <w:tc>
          <w:tcPr>
            <w:tcW w:w="4889" w:type="dxa"/>
            <w:tcBorders>
              <w:top w:val="single" w:sz="4" w:space="0" w:color="auto"/>
              <w:left w:val="single" w:sz="4" w:space="0" w:color="auto"/>
              <w:bottom w:val="single" w:sz="4" w:space="0" w:color="auto"/>
              <w:right w:val="single" w:sz="4" w:space="0" w:color="auto"/>
            </w:tcBorders>
            <w:vAlign w:val="center"/>
          </w:tcPr>
          <w:p w14:paraId="73720FB6" w14:textId="77777777" w:rsidR="007B5505" w:rsidRPr="006A0AD5" w:rsidRDefault="007B5505" w:rsidP="007B5505">
            <w:pPr>
              <w:spacing w:line="440" w:lineRule="atLeast"/>
              <w:rPr>
                <w:rFonts w:eastAsia="黑体"/>
                <w:szCs w:val="21"/>
              </w:rPr>
            </w:pPr>
            <w:r w:rsidRPr="006A0AD5">
              <w:rPr>
                <w:rFonts w:eastAsia="黑体"/>
                <w:szCs w:val="21"/>
              </w:rPr>
              <w:t>见招标公告或投标邀请书</w:t>
            </w:r>
          </w:p>
        </w:tc>
      </w:tr>
      <w:tr w:rsidR="005D6E65" w:rsidRPr="006A0AD5" w14:paraId="562129FD"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E29BA0F" w14:textId="77777777" w:rsidR="005D6E65" w:rsidRPr="006A0AD5" w:rsidRDefault="005D6E65" w:rsidP="00007799">
            <w:pPr>
              <w:spacing w:line="440" w:lineRule="atLeast"/>
              <w:jc w:val="center"/>
              <w:rPr>
                <w:szCs w:val="21"/>
              </w:rPr>
            </w:pPr>
            <w:r w:rsidRPr="006A0AD5">
              <w:rPr>
                <w:szCs w:val="21"/>
              </w:rPr>
              <w:t>1.3.3</w:t>
            </w:r>
          </w:p>
        </w:tc>
        <w:tc>
          <w:tcPr>
            <w:tcW w:w="2879" w:type="dxa"/>
            <w:tcBorders>
              <w:top w:val="single" w:sz="4" w:space="0" w:color="auto"/>
              <w:left w:val="single" w:sz="4" w:space="0" w:color="auto"/>
              <w:bottom w:val="single" w:sz="4" w:space="0" w:color="auto"/>
              <w:right w:val="single" w:sz="4" w:space="0" w:color="auto"/>
            </w:tcBorders>
            <w:vAlign w:val="center"/>
          </w:tcPr>
          <w:p w14:paraId="21D3CD75" w14:textId="77777777" w:rsidR="005D6E65" w:rsidRPr="006A0AD5" w:rsidRDefault="005D6E65" w:rsidP="00007799">
            <w:pPr>
              <w:spacing w:line="440" w:lineRule="atLeast"/>
              <w:jc w:val="center"/>
              <w:rPr>
                <w:szCs w:val="21"/>
              </w:rPr>
            </w:pPr>
            <w:r w:rsidRPr="006A0AD5">
              <w:rPr>
                <w:szCs w:val="21"/>
              </w:rPr>
              <w:t>质量要求</w:t>
            </w:r>
            <w:r w:rsidRPr="006A0AD5">
              <w:rPr>
                <w:rStyle w:val="aff"/>
                <w:rFonts w:eastAsia="黑体"/>
                <w:szCs w:val="21"/>
              </w:rPr>
              <w:footnoteReference w:id="36"/>
            </w:r>
          </w:p>
        </w:tc>
        <w:tc>
          <w:tcPr>
            <w:tcW w:w="4889" w:type="dxa"/>
            <w:tcBorders>
              <w:top w:val="single" w:sz="4" w:space="0" w:color="auto"/>
              <w:left w:val="single" w:sz="4" w:space="0" w:color="auto"/>
              <w:bottom w:val="single" w:sz="4" w:space="0" w:color="auto"/>
              <w:right w:val="single" w:sz="4" w:space="0" w:color="auto"/>
            </w:tcBorders>
            <w:vAlign w:val="center"/>
          </w:tcPr>
          <w:p w14:paraId="557DCCA8" w14:textId="77777777" w:rsidR="005D6E65" w:rsidRPr="006A0AD5" w:rsidRDefault="005D6E65" w:rsidP="00007799">
            <w:pPr>
              <w:spacing w:line="440" w:lineRule="atLeast"/>
              <w:rPr>
                <w:szCs w:val="21"/>
              </w:rPr>
            </w:pPr>
          </w:p>
        </w:tc>
      </w:tr>
      <w:tr w:rsidR="005D6E65" w:rsidRPr="006A0AD5" w14:paraId="6F796BCF"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5154AA66" w14:textId="77777777" w:rsidR="005D6E65" w:rsidRPr="006A0AD5" w:rsidRDefault="005D6E65" w:rsidP="00007799">
            <w:pPr>
              <w:spacing w:line="440" w:lineRule="atLeast"/>
              <w:jc w:val="center"/>
              <w:rPr>
                <w:szCs w:val="21"/>
              </w:rPr>
            </w:pPr>
            <w:r w:rsidRPr="006A0AD5">
              <w:rPr>
                <w:bCs/>
                <w:szCs w:val="21"/>
              </w:rPr>
              <w:t>1.3.4</w:t>
            </w:r>
          </w:p>
        </w:tc>
        <w:tc>
          <w:tcPr>
            <w:tcW w:w="2879" w:type="dxa"/>
            <w:tcBorders>
              <w:top w:val="single" w:sz="4" w:space="0" w:color="auto"/>
              <w:left w:val="single" w:sz="4" w:space="0" w:color="auto"/>
              <w:bottom w:val="single" w:sz="4" w:space="0" w:color="auto"/>
              <w:right w:val="single" w:sz="4" w:space="0" w:color="auto"/>
            </w:tcBorders>
            <w:vAlign w:val="center"/>
          </w:tcPr>
          <w:p w14:paraId="3819DC94" w14:textId="77777777" w:rsidR="005D6E65" w:rsidRPr="006A0AD5" w:rsidRDefault="005D6E65" w:rsidP="00007799">
            <w:pPr>
              <w:spacing w:line="440" w:lineRule="atLeast"/>
              <w:jc w:val="center"/>
              <w:rPr>
                <w:szCs w:val="21"/>
              </w:rPr>
            </w:pPr>
            <w:r w:rsidRPr="006A0AD5">
              <w:rPr>
                <w:szCs w:val="21"/>
              </w:rPr>
              <w:t>安全目标</w:t>
            </w:r>
            <w:r w:rsidRPr="006A0AD5">
              <w:rPr>
                <w:rStyle w:val="aff"/>
                <w:rFonts w:eastAsia="黑体"/>
                <w:szCs w:val="21"/>
              </w:rPr>
              <w:footnoteReference w:id="37"/>
            </w:r>
          </w:p>
        </w:tc>
        <w:tc>
          <w:tcPr>
            <w:tcW w:w="4889" w:type="dxa"/>
            <w:tcBorders>
              <w:top w:val="single" w:sz="4" w:space="0" w:color="auto"/>
              <w:left w:val="single" w:sz="4" w:space="0" w:color="auto"/>
              <w:bottom w:val="single" w:sz="4" w:space="0" w:color="auto"/>
              <w:right w:val="single" w:sz="4" w:space="0" w:color="auto"/>
            </w:tcBorders>
            <w:vAlign w:val="center"/>
          </w:tcPr>
          <w:p w14:paraId="532FE538" w14:textId="77777777" w:rsidR="005D6E65" w:rsidRPr="006A0AD5" w:rsidRDefault="00F03CD6" w:rsidP="00007799">
            <w:pPr>
              <w:pStyle w:val="31"/>
              <w:topLinePunct/>
              <w:spacing w:line="440" w:lineRule="atLeast"/>
              <w:rPr>
                <w:rFonts w:ascii="Times New Roman" w:eastAsia="黑体"/>
                <w:sz w:val="21"/>
                <w:szCs w:val="21"/>
              </w:rPr>
            </w:pPr>
            <w:r w:rsidRPr="006A0AD5">
              <w:rPr>
                <w:rFonts w:ascii="Times New Roman" w:eastAsia="黑体"/>
                <w:sz w:val="21"/>
                <w:szCs w:val="21"/>
              </w:rPr>
              <w:t>严格执行有关安全生产的法律法规和规章制度，确保：</w:t>
            </w:r>
            <w:r w:rsidRPr="006A0AD5">
              <w:rPr>
                <w:rFonts w:ascii="Times New Roman" w:eastAsia="黑体"/>
                <w:sz w:val="21"/>
                <w:szCs w:val="21"/>
                <w:u w:val="single"/>
              </w:rPr>
              <w:t xml:space="preserve">                 </w:t>
            </w:r>
            <w:r w:rsidRPr="006A0AD5">
              <w:rPr>
                <w:rFonts w:ascii="Times New Roman" w:eastAsia="黑体"/>
                <w:sz w:val="21"/>
                <w:szCs w:val="21"/>
              </w:rPr>
              <w:t>。</w:t>
            </w:r>
          </w:p>
        </w:tc>
      </w:tr>
      <w:tr w:rsidR="00AD1E86" w:rsidRPr="006A0AD5" w14:paraId="546B2441" w14:textId="77777777" w:rsidTr="00023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vAlign w:val="center"/>
          </w:tcPr>
          <w:p w14:paraId="2029D591" w14:textId="77777777" w:rsidR="00AD1E86" w:rsidRPr="006A0AD5" w:rsidRDefault="00AD1E86" w:rsidP="00D62127">
            <w:pPr>
              <w:spacing w:line="360" w:lineRule="atLeast"/>
              <w:jc w:val="center"/>
              <w:rPr>
                <w:rFonts w:eastAsia="黑体"/>
                <w:bCs/>
                <w:szCs w:val="21"/>
              </w:rPr>
            </w:pPr>
            <w:r w:rsidRPr="006A0AD5">
              <w:rPr>
                <w:rFonts w:eastAsia="黑体"/>
                <w:bCs/>
                <w:szCs w:val="21"/>
              </w:rPr>
              <w:t>1.3.5</w:t>
            </w:r>
          </w:p>
        </w:tc>
        <w:tc>
          <w:tcPr>
            <w:tcW w:w="2879" w:type="dxa"/>
            <w:vAlign w:val="center"/>
          </w:tcPr>
          <w:p w14:paraId="7FF2EEC5" w14:textId="77777777" w:rsidR="00AD1E86" w:rsidRPr="006A0AD5" w:rsidRDefault="00AD1E86" w:rsidP="00D62127">
            <w:pPr>
              <w:spacing w:line="360" w:lineRule="atLeast"/>
              <w:jc w:val="center"/>
              <w:rPr>
                <w:rFonts w:eastAsia="黑体"/>
                <w:szCs w:val="21"/>
              </w:rPr>
            </w:pPr>
            <w:r w:rsidRPr="006A0AD5">
              <w:rPr>
                <w:rFonts w:eastAsia="黑体"/>
                <w:szCs w:val="21"/>
              </w:rPr>
              <w:t>环保目标</w:t>
            </w:r>
            <w:r w:rsidRPr="006A0AD5">
              <w:rPr>
                <w:rStyle w:val="aff"/>
                <w:rFonts w:eastAsia="黑体"/>
                <w:szCs w:val="21"/>
              </w:rPr>
              <w:footnoteReference w:id="38"/>
            </w:r>
          </w:p>
        </w:tc>
        <w:tc>
          <w:tcPr>
            <w:tcW w:w="4889" w:type="dxa"/>
            <w:vAlign w:val="center"/>
          </w:tcPr>
          <w:p w14:paraId="25BEE644" w14:textId="77777777" w:rsidR="00AD1E86" w:rsidRPr="006A0AD5" w:rsidRDefault="00DD5579" w:rsidP="00D62127">
            <w:pPr>
              <w:spacing w:line="400" w:lineRule="atLeast"/>
              <w:rPr>
                <w:rFonts w:eastAsia="黑体"/>
                <w:szCs w:val="21"/>
              </w:rPr>
            </w:pPr>
            <w:r w:rsidRPr="006A0AD5">
              <w:rPr>
                <w:rFonts w:eastAsia="黑体"/>
                <w:szCs w:val="21"/>
              </w:rPr>
              <w:t>补充</w:t>
            </w:r>
            <w:r w:rsidR="00AD1E86" w:rsidRPr="006A0AD5">
              <w:rPr>
                <w:rFonts w:eastAsia="黑体"/>
                <w:szCs w:val="21"/>
              </w:rPr>
              <w:t>1.3.5</w:t>
            </w:r>
            <w:r w:rsidR="00AD1E86" w:rsidRPr="006A0AD5">
              <w:rPr>
                <w:rFonts w:eastAsia="黑体"/>
                <w:szCs w:val="21"/>
              </w:rPr>
              <w:t>项</w:t>
            </w:r>
            <w:r w:rsidR="00AD1E86" w:rsidRPr="006A0AD5">
              <w:rPr>
                <w:rFonts w:eastAsia="黑体"/>
                <w:szCs w:val="21"/>
              </w:rPr>
              <w:t xml:space="preserve"> </w:t>
            </w:r>
          </w:p>
          <w:p w14:paraId="27948B5B" w14:textId="77777777" w:rsidR="00AD1E86" w:rsidRPr="006A0AD5" w:rsidRDefault="00AD1E86" w:rsidP="00D62127">
            <w:pPr>
              <w:spacing w:line="400" w:lineRule="atLeast"/>
              <w:rPr>
                <w:rFonts w:eastAsia="黑体"/>
                <w:szCs w:val="21"/>
              </w:rPr>
            </w:pPr>
            <w:r w:rsidRPr="006A0AD5">
              <w:rPr>
                <w:rFonts w:eastAsia="黑体"/>
                <w:szCs w:val="21"/>
              </w:rPr>
              <w:t>本标段的环保目标：见投标人须知前附表。</w:t>
            </w:r>
          </w:p>
          <w:p w14:paraId="08B2F4EF" w14:textId="77777777" w:rsidR="00AD1E86" w:rsidRPr="006A0AD5" w:rsidRDefault="00AD1E86" w:rsidP="00D62127">
            <w:pPr>
              <w:pStyle w:val="31"/>
              <w:topLinePunct/>
              <w:spacing w:line="360" w:lineRule="atLeast"/>
              <w:rPr>
                <w:rFonts w:ascii="Times New Roman" w:eastAsia="黑体"/>
                <w:sz w:val="21"/>
                <w:szCs w:val="21"/>
              </w:rPr>
            </w:pPr>
            <w:r w:rsidRPr="006A0AD5">
              <w:rPr>
                <w:rFonts w:ascii="Times New Roman" w:eastAsia="黑体"/>
                <w:sz w:val="21"/>
                <w:szCs w:val="21"/>
              </w:rPr>
              <w:t>严格执行有关环境保护的法律法规和规章制度，确保：</w:t>
            </w:r>
            <w:r w:rsidRPr="006A0AD5">
              <w:rPr>
                <w:rFonts w:ascii="Times New Roman" w:eastAsia="黑体"/>
                <w:sz w:val="21"/>
                <w:szCs w:val="21"/>
                <w:u w:val="single"/>
              </w:rPr>
              <w:t xml:space="preserve">                </w:t>
            </w:r>
            <w:r w:rsidRPr="006A0AD5">
              <w:rPr>
                <w:rFonts w:ascii="Times New Roman" w:eastAsia="黑体"/>
                <w:sz w:val="21"/>
                <w:szCs w:val="21"/>
              </w:rPr>
              <w:t xml:space="preserve"> </w:t>
            </w:r>
            <w:r w:rsidRPr="006A0AD5">
              <w:rPr>
                <w:rFonts w:ascii="Times New Roman" w:eastAsia="黑体"/>
                <w:sz w:val="21"/>
                <w:szCs w:val="21"/>
              </w:rPr>
              <w:t>。</w:t>
            </w:r>
          </w:p>
        </w:tc>
      </w:tr>
      <w:tr w:rsidR="005D6E65" w:rsidRPr="006A0AD5" w14:paraId="219C9BC5"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2D5AAAA1" w14:textId="77777777" w:rsidR="005D6E65" w:rsidRPr="006A0AD5" w:rsidRDefault="005D6E65" w:rsidP="00007799">
            <w:pPr>
              <w:spacing w:line="440" w:lineRule="atLeast"/>
              <w:jc w:val="center"/>
              <w:rPr>
                <w:szCs w:val="21"/>
              </w:rPr>
            </w:pPr>
            <w:r w:rsidRPr="006A0AD5">
              <w:rPr>
                <w:szCs w:val="21"/>
              </w:rPr>
              <w:br w:type="page"/>
              <w:t>1.4.1</w:t>
            </w:r>
            <w:r w:rsidRPr="006A0AD5">
              <w:rPr>
                <w:rStyle w:val="aff"/>
                <w:szCs w:val="21"/>
              </w:rPr>
              <w:footnoteReference w:id="39"/>
            </w:r>
          </w:p>
        </w:tc>
        <w:tc>
          <w:tcPr>
            <w:tcW w:w="2879" w:type="dxa"/>
            <w:tcBorders>
              <w:top w:val="single" w:sz="4" w:space="0" w:color="auto"/>
              <w:left w:val="single" w:sz="4" w:space="0" w:color="auto"/>
              <w:bottom w:val="single" w:sz="4" w:space="0" w:color="auto"/>
              <w:right w:val="single" w:sz="4" w:space="0" w:color="auto"/>
            </w:tcBorders>
            <w:vAlign w:val="center"/>
          </w:tcPr>
          <w:p w14:paraId="0A50B43D" w14:textId="77777777" w:rsidR="005D6E65" w:rsidRPr="006A0AD5" w:rsidRDefault="005D6E65" w:rsidP="00007799">
            <w:pPr>
              <w:spacing w:line="440" w:lineRule="atLeast"/>
              <w:jc w:val="center"/>
              <w:rPr>
                <w:szCs w:val="21"/>
              </w:rPr>
            </w:pPr>
            <w:r w:rsidRPr="006A0AD5">
              <w:rPr>
                <w:szCs w:val="21"/>
              </w:rPr>
              <w:t>投标人资质条件、能力和信誉</w:t>
            </w:r>
          </w:p>
        </w:tc>
        <w:tc>
          <w:tcPr>
            <w:tcW w:w="4889" w:type="dxa"/>
            <w:tcBorders>
              <w:top w:val="single" w:sz="4" w:space="0" w:color="auto"/>
              <w:left w:val="single" w:sz="4" w:space="0" w:color="auto"/>
              <w:bottom w:val="single" w:sz="4" w:space="0" w:color="auto"/>
              <w:right w:val="single" w:sz="4" w:space="0" w:color="auto"/>
            </w:tcBorders>
            <w:vAlign w:val="center"/>
          </w:tcPr>
          <w:p w14:paraId="551F4227" w14:textId="77777777" w:rsidR="005D6E65" w:rsidRPr="006A0AD5" w:rsidRDefault="005D6E65" w:rsidP="00007799">
            <w:pPr>
              <w:pStyle w:val="31"/>
              <w:topLinePunct/>
              <w:spacing w:line="440" w:lineRule="atLeast"/>
              <w:rPr>
                <w:rFonts w:ascii="Times New Roman"/>
                <w:sz w:val="21"/>
                <w:szCs w:val="21"/>
              </w:rPr>
            </w:pPr>
            <w:r w:rsidRPr="006A0AD5">
              <w:rPr>
                <w:rFonts w:ascii="Times New Roman"/>
                <w:sz w:val="21"/>
                <w:szCs w:val="21"/>
              </w:rPr>
              <w:t>资质要求：见</w:t>
            </w:r>
            <w:r w:rsidRPr="006A0AD5">
              <w:rPr>
                <w:rFonts w:ascii="Times New Roman" w:eastAsia="黑体"/>
                <w:sz w:val="21"/>
                <w:szCs w:val="21"/>
              </w:rPr>
              <w:t>附录</w:t>
            </w:r>
            <w:r w:rsidRPr="006A0AD5">
              <w:rPr>
                <w:rFonts w:ascii="Times New Roman" w:eastAsia="黑体"/>
                <w:sz w:val="21"/>
                <w:szCs w:val="21"/>
              </w:rPr>
              <w:t>1</w:t>
            </w:r>
          </w:p>
          <w:p w14:paraId="2B39C2A3" w14:textId="77777777" w:rsidR="005D6E65" w:rsidRPr="006A0AD5" w:rsidRDefault="005D6E65" w:rsidP="00007799">
            <w:pPr>
              <w:pStyle w:val="31"/>
              <w:topLinePunct/>
              <w:spacing w:line="440" w:lineRule="atLeast"/>
              <w:rPr>
                <w:rFonts w:ascii="Times New Roman"/>
                <w:sz w:val="21"/>
                <w:szCs w:val="21"/>
              </w:rPr>
            </w:pPr>
            <w:r w:rsidRPr="006A0AD5">
              <w:rPr>
                <w:rFonts w:ascii="Times New Roman"/>
                <w:sz w:val="21"/>
                <w:szCs w:val="21"/>
              </w:rPr>
              <w:t>业绩要求：见</w:t>
            </w:r>
            <w:r w:rsidRPr="006A0AD5">
              <w:rPr>
                <w:rFonts w:ascii="Times New Roman" w:eastAsia="黑体"/>
                <w:sz w:val="21"/>
                <w:szCs w:val="21"/>
              </w:rPr>
              <w:t>附录</w:t>
            </w:r>
            <w:r w:rsidRPr="006A0AD5">
              <w:rPr>
                <w:rFonts w:ascii="Times New Roman" w:eastAsia="黑体"/>
                <w:sz w:val="21"/>
                <w:szCs w:val="21"/>
              </w:rPr>
              <w:t>2</w:t>
            </w:r>
          </w:p>
          <w:p w14:paraId="61ECB357" w14:textId="77777777" w:rsidR="005D6E65" w:rsidRPr="006A0AD5" w:rsidRDefault="005D6E65" w:rsidP="00007799">
            <w:pPr>
              <w:pStyle w:val="31"/>
              <w:topLinePunct/>
              <w:spacing w:line="440" w:lineRule="atLeast"/>
              <w:rPr>
                <w:rFonts w:ascii="Times New Roman"/>
                <w:sz w:val="21"/>
                <w:szCs w:val="21"/>
              </w:rPr>
            </w:pPr>
            <w:r w:rsidRPr="006A0AD5">
              <w:rPr>
                <w:rFonts w:ascii="Times New Roman"/>
                <w:sz w:val="21"/>
                <w:szCs w:val="21"/>
              </w:rPr>
              <w:lastRenderedPageBreak/>
              <w:t>信誉要求：见</w:t>
            </w:r>
            <w:r w:rsidRPr="006A0AD5">
              <w:rPr>
                <w:rFonts w:ascii="Times New Roman" w:eastAsia="黑体"/>
                <w:sz w:val="21"/>
                <w:szCs w:val="21"/>
              </w:rPr>
              <w:t>附录</w:t>
            </w:r>
            <w:r w:rsidRPr="006A0AD5">
              <w:rPr>
                <w:rFonts w:ascii="Times New Roman" w:eastAsia="黑体"/>
                <w:sz w:val="21"/>
                <w:szCs w:val="21"/>
              </w:rPr>
              <w:t>3</w:t>
            </w:r>
          </w:p>
          <w:p w14:paraId="50A8FF6C" w14:textId="77777777" w:rsidR="005D6E65" w:rsidRPr="006A0AD5" w:rsidRDefault="005E637A" w:rsidP="00007799">
            <w:pPr>
              <w:pStyle w:val="31"/>
              <w:topLinePunct/>
              <w:spacing w:line="440" w:lineRule="atLeast"/>
              <w:rPr>
                <w:rFonts w:ascii="Times New Roman"/>
                <w:sz w:val="21"/>
                <w:szCs w:val="21"/>
              </w:rPr>
            </w:pPr>
            <w:r w:rsidRPr="006A0AD5">
              <w:rPr>
                <w:rFonts w:ascii="Times New Roman"/>
                <w:sz w:val="21"/>
                <w:szCs w:val="21"/>
              </w:rPr>
              <w:t>项目负责人</w:t>
            </w:r>
            <w:r w:rsidR="005D6E65" w:rsidRPr="006A0AD5">
              <w:rPr>
                <w:rFonts w:ascii="Times New Roman"/>
                <w:sz w:val="21"/>
                <w:szCs w:val="21"/>
              </w:rPr>
              <w:t>资格：见</w:t>
            </w:r>
            <w:r w:rsidR="005D6E65" w:rsidRPr="006A0AD5">
              <w:rPr>
                <w:rFonts w:ascii="Times New Roman" w:eastAsia="黑体"/>
                <w:sz w:val="21"/>
                <w:szCs w:val="21"/>
              </w:rPr>
              <w:t>附录</w:t>
            </w:r>
            <w:r w:rsidR="005D6E65" w:rsidRPr="006A0AD5">
              <w:rPr>
                <w:rFonts w:ascii="Times New Roman" w:eastAsia="黑体"/>
                <w:sz w:val="21"/>
                <w:szCs w:val="21"/>
              </w:rPr>
              <w:t>4</w:t>
            </w:r>
          </w:p>
          <w:p w14:paraId="7E5BC4DF" w14:textId="77777777" w:rsidR="005D6E65" w:rsidRPr="006A0AD5" w:rsidRDefault="005D6E65" w:rsidP="00007799">
            <w:pPr>
              <w:spacing w:line="440" w:lineRule="atLeast"/>
              <w:rPr>
                <w:szCs w:val="21"/>
              </w:rPr>
            </w:pPr>
            <w:r w:rsidRPr="006A0AD5">
              <w:rPr>
                <w:szCs w:val="21"/>
              </w:rPr>
              <w:t>其他要求：</w:t>
            </w:r>
            <w:r w:rsidRPr="006A0AD5">
              <w:rPr>
                <w:rStyle w:val="aff"/>
                <w:rFonts w:eastAsia="黑体"/>
                <w:szCs w:val="21"/>
              </w:rPr>
              <w:footnoteReference w:id="40"/>
            </w:r>
          </w:p>
        </w:tc>
      </w:tr>
      <w:tr w:rsidR="005D6E65" w:rsidRPr="006A0AD5" w14:paraId="49E07112"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101098AE" w14:textId="77777777" w:rsidR="005D6E65" w:rsidRPr="006A0AD5" w:rsidRDefault="005D6E65" w:rsidP="00007799">
            <w:pPr>
              <w:spacing w:line="440" w:lineRule="atLeast"/>
              <w:jc w:val="center"/>
              <w:rPr>
                <w:szCs w:val="21"/>
              </w:rPr>
            </w:pPr>
            <w:r w:rsidRPr="006A0AD5">
              <w:rPr>
                <w:szCs w:val="21"/>
              </w:rPr>
              <w:lastRenderedPageBreak/>
              <w:t>1.4.2</w:t>
            </w:r>
            <w:r w:rsidRPr="006A0AD5">
              <w:rPr>
                <w:rStyle w:val="aff"/>
                <w:szCs w:val="21"/>
              </w:rPr>
              <w:footnoteReference w:id="41"/>
            </w:r>
          </w:p>
        </w:tc>
        <w:tc>
          <w:tcPr>
            <w:tcW w:w="2879" w:type="dxa"/>
            <w:tcBorders>
              <w:top w:val="single" w:sz="4" w:space="0" w:color="auto"/>
              <w:left w:val="single" w:sz="4" w:space="0" w:color="auto"/>
              <w:bottom w:val="single" w:sz="4" w:space="0" w:color="auto"/>
              <w:right w:val="single" w:sz="4" w:space="0" w:color="auto"/>
            </w:tcBorders>
            <w:vAlign w:val="center"/>
          </w:tcPr>
          <w:p w14:paraId="67BE02F5" w14:textId="77777777" w:rsidR="005D6E65" w:rsidRPr="006A0AD5" w:rsidRDefault="005D6E65" w:rsidP="00007799">
            <w:pPr>
              <w:spacing w:line="440" w:lineRule="atLeast"/>
              <w:jc w:val="center"/>
              <w:rPr>
                <w:szCs w:val="21"/>
              </w:rPr>
            </w:pPr>
            <w:r w:rsidRPr="006A0AD5">
              <w:rPr>
                <w:szCs w:val="21"/>
              </w:rPr>
              <w:t>是否接受联合体投标</w:t>
            </w:r>
          </w:p>
        </w:tc>
        <w:tc>
          <w:tcPr>
            <w:tcW w:w="4889" w:type="dxa"/>
            <w:tcBorders>
              <w:top w:val="single" w:sz="4" w:space="0" w:color="auto"/>
              <w:left w:val="single" w:sz="4" w:space="0" w:color="auto"/>
              <w:bottom w:val="single" w:sz="4" w:space="0" w:color="auto"/>
              <w:right w:val="single" w:sz="4" w:space="0" w:color="auto"/>
            </w:tcBorders>
            <w:vAlign w:val="center"/>
          </w:tcPr>
          <w:p w14:paraId="7F84503C" w14:textId="77777777" w:rsidR="005D6E65" w:rsidRPr="006A0AD5" w:rsidRDefault="005D6E65" w:rsidP="00007799">
            <w:pPr>
              <w:spacing w:line="440" w:lineRule="atLeast"/>
              <w:rPr>
                <w:szCs w:val="21"/>
              </w:rPr>
            </w:pPr>
            <w:r w:rsidRPr="006A0AD5">
              <w:rPr>
                <w:szCs w:val="21"/>
              </w:rPr>
              <w:t>□</w:t>
            </w:r>
            <w:r w:rsidRPr="006A0AD5">
              <w:rPr>
                <w:szCs w:val="21"/>
              </w:rPr>
              <w:t>不接受</w:t>
            </w:r>
          </w:p>
          <w:p w14:paraId="120708D5" w14:textId="77777777" w:rsidR="005D6E65" w:rsidRPr="006A0AD5" w:rsidRDefault="005D6E65" w:rsidP="00007799">
            <w:pPr>
              <w:spacing w:line="440" w:lineRule="atLeast"/>
              <w:rPr>
                <w:szCs w:val="21"/>
              </w:rPr>
            </w:pPr>
            <w:r w:rsidRPr="006A0AD5">
              <w:rPr>
                <w:szCs w:val="21"/>
              </w:rPr>
              <w:t>□</w:t>
            </w:r>
            <w:r w:rsidRPr="006A0AD5">
              <w:rPr>
                <w:szCs w:val="21"/>
              </w:rPr>
              <w:t>接受，应满足下列要求：</w:t>
            </w:r>
          </w:p>
          <w:p w14:paraId="32EA90BF" w14:textId="77777777" w:rsidR="005D6E65" w:rsidRPr="006A0AD5" w:rsidRDefault="005D6E65" w:rsidP="005F666B">
            <w:pPr>
              <w:spacing w:line="440" w:lineRule="atLeast"/>
              <w:ind w:firstLineChars="200" w:firstLine="420"/>
              <w:rPr>
                <w:szCs w:val="21"/>
              </w:rPr>
            </w:pPr>
            <w:r w:rsidRPr="006A0AD5">
              <w:rPr>
                <w:szCs w:val="21"/>
              </w:rPr>
              <w:t>（</w:t>
            </w:r>
            <w:r w:rsidRPr="006A0AD5">
              <w:rPr>
                <w:szCs w:val="21"/>
              </w:rPr>
              <w:t>1</w:t>
            </w:r>
            <w:r w:rsidRPr="006A0AD5">
              <w:rPr>
                <w:szCs w:val="21"/>
              </w:rPr>
              <w:t>）联合体所有成员数量不得超过</w:t>
            </w:r>
            <w:r w:rsidRPr="006A0AD5">
              <w:rPr>
                <w:szCs w:val="21"/>
                <w:u w:val="single"/>
              </w:rPr>
              <w:t xml:space="preserve">    </w:t>
            </w:r>
            <w:r w:rsidRPr="006A0AD5">
              <w:rPr>
                <w:szCs w:val="21"/>
              </w:rPr>
              <w:t>家；</w:t>
            </w:r>
            <w:r w:rsidRPr="006A0AD5" w:rsidDel="0084699E">
              <w:rPr>
                <w:szCs w:val="21"/>
              </w:rPr>
              <w:t xml:space="preserve"> </w:t>
            </w:r>
          </w:p>
          <w:p w14:paraId="6BBFC028" w14:textId="77777777" w:rsidR="005D6E65" w:rsidRPr="006A0AD5" w:rsidRDefault="005D6E65" w:rsidP="005F666B">
            <w:pPr>
              <w:spacing w:line="440" w:lineRule="atLeast"/>
              <w:ind w:firstLineChars="200" w:firstLine="420"/>
              <w:rPr>
                <w:szCs w:val="21"/>
              </w:rPr>
            </w:pPr>
            <w:r w:rsidRPr="006A0AD5">
              <w:rPr>
                <w:szCs w:val="21"/>
              </w:rPr>
              <w:t>（</w:t>
            </w:r>
            <w:r w:rsidRPr="006A0AD5">
              <w:rPr>
                <w:szCs w:val="21"/>
              </w:rPr>
              <w:t>2</w:t>
            </w:r>
            <w:r w:rsidRPr="006A0AD5">
              <w:rPr>
                <w:szCs w:val="21"/>
              </w:rPr>
              <w:t>）联合体牵头人应具有</w:t>
            </w:r>
            <w:r w:rsidRPr="006A0AD5">
              <w:rPr>
                <w:szCs w:val="21"/>
                <w:u w:val="single"/>
              </w:rPr>
              <w:t xml:space="preserve">        </w:t>
            </w:r>
            <w:r w:rsidRPr="006A0AD5">
              <w:rPr>
                <w:szCs w:val="21"/>
              </w:rPr>
              <w:t>资质；</w:t>
            </w:r>
          </w:p>
          <w:p w14:paraId="363BB764" w14:textId="77777777" w:rsidR="000641E9" w:rsidRPr="006A0AD5" w:rsidRDefault="00F03CD6" w:rsidP="005F666B">
            <w:pPr>
              <w:spacing w:line="400" w:lineRule="atLeast"/>
              <w:ind w:firstLineChars="200" w:firstLine="420"/>
              <w:rPr>
                <w:rFonts w:eastAsia="黑体"/>
                <w:szCs w:val="21"/>
              </w:rPr>
            </w:pPr>
            <w:r w:rsidRPr="006A0AD5">
              <w:rPr>
                <w:rFonts w:eastAsia="黑体"/>
                <w:szCs w:val="21"/>
              </w:rPr>
              <w:t>（</w:t>
            </w:r>
            <w:r w:rsidRPr="006A0AD5">
              <w:rPr>
                <w:rFonts w:eastAsia="黑体"/>
                <w:szCs w:val="21"/>
              </w:rPr>
              <w:t>3</w:t>
            </w:r>
            <w:r w:rsidRPr="006A0AD5">
              <w:rPr>
                <w:rFonts w:eastAsia="黑体"/>
                <w:szCs w:val="21"/>
              </w:rPr>
              <w:t>）联合体协议应当明确各成员在合同工程中所承担的专业工程或工作内容及范围。联合体各方应当具备联合体协议书中承担相应专业工程的资质；不承担联合体协议中相关专业工程的成员，其相关的专业资质不作为该联合体该专业的资质进行资格审查；</w:t>
            </w:r>
          </w:p>
          <w:p w14:paraId="2BF750B8" w14:textId="77777777" w:rsidR="005B5A92" w:rsidRPr="006A0AD5" w:rsidRDefault="005B5A92" w:rsidP="005F666B">
            <w:pPr>
              <w:spacing w:line="400" w:lineRule="atLeast"/>
              <w:ind w:firstLineChars="200" w:firstLine="420"/>
              <w:rPr>
                <w:szCs w:val="21"/>
              </w:rPr>
            </w:pPr>
            <w:r w:rsidRPr="006A0AD5">
              <w:rPr>
                <w:rFonts w:eastAsia="华文新魏"/>
                <w:szCs w:val="21"/>
              </w:rPr>
              <w:t>……</w:t>
            </w:r>
          </w:p>
        </w:tc>
      </w:tr>
      <w:tr w:rsidR="005D6E65" w:rsidRPr="006A0AD5" w14:paraId="14C21C61"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425E8B4B" w14:textId="77777777" w:rsidR="005D6E65" w:rsidRPr="006A0AD5" w:rsidRDefault="005D6E65" w:rsidP="00007799">
            <w:pPr>
              <w:spacing w:line="44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6A0AD5">
                <w:rPr>
                  <w:szCs w:val="21"/>
                </w:rPr>
                <w:t>1.4.3</w:t>
              </w:r>
            </w:smartTag>
          </w:p>
        </w:tc>
        <w:tc>
          <w:tcPr>
            <w:tcW w:w="2879" w:type="dxa"/>
            <w:tcBorders>
              <w:top w:val="single" w:sz="4" w:space="0" w:color="auto"/>
              <w:left w:val="single" w:sz="4" w:space="0" w:color="auto"/>
              <w:bottom w:val="single" w:sz="4" w:space="0" w:color="auto"/>
              <w:right w:val="single" w:sz="4" w:space="0" w:color="auto"/>
            </w:tcBorders>
            <w:vAlign w:val="center"/>
          </w:tcPr>
          <w:p w14:paraId="40128839" w14:textId="77777777" w:rsidR="005D6E65" w:rsidRPr="006A0AD5" w:rsidRDefault="005D6E65" w:rsidP="000733ED">
            <w:pPr>
              <w:spacing w:line="440" w:lineRule="atLeast"/>
              <w:jc w:val="center"/>
              <w:rPr>
                <w:szCs w:val="21"/>
              </w:rPr>
            </w:pPr>
            <w:r w:rsidRPr="006A0AD5">
              <w:rPr>
                <w:szCs w:val="21"/>
              </w:rPr>
              <w:t>投标人不得存在的其他情形</w:t>
            </w:r>
          </w:p>
        </w:tc>
        <w:tc>
          <w:tcPr>
            <w:tcW w:w="4889" w:type="dxa"/>
            <w:tcBorders>
              <w:top w:val="single" w:sz="4" w:space="0" w:color="auto"/>
              <w:left w:val="single" w:sz="4" w:space="0" w:color="auto"/>
              <w:bottom w:val="single" w:sz="4" w:space="0" w:color="auto"/>
              <w:right w:val="single" w:sz="4" w:space="0" w:color="auto"/>
            </w:tcBorders>
            <w:vAlign w:val="center"/>
          </w:tcPr>
          <w:p w14:paraId="2200D397" w14:textId="77777777" w:rsidR="005D6E65" w:rsidRPr="006A0AD5" w:rsidRDefault="005D6E65" w:rsidP="00007799">
            <w:pPr>
              <w:spacing w:line="440" w:lineRule="atLeast"/>
              <w:rPr>
                <w:spacing w:val="10"/>
                <w:szCs w:val="21"/>
                <w:bdr w:val="single" w:sz="4" w:space="0" w:color="auto"/>
              </w:rPr>
            </w:pPr>
          </w:p>
        </w:tc>
      </w:tr>
      <w:tr w:rsidR="00DD5579" w:rsidRPr="006A0AD5" w14:paraId="07030418"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5C76484" w14:textId="77777777" w:rsidR="00DD5579" w:rsidRPr="006A0AD5" w:rsidRDefault="00DD5579" w:rsidP="00DD5579">
            <w:pPr>
              <w:spacing w:line="440" w:lineRule="atLeast"/>
              <w:jc w:val="center"/>
              <w:rPr>
                <w:szCs w:val="21"/>
              </w:rPr>
            </w:pPr>
            <w:r w:rsidRPr="006A0AD5">
              <w:rPr>
                <w:szCs w:val="21"/>
              </w:rPr>
              <w:t>1.4.4</w:t>
            </w:r>
          </w:p>
        </w:tc>
        <w:tc>
          <w:tcPr>
            <w:tcW w:w="2879" w:type="dxa"/>
            <w:tcBorders>
              <w:top w:val="single" w:sz="4" w:space="0" w:color="auto"/>
              <w:left w:val="single" w:sz="4" w:space="0" w:color="auto"/>
              <w:bottom w:val="single" w:sz="4" w:space="0" w:color="auto"/>
              <w:right w:val="single" w:sz="4" w:space="0" w:color="auto"/>
            </w:tcBorders>
            <w:vAlign w:val="center"/>
          </w:tcPr>
          <w:p w14:paraId="7D680D64" w14:textId="77777777" w:rsidR="00DD5579" w:rsidRPr="006A0AD5" w:rsidRDefault="00DD5579" w:rsidP="00DD5579">
            <w:pPr>
              <w:spacing w:line="440" w:lineRule="atLeast"/>
              <w:jc w:val="center"/>
              <w:rPr>
                <w:szCs w:val="21"/>
              </w:rPr>
            </w:pPr>
            <w:r w:rsidRPr="006A0AD5">
              <w:rPr>
                <w:szCs w:val="21"/>
              </w:rPr>
              <w:t>投标人不得存在的其他不良状况或不良信用记录</w:t>
            </w:r>
          </w:p>
        </w:tc>
        <w:tc>
          <w:tcPr>
            <w:tcW w:w="4889" w:type="dxa"/>
            <w:tcBorders>
              <w:top w:val="single" w:sz="4" w:space="0" w:color="auto"/>
              <w:left w:val="single" w:sz="4" w:space="0" w:color="auto"/>
              <w:bottom w:val="single" w:sz="4" w:space="0" w:color="auto"/>
              <w:right w:val="single" w:sz="4" w:space="0" w:color="auto"/>
            </w:tcBorders>
            <w:vAlign w:val="center"/>
          </w:tcPr>
          <w:p w14:paraId="1BD6B5D5" w14:textId="77777777" w:rsidR="00DD5579" w:rsidRPr="006A0AD5" w:rsidRDefault="00DD5579" w:rsidP="00DD5579">
            <w:pPr>
              <w:rPr>
                <w:rFonts w:eastAsia="黑体"/>
                <w:szCs w:val="21"/>
              </w:rPr>
            </w:pPr>
            <w:r w:rsidRPr="006A0AD5">
              <w:rPr>
                <w:rFonts w:eastAsia="黑体"/>
                <w:szCs w:val="21"/>
              </w:rPr>
              <w:t>第（</w:t>
            </w:r>
            <w:r w:rsidRPr="006A0AD5">
              <w:rPr>
                <w:rFonts w:eastAsia="黑体"/>
                <w:szCs w:val="21"/>
              </w:rPr>
              <w:t>6</w:t>
            </w:r>
            <w:r w:rsidRPr="006A0AD5">
              <w:rPr>
                <w:rFonts w:eastAsia="黑体"/>
                <w:szCs w:val="21"/>
              </w:rPr>
              <w:t>）目细化为：</w:t>
            </w:r>
          </w:p>
          <w:p w14:paraId="170A73A3" w14:textId="77777777" w:rsidR="00DD5579" w:rsidRPr="006A0AD5" w:rsidRDefault="00DD5579" w:rsidP="0002335B">
            <w:pPr>
              <w:spacing w:line="400" w:lineRule="atLeast"/>
              <w:rPr>
                <w:spacing w:val="10"/>
                <w:szCs w:val="21"/>
                <w:bdr w:val="single" w:sz="4" w:space="0" w:color="auto"/>
              </w:rPr>
            </w:pPr>
            <w:r w:rsidRPr="006A0AD5">
              <w:rPr>
                <w:rFonts w:eastAsia="黑体" w:hint="eastAsia"/>
                <w:szCs w:val="21"/>
              </w:rPr>
              <w:t>（</w:t>
            </w:r>
            <w:r w:rsidRPr="006A0AD5">
              <w:rPr>
                <w:rFonts w:eastAsia="黑体"/>
                <w:szCs w:val="21"/>
              </w:rPr>
              <w:t>6</w:t>
            </w:r>
            <w:r w:rsidRPr="006A0AD5">
              <w:rPr>
                <w:rFonts w:eastAsia="黑体" w:hint="eastAsia"/>
                <w:szCs w:val="21"/>
              </w:rPr>
              <w:t>）投标人或其法定代表人、拟委任的项目负责人在近三年内有行贿犯罪行为的；</w:t>
            </w:r>
          </w:p>
        </w:tc>
      </w:tr>
      <w:tr w:rsidR="00DD5579" w:rsidRPr="006A0AD5" w14:paraId="3BAA860D" w14:textId="77777777" w:rsidTr="0002335B">
        <w:trPr>
          <w:trHeight w:val="389"/>
        </w:trPr>
        <w:tc>
          <w:tcPr>
            <w:tcW w:w="1009" w:type="dxa"/>
            <w:vMerge w:val="restart"/>
            <w:tcBorders>
              <w:top w:val="single" w:sz="4" w:space="0" w:color="auto"/>
              <w:left w:val="single" w:sz="4" w:space="0" w:color="auto"/>
              <w:right w:val="single" w:sz="4" w:space="0" w:color="auto"/>
            </w:tcBorders>
            <w:vAlign w:val="center"/>
          </w:tcPr>
          <w:p w14:paraId="19C0B1F6" w14:textId="77777777" w:rsidR="00DD5579" w:rsidRPr="006A0AD5" w:rsidRDefault="00DD5579" w:rsidP="00DD5579">
            <w:pPr>
              <w:spacing w:line="440" w:lineRule="atLeast"/>
              <w:jc w:val="center"/>
              <w:rPr>
                <w:szCs w:val="21"/>
              </w:rPr>
            </w:pPr>
            <w:r w:rsidRPr="006A0AD5">
              <w:rPr>
                <w:szCs w:val="21"/>
              </w:rPr>
              <w:t>1.10.2</w:t>
            </w:r>
          </w:p>
        </w:tc>
        <w:tc>
          <w:tcPr>
            <w:tcW w:w="2879" w:type="dxa"/>
            <w:vMerge w:val="restart"/>
            <w:tcBorders>
              <w:top w:val="single" w:sz="4" w:space="0" w:color="auto"/>
              <w:left w:val="single" w:sz="4" w:space="0" w:color="auto"/>
              <w:right w:val="single" w:sz="4" w:space="0" w:color="auto"/>
            </w:tcBorders>
            <w:vAlign w:val="center"/>
          </w:tcPr>
          <w:p w14:paraId="1077E869" w14:textId="77777777" w:rsidR="00DD5579" w:rsidRPr="006A0AD5" w:rsidRDefault="00DD5579" w:rsidP="00DD5579">
            <w:pPr>
              <w:spacing w:line="440" w:lineRule="atLeast"/>
              <w:jc w:val="center"/>
              <w:rPr>
                <w:szCs w:val="21"/>
              </w:rPr>
            </w:pPr>
            <w:r w:rsidRPr="006A0AD5">
              <w:rPr>
                <w:szCs w:val="21"/>
              </w:rPr>
              <w:t>投标人在投标预备会前提出问题</w:t>
            </w:r>
          </w:p>
        </w:tc>
        <w:tc>
          <w:tcPr>
            <w:tcW w:w="4889" w:type="dxa"/>
            <w:tcBorders>
              <w:top w:val="single" w:sz="4" w:space="0" w:color="auto"/>
              <w:left w:val="single" w:sz="4" w:space="0" w:color="auto"/>
              <w:bottom w:val="single" w:sz="4" w:space="0" w:color="auto"/>
              <w:right w:val="single" w:sz="4" w:space="0" w:color="auto"/>
            </w:tcBorders>
            <w:vAlign w:val="center"/>
          </w:tcPr>
          <w:p w14:paraId="631BC6E7" w14:textId="77777777" w:rsidR="00DD5579" w:rsidRPr="006A0AD5" w:rsidRDefault="00DD5579" w:rsidP="00DD5579">
            <w:pPr>
              <w:spacing w:line="440" w:lineRule="atLeast"/>
              <w:rPr>
                <w:szCs w:val="21"/>
              </w:rPr>
            </w:pPr>
            <w:r w:rsidRPr="006A0AD5">
              <w:rPr>
                <w:szCs w:val="21"/>
              </w:rPr>
              <w:t>时间：</w:t>
            </w:r>
          </w:p>
        </w:tc>
      </w:tr>
      <w:tr w:rsidR="00DD5579" w:rsidRPr="006A0AD5" w14:paraId="576D081E" w14:textId="77777777" w:rsidTr="0002335B">
        <w:trPr>
          <w:trHeight w:val="422"/>
        </w:trPr>
        <w:tc>
          <w:tcPr>
            <w:tcW w:w="1009" w:type="dxa"/>
            <w:vMerge/>
            <w:tcBorders>
              <w:left w:val="single" w:sz="4" w:space="0" w:color="auto"/>
              <w:bottom w:val="single" w:sz="4" w:space="0" w:color="auto"/>
              <w:right w:val="single" w:sz="4" w:space="0" w:color="auto"/>
            </w:tcBorders>
            <w:vAlign w:val="center"/>
          </w:tcPr>
          <w:p w14:paraId="17E57D69" w14:textId="77777777" w:rsidR="00DD5579" w:rsidRPr="006A0AD5" w:rsidRDefault="00DD5579" w:rsidP="00DD5579">
            <w:pPr>
              <w:spacing w:line="440" w:lineRule="atLeast"/>
              <w:jc w:val="center"/>
              <w:rPr>
                <w:szCs w:val="21"/>
              </w:rPr>
            </w:pPr>
          </w:p>
        </w:tc>
        <w:tc>
          <w:tcPr>
            <w:tcW w:w="2879" w:type="dxa"/>
            <w:vMerge/>
            <w:tcBorders>
              <w:left w:val="single" w:sz="4" w:space="0" w:color="auto"/>
              <w:bottom w:val="single" w:sz="4" w:space="0" w:color="auto"/>
              <w:right w:val="single" w:sz="4" w:space="0" w:color="auto"/>
            </w:tcBorders>
            <w:vAlign w:val="center"/>
          </w:tcPr>
          <w:p w14:paraId="5A08F312" w14:textId="77777777" w:rsidR="00DD5579" w:rsidRPr="006A0AD5" w:rsidRDefault="00DD5579" w:rsidP="00DD5579">
            <w:pPr>
              <w:spacing w:line="440" w:lineRule="atLeast"/>
              <w:jc w:val="center"/>
              <w:rPr>
                <w:szCs w:val="21"/>
              </w:rPr>
            </w:pPr>
          </w:p>
        </w:tc>
        <w:tc>
          <w:tcPr>
            <w:tcW w:w="4889" w:type="dxa"/>
            <w:tcBorders>
              <w:top w:val="single" w:sz="4" w:space="0" w:color="auto"/>
              <w:left w:val="single" w:sz="4" w:space="0" w:color="auto"/>
              <w:bottom w:val="single" w:sz="4" w:space="0" w:color="auto"/>
              <w:right w:val="single" w:sz="4" w:space="0" w:color="auto"/>
            </w:tcBorders>
            <w:vAlign w:val="center"/>
          </w:tcPr>
          <w:p w14:paraId="2461CFC9" w14:textId="77777777" w:rsidR="00DD5579" w:rsidRPr="006A0AD5" w:rsidDel="00694E56" w:rsidRDefault="00DD5579" w:rsidP="00DD5579">
            <w:pPr>
              <w:spacing w:line="440" w:lineRule="atLeast"/>
              <w:rPr>
                <w:szCs w:val="21"/>
              </w:rPr>
            </w:pPr>
            <w:r w:rsidRPr="006A0AD5">
              <w:rPr>
                <w:szCs w:val="21"/>
              </w:rPr>
              <w:t>形式：</w:t>
            </w:r>
            <w:ins w:id="249" w:author="华杰" w:date="2019-07-10T11:33:00Z">
              <w:r w:rsidR="003F2E2B" w:rsidRPr="00842614">
                <w:rPr>
                  <w:rFonts w:hint="eastAsia"/>
                  <w:szCs w:val="21"/>
                </w:rPr>
                <w:t>使用</w:t>
              </w:r>
              <w:r w:rsidR="003F2E2B" w:rsidRPr="00842614">
                <w:rPr>
                  <w:rFonts w:hint="eastAsia"/>
                  <w:szCs w:val="21"/>
                </w:rPr>
                <w:t xml:space="preserve"> CA </w:t>
              </w:r>
              <w:r w:rsidR="003F2E2B" w:rsidRPr="00842614">
                <w:rPr>
                  <w:rFonts w:hint="eastAsia"/>
                  <w:szCs w:val="21"/>
                </w:rPr>
                <w:t>数字证书登录“电子交易平台”，在“网上提问”菜单以书面形式将提出的问题送达招标人。</w:t>
              </w:r>
            </w:ins>
          </w:p>
        </w:tc>
      </w:tr>
      <w:tr w:rsidR="00DD5579" w:rsidRPr="006A0AD5" w14:paraId="2CC1070E" w14:textId="77777777" w:rsidTr="00023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vAlign w:val="center"/>
          </w:tcPr>
          <w:p w14:paraId="0CDD4649" w14:textId="77777777" w:rsidR="00DD5579" w:rsidRPr="006A0AD5" w:rsidRDefault="00DD5579" w:rsidP="00DD5579">
            <w:pPr>
              <w:spacing w:line="360" w:lineRule="atLeast"/>
              <w:jc w:val="center"/>
              <w:rPr>
                <w:szCs w:val="21"/>
              </w:rPr>
            </w:pPr>
            <w:r w:rsidRPr="006A0AD5">
              <w:rPr>
                <w:szCs w:val="21"/>
              </w:rPr>
              <w:t>1.11.1</w:t>
            </w:r>
          </w:p>
        </w:tc>
        <w:tc>
          <w:tcPr>
            <w:tcW w:w="2879" w:type="dxa"/>
            <w:vAlign w:val="center"/>
          </w:tcPr>
          <w:p w14:paraId="1FDE1AC4" w14:textId="77777777" w:rsidR="00DD5579" w:rsidRPr="006A0AD5" w:rsidRDefault="00DD5579" w:rsidP="00DD5579">
            <w:pPr>
              <w:spacing w:line="360" w:lineRule="atLeast"/>
              <w:jc w:val="center"/>
              <w:rPr>
                <w:szCs w:val="21"/>
              </w:rPr>
            </w:pPr>
            <w:r w:rsidRPr="006A0AD5">
              <w:rPr>
                <w:szCs w:val="21"/>
              </w:rPr>
              <w:t>分</w:t>
            </w:r>
            <w:r w:rsidRPr="006A0AD5">
              <w:rPr>
                <w:szCs w:val="21"/>
              </w:rPr>
              <w:t xml:space="preserve">  </w:t>
            </w:r>
            <w:r w:rsidRPr="006A0AD5">
              <w:rPr>
                <w:szCs w:val="21"/>
              </w:rPr>
              <w:t>包</w:t>
            </w:r>
          </w:p>
        </w:tc>
        <w:tc>
          <w:tcPr>
            <w:tcW w:w="4889" w:type="dxa"/>
            <w:vAlign w:val="center"/>
          </w:tcPr>
          <w:p w14:paraId="26B5862E" w14:textId="77777777" w:rsidR="00DD5579" w:rsidRPr="006A0AD5" w:rsidRDefault="00DD5579" w:rsidP="00DD5579">
            <w:pPr>
              <w:spacing w:line="360" w:lineRule="atLeast"/>
              <w:rPr>
                <w:szCs w:val="21"/>
              </w:rPr>
            </w:pPr>
            <w:r w:rsidRPr="006A0AD5">
              <w:rPr>
                <w:szCs w:val="21"/>
              </w:rPr>
              <w:t>□</w:t>
            </w:r>
            <w:r w:rsidRPr="006A0AD5">
              <w:rPr>
                <w:szCs w:val="21"/>
              </w:rPr>
              <w:t>不允许</w:t>
            </w:r>
          </w:p>
          <w:p w14:paraId="1CE9564C" w14:textId="77777777" w:rsidR="00DD5579" w:rsidRPr="006A0AD5" w:rsidRDefault="00DD5579" w:rsidP="00DD5579">
            <w:pPr>
              <w:pStyle w:val="a9"/>
              <w:spacing w:line="360" w:lineRule="atLeast"/>
              <w:ind w:left="105" w:hangingChars="50" w:hanging="105"/>
              <w:jc w:val="both"/>
              <w:rPr>
                <w:szCs w:val="21"/>
              </w:rPr>
            </w:pPr>
            <w:r w:rsidRPr="006A0AD5">
              <w:rPr>
                <w:szCs w:val="21"/>
              </w:rPr>
              <w:t>□</w:t>
            </w:r>
            <w:r w:rsidRPr="006A0AD5">
              <w:rPr>
                <w:spacing w:val="-10"/>
                <w:szCs w:val="21"/>
              </w:rPr>
              <w:t>允许，允许分包的工程（或不允许分包的工程）：</w:t>
            </w:r>
            <w:r w:rsidRPr="006A0AD5">
              <w:rPr>
                <w:szCs w:val="21"/>
                <w:u w:val="single"/>
              </w:rPr>
              <w:t xml:space="preserve">      </w:t>
            </w:r>
          </w:p>
          <w:p w14:paraId="3EA0754E" w14:textId="77777777" w:rsidR="00DD5579" w:rsidRPr="006A0AD5" w:rsidRDefault="00DD5579" w:rsidP="00DD5579">
            <w:pPr>
              <w:pStyle w:val="a9"/>
              <w:spacing w:line="360" w:lineRule="atLeast"/>
              <w:ind w:firstLineChars="50" w:firstLine="105"/>
              <w:jc w:val="both"/>
              <w:rPr>
                <w:szCs w:val="21"/>
              </w:rPr>
            </w:pPr>
            <w:r w:rsidRPr="006A0AD5">
              <w:rPr>
                <w:szCs w:val="21"/>
              </w:rPr>
              <w:t>对分包人的资格要求：</w:t>
            </w:r>
            <w:r w:rsidRPr="006A0AD5">
              <w:rPr>
                <w:szCs w:val="21"/>
                <w:u w:val="single"/>
              </w:rPr>
              <w:t xml:space="preserve">         </w:t>
            </w:r>
          </w:p>
        </w:tc>
      </w:tr>
      <w:tr w:rsidR="00DD5579" w:rsidRPr="006A0AD5" w14:paraId="1CFF4425" w14:textId="77777777" w:rsidTr="0002335B">
        <w:trPr>
          <w:trHeight w:val="429"/>
        </w:trPr>
        <w:tc>
          <w:tcPr>
            <w:tcW w:w="1009" w:type="dxa"/>
            <w:tcBorders>
              <w:top w:val="single" w:sz="4" w:space="0" w:color="auto"/>
              <w:left w:val="single" w:sz="4" w:space="0" w:color="auto"/>
              <w:bottom w:val="single" w:sz="4" w:space="0" w:color="auto"/>
              <w:right w:val="single" w:sz="4" w:space="0" w:color="auto"/>
            </w:tcBorders>
            <w:vAlign w:val="center"/>
          </w:tcPr>
          <w:p w14:paraId="04387623" w14:textId="77777777" w:rsidR="00DD5579" w:rsidRPr="006A0AD5" w:rsidRDefault="00DD5579" w:rsidP="00DD5579">
            <w:pPr>
              <w:spacing w:line="440" w:lineRule="atLeast"/>
              <w:jc w:val="center"/>
              <w:rPr>
                <w:szCs w:val="21"/>
              </w:rPr>
            </w:pPr>
            <w:r w:rsidRPr="006A0AD5">
              <w:rPr>
                <w:szCs w:val="21"/>
              </w:rPr>
              <w:t>2.1</w:t>
            </w:r>
          </w:p>
        </w:tc>
        <w:tc>
          <w:tcPr>
            <w:tcW w:w="2879" w:type="dxa"/>
            <w:tcBorders>
              <w:top w:val="single" w:sz="4" w:space="0" w:color="auto"/>
              <w:left w:val="single" w:sz="4" w:space="0" w:color="auto"/>
              <w:bottom w:val="single" w:sz="4" w:space="0" w:color="auto"/>
              <w:right w:val="single" w:sz="4" w:space="0" w:color="auto"/>
            </w:tcBorders>
            <w:vAlign w:val="center"/>
          </w:tcPr>
          <w:p w14:paraId="0518CC39" w14:textId="77777777" w:rsidR="00DD5579" w:rsidRPr="006A0AD5" w:rsidRDefault="00DD5579" w:rsidP="00DD5579">
            <w:pPr>
              <w:spacing w:line="440" w:lineRule="atLeast"/>
              <w:jc w:val="center"/>
              <w:rPr>
                <w:szCs w:val="21"/>
              </w:rPr>
            </w:pPr>
            <w:r w:rsidRPr="006A0AD5">
              <w:rPr>
                <w:szCs w:val="21"/>
              </w:rPr>
              <w:t>构成招标文件的其他资料</w:t>
            </w:r>
          </w:p>
        </w:tc>
        <w:tc>
          <w:tcPr>
            <w:tcW w:w="4889" w:type="dxa"/>
            <w:tcBorders>
              <w:top w:val="single" w:sz="4" w:space="0" w:color="auto"/>
              <w:left w:val="single" w:sz="4" w:space="0" w:color="auto"/>
              <w:bottom w:val="single" w:sz="4" w:space="0" w:color="auto"/>
              <w:right w:val="single" w:sz="4" w:space="0" w:color="auto"/>
            </w:tcBorders>
            <w:vAlign w:val="center"/>
          </w:tcPr>
          <w:p w14:paraId="235F6054" w14:textId="77777777" w:rsidR="00DD5579" w:rsidRPr="006A0AD5" w:rsidRDefault="00DD5579" w:rsidP="00DD5579">
            <w:pPr>
              <w:spacing w:line="440" w:lineRule="atLeast"/>
              <w:rPr>
                <w:szCs w:val="21"/>
              </w:rPr>
            </w:pPr>
          </w:p>
        </w:tc>
      </w:tr>
      <w:tr w:rsidR="00DD5579" w:rsidRPr="006A0AD5" w14:paraId="0E9064D9" w14:textId="77777777" w:rsidTr="0002335B">
        <w:trPr>
          <w:trHeight w:val="350"/>
        </w:trPr>
        <w:tc>
          <w:tcPr>
            <w:tcW w:w="1009" w:type="dxa"/>
            <w:vMerge w:val="restart"/>
            <w:tcBorders>
              <w:top w:val="single" w:sz="4" w:space="0" w:color="auto"/>
              <w:left w:val="single" w:sz="4" w:space="0" w:color="auto"/>
              <w:right w:val="single" w:sz="4" w:space="0" w:color="auto"/>
            </w:tcBorders>
            <w:vAlign w:val="center"/>
          </w:tcPr>
          <w:p w14:paraId="07E5F9D0" w14:textId="77777777" w:rsidR="00DD5579" w:rsidRPr="006A0AD5" w:rsidRDefault="00DD5579" w:rsidP="00DD5579">
            <w:pPr>
              <w:spacing w:line="440" w:lineRule="atLeast"/>
              <w:jc w:val="center"/>
              <w:rPr>
                <w:szCs w:val="21"/>
              </w:rPr>
            </w:pPr>
            <w:r w:rsidRPr="006A0AD5">
              <w:rPr>
                <w:szCs w:val="21"/>
              </w:rPr>
              <w:t>2.2.1</w:t>
            </w:r>
          </w:p>
        </w:tc>
        <w:tc>
          <w:tcPr>
            <w:tcW w:w="2879" w:type="dxa"/>
            <w:vMerge w:val="restart"/>
            <w:tcBorders>
              <w:top w:val="single" w:sz="4" w:space="0" w:color="auto"/>
              <w:left w:val="single" w:sz="4" w:space="0" w:color="auto"/>
              <w:right w:val="single" w:sz="4" w:space="0" w:color="auto"/>
            </w:tcBorders>
            <w:vAlign w:val="center"/>
          </w:tcPr>
          <w:p w14:paraId="1CAD6726" w14:textId="77777777" w:rsidR="00DD5579" w:rsidRPr="006A0AD5" w:rsidRDefault="00DD5579" w:rsidP="00DD5579">
            <w:pPr>
              <w:spacing w:line="440" w:lineRule="atLeast"/>
              <w:jc w:val="center"/>
              <w:rPr>
                <w:szCs w:val="21"/>
              </w:rPr>
            </w:pPr>
            <w:r w:rsidRPr="006A0AD5">
              <w:rPr>
                <w:szCs w:val="21"/>
              </w:rPr>
              <w:t>投标人要求澄清招标文件</w:t>
            </w:r>
          </w:p>
        </w:tc>
        <w:tc>
          <w:tcPr>
            <w:tcW w:w="4889" w:type="dxa"/>
            <w:tcBorders>
              <w:top w:val="single" w:sz="4" w:space="0" w:color="auto"/>
              <w:left w:val="single" w:sz="4" w:space="0" w:color="auto"/>
              <w:bottom w:val="single" w:sz="4" w:space="0" w:color="auto"/>
              <w:right w:val="single" w:sz="4" w:space="0" w:color="auto"/>
            </w:tcBorders>
            <w:vAlign w:val="center"/>
          </w:tcPr>
          <w:p w14:paraId="435AD454" w14:textId="77777777" w:rsidR="00DD5579" w:rsidRPr="006A0AD5" w:rsidRDefault="00DD5579" w:rsidP="00DD5579">
            <w:pPr>
              <w:spacing w:line="440" w:lineRule="atLeast"/>
              <w:rPr>
                <w:szCs w:val="21"/>
              </w:rPr>
            </w:pPr>
            <w:r w:rsidRPr="006A0AD5">
              <w:rPr>
                <w:szCs w:val="21"/>
              </w:rPr>
              <w:t>时间：</w:t>
            </w:r>
            <w:r w:rsidRPr="006A0AD5">
              <w:rPr>
                <w:szCs w:val="21"/>
                <w:u w:val="single"/>
              </w:rPr>
              <w:t xml:space="preserve">    </w:t>
            </w:r>
            <w:r w:rsidRPr="006A0AD5">
              <w:rPr>
                <w:szCs w:val="21"/>
              </w:rPr>
              <w:t>年</w:t>
            </w:r>
            <w:r w:rsidRPr="006A0AD5">
              <w:rPr>
                <w:szCs w:val="21"/>
              </w:rPr>
              <w:t xml:space="preserve"> </w:t>
            </w:r>
            <w:r w:rsidRPr="006A0AD5">
              <w:rPr>
                <w:szCs w:val="21"/>
                <w:u w:val="single"/>
              </w:rPr>
              <w:t xml:space="preserve">    </w:t>
            </w:r>
            <w:r w:rsidRPr="006A0AD5">
              <w:rPr>
                <w:szCs w:val="21"/>
              </w:rPr>
              <w:t>月</w:t>
            </w:r>
            <w:r w:rsidRPr="006A0AD5">
              <w:rPr>
                <w:szCs w:val="21"/>
                <w:u w:val="single"/>
              </w:rPr>
              <w:t xml:space="preserve">    </w:t>
            </w:r>
            <w:r w:rsidRPr="006A0AD5">
              <w:rPr>
                <w:szCs w:val="21"/>
              </w:rPr>
              <w:t>日</w:t>
            </w:r>
            <w:r w:rsidRPr="006A0AD5">
              <w:rPr>
                <w:szCs w:val="21"/>
                <w:u w:val="single"/>
              </w:rPr>
              <w:t xml:space="preserve">    </w:t>
            </w:r>
            <w:r w:rsidRPr="006A0AD5">
              <w:rPr>
                <w:szCs w:val="21"/>
              </w:rPr>
              <w:t>时</w:t>
            </w:r>
            <w:r w:rsidRPr="006A0AD5">
              <w:rPr>
                <w:szCs w:val="21"/>
                <w:u w:val="single"/>
              </w:rPr>
              <w:t xml:space="preserve">    </w:t>
            </w:r>
            <w:r w:rsidRPr="006A0AD5">
              <w:rPr>
                <w:szCs w:val="21"/>
              </w:rPr>
              <w:t>分</w:t>
            </w:r>
          </w:p>
        </w:tc>
      </w:tr>
      <w:tr w:rsidR="00DD5579" w:rsidRPr="006A0AD5" w14:paraId="07E5C49D" w14:textId="77777777" w:rsidTr="0002335B">
        <w:trPr>
          <w:trHeight w:val="350"/>
        </w:trPr>
        <w:tc>
          <w:tcPr>
            <w:tcW w:w="1009" w:type="dxa"/>
            <w:vMerge/>
            <w:tcBorders>
              <w:left w:val="single" w:sz="4" w:space="0" w:color="auto"/>
              <w:bottom w:val="single" w:sz="4" w:space="0" w:color="auto"/>
              <w:right w:val="single" w:sz="4" w:space="0" w:color="auto"/>
            </w:tcBorders>
            <w:vAlign w:val="center"/>
          </w:tcPr>
          <w:p w14:paraId="54799380" w14:textId="77777777" w:rsidR="00DD5579" w:rsidRPr="006A0AD5" w:rsidRDefault="00DD5579" w:rsidP="00DD5579">
            <w:pPr>
              <w:spacing w:line="440" w:lineRule="atLeast"/>
              <w:jc w:val="center"/>
              <w:rPr>
                <w:szCs w:val="21"/>
              </w:rPr>
            </w:pPr>
          </w:p>
        </w:tc>
        <w:tc>
          <w:tcPr>
            <w:tcW w:w="2879" w:type="dxa"/>
            <w:vMerge/>
            <w:tcBorders>
              <w:left w:val="single" w:sz="4" w:space="0" w:color="auto"/>
              <w:bottom w:val="single" w:sz="4" w:space="0" w:color="auto"/>
              <w:right w:val="single" w:sz="4" w:space="0" w:color="auto"/>
            </w:tcBorders>
            <w:vAlign w:val="center"/>
          </w:tcPr>
          <w:p w14:paraId="571C77F4" w14:textId="77777777" w:rsidR="00DD5579" w:rsidRPr="006A0AD5" w:rsidRDefault="00DD5579" w:rsidP="00DD5579">
            <w:pPr>
              <w:spacing w:line="440" w:lineRule="atLeast"/>
              <w:jc w:val="center"/>
              <w:rPr>
                <w:szCs w:val="21"/>
              </w:rPr>
            </w:pPr>
          </w:p>
        </w:tc>
        <w:tc>
          <w:tcPr>
            <w:tcW w:w="4889" w:type="dxa"/>
            <w:tcBorders>
              <w:top w:val="single" w:sz="4" w:space="0" w:color="auto"/>
              <w:left w:val="single" w:sz="4" w:space="0" w:color="auto"/>
              <w:bottom w:val="single" w:sz="4" w:space="0" w:color="auto"/>
              <w:right w:val="single" w:sz="4" w:space="0" w:color="auto"/>
            </w:tcBorders>
            <w:vAlign w:val="center"/>
          </w:tcPr>
          <w:p w14:paraId="7A32BF67" w14:textId="77777777" w:rsidR="00DD5579" w:rsidRPr="006A0AD5" w:rsidRDefault="00DD5579" w:rsidP="00DD5579">
            <w:pPr>
              <w:spacing w:line="440" w:lineRule="atLeast"/>
              <w:rPr>
                <w:szCs w:val="21"/>
              </w:rPr>
            </w:pPr>
            <w:r w:rsidRPr="006A0AD5">
              <w:rPr>
                <w:szCs w:val="21"/>
              </w:rPr>
              <w:t>形式：</w:t>
            </w:r>
            <w:ins w:id="250" w:author="华杰" w:date="2019-07-10T11:33:00Z">
              <w:r w:rsidR="003F2E2B" w:rsidRPr="0001191E">
                <w:rPr>
                  <w:rFonts w:hint="eastAsia"/>
                  <w:szCs w:val="21"/>
                </w:rPr>
                <w:t>如有疑问，应在规定的时间前，使用</w:t>
              </w:r>
              <w:r w:rsidR="003F2E2B" w:rsidRPr="0001191E">
                <w:rPr>
                  <w:rFonts w:hint="eastAsia"/>
                  <w:szCs w:val="21"/>
                </w:rPr>
                <w:t>CA</w:t>
              </w:r>
              <w:r w:rsidR="003F2E2B" w:rsidRPr="0001191E">
                <w:rPr>
                  <w:rFonts w:hint="eastAsia"/>
                  <w:szCs w:val="21"/>
                </w:rPr>
                <w:t>数</w:t>
              </w:r>
              <w:r w:rsidR="003F2E2B" w:rsidRPr="0001191E">
                <w:rPr>
                  <w:rFonts w:hint="eastAsia"/>
                  <w:szCs w:val="21"/>
                </w:rPr>
                <w:lastRenderedPageBreak/>
                <w:t>字证书登录“电子交易平台”，在“网上提问”菜单以书面形式要求招标人对招标文件予以澄清。</w:t>
              </w:r>
            </w:ins>
          </w:p>
        </w:tc>
      </w:tr>
      <w:tr w:rsidR="00DD5579" w:rsidRPr="006A0AD5" w14:paraId="3E95E981" w14:textId="77777777" w:rsidTr="0002335B">
        <w:trPr>
          <w:trHeight w:val="457"/>
        </w:trPr>
        <w:tc>
          <w:tcPr>
            <w:tcW w:w="1009" w:type="dxa"/>
            <w:tcBorders>
              <w:top w:val="single" w:sz="4" w:space="0" w:color="auto"/>
              <w:left w:val="single" w:sz="4" w:space="0" w:color="auto"/>
              <w:bottom w:val="single" w:sz="4" w:space="0" w:color="auto"/>
              <w:right w:val="single" w:sz="4" w:space="0" w:color="auto"/>
            </w:tcBorders>
            <w:vAlign w:val="center"/>
          </w:tcPr>
          <w:p w14:paraId="14B4679F" w14:textId="77777777" w:rsidR="00DD5579" w:rsidRPr="006A0AD5" w:rsidRDefault="00DD5579" w:rsidP="00DD5579">
            <w:pPr>
              <w:spacing w:line="440" w:lineRule="atLeast"/>
              <w:jc w:val="center"/>
              <w:rPr>
                <w:szCs w:val="21"/>
              </w:rPr>
            </w:pPr>
            <w:r w:rsidRPr="006A0AD5">
              <w:rPr>
                <w:szCs w:val="21"/>
              </w:rPr>
              <w:lastRenderedPageBreak/>
              <w:t>2.2.2</w:t>
            </w:r>
          </w:p>
        </w:tc>
        <w:tc>
          <w:tcPr>
            <w:tcW w:w="2879" w:type="dxa"/>
            <w:tcBorders>
              <w:top w:val="single" w:sz="4" w:space="0" w:color="auto"/>
              <w:left w:val="single" w:sz="4" w:space="0" w:color="auto"/>
              <w:bottom w:val="single" w:sz="4" w:space="0" w:color="auto"/>
              <w:right w:val="single" w:sz="4" w:space="0" w:color="auto"/>
            </w:tcBorders>
            <w:vAlign w:val="center"/>
          </w:tcPr>
          <w:p w14:paraId="67F7F528" w14:textId="77777777" w:rsidR="00DD5579" w:rsidRPr="006A0AD5" w:rsidRDefault="00DD5579" w:rsidP="00DD5579">
            <w:pPr>
              <w:spacing w:line="440" w:lineRule="atLeast"/>
              <w:jc w:val="center"/>
              <w:rPr>
                <w:szCs w:val="21"/>
              </w:rPr>
            </w:pPr>
            <w:r w:rsidRPr="006A0AD5">
              <w:rPr>
                <w:szCs w:val="21"/>
              </w:rPr>
              <w:t>招标文件澄清发出的形式</w:t>
            </w:r>
          </w:p>
        </w:tc>
        <w:tc>
          <w:tcPr>
            <w:tcW w:w="4889" w:type="dxa"/>
            <w:tcBorders>
              <w:top w:val="single" w:sz="4" w:space="0" w:color="auto"/>
              <w:left w:val="single" w:sz="4" w:space="0" w:color="auto"/>
              <w:bottom w:val="single" w:sz="4" w:space="0" w:color="auto"/>
              <w:right w:val="single" w:sz="4" w:space="0" w:color="auto"/>
            </w:tcBorders>
            <w:vAlign w:val="center"/>
          </w:tcPr>
          <w:p w14:paraId="2E84FACA" w14:textId="77777777" w:rsidR="00DD5579" w:rsidRPr="006A0AD5" w:rsidRDefault="003F2E2B" w:rsidP="00DD5579">
            <w:pPr>
              <w:spacing w:line="440" w:lineRule="atLeast"/>
              <w:rPr>
                <w:szCs w:val="21"/>
              </w:rPr>
            </w:pPr>
            <w:ins w:id="251" w:author="华杰" w:date="2019-07-10T11:33:00Z">
              <w:r w:rsidRPr="003F2E2B">
                <w:rPr>
                  <w:rFonts w:hint="eastAsia"/>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3F2E2B" w:rsidRPr="006A0AD5" w14:paraId="37EB3769" w14:textId="77777777" w:rsidTr="0002025C">
        <w:trPr>
          <w:trHeight w:val="890"/>
        </w:trPr>
        <w:tc>
          <w:tcPr>
            <w:tcW w:w="1009" w:type="dxa"/>
            <w:tcBorders>
              <w:top w:val="single" w:sz="4" w:space="0" w:color="auto"/>
              <w:left w:val="single" w:sz="4" w:space="0" w:color="auto"/>
              <w:right w:val="single" w:sz="4" w:space="0" w:color="auto"/>
            </w:tcBorders>
            <w:vAlign w:val="center"/>
          </w:tcPr>
          <w:p w14:paraId="182BD6B4" w14:textId="77777777" w:rsidR="003F2E2B" w:rsidRPr="006A0AD5" w:rsidRDefault="003F2E2B" w:rsidP="00DD5579">
            <w:pPr>
              <w:spacing w:line="440" w:lineRule="atLeast"/>
              <w:jc w:val="center"/>
              <w:rPr>
                <w:szCs w:val="21"/>
              </w:rPr>
            </w:pPr>
            <w:r w:rsidRPr="006A0AD5">
              <w:rPr>
                <w:szCs w:val="21"/>
              </w:rPr>
              <w:t>2.2.3</w:t>
            </w:r>
          </w:p>
        </w:tc>
        <w:tc>
          <w:tcPr>
            <w:tcW w:w="2879" w:type="dxa"/>
            <w:tcBorders>
              <w:top w:val="single" w:sz="4" w:space="0" w:color="auto"/>
              <w:left w:val="single" w:sz="4" w:space="0" w:color="auto"/>
              <w:right w:val="single" w:sz="4" w:space="0" w:color="auto"/>
            </w:tcBorders>
            <w:vAlign w:val="center"/>
          </w:tcPr>
          <w:p w14:paraId="64D86CE3" w14:textId="77777777" w:rsidR="003F2E2B" w:rsidRPr="006A0AD5" w:rsidRDefault="003F2E2B" w:rsidP="00DD5579">
            <w:pPr>
              <w:spacing w:line="440" w:lineRule="atLeast"/>
              <w:jc w:val="center"/>
              <w:rPr>
                <w:szCs w:val="21"/>
              </w:rPr>
            </w:pPr>
            <w:r w:rsidRPr="006A0AD5">
              <w:rPr>
                <w:szCs w:val="21"/>
              </w:rPr>
              <w:t>投标人确认收到招标文件澄清</w:t>
            </w:r>
          </w:p>
        </w:tc>
        <w:tc>
          <w:tcPr>
            <w:tcW w:w="4889" w:type="dxa"/>
            <w:tcBorders>
              <w:top w:val="single" w:sz="4" w:space="0" w:color="auto"/>
              <w:left w:val="single" w:sz="4" w:space="0" w:color="auto"/>
              <w:right w:val="single" w:sz="4" w:space="0" w:color="auto"/>
            </w:tcBorders>
            <w:vAlign w:val="center"/>
          </w:tcPr>
          <w:p w14:paraId="5DD634D4" w14:textId="77777777" w:rsidR="003F2E2B" w:rsidRPr="006A0AD5" w:rsidDel="003F2E2B" w:rsidRDefault="003F2E2B" w:rsidP="00DD5579">
            <w:pPr>
              <w:spacing w:line="440" w:lineRule="atLeast"/>
              <w:rPr>
                <w:del w:id="252" w:author="华杰" w:date="2019-07-10T11:33:00Z"/>
                <w:szCs w:val="21"/>
              </w:rPr>
            </w:pPr>
            <w:del w:id="253" w:author="华杰" w:date="2019-07-10T11:33:00Z">
              <w:r w:rsidRPr="006A0AD5" w:rsidDel="003F2E2B">
                <w:rPr>
                  <w:szCs w:val="21"/>
                </w:rPr>
                <w:delText>时间：收到澄清后</w:delText>
              </w:r>
              <w:r w:rsidRPr="006A0AD5" w:rsidDel="003F2E2B">
                <w:rPr>
                  <w:szCs w:val="21"/>
                  <w:u w:val="single"/>
                </w:rPr>
                <w:delText xml:space="preserve">    </w:delText>
              </w:r>
              <w:r w:rsidRPr="006A0AD5" w:rsidDel="003F2E2B">
                <w:rPr>
                  <w:szCs w:val="21"/>
                </w:rPr>
                <w:delText>小时内（以发出时间为准）</w:delText>
              </w:r>
            </w:del>
          </w:p>
          <w:p w14:paraId="7DB58639" w14:textId="77777777" w:rsidR="003F2E2B" w:rsidRPr="006A0AD5" w:rsidRDefault="003F2E2B" w:rsidP="00DD5579">
            <w:pPr>
              <w:spacing w:line="440" w:lineRule="atLeast"/>
              <w:rPr>
                <w:szCs w:val="21"/>
              </w:rPr>
            </w:pPr>
            <w:r w:rsidRPr="006A0AD5">
              <w:rPr>
                <w:szCs w:val="21"/>
              </w:rPr>
              <w:t>形式：</w:t>
            </w:r>
            <w:ins w:id="254" w:author="华杰" w:date="2019-07-10T11:33:00Z">
              <w:r w:rsidRPr="003F2E2B">
                <w:rPr>
                  <w:rFonts w:hint="eastAsia"/>
                  <w:szCs w:val="21"/>
                </w:rPr>
                <w:t>“电子交易平台”的电子澄清通知一经发出均视为投标人已收到招标文件澄清文件。</w:t>
              </w:r>
            </w:ins>
          </w:p>
        </w:tc>
      </w:tr>
      <w:tr w:rsidR="00DD5579" w:rsidRPr="006A0AD5" w14:paraId="539F00BE"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55B996FA" w14:textId="77777777" w:rsidR="00DD5579" w:rsidRPr="006A0AD5" w:rsidRDefault="00DD5579" w:rsidP="00DD5579">
            <w:pPr>
              <w:spacing w:line="440" w:lineRule="atLeast"/>
              <w:jc w:val="center"/>
              <w:rPr>
                <w:szCs w:val="21"/>
              </w:rPr>
            </w:pPr>
            <w:r w:rsidRPr="006A0AD5">
              <w:rPr>
                <w:szCs w:val="21"/>
              </w:rPr>
              <w:t>2.3.1</w:t>
            </w:r>
          </w:p>
        </w:tc>
        <w:tc>
          <w:tcPr>
            <w:tcW w:w="2879" w:type="dxa"/>
            <w:tcBorders>
              <w:top w:val="single" w:sz="4" w:space="0" w:color="auto"/>
              <w:left w:val="single" w:sz="4" w:space="0" w:color="auto"/>
              <w:bottom w:val="single" w:sz="4" w:space="0" w:color="auto"/>
              <w:right w:val="single" w:sz="4" w:space="0" w:color="auto"/>
            </w:tcBorders>
            <w:vAlign w:val="center"/>
          </w:tcPr>
          <w:p w14:paraId="4BE1DADF" w14:textId="77777777" w:rsidR="00DD5579" w:rsidRPr="006A0AD5" w:rsidRDefault="00DD5579" w:rsidP="00DD5579">
            <w:pPr>
              <w:spacing w:line="440" w:lineRule="atLeast"/>
              <w:jc w:val="center"/>
              <w:rPr>
                <w:szCs w:val="21"/>
              </w:rPr>
            </w:pPr>
            <w:r w:rsidRPr="006A0AD5">
              <w:rPr>
                <w:szCs w:val="21"/>
              </w:rPr>
              <w:t>招标文件修改发出的形式</w:t>
            </w:r>
          </w:p>
        </w:tc>
        <w:tc>
          <w:tcPr>
            <w:tcW w:w="4889" w:type="dxa"/>
            <w:tcBorders>
              <w:top w:val="single" w:sz="4" w:space="0" w:color="auto"/>
              <w:left w:val="single" w:sz="4" w:space="0" w:color="auto"/>
              <w:bottom w:val="single" w:sz="4" w:space="0" w:color="auto"/>
              <w:right w:val="single" w:sz="4" w:space="0" w:color="auto"/>
            </w:tcBorders>
            <w:vAlign w:val="center"/>
          </w:tcPr>
          <w:p w14:paraId="329685FD" w14:textId="77777777" w:rsidR="00DD5579" w:rsidRPr="006A0AD5" w:rsidRDefault="003F2E2B" w:rsidP="00DD5579">
            <w:pPr>
              <w:spacing w:line="440" w:lineRule="atLeast"/>
              <w:rPr>
                <w:szCs w:val="21"/>
              </w:rPr>
            </w:pPr>
            <w:ins w:id="255" w:author="华杰" w:date="2019-07-10T11:34:00Z">
              <w:r w:rsidRPr="003F2E2B">
                <w:rPr>
                  <w:rFonts w:hint="eastAsia"/>
                  <w:szCs w:val="21"/>
                </w:rPr>
                <w:t>招标人可以书面形式修改招标文件，并通过“电子交易平台”以平台信息通知的方式提醒投标人查看。投标人应注意及时浏览网上发出的招标文件修改，因投标人自身原因未及时获知招标文件修改内容而导致的任何后果将由投标人自行承担。</w:t>
              </w:r>
            </w:ins>
          </w:p>
        </w:tc>
      </w:tr>
      <w:tr w:rsidR="003F2E2B" w:rsidRPr="006A0AD5" w14:paraId="72B762BB" w14:textId="77777777" w:rsidTr="0002025C">
        <w:trPr>
          <w:trHeight w:val="890"/>
        </w:trPr>
        <w:tc>
          <w:tcPr>
            <w:tcW w:w="1009" w:type="dxa"/>
            <w:tcBorders>
              <w:top w:val="single" w:sz="4" w:space="0" w:color="auto"/>
              <w:left w:val="single" w:sz="4" w:space="0" w:color="auto"/>
              <w:right w:val="single" w:sz="4" w:space="0" w:color="auto"/>
            </w:tcBorders>
            <w:vAlign w:val="center"/>
          </w:tcPr>
          <w:p w14:paraId="15EC5DF4" w14:textId="77777777" w:rsidR="003F2E2B" w:rsidRPr="006A0AD5" w:rsidRDefault="003F2E2B" w:rsidP="00DD5579">
            <w:pPr>
              <w:spacing w:line="440" w:lineRule="atLeast"/>
              <w:jc w:val="center"/>
              <w:rPr>
                <w:szCs w:val="21"/>
              </w:rPr>
            </w:pPr>
            <w:r w:rsidRPr="006A0AD5">
              <w:rPr>
                <w:szCs w:val="21"/>
              </w:rPr>
              <w:t>2.3.2</w:t>
            </w:r>
          </w:p>
        </w:tc>
        <w:tc>
          <w:tcPr>
            <w:tcW w:w="2879" w:type="dxa"/>
            <w:tcBorders>
              <w:top w:val="single" w:sz="4" w:space="0" w:color="auto"/>
              <w:left w:val="single" w:sz="4" w:space="0" w:color="auto"/>
              <w:right w:val="single" w:sz="4" w:space="0" w:color="auto"/>
            </w:tcBorders>
            <w:vAlign w:val="center"/>
          </w:tcPr>
          <w:p w14:paraId="27DD26D2" w14:textId="77777777" w:rsidR="003F2E2B" w:rsidRPr="006A0AD5" w:rsidRDefault="003F2E2B" w:rsidP="00DD5579">
            <w:pPr>
              <w:spacing w:line="440" w:lineRule="atLeast"/>
              <w:jc w:val="center"/>
              <w:rPr>
                <w:szCs w:val="21"/>
              </w:rPr>
            </w:pPr>
            <w:r w:rsidRPr="006A0AD5">
              <w:rPr>
                <w:szCs w:val="21"/>
              </w:rPr>
              <w:t>投标人确认收到招标文件修改</w:t>
            </w:r>
          </w:p>
        </w:tc>
        <w:tc>
          <w:tcPr>
            <w:tcW w:w="4889" w:type="dxa"/>
            <w:tcBorders>
              <w:top w:val="single" w:sz="4" w:space="0" w:color="auto"/>
              <w:left w:val="single" w:sz="4" w:space="0" w:color="auto"/>
              <w:right w:val="single" w:sz="4" w:space="0" w:color="auto"/>
            </w:tcBorders>
            <w:vAlign w:val="center"/>
          </w:tcPr>
          <w:p w14:paraId="6A26FD36" w14:textId="77777777" w:rsidR="003F2E2B" w:rsidRPr="006A0AD5" w:rsidDel="003F2E2B" w:rsidRDefault="003F2E2B" w:rsidP="00DD5579">
            <w:pPr>
              <w:spacing w:line="440" w:lineRule="atLeast"/>
              <w:rPr>
                <w:del w:id="256" w:author="华杰" w:date="2019-07-10T11:34:00Z"/>
                <w:szCs w:val="21"/>
              </w:rPr>
            </w:pPr>
            <w:del w:id="257" w:author="华杰" w:date="2019-07-10T11:34:00Z">
              <w:r w:rsidRPr="006A0AD5" w:rsidDel="003F2E2B">
                <w:rPr>
                  <w:szCs w:val="21"/>
                </w:rPr>
                <w:delText>时间：收到修改后</w:delText>
              </w:r>
              <w:r w:rsidRPr="006A0AD5" w:rsidDel="003F2E2B">
                <w:rPr>
                  <w:szCs w:val="21"/>
                  <w:u w:val="single"/>
                </w:rPr>
                <w:delText xml:space="preserve">    </w:delText>
              </w:r>
              <w:r w:rsidRPr="006A0AD5" w:rsidDel="003F2E2B">
                <w:rPr>
                  <w:szCs w:val="21"/>
                </w:rPr>
                <w:delText>小时内（以发出时间为准）</w:delText>
              </w:r>
            </w:del>
          </w:p>
          <w:p w14:paraId="74CCDFEC" w14:textId="77777777" w:rsidR="003F2E2B" w:rsidRPr="006A0AD5" w:rsidRDefault="003F2E2B" w:rsidP="00DD5579">
            <w:pPr>
              <w:spacing w:line="440" w:lineRule="atLeast"/>
              <w:rPr>
                <w:szCs w:val="21"/>
              </w:rPr>
            </w:pPr>
            <w:r w:rsidRPr="006A0AD5">
              <w:rPr>
                <w:szCs w:val="21"/>
              </w:rPr>
              <w:t>形式：</w:t>
            </w:r>
            <w:ins w:id="258" w:author="华杰" w:date="2019-07-10T11:34:00Z">
              <w:r w:rsidRPr="003F2E2B">
                <w:rPr>
                  <w:rFonts w:hint="eastAsia"/>
                  <w:szCs w:val="21"/>
                </w:rPr>
                <w:t>“电子交易平台”的招标文件修改通知一经发出均视为投标人已收到招标文件修改文件。</w:t>
              </w:r>
            </w:ins>
          </w:p>
        </w:tc>
      </w:tr>
      <w:tr w:rsidR="00DD5579" w:rsidRPr="006A0AD5" w14:paraId="36B1FBF9" w14:textId="77777777" w:rsidTr="0002335B">
        <w:trPr>
          <w:trHeight w:val="442"/>
        </w:trPr>
        <w:tc>
          <w:tcPr>
            <w:tcW w:w="1009" w:type="dxa"/>
            <w:tcBorders>
              <w:top w:val="single" w:sz="4" w:space="0" w:color="auto"/>
              <w:left w:val="single" w:sz="4" w:space="0" w:color="auto"/>
              <w:bottom w:val="single" w:sz="4" w:space="0" w:color="auto"/>
              <w:right w:val="single" w:sz="4" w:space="0" w:color="auto"/>
            </w:tcBorders>
            <w:vAlign w:val="center"/>
          </w:tcPr>
          <w:p w14:paraId="0053A5D6" w14:textId="77777777" w:rsidR="00DD5579" w:rsidRPr="006A0AD5" w:rsidRDefault="00DD5579" w:rsidP="00DD5579">
            <w:pPr>
              <w:spacing w:line="440" w:lineRule="atLeast"/>
              <w:jc w:val="center"/>
              <w:rPr>
                <w:szCs w:val="21"/>
              </w:rPr>
            </w:pPr>
            <w:r w:rsidRPr="006A0AD5">
              <w:rPr>
                <w:szCs w:val="21"/>
              </w:rPr>
              <w:t>3.1.1</w:t>
            </w:r>
          </w:p>
        </w:tc>
        <w:tc>
          <w:tcPr>
            <w:tcW w:w="2879" w:type="dxa"/>
            <w:tcBorders>
              <w:top w:val="single" w:sz="4" w:space="0" w:color="auto"/>
              <w:left w:val="single" w:sz="4" w:space="0" w:color="auto"/>
              <w:bottom w:val="single" w:sz="4" w:space="0" w:color="auto"/>
              <w:right w:val="single" w:sz="4" w:space="0" w:color="auto"/>
            </w:tcBorders>
            <w:vAlign w:val="center"/>
          </w:tcPr>
          <w:p w14:paraId="240DA6A3" w14:textId="77777777" w:rsidR="00DD5579" w:rsidRPr="006A0AD5" w:rsidRDefault="00DD5579" w:rsidP="00DD5579">
            <w:pPr>
              <w:spacing w:line="440" w:lineRule="atLeast"/>
              <w:jc w:val="center"/>
              <w:rPr>
                <w:szCs w:val="21"/>
              </w:rPr>
            </w:pPr>
            <w:r w:rsidRPr="006A0AD5">
              <w:rPr>
                <w:szCs w:val="21"/>
              </w:rPr>
              <w:t>构成投标文件的其他资料</w:t>
            </w:r>
          </w:p>
        </w:tc>
        <w:tc>
          <w:tcPr>
            <w:tcW w:w="4889" w:type="dxa"/>
            <w:tcBorders>
              <w:top w:val="single" w:sz="4" w:space="0" w:color="auto"/>
              <w:left w:val="single" w:sz="4" w:space="0" w:color="auto"/>
              <w:bottom w:val="single" w:sz="4" w:space="0" w:color="auto"/>
              <w:right w:val="single" w:sz="4" w:space="0" w:color="auto"/>
            </w:tcBorders>
            <w:vAlign w:val="center"/>
          </w:tcPr>
          <w:p w14:paraId="3ABE6EEB" w14:textId="77777777" w:rsidR="00DD5579" w:rsidRPr="006A0AD5" w:rsidRDefault="00DD5579" w:rsidP="00DD5579">
            <w:pPr>
              <w:spacing w:line="440" w:lineRule="atLeast"/>
              <w:rPr>
                <w:szCs w:val="21"/>
              </w:rPr>
            </w:pPr>
          </w:p>
        </w:tc>
      </w:tr>
      <w:tr w:rsidR="00DD5579" w:rsidRPr="006A0AD5" w14:paraId="6E411607" w14:textId="77777777" w:rsidTr="0002335B">
        <w:trPr>
          <w:trHeight w:val="471"/>
        </w:trPr>
        <w:tc>
          <w:tcPr>
            <w:tcW w:w="1009" w:type="dxa"/>
            <w:tcBorders>
              <w:top w:val="single" w:sz="4" w:space="0" w:color="auto"/>
              <w:left w:val="single" w:sz="4" w:space="0" w:color="auto"/>
              <w:bottom w:val="single" w:sz="4" w:space="0" w:color="auto"/>
              <w:right w:val="single" w:sz="4" w:space="0" w:color="auto"/>
            </w:tcBorders>
            <w:vAlign w:val="center"/>
          </w:tcPr>
          <w:p w14:paraId="651C47B0" w14:textId="77777777" w:rsidR="00DD5579" w:rsidRPr="006A0AD5" w:rsidRDefault="00DD5579" w:rsidP="00DD5579">
            <w:pPr>
              <w:spacing w:line="440" w:lineRule="atLeast"/>
              <w:jc w:val="center"/>
              <w:rPr>
                <w:szCs w:val="21"/>
              </w:rPr>
            </w:pPr>
            <w:r w:rsidRPr="006A0AD5">
              <w:rPr>
                <w:szCs w:val="21"/>
              </w:rPr>
              <w:t>3.2.1</w:t>
            </w:r>
          </w:p>
        </w:tc>
        <w:tc>
          <w:tcPr>
            <w:tcW w:w="2879" w:type="dxa"/>
            <w:tcBorders>
              <w:top w:val="single" w:sz="4" w:space="0" w:color="auto"/>
              <w:left w:val="single" w:sz="4" w:space="0" w:color="auto"/>
              <w:bottom w:val="single" w:sz="4" w:space="0" w:color="auto"/>
              <w:right w:val="single" w:sz="4" w:space="0" w:color="auto"/>
            </w:tcBorders>
            <w:vAlign w:val="center"/>
          </w:tcPr>
          <w:p w14:paraId="08F708AD" w14:textId="77777777" w:rsidR="00DD5579" w:rsidRPr="006A0AD5" w:rsidRDefault="00DD5579" w:rsidP="00DD5579">
            <w:pPr>
              <w:spacing w:line="440" w:lineRule="atLeast"/>
              <w:jc w:val="center"/>
              <w:rPr>
                <w:szCs w:val="21"/>
              </w:rPr>
            </w:pPr>
            <w:r w:rsidRPr="006A0AD5">
              <w:rPr>
                <w:szCs w:val="21"/>
              </w:rPr>
              <w:t>增值税税金的计算方法</w:t>
            </w:r>
          </w:p>
        </w:tc>
        <w:tc>
          <w:tcPr>
            <w:tcW w:w="4889" w:type="dxa"/>
            <w:tcBorders>
              <w:top w:val="single" w:sz="4" w:space="0" w:color="auto"/>
              <w:left w:val="single" w:sz="4" w:space="0" w:color="auto"/>
              <w:bottom w:val="single" w:sz="4" w:space="0" w:color="auto"/>
              <w:right w:val="single" w:sz="4" w:space="0" w:color="auto"/>
            </w:tcBorders>
            <w:vAlign w:val="center"/>
          </w:tcPr>
          <w:p w14:paraId="0814913E" w14:textId="77777777" w:rsidR="00DD5579" w:rsidRPr="006A0AD5" w:rsidRDefault="00DD5579" w:rsidP="00DD5579">
            <w:pPr>
              <w:spacing w:line="440" w:lineRule="atLeast"/>
              <w:rPr>
                <w:rFonts w:eastAsia="黑体"/>
                <w:szCs w:val="21"/>
              </w:rPr>
            </w:pPr>
            <w:r w:rsidRPr="006A0AD5">
              <w:rPr>
                <w:rFonts w:eastAsia="黑体"/>
                <w:szCs w:val="21"/>
              </w:rPr>
              <w:t>□</w:t>
            </w:r>
            <w:r w:rsidRPr="006A0AD5">
              <w:rPr>
                <w:rFonts w:eastAsia="黑体"/>
                <w:szCs w:val="21"/>
              </w:rPr>
              <w:t>一般计税方法</w:t>
            </w:r>
          </w:p>
          <w:p w14:paraId="1814BA70" w14:textId="77777777" w:rsidR="00DD5579" w:rsidRPr="006A0AD5" w:rsidRDefault="00DD5579" w:rsidP="00DD5579">
            <w:pPr>
              <w:spacing w:line="440" w:lineRule="atLeast"/>
              <w:rPr>
                <w:rFonts w:eastAsia="黑体"/>
                <w:szCs w:val="21"/>
              </w:rPr>
            </w:pPr>
            <w:r w:rsidRPr="006A0AD5">
              <w:rPr>
                <w:rFonts w:eastAsia="黑体"/>
                <w:szCs w:val="21"/>
              </w:rPr>
              <w:t>□</w:t>
            </w:r>
            <w:r w:rsidRPr="006A0AD5">
              <w:rPr>
                <w:rFonts w:eastAsia="黑体"/>
                <w:szCs w:val="21"/>
              </w:rPr>
              <w:t>简易计税方法</w:t>
            </w:r>
          </w:p>
        </w:tc>
      </w:tr>
      <w:tr w:rsidR="00DD5579" w:rsidRPr="006A0AD5" w14:paraId="35C6AB44"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51F7055A" w14:textId="77777777" w:rsidR="00DD5579" w:rsidRPr="006A0AD5" w:rsidRDefault="00DD5579" w:rsidP="00DD5579">
            <w:pPr>
              <w:spacing w:line="440" w:lineRule="atLeast"/>
              <w:jc w:val="center"/>
              <w:rPr>
                <w:szCs w:val="21"/>
              </w:rPr>
            </w:pPr>
            <w:r w:rsidRPr="006A0AD5">
              <w:rPr>
                <w:szCs w:val="21"/>
              </w:rPr>
              <w:br w:type="page"/>
              <w:t>3.2.3</w:t>
            </w:r>
          </w:p>
        </w:tc>
        <w:tc>
          <w:tcPr>
            <w:tcW w:w="2879" w:type="dxa"/>
            <w:tcBorders>
              <w:top w:val="single" w:sz="4" w:space="0" w:color="auto"/>
              <w:left w:val="single" w:sz="4" w:space="0" w:color="auto"/>
              <w:bottom w:val="single" w:sz="4" w:space="0" w:color="auto"/>
              <w:right w:val="single" w:sz="4" w:space="0" w:color="auto"/>
            </w:tcBorders>
            <w:vAlign w:val="center"/>
          </w:tcPr>
          <w:p w14:paraId="0C951C73" w14:textId="77777777" w:rsidR="00DD5579" w:rsidRPr="006A0AD5" w:rsidRDefault="00DD5579" w:rsidP="00DD5579">
            <w:pPr>
              <w:spacing w:line="440" w:lineRule="atLeast"/>
              <w:jc w:val="center"/>
              <w:rPr>
                <w:szCs w:val="21"/>
              </w:rPr>
            </w:pPr>
            <w:r w:rsidRPr="006A0AD5">
              <w:rPr>
                <w:szCs w:val="21"/>
              </w:rPr>
              <w:t>报价方式</w:t>
            </w:r>
          </w:p>
        </w:tc>
        <w:tc>
          <w:tcPr>
            <w:tcW w:w="4889" w:type="dxa"/>
            <w:tcBorders>
              <w:top w:val="single" w:sz="4" w:space="0" w:color="auto"/>
              <w:left w:val="single" w:sz="4" w:space="0" w:color="auto"/>
              <w:bottom w:val="single" w:sz="4" w:space="0" w:color="auto"/>
              <w:right w:val="single" w:sz="4" w:space="0" w:color="auto"/>
            </w:tcBorders>
            <w:vAlign w:val="center"/>
          </w:tcPr>
          <w:p w14:paraId="4F711795" w14:textId="77777777" w:rsidR="00DD5579" w:rsidRPr="006A0AD5" w:rsidRDefault="00DD5579" w:rsidP="00DD5579">
            <w:pPr>
              <w:pStyle w:val="31"/>
              <w:topLinePunct/>
              <w:spacing w:line="440" w:lineRule="atLeast"/>
              <w:rPr>
                <w:rFonts w:ascii="Times New Roman"/>
                <w:sz w:val="21"/>
                <w:szCs w:val="21"/>
              </w:rPr>
            </w:pPr>
            <w:r w:rsidRPr="006A0AD5">
              <w:rPr>
                <w:rFonts w:ascii="Times New Roman"/>
                <w:sz w:val="21"/>
                <w:szCs w:val="21"/>
              </w:rPr>
              <w:t>□</w:t>
            </w:r>
            <w:r w:rsidRPr="006A0AD5">
              <w:rPr>
                <w:rFonts w:ascii="Times New Roman"/>
                <w:sz w:val="21"/>
                <w:szCs w:val="21"/>
              </w:rPr>
              <w:t>总价</w:t>
            </w:r>
          </w:p>
          <w:p w14:paraId="40A2849F" w14:textId="77777777" w:rsidR="00DD5579" w:rsidRPr="006A0AD5" w:rsidRDefault="00DD5579" w:rsidP="00DD5579">
            <w:pPr>
              <w:pStyle w:val="31"/>
              <w:topLinePunct/>
              <w:spacing w:line="440" w:lineRule="atLeast"/>
              <w:rPr>
                <w:rFonts w:ascii="Times New Roman"/>
                <w:sz w:val="21"/>
                <w:szCs w:val="21"/>
              </w:rPr>
            </w:pPr>
            <w:r w:rsidRPr="006A0AD5">
              <w:rPr>
                <w:rFonts w:ascii="Times New Roman"/>
                <w:sz w:val="21"/>
                <w:szCs w:val="21"/>
              </w:rPr>
              <w:t>□</w:t>
            </w:r>
            <w:r w:rsidRPr="006A0AD5">
              <w:rPr>
                <w:rFonts w:ascii="Times New Roman"/>
                <w:sz w:val="21"/>
                <w:szCs w:val="21"/>
              </w:rPr>
              <w:t>单价</w:t>
            </w:r>
          </w:p>
        </w:tc>
      </w:tr>
      <w:tr w:rsidR="00DD5579" w:rsidRPr="006A0AD5" w14:paraId="73AFE1F0"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21A531F0" w14:textId="77777777" w:rsidR="00DD5579" w:rsidRPr="006A0AD5" w:rsidRDefault="00DD5579" w:rsidP="00DD5579">
            <w:pPr>
              <w:spacing w:line="440" w:lineRule="atLeast"/>
              <w:jc w:val="center"/>
              <w:rPr>
                <w:szCs w:val="21"/>
              </w:rPr>
            </w:pPr>
            <w:r w:rsidRPr="006A0AD5">
              <w:rPr>
                <w:szCs w:val="21"/>
              </w:rPr>
              <w:t>3.2.4</w:t>
            </w:r>
          </w:p>
        </w:tc>
        <w:tc>
          <w:tcPr>
            <w:tcW w:w="2879" w:type="dxa"/>
            <w:tcBorders>
              <w:top w:val="single" w:sz="4" w:space="0" w:color="auto"/>
              <w:left w:val="single" w:sz="4" w:space="0" w:color="auto"/>
              <w:bottom w:val="single" w:sz="4" w:space="0" w:color="auto"/>
              <w:right w:val="single" w:sz="4" w:space="0" w:color="auto"/>
            </w:tcBorders>
            <w:vAlign w:val="center"/>
          </w:tcPr>
          <w:p w14:paraId="59797CAF" w14:textId="77777777" w:rsidR="00DD5579" w:rsidRPr="006A0AD5" w:rsidRDefault="00DD5579" w:rsidP="00DD5579">
            <w:pPr>
              <w:spacing w:line="440" w:lineRule="atLeast"/>
              <w:jc w:val="center"/>
              <w:rPr>
                <w:szCs w:val="21"/>
              </w:rPr>
            </w:pPr>
            <w:r w:rsidRPr="006A0AD5">
              <w:rPr>
                <w:szCs w:val="21"/>
              </w:rPr>
              <w:t>最高投标限价</w:t>
            </w:r>
          </w:p>
        </w:tc>
        <w:tc>
          <w:tcPr>
            <w:tcW w:w="4889" w:type="dxa"/>
            <w:tcBorders>
              <w:top w:val="single" w:sz="4" w:space="0" w:color="auto"/>
              <w:left w:val="single" w:sz="4" w:space="0" w:color="auto"/>
              <w:bottom w:val="single" w:sz="4" w:space="0" w:color="auto"/>
              <w:right w:val="single" w:sz="4" w:space="0" w:color="auto"/>
            </w:tcBorders>
            <w:vAlign w:val="center"/>
          </w:tcPr>
          <w:p w14:paraId="24B11DC4" w14:textId="77777777" w:rsidR="00DD5579" w:rsidRPr="006A0AD5" w:rsidRDefault="00DD5579" w:rsidP="008A3367">
            <w:pPr>
              <w:pStyle w:val="31"/>
              <w:topLinePunct/>
              <w:spacing w:line="288" w:lineRule="auto"/>
              <w:rPr>
                <w:rFonts w:ascii="Times New Roman"/>
                <w:sz w:val="21"/>
                <w:szCs w:val="21"/>
              </w:rPr>
            </w:pPr>
            <w:r w:rsidRPr="006A0AD5">
              <w:rPr>
                <w:rFonts w:ascii="Times New Roman"/>
                <w:sz w:val="21"/>
                <w:szCs w:val="21"/>
              </w:rPr>
              <w:t>□</w:t>
            </w:r>
            <w:r w:rsidRPr="006A0AD5">
              <w:rPr>
                <w:rFonts w:ascii="Times New Roman"/>
                <w:sz w:val="21"/>
                <w:szCs w:val="21"/>
              </w:rPr>
              <w:t>无</w:t>
            </w:r>
          </w:p>
          <w:p w14:paraId="39CFBA07" w14:textId="77777777" w:rsidR="00DD5579" w:rsidRPr="006A0AD5" w:rsidRDefault="00DD5579" w:rsidP="008A3367">
            <w:pPr>
              <w:spacing w:line="288" w:lineRule="auto"/>
              <w:rPr>
                <w:rFonts w:eastAsia="黑体"/>
                <w:szCs w:val="21"/>
              </w:rPr>
            </w:pPr>
            <w:r w:rsidRPr="006A0AD5">
              <w:rPr>
                <w:szCs w:val="21"/>
              </w:rPr>
              <w:t>□</w:t>
            </w:r>
            <w:r w:rsidRPr="006A0AD5">
              <w:rPr>
                <w:szCs w:val="21"/>
              </w:rPr>
              <w:t>有，</w:t>
            </w:r>
            <w:r w:rsidRPr="006A0AD5">
              <w:rPr>
                <w:rFonts w:eastAsia="黑体"/>
                <w:szCs w:val="21"/>
              </w:rPr>
              <w:t>招标人为本次招标编制了最高投标限价</w:t>
            </w:r>
          </w:p>
          <w:p w14:paraId="71205F81" w14:textId="77777777" w:rsidR="00DD5579" w:rsidRPr="006A0AD5" w:rsidRDefault="00DD5579" w:rsidP="008A3367">
            <w:pPr>
              <w:spacing w:line="288" w:lineRule="auto"/>
              <w:rPr>
                <w:rFonts w:eastAsia="黑体"/>
                <w:szCs w:val="21"/>
              </w:rPr>
            </w:pPr>
            <w:r w:rsidRPr="006A0AD5">
              <w:rPr>
                <w:rFonts w:eastAsia="黑体"/>
                <w:szCs w:val="21"/>
              </w:rPr>
              <w:t>____</w:t>
            </w:r>
            <w:r w:rsidRPr="006A0AD5">
              <w:rPr>
                <w:rFonts w:eastAsia="黑体"/>
                <w:szCs w:val="21"/>
              </w:rPr>
              <w:t>标段</w:t>
            </w:r>
            <w:r w:rsidRPr="006A0AD5">
              <w:rPr>
                <w:rFonts w:eastAsia="黑体"/>
                <w:szCs w:val="21"/>
              </w:rPr>
              <w:t>________</w:t>
            </w:r>
            <w:r w:rsidRPr="006A0AD5">
              <w:rPr>
                <w:rFonts w:eastAsia="黑体"/>
                <w:szCs w:val="21"/>
              </w:rPr>
              <w:t>元，其中暂列金额</w:t>
            </w:r>
            <w:r w:rsidRPr="006A0AD5">
              <w:rPr>
                <w:rFonts w:eastAsia="黑体"/>
                <w:szCs w:val="21"/>
              </w:rPr>
              <w:t>______</w:t>
            </w:r>
            <w:r w:rsidRPr="006A0AD5">
              <w:rPr>
                <w:rFonts w:eastAsia="黑体"/>
                <w:szCs w:val="21"/>
              </w:rPr>
              <w:t>元；</w:t>
            </w:r>
          </w:p>
          <w:p w14:paraId="01FCC437" w14:textId="77777777" w:rsidR="00DD5579" w:rsidRPr="006A0AD5" w:rsidRDefault="00DD5579" w:rsidP="008A3367">
            <w:pPr>
              <w:spacing w:line="288" w:lineRule="auto"/>
              <w:rPr>
                <w:rFonts w:eastAsia="黑体"/>
                <w:szCs w:val="21"/>
              </w:rPr>
            </w:pPr>
            <w:r w:rsidRPr="006A0AD5">
              <w:rPr>
                <w:rFonts w:eastAsia="黑体"/>
                <w:szCs w:val="21"/>
              </w:rPr>
              <w:t>____</w:t>
            </w:r>
            <w:r w:rsidRPr="006A0AD5">
              <w:rPr>
                <w:rFonts w:eastAsia="黑体"/>
                <w:szCs w:val="21"/>
              </w:rPr>
              <w:t>标段</w:t>
            </w:r>
            <w:r w:rsidRPr="006A0AD5">
              <w:rPr>
                <w:rFonts w:eastAsia="黑体"/>
                <w:szCs w:val="21"/>
              </w:rPr>
              <w:t>________</w:t>
            </w:r>
            <w:r w:rsidRPr="006A0AD5">
              <w:rPr>
                <w:rFonts w:eastAsia="黑体"/>
                <w:szCs w:val="21"/>
              </w:rPr>
              <w:t>元，其中暂列金额</w:t>
            </w:r>
            <w:r w:rsidRPr="006A0AD5">
              <w:rPr>
                <w:rFonts w:eastAsia="黑体"/>
                <w:szCs w:val="21"/>
              </w:rPr>
              <w:t>______</w:t>
            </w:r>
            <w:r w:rsidRPr="006A0AD5">
              <w:rPr>
                <w:rFonts w:eastAsia="黑体"/>
                <w:szCs w:val="21"/>
              </w:rPr>
              <w:t>元；</w:t>
            </w:r>
          </w:p>
          <w:p w14:paraId="59001845" w14:textId="77777777" w:rsidR="00DD5579" w:rsidRPr="006A0AD5" w:rsidRDefault="00DD5579" w:rsidP="00DD5579">
            <w:pPr>
              <w:pStyle w:val="31"/>
              <w:topLinePunct/>
              <w:spacing w:line="440" w:lineRule="atLeast"/>
              <w:rPr>
                <w:rFonts w:ascii="Times New Roman"/>
                <w:sz w:val="21"/>
                <w:szCs w:val="21"/>
              </w:rPr>
            </w:pPr>
            <w:r w:rsidRPr="006A0AD5">
              <w:rPr>
                <w:rFonts w:ascii="Times New Roman"/>
                <w:sz w:val="21"/>
                <w:szCs w:val="21"/>
              </w:rPr>
              <w:t>……</w:t>
            </w:r>
          </w:p>
        </w:tc>
      </w:tr>
      <w:tr w:rsidR="00DD5579" w:rsidRPr="006A0AD5" w14:paraId="36BCBD0A"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3D7BA0FC" w14:textId="77777777" w:rsidR="00DD5579" w:rsidRPr="006A0AD5" w:rsidRDefault="00DD5579" w:rsidP="00DD5579">
            <w:pPr>
              <w:spacing w:line="440" w:lineRule="atLeast"/>
              <w:jc w:val="center"/>
              <w:rPr>
                <w:szCs w:val="21"/>
              </w:rPr>
            </w:pPr>
            <w:r w:rsidRPr="006A0AD5">
              <w:rPr>
                <w:szCs w:val="21"/>
              </w:rPr>
              <w:t>3.2.5</w:t>
            </w:r>
          </w:p>
        </w:tc>
        <w:tc>
          <w:tcPr>
            <w:tcW w:w="2879" w:type="dxa"/>
            <w:tcBorders>
              <w:top w:val="single" w:sz="4" w:space="0" w:color="auto"/>
              <w:left w:val="single" w:sz="4" w:space="0" w:color="auto"/>
              <w:bottom w:val="single" w:sz="4" w:space="0" w:color="auto"/>
              <w:right w:val="single" w:sz="4" w:space="0" w:color="auto"/>
            </w:tcBorders>
            <w:vAlign w:val="center"/>
          </w:tcPr>
          <w:p w14:paraId="4ADBB37F" w14:textId="77777777" w:rsidR="00DD5579" w:rsidRPr="006A0AD5" w:rsidRDefault="00DD5579" w:rsidP="00DD5579">
            <w:pPr>
              <w:spacing w:line="440" w:lineRule="atLeast"/>
              <w:jc w:val="center"/>
              <w:rPr>
                <w:szCs w:val="21"/>
              </w:rPr>
            </w:pPr>
            <w:r w:rsidRPr="006A0AD5">
              <w:rPr>
                <w:szCs w:val="21"/>
              </w:rPr>
              <w:t>投标报价的其他要求</w:t>
            </w:r>
          </w:p>
        </w:tc>
        <w:tc>
          <w:tcPr>
            <w:tcW w:w="4889" w:type="dxa"/>
            <w:tcBorders>
              <w:top w:val="single" w:sz="4" w:space="0" w:color="auto"/>
              <w:left w:val="single" w:sz="4" w:space="0" w:color="auto"/>
              <w:bottom w:val="single" w:sz="4" w:space="0" w:color="auto"/>
              <w:right w:val="single" w:sz="4" w:space="0" w:color="auto"/>
            </w:tcBorders>
            <w:vAlign w:val="center"/>
          </w:tcPr>
          <w:p w14:paraId="6981E1B5" w14:textId="77777777" w:rsidR="00DD5579" w:rsidRPr="006A0AD5" w:rsidRDefault="00DD5579" w:rsidP="00DD5579">
            <w:pPr>
              <w:pStyle w:val="31"/>
              <w:topLinePunct/>
              <w:spacing w:line="440" w:lineRule="atLeast"/>
              <w:rPr>
                <w:rFonts w:ascii="Times New Roman"/>
                <w:sz w:val="21"/>
                <w:szCs w:val="21"/>
              </w:rPr>
            </w:pPr>
          </w:p>
        </w:tc>
      </w:tr>
      <w:tr w:rsidR="00DD5579" w:rsidRPr="006A0AD5" w14:paraId="56E4F987"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01ACEBC6" w14:textId="77777777" w:rsidR="00DD5579" w:rsidRPr="006A0AD5" w:rsidRDefault="00DD5579" w:rsidP="00DD5579">
            <w:pPr>
              <w:spacing w:line="440" w:lineRule="atLeast"/>
              <w:jc w:val="center"/>
              <w:rPr>
                <w:szCs w:val="21"/>
              </w:rPr>
            </w:pPr>
            <w:r w:rsidRPr="006A0AD5">
              <w:rPr>
                <w:szCs w:val="21"/>
              </w:rPr>
              <w:t>3.3.1</w:t>
            </w:r>
          </w:p>
        </w:tc>
        <w:tc>
          <w:tcPr>
            <w:tcW w:w="2879" w:type="dxa"/>
            <w:tcBorders>
              <w:top w:val="single" w:sz="4" w:space="0" w:color="auto"/>
              <w:left w:val="single" w:sz="4" w:space="0" w:color="auto"/>
              <w:bottom w:val="single" w:sz="4" w:space="0" w:color="auto"/>
              <w:right w:val="single" w:sz="4" w:space="0" w:color="auto"/>
            </w:tcBorders>
            <w:vAlign w:val="center"/>
          </w:tcPr>
          <w:p w14:paraId="61DDB4D0" w14:textId="77777777" w:rsidR="00DD5579" w:rsidRPr="006A0AD5" w:rsidRDefault="00DD5579" w:rsidP="00DD5579">
            <w:pPr>
              <w:spacing w:line="440" w:lineRule="atLeast"/>
              <w:jc w:val="center"/>
              <w:rPr>
                <w:szCs w:val="21"/>
              </w:rPr>
            </w:pPr>
            <w:r w:rsidRPr="006A0AD5">
              <w:rPr>
                <w:szCs w:val="21"/>
              </w:rPr>
              <w:t>投标有效期</w:t>
            </w:r>
          </w:p>
        </w:tc>
        <w:tc>
          <w:tcPr>
            <w:tcW w:w="4889" w:type="dxa"/>
            <w:tcBorders>
              <w:top w:val="single" w:sz="4" w:space="0" w:color="auto"/>
              <w:left w:val="single" w:sz="4" w:space="0" w:color="auto"/>
              <w:bottom w:val="single" w:sz="4" w:space="0" w:color="auto"/>
              <w:right w:val="single" w:sz="4" w:space="0" w:color="auto"/>
            </w:tcBorders>
            <w:vAlign w:val="center"/>
          </w:tcPr>
          <w:p w14:paraId="116E7E03" w14:textId="77777777" w:rsidR="00DD5579" w:rsidRPr="006A0AD5" w:rsidRDefault="00DD5579" w:rsidP="00DD5579">
            <w:pPr>
              <w:pStyle w:val="31"/>
              <w:topLinePunct/>
              <w:spacing w:line="440" w:lineRule="atLeast"/>
              <w:rPr>
                <w:rFonts w:ascii="Times New Roman"/>
                <w:sz w:val="21"/>
                <w:szCs w:val="21"/>
              </w:rPr>
            </w:pPr>
            <w:r w:rsidRPr="006A0AD5">
              <w:rPr>
                <w:rFonts w:ascii="Times New Roman"/>
                <w:sz w:val="21"/>
                <w:szCs w:val="21"/>
              </w:rPr>
              <w:t>自投标人提交投标文件截止之日起计算</w:t>
            </w:r>
            <w:r w:rsidRPr="006A0AD5">
              <w:rPr>
                <w:rFonts w:ascii="Times New Roman"/>
                <w:sz w:val="21"/>
                <w:szCs w:val="21"/>
                <w:u w:val="single"/>
              </w:rPr>
              <w:t xml:space="preserve">   </w:t>
            </w:r>
            <w:r w:rsidRPr="006A0AD5">
              <w:rPr>
                <w:rFonts w:ascii="Times New Roman"/>
                <w:sz w:val="21"/>
                <w:szCs w:val="21"/>
              </w:rPr>
              <w:t>日</w:t>
            </w:r>
          </w:p>
        </w:tc>
      </w:tr>
      <w:tr w:rsidR="00DD5579" w:rsidRPr="006A0AD5" w14:paraId="4085DDFC"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294591FA" w14:textId="77777777" w:rsidR="00DD5579" w:rsidRPr="006A0AD5" w:rsidRDefault="00DD5579" w:rsidP="00DD5579">
            <w:pPr>
              <w:spacing w:line="440" w:lineRule="atLeast"/>
              <w:jc w:val="center"/>
              <w:rPr>
                <w:szCs w:val="21"/>
              </w:rPr>
            </w:pPr>
            <w:r w:rsidRPr="006A0AD5">
              <w:rPr>
                <w:szCs w:val="21"/>
              </w:rPr>
              <w:t>3.4.1</w:t>
            </w:r>
          </w:p>
        </w:tc>
        <w:tc>
          <w:tcPr>
            <w:tcW w:w="2879" w:type="dxa"/>
            <w:tcBorders>
              <w:top w:val="single" w:sz="4" w:space="0" w:color="auto"/>
              <w:left w:val="single" w:sz="4" w:space="0" w:color="auto"/>
              <w:bottom w:val="single" w:sz="4" w:space="0" w:color="auto"/>
              <w:right w:val="single" w:sz="4" w:space="0" w:color="auto"/>
            </w:tcBorders>
            <w:vAlign w:val="center"/>
          </w:tcPr>
          <w:p w14:paraId="6CFDE6CE" w14:textId="77777777" w:rsidR="00DD5579" w:rsidRPr="006A0AD5" w:rsidRDefault="00DD5579" w:rsidP="00DD5579">
            <w:pPr>
              <w:spacing w:line="440" w:lineRule="atLeast"/>
              <w:jc w:val="center"/>
              <w:rPr>
                <w:szCs w:val="21"/>
              </w:rPr>
            </w:pPr>
            <w:r w:rsidRPr="006A0AD5">
              <w:rPr>
                <w:szCs w:val="21"/>
              </w:rPr>
              <w:t>投标保证金</w:t>
            </w:r>
          </w:p>
        </w:tc>
        <w:tc>
          <w:tcPr>
            <w:tcW w:w="4889" w:type="dxa"/>
            <w:tcBorders>
              <w:top w:val="single" w:sz="4" w:space="0" w:color="auto"/>
              <w:left w:val="single" w:sz="4" w:space="0" w:color="auto"/>
              <w:bottom w:val="single" w:sz="4" w:space="0" w:color="auto"/>
              <w:right w:val="single" w:sz="4" w:space="0" w:color="auto"/>
            </w:tcBorders>
            <w:vAlign w:val="center"/>
          </w:tcPr>
          <w:p w14:paraId="638C5582" w14:textId="77777777" w:rsidR="00DD5579" w:rsidRPr="006A0AD5" w:rsidRDefault="00DD5579" w:rsidP="00DD5579">
            <w:pPr>
              <w:pStyle w:val="31"/>
              <w:topLinePunct/>
              <w:spacing w:line="440" w:lineRule="atLeast"/>
              <w:rPr>
                <w:rFonts w:ascii="Times New Roman"/>
                <w:sz w:val="21"/>
                <w:szCs w:val="21"/>
              </w:rPr>
            </w:pPr>
            <w:r w:rsidRPr="006A0AD5">
              <w:rPr>
                <w:rFonts w:ascii="Times New Roman"/>
                <w:sz w:val="21"/>
                <w:szCs w:val="21"/>
              </w:rPr>
              <w:t>是否要求投标人递交投标保证金：</w:t>
            </w:r>
          </w:p>
          <w:p w14:paraId="19B952FE" w14:textId="77777777" w:rsidR="00DD5579" w:rsidRPr="006A0AD5" w:rsidRDefault="00DD5579" w:rsidP="00DD5579">
            <w:pPr>
              <w:pStyle w:val="31"/>
              <w:topLinePunct/>
              <w:spacing w:line="440" w:lineRule="atLeast"/>
              <w:rPr>
                <w:rFonts w:ascii="Times New Roman"/>
                <w:sz w:val="21"/>
                <w:szCs w:val="21"/>
              </w:rPr>
            </w:pPr>
            <w:r w:rsidRPr="006A0AD5">
              <w:rPr>
                <w:rFonts w:ascii="Times New Roman"/>
                <w:sz w:val="21"/>
                <w:szCs w:val="21"/>
              </w:rPr>
              <w:t>□</w:t>
            </w:r>
            <w:r w:rsidRPr="006A0AD5">
              <w:rPr>
                <w:rFonts w:ascii="Times New Roman"/>
                <w:sz w:val="21"/>
                <w:szCs w:val="21"/>
              </w:rPr>
              <w:t>要求，投标保证金的金额：</w:t>
            </w:r>
            <w:r w:rsidRPr="006A0AD5">
              <w:rPr>
                <w:rFonts w:ascii="Times New Roman"/>
                <w:sz w:val="21"/>
                <w:szCs w:val="21"/>
                <w:u w:val="single"/>
              </w:rPr>
              <w:t xml:space="preserve">            </w:t>
            </w:r>
          </w:p>
          <w:p w14:paraId="75B189ED" w14:textId="77777777" w:rsidR="00DD5579" w:rsidRPr="006A0AD5" w:rsidRDefault="00DD5579" w:rsidP="00DD5579">
            <w:pPr>
              <w:pStyle w:val="31"/>
              <w:topLinePunct/>
              <w:spacing w:line="440" w:lineRule="atLeast"/>
              <w:ind w:firstLineChars="400" w:firstLine="840"/>
              <w:rPr>
                <w:rFonts w:ascii="Times New Roman"/>
                <w:sz w:val="21"/>
                <w:szCs w:val="21"/>
                <w:u w:val="single"/>
              </w:rPr>
            </w:pPr>
            <w:r w:rsidRPr="006A0AD5">
              <w:rPr>
                <w:rFonts w:ascii="Times New Roman"/>
                <w:sz w:val="21"/>
                <w:szCs w:val="21"/>
              </w:rPr>
              <w:lastRenderedPageBreak/>
              <w:t>投标保证金可采用的其他形式：</w:t>
            </w:r>
            <w:r w:rsidRPr="006A0AD5">
              <w:rPr>
                <w:rFonts w:ascii="Times New Roman"/>
                <w:sz w:val="21"/>
                <w:szCs w:val="21"/>
                <w:u w:val="single"/>
              </w:rPr>
              <w:t xml:space="preserve">       </w:t>
            </w:r>
            <w:r w:rsidRPr="006A0AD5">
              <w:rPr>
                <w:rStyle w:val="aff"/>
                <w:rFonts w:ascii="Times New Roman"/>
                <w:sz w:val="21"/>
                <w:szCs w:val="21"/>
              </w:rPr>
              <w:footnoteReference w:id="42"/>
            </w:r>
          </w:p>
          <w:p w14:paraId="37053705" w14:textId="77777777" w:rsidR="00DD5579" w:rsidRPr="006A0AD5" w:rsidRDefault="00DD5579" w:rsidP="00DD5579">
            <w:pPr>
              <w:spacing w:line="440" w:lineRule="atLeast"/>
              <w:ind w:firstLineChars="400" w:firstLine="840"/>
              <w:rPr>
                <w:rFonts w:eastAsia="黑体"/>
                <w:bCs/>
                <w:i/>
                <w:iCs/>
                <w:szCs w:val="21"/>
              </w:rPr>
            </w:pPr>
            <w:r w:rsidRPr="006A0AD5">
              <w:rPr>
                <w:szCs w:val="21"/>
              </w:rPr>
              <w:t>招标人指定的开户银行及账号如下：</w:t>
            </w:r>
          </w:p>
          <w:p w14:paraId="5E1C8046" w14:textId="77777777" w:rsidR="00DD5579" w:rsidRPr="006A0AD5" w:rsidRDefault="00DD5579" w:rsidP="00DD5579">
            <w:pPr>
              <w:spacing w:line="440" w:lineRule="atLeast"/>
              <w:ind w:firstLineChars="400" w:firstLine="840"/>
              <w:rPr>
                <w:szCs w:val="21"/>
              </w:rPr>
            </w:pPr>
            <w:r w:rsidRPr="006A0AD5">
              <w:rPr>
                <w:szCs w:val="21"/>
              </w:rPr>
              <w:t>账户名称：</w:t>
            </w:r>
            <w:r w:rsidRPr="006A0AD5">
              <w:rPr>
                <w:szCs w:val="21"/>
                <w:u w:val="single"/>
              </w:rPr>
              <w:t xml:space="preserve">              </w:t>
            </w:r>
          </w:p>
          <w:p w14:paraId="0671E5E2" w14:textId="77777777" w:rsidR="00DD5579" w:rsidRPr="006A0AD5" w:rsidRDefault="00DD5579" w:rsidP="00DD5579">
            <w:pPr>
              <w:spacing w:line="440" w:lineRule="atLeast"/>
              <w:ind w:firstLineChars="400" w:firstLine="840"/>
              <w:rPr>
                <w:szCs w:val="21"/>
              </w:rPr>
            </w:pPr>
            <w:r w:rsidRPr="006A0AD5">
              <w:rPr>
                <w:szCs w:val="21"/>
              </w:rPr>
              <w:t>开户银行：</w:t>
            </w:r>
            <w:r w:rsidRPr="006A0AD5">
              <w:rPr>
                <w:szCs w:val="21"/>
                <w:u w:val="single"/>
              </w:rPr>
              <w:t xml:space="preserve">              </w:t>
            </w:r>
          </w:p>
          <w:p w14:paraId="5A8CCA85" w14:textId="77777777" w:rsidR="00DD5579" w:rsidRPr="006A0AD5" w:rsidRDefault="00DD5579" w:rsidP="00DD5579">
            <w:pPr>
              <w:topLinePunct/>
              <w:spacing w:line="440" w:lineRule="atLeast"/>
              <w:ind w:firstLineChars="400" w:firstLine="840"/>
              <w:rPr>
                <w:szCs w:val="21"/>
                <w:u w:val="single"/>
              </w:rPr>
            </w:pPr>
            <w:proofErr w:type="gramStart"/>
            <w:r w:rsidRPr="006A0AD5">
              <w:rPr>
                <w:szCs w:val="21"/>
              </w:rPr>
              <w:t>账</w:t>
            </w:r>
            <w:proofErr w:type="gramEnd"/>
            <w:r w:rsidRPr="006A0AD5">
              <w:rPr>
                <w:szCs w:val="21"/>
              </w:rPr>
              <w:t xml:space="preserve">    </w:t>
            </w:r>
            <w:r w:rsidRPr="006A0AD5">
              <w:rPr>
                <w:szCs w:val="21"/>
              </w:rPr>
              <w:t>号：</w:t>
            </w:r>
            <w:r w:rsidRPr="006A0AD5">
              <w:rPr>
                <w:szCs w:val="21"/>
                <w:u w:val="single"/>
              </w:rPr>
              <w:t xml:space="preserve">              </w:t>
            </w:r>
          </w:p>
          <w:p w14:paraId="66422BBA" w14:textId="77777777" w:rsidR="00C52D62" w:rsidRPr="006A0AD5" w:rsidRDefault="00C52D62" w:rsidP="00C52D62">
            <w:pPr>
              <w:pStyle w:val="31"/>
              <w:topLinePunct/>
              <w:spacing w:line="440" w:lineRule="atLeast"/>
              <w:rPr>
                <w:rFonts w:ascii="Times New Roman" w:eastAsia="黑体"/>
                <w:sz w:val="21"/>
                <w:szCs w:val="21"/>
              </w:rPr>
            </w:pPr>
            <w:r w:rsidRPr="006A0AD5">
              <w:rPr>
                <w:rFonts w:ascii="Times New Roman" w:eastAsia="黑体"/>
                <w:sz w:val="21"/>
                <w:szCs w:val="21"/>
              </w:rPr>
              <w:t>采用银行保函时，出具保函的银行级别：保函必须由投标人的基本账户的银行开具（联合体投标的，由牵头人开立基本账户的银行开具），银行保函原件和银行查询授权书在递交投标文件时单独密封递交，其复印件</w:t>
            </w:r>
            <w:del w:id="259" w:author="华杰" w:date="2019-07-10T11:34:00Z">
              <w:r w:rsidRPr="006A0AD5" w:rsidDel="000C5F02">
                <w:rPr>
                  <w:rFonts w:ascii="Times New Roman" w:eastAsia="黑体" w:hint="eastAsia"/>
                  <w:sz w:val="21"/>
                  <w:szCs w:val="21"/>
                </w:rPr>
                <w:delText>装订</w:delText>
              </w:r>
            </w:del>
            <w:ins w:id="260" w:author="华杰" w:date="2019-07-10T11:34:00Z">
              <w:r w:rsidR="000C5F02">
                <w:rPr>
                  <w:rFonts w:ascii="Times New Roman" w:eastAsia="黑体" w:hint="eastAsia"/>
                  <w:sz w:val="21"/>
                  <w:szCs w:val="21"/>
                </w:rPr>
                <w:t>附</w:t>
              </w:r>
            </w:ins>
            <w:r w:rsidRPr="006A0AD5">
              <w:rPr>
                <w:rFonts w:ascii="Times New Roman" w:eastAsia="黑体"/>
                <w:sz w:val="21"/>
                <w:szCs w:val="21"/>
              </w:rPr>
              <w:t>在投标文件中。</w:t>
            </w:r>
          </w:p>
          <w:p w14:paraId="13946F7E" w14:textId="77777777" w:rsidR="00DD5579" w:rsidRPr="006A0AD5" w:rsidRDefault="00DD5579" w:rsidP="00DD5579">
            <w:pPr>
              <w:spacing w:line="440" w:lineRule="atLeast"/>
              <w:rPr>
                <w:szCs w:val="21"/>
              </w:rPr>
            </w:pPr>
            <w:r w:rsidRPr="006A0AD5">
              <w:rPr>
                <w:szCs w:val="21"/>
              </w:rPr>
              <w:t>□</w:t>
            </w:r>
            <w:r w:rsidRPr="006A0AD5">
              <w:rPr>
                <w:szCs w:val="21"/>
              </w:rPr>
              <w:t>不要求</w:t>
            </w:r>
          </w:p>
        </w:tc>
      </w:tr>
      <w:tr w:rsidR="00DD5579" w:rsidRPr="006A0AD5" w14:paraId="10BFE157"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6AA1E2A3" w14:textId="77777777" w:rsidR="00DD5579" w:rsidRPr="006A0AD5" w:rsidRDefault="00DD5579" w:rsidP="00DD5579">
            <w:pPr>
              <w:spacing w:line="440" w:lineRule="atLeast"/>
              <w:jc w:val="center"/>
              <w:rPr>
                <w:szCs w:val="21"/>
              </w:rPr>
            </w:pPr>
            <w:r w:rsidRPr="006A0AD5">
              <w:rPr>
                <w:szCs w:val="21"/>
              </w:rPr>
              <w:lastRenderedPageBreak/>
              <w:t>3.4.3</w:t>
            </w:r>
          </w:p>
        </w:tc>
        <w:tc>
          <w:tcPr>
            <w:tcW w:w="2879" w:type="dxa"/>
            <w:tcBorders>
              <w:top w:val="single" w:sz="4" w:space="0" w:color="auto"/>
              <w:left w:val="single" w:sz="4" w:space="0" w:color="auto"/>
              <w:bottom w:val="single" w:sz="4" w:space="0" w:color="auto"/>
              <w:right w:val="single" w:sz="4" w:space="0" w:color="auto"/>
            </w:tcBorders>
            <w:vAlign w:val="center"/>
          </w:tcPr>
          <w:p w14:paraId="5F807C1A" w14:textId="77777777" w:rsidR="00DD5579" w:rsidRPr="006A0AD5" w:rsidRDefault="00DD5579" w:rsidP="00DD5579">
            <w:pPr>
              <w:spacing w:line="440" w:lineRule="atLeast"/>
              <w:jc w:val="center"/>
              <w:rPr>
                <w:szCs w:val="21"/>
              </w:rPr>
            </w:pPr>
            <w:r w:rsidRPr="006A0AD5">
              <w:rPr>
                <w:szCs w:val="21"/>
              </w:rPr>
              <w:t>投标保证金的利息计算原则</w:t>
            </w:r>
          </w:p>
        </w:tc>
        <w:tc>
          <w:tcPr>
            <w:tcW w:w="4889" w:type="dxa"/>
            <w:tcBorders>
              <w:top w:val="single" w:sz="4" w:space="0" w:color="auto"/>
              <w:left w:val="single" w:sz="4" w:space="0" w:color="auto"/>
              <w:bottom w:val="single" w:sz="4" w:space="0" w:color="auto"/>
              <w:right w:val="single" w:sz="4" w:space="0" w:color="auto"/>
            </w:tcBorders>
            <w:vAlign w:val="center"/>
          </w:tcPr>
          <w:p w14:paraId="5F25D912" w14:textId="77777777" w:rsidR="00DD5579" w:rsidRPr="006A0AD5" w:rsidRDefault="00DD5579" w:rsidP="00DD5579">
            <w:pPr>
              <w:topLinePunct/>
              <w:spacing w:line="440" w:lineRule="atLeast"/>
              <w:rPr>
                <w:szCs w:val="21"/>
              </w:rPr>
            </w:pPr>
            <w:r w:rsidRPr="006A0AD5">
              <w:rPr>
                <w:szCs w:val="21"/>
              </w:rPr>
              <w:t>（</w:t>
            </w:r>
            <w:r w:rsidRPr="006A0AD5">
              <w:rPr>
                <w:szCs w:val="21"/>
              </w:rPr>
              <w:t>1</w:t>
            </w:r>
            <w:r w:rsidRPr="006A0AD5">
              <w:rPr>
                <w:szCs w:val="21"/>
              </w:rPr>
              <w:t>）计算利息的起始日期为投标截止当日，终止日期为招标人退还投标保证金日期的前一日；</w:t>
            </w:r>
          </w:p>
          <w:p w14:paraId="4A056965" w14:textId="77777777" w:rsidR="00DD5579" w:rsidRPr="006A0AD5" w:rsidRDefault="00DD5579" w:rsidP="00DD5579">
            <w:pPr>
              <w:topLinePunct/>
              <w:spacing w:line="440" w:lineRule="atLeast"/>
              <w:rPr>
                <w:szCs w:val="21"/>
              </w:rPr>
            </w:pPr>
            <w:r w:rsidRPr="006A0AD5">
              <w:rPr>
                <w:szCs w:val="21"/>
              </w:rPr>
              <w:t>（</w:t>
            </w:r>
            <w:r w:rsidRPr="006A0AD5">
              <w:rPr>
                <w:szCs w:val="21"/>
              </w:rPr>
              <w:t>2</w:t>
            </w:r>
            <w:r w:rsidRPr="006A0AD5">
              <w:rPr>
                <w:szCs w:val="21"/>
              </w:rPr>
              <w:t>）投标保证金的利息按照第（</w:t>
            </w:r>
            <w:r w:rsidRPr="006A0AD5">
              <w:rPr>
                <w:szCs w:val="21"/>
              </w:rPr>
              <w:t>1</w:t>
            </w:r>
            <w:r w:rsidRPr="006A0AD5">
              <w:rPr>
                <w:szCs w:val="21"/>
              </w:rPr>
              <w:t>）款所述计息时间段内招标人指定汇入银行公告的活期存款利率计付，并扣除招标人汇款手续费；</w:t>
            </w:r>
          </w:p>
          <w:p w14:paraId="4CA92A12" w14:textId="77777777" w:rsidR="00DD5579" w:rsidRPr="006A0AD5" w:rsidRDefault="00DD5579" w:rsidP="00DD5579">
            <w:pPr>
              <w:pStyle w:val="31"/>
              <w:topLinePunct/>
              <w:spacing w:line="440" w:lineRule="atLeast"/>
              <w:rPr>
                <w:rFonts w:ascii="Times New Roman"/>
                <w:sz w:val="21"/>
                <w:szCs w:val="21"/>
              </w:rPr>
            </w:pPr>
            <w:r w:rsidRPr="006A0AD5">
              <w:rPr>
                <w:rFonts w:ascii="Times New Roman"/>
                <w:sz w:val="21"/>
                <w:szCs w:val="21"/>
              </w:rPr>
              <w:t>（</w:t>
            </w:r>
            <w:r w:rsidRPr="006A0AD5">
              <w:rPr>
                <w:rFonts w:ascii="Times New Roman"/>
                <w:sz w:val="21"/>
                <w:szCs w:val="21"/>
              </w:rPr>
              <w:t>3</w:t>
            </w:r>
            <w:r w:rsidRPr="006A0AD5">
              <w:rPr>
                <w:rFonts w:ascii="Times New Roman"/>
                <w:sz w:val="21"/>
                <w:szCs w:val="21"/>
              </w:rPr>
              <w:t>）利息金额计算至分位，分以下尾数四舍五入</w:t>
            </w:r>
          </w:p>
        </w:tc>
      </w:tr>
      <w:tr w:rsidR="00DD5579" w:rsidRPr="006A0AD5" w14:paraId="1A89AB53"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2C347031" w14:textId="77777777" w:rsidR="00DD5579" w:rsidRPr="006A0AD5" w:rsidRDefault="00DD5579" w:rsidP="00DD5579">
            <w:pPr>
              <w:spacing w:line="44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6A0AD5">
                <w:rPr>
                  <w:szCs w:val="21"/>
                </w:rPr>
                <w:t>3.4.4</w:t>
              </w:r>
            </w:smartTag>
          </w:p>
        </w:tc>
        <w:tc>
          <w:tcPr>
            <w:tcW w:w="2879" w:type="dxa"/>
            <w:tcBorders>
              <w:top w:val="single" w:sz="4" w:space="0" w:color="auto"/>
              <w:left w:val="single" w:sz="4" w:space="0" w:color="auto"/>
              <w:bottom w:val="single" w:sz="4" w:space="0" w:color="auto"/>
              <w:right w:val="single" w:sz="4" w:space="0" w:color="auto"/>
            </w:tcBorders>
            <w:vAlign w:val="center"/>
          </w:tcPr>
          <w:p w14:paraId="72C0DA5E" w14:textId="77777777" w:rsidR="00DD5579" w:rsidRPr="006A0AD5" w:rsidRDefault="00DD5579" w:rsidP="00DD5579">
            <w:pPr>
              <w:spacing w:line="440" w:lineRule="atLeast"/>
              <w:jc w:val="center"/>
              <w:rPr>
                <w:szCs w:val="21"/>
              </w:rPr>
            </w:pPr>
            <w:r w:rsidRPr="006A0AD5">
              <w:rPr>
                <w:szCs w:val="21"/>
              </w:rPr>
              <w:t>其他可以不予退还投标保证金的情形</w:t>
            </w:r>
          </w:p>
        </w:tc>
        <w:tc>
          <w:tcPr>
            <w:tcW w:w="4889" w:type="dxa"/>
            <w:tcBorders>
              <w:top w:val="single" w:sz="4" w:space="0" w:color="auto"/>
              <w:left w:val="single" w:sz="4" w:space="0" w:color="auto"/>
              <w:bottom w:val="single" w:sz="4" w:space="0" w:color="auto"/>
              <w:right w:val="single" w:sz="4" w:space="0" w:color="auto"/>
            </w:tcBorders>
            <w:vAlign w:val="center"/>
          </w:tcPr>
          <w:p w14:paraId="6B864ECB" w14:textId="77777777" w:rsidR="00DD5579" w:rsidRPr="006A0AD5" w:rsidRDefault="00DD5579" w:rsidP="00DD5579">
            <w:pPr>
              <w:pStyle w:val="31"/>
              <w:topLinePunct/>
              <w:spacing w:line="440" w:lineRule="atLeast"/>
              <w:rPr>
                <w:rFonts w:ascii="Times New Roman" w:eastAsia="黑体"/>
                <w:sz w:val="21"/>
                <w:szCs w:val="21"/>
                <w:u w:val="single"/>
              </w:rPr>
            </w:pPr>
          </w:p>
        </w:tc>
      </w:tr>
      <w:tr w:rsidR="00DD5579" w:rsidRPr="006A0AD5" w14:paraId="3D7AE098"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2E7E4015" w14:textId="77777777" w:rsidR="00DD5579" w:rsidRPr="006A0AD5" w:rsidRDefault="00DD5579" w:rsidP="00DD5579">
            <w:pPr>
              <w:spacing w:line="440" w:lineRule="atLeast"/>
              <w:jc w:val="center"/>
              <w:rPr>
                <w:szCs w:val="21"/>
              </w:rPr>
            </w:pPr>
            <w:r w:rsidRPr="006A0AD5">
              <w:rPr>
                <w:szCs w:val="21"/>
              </w:rPr>
              <w:t>3.5</w:t>
            </w:r>
          </w:p>
        </w:tc>
        <w:tc>
          <w:tcPr>
            <w:tcW w:w="2879" w:type="dxa"/>
            <w:tcBorders>
              <w:top w:val="single" w:sz="4" w:space="0" w:color="auto"/>
              <w:left w:val="single" w:sz="4" w:space="0" w:color="auto"/>
              <w:bottom w:val="single" w:sz="4" w:space="0" w:color="auto"/>
              <w:right w:val="single" w:sz="4" w:space="0" w:color="auto"/>
            </w:tcBorders>
            <w:vAlign w:val="center"/>
          </w:tcPr>
          <w:p w14:paraId="3C6D308F" w14:textId="77777777" w:rsidR="00DD5579" w:rsidRPr="006A0AD5" w:rsidRDefault="00DD5579" w:rsidP="00DD5579">
            <w:pPr>
              <w:spacing w:line="440" w:lineRule="atLeast"/>
              <w:jc w:val="center"/>
              <w:rPr>
                <w:szCs w:val="21"/>
              </w:rPr>
            </w:pPr>
            <w:r w:rsidRPr="006A0AD5">
              <w:rPr>
                <w:szCs w:val="21"/>
              </w:rPr>
              <w:t>资格审查资料的特殊要求</w:t>
            </w:r>
          </w:p>
        </w:tc>
        <w:tc>
          <w:tcPr>
            <w:tcW w:w="4889" w:type="dxa"/>
            <w:tcBorders>
              <w:top w:val="single" w:sz="4" w:space="0" w:color="auto"/>
              <w:left w:val="single" w:sz="4" w:space="0" w:color="auto"/>
              <w:bottom w:val="single" w:sz="4" w:space="0" w:color="auto"/>
              <w:right w:val="single" w:sz="4" w:space="0" w:color="auto"/>
            </w:tcBorders>
            <w:vAlign w:val="center"/>
          </w:tcPr>
          <w:p w14:paraId="43ECAA00" w14:textId="77777777" w:rsidR="00DD5579" w:rsidRPr="006A0AD5" w:rsidRDefault="00DD5579" w:rsidP="00DD5579">
            <w:pPr>
              <w:pStyle w:val="31"/>
              <w:topLinePunct/>
              <w:spacing w:line="440" w:lineRule="atLeast"/>
              <w:rPr>
                <w:rFonts w:ascii="Times New Roman"/>
                <w:sz w:val="21"/>
                <w:szCs w:val="21"/>
              </w:rPr>
            </w:pPr>
            <w:r w:rsidRPr="006A0AD5">
              <w:rPr>
                <w:rFonts w:ascii="Times New Roman"/>
                <w:sz w:val="21"/>
                <w:szCs w:val="21"/>
              </w:rPr>
              <w:t>□</w:t>
            </w:r>
            <w:r w:rsidRPr="006A0AD5">
              <w:rPr>
                <w:rFonts w:ascii="Times New Roman"/>
                <w:sz w:val="21"/>
                <w:szCs w:val="21"/>
              </w:rPr>
              <w:t>无</w:t>
            </w:r>
          </w:p>
          <w:p w14:paraId="6942A9D9" w14:textId="77777777" w:rsidR="00DD5579" w:rsidRPr="006A0AD5" w:rsidRDefault="00DD5579" w:rsidP="00DD5579">
            <w:pPr>
              <w:pStyle w:val="31"/>
              <w:topLinePunct/>
              <w:spacing w:line="440" w:lineRule="atLeast"/>
              <w:rPr>
                <w:rFonts w:ascii="Times New Roman"/>
                <w:sz w:val="21"/>
                <w:szCs w:val="21"/>
                <w:u w:val="single"/>
              </w:rPr>
            </w:pPr>
            <w:r w:rsidRPr="006A0AD5">
              <w:rPr>
                <w:rFonts w:ascii="Times New Roman"/>
                <w:sz w:val="21"/>
                <w:szCs w:val="21"/>
              </w:rPr>
              <w:t>□</w:t>
            </w:r>
            <w:r w:rsidRPr="006A0AD5">
              <w:rPr>
                <w:rFonts w:ascii="Times New Roman"/>
                <w:sz w:val="21"/>
                <w:szCs w:val="21"/>
              </w:rPr>
              <w:t>有，具体要求：</w:t>
            </w:r>
          </w:p>
        </w:tc>
      </w:tr>
      <w:tr w:rsidR="00DD5579" w:rsidRPr="006A0AD5" w14:paraId="204CFE8E"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2E06FD3D" w14:textId="77777777" w:rsidR="00DD5579" w:rsidRPr="006A0AD5" w:rsidRDefault="00DD5579" w:rsidP="00DD5579">
            <w:pPr>
              <w:spacing w:line="440" w:lineRule="atLeast"/>
              <w:jc w:val="center"/>
              <w:rPr>
                <w:szCs w:val="21"/>
              </w:rPr>
            </w:pPr>
            <w:r w:rsidRPr="006A0AD5">
              <w:rPr>
                <w:szCs w:val="21"/>
              </w:rPr>
              <w:t>3.5.2</w:t>
            </w:r>
          </w:p>
        </w:tc>
        <w:tc>
          <w:tcPr>
            <w:tcW w:w="2879" w:type="dxa"/>
            <w:tcBorders>
              <w:top w:val="single" w:sz="4" w:space="0" w:color="auto"/>
              <w:left w:val="single" w:sz="4" w:space="0" w:color="auto"/>
              <w:bottom w:val="single" w:sz="4" w:space="0" w:color="auto"/>
              <w:right w:val="single" w:sz="4" w:space="0" w:color="auto"/>
            </w:tcBorders>
            <w:vAlign w:val="center"/>
          </w:tcPr>
          <w:p w14:paraId="5D2DD4B7" w14:textId="77777777" w:rsidR="00DD5579" w:rsidRPr="006A0AD5" w:rsidRDefault="00DD5579" w:rsidP="00DD5579">
            <w:pPr>
              <w:spacing w:line="440" w:lineRule="atLeast"/>
              <w:jc w:val="center"/>
              <w:rPr>
                <w:szCs w:val="21"/>
              </w:rPr>
            </w:pPr>
            <w:r w:rsidRPr="006A0AD5">
              <w:rPr>
                <w:szCs w:val="21"/>
              </w:rPr>
              <w:t>近年完成的类似项目情况的时间要求</w:t>
            </w:r>
          </w:p>
        </w:tc>
        <w:tc>
          <w:tcPr>
            <w:tcW w:w="4889" w:type="dxa"/>
            <w:tcBorders>
              <w:top w:val="single" w:sz="4" w:space="0" w:color="auto"/>
              <w:left w:val="single" w:sz="4" w:space="0" w:color="auto"/>
              <w:bottom w:val="single" w:sz="4" w:space="0" w:color="auto"/>
              <w:right w:val="single" w:sz="4" w:space="0" w:color="auto"/>
            </w:tcBorders>
            <w:vAlign w:val="center"/>
          </w:tcPr>
          <w:p w14:paraId="42465C3A" w14:textId="77777777" w:rsidR="00DD5579" w:rsidRPr="006A0AD5" w:rsidRDefault="00DD5579" w:rsidP="00DD5579">
            <w:pPr>
              <w:spacing w:line="440" w:lineRule="atLeast"/>
              <w:rPr>
                <w:szCs w:val="21"/>
              </w:rPr>
            </w:pPr>
            <w:r w:rsidRPr="006A0AD5">
              <w:rPr>
                <w:rFonts w:eastAsia="黑体"/>
                <w:szCs w:val="21"/>
                <w:u w:val="single"/>
              </w:rPr>
              <w:t xml:space="preserve">    </w:t>
            </w:r>
            <w:r w:rsidRPr="006A0AD5">
              <w:rPr>
                <w:szCs w:val="21"/>
              </w:rPr>
              <w:t>年</w:t>
            </w:r>
            <w:r w:rsidRPr="006A0AD5">
              <w:rPr>
                <w:rFonts w:eastAsia="黑体"/>
                <w:szCs w:val="21"/>
                <w:u w:val="single"/>
              </w:rPr>
              <w:t xml:space="preserve">    </w:t>
            </w:r>
            <w:r w:rsidRPr="006A0AD5">
              <w:rPr>
                <w:szCs w:val="21"/>
              </w:rPr>
              <w:t>月</w:t>
            </w:r>
            <w:r w:rsidRPr="006A0AD5">
              <w:rPr>
                <w:rFonts w:eastAsia="黑体"/>
                <w:szCs w:val="21"/>
                <w:u w:val="single"/>
              </w:rPr>
              <w:t xml:space="preserve">    </w:t>
            </w:r>
            <w:r w:rsidRPr="006A0AD5">
              <w:rPr>
                <w:szCs w:val="21"/>
              </w:rPr>
              <w:t>日至</w:t>
            </w:r>
            <w:r w:rsidRPr="006A0AD5">
              <w:rPr>
                <w:rFonts w:eastAsia="黑体"/>
                <w:szCs w:val="21"/>
                <w:u w:val="single"/>
              </w:rPr>
              <w:t xml:space="preserve">    </w:t>
            </w:r>
            <w:r w:rsidRPr="006A0AD5">
              <w:rPr>
                <w:szCs w:val="21"/>
              </w:rPr>
              <w:t>年</w:t>
            </w:r>
            <w:r w:rsidRPr="006A0AD5">
              <w:rPr>
                <w:rFonts w:eastAsia="黑体"/>
                <w:szCs w:val="21"/>
                <w:u w:val="single"/>
              </w:rPr>
              <w:t xml:space="preserve">    </w:t>
            </w:r>
            <w:r w:rsidRPr="006A0AD5">
              <w:rPr>
                <w:szCs w:val="21"/>
              </w:rPr>
              <w:t>月</w:t>
            </w:r>
            <w:r w:rsidRPr="006A0AD5">
              <w:rPr>
                <w:rFonts w:eastAsia="黑体"/>
                <w:szCs w:val="21"/>
                <w:u w:val="single"/>
              </w:rPr>
              <w:t xml:space="preserve">    </w:t>
            </w:r>
            <w:r w:rsidRPr="006A0AD5">
              <w:rPr>
                <w:szCs w:val="21"/>
              </w:rPr>
              <w:t>日</w:t>
            </w:r>
          </w:p>
        </w:tc>
      </w:tr>
      <w:tr w:rsidR="004271C4" w:rsidRPr="006A0AD5" w14:paraId="1E0C4F2C"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44CE4D20" w14:textId="77777777" w:rsidR="004271C4" w:rsidRPr="006A0AD5" w:rsidRDefault="004271C4" w:rsidP="004271C4">
            <w:pPr>
              <w:spacing w:line="440" w:lineRule="atLeast"/>
              <w:jc w:val="center"/>
              <w:rPr>
                <w:sz w:val="22"/>
                <w:szCs w:val="22"/>
              </w:rPr>
            </w:pPr>
            <w:r w:rsidRPr="006A0AD5">
              <w:rPr>
                <w:sz w:val="22"/>
                <w:szCs w:val="22"/>
              </w:rPr>
              <w:t>3.5.3</w:t>
            </w:r>
          </w:p>
        </w:tc>
        <w:tc>
          <w:tcPr>
            <w:tcW w:w="2879" w:type="dxa"/>
            <w:tcBorders>
              <w:top w:val="single" w:sz="4" w:space="0" w:color="auto"/>
              <w:left w:val="single" w:sz="4" w:space="0" w:color="auto"/>
              <w:bottom w:val="single" w:sz="4" w:space="0" w:color="auto"/>
              <w:right w:val="single" w:sz="4" w:space="0" w:color="auto"/>
            </w:tcBorders>
            <w:vAlign w:val="center"/>
          </w:tcPr>
          <w:p w14:paraId="39719FAA" w14:textId="77777777" w:rsidR="004271C4" w:rsidRPr="006A0AD5" w:rsidRDefault="004271C4" w:rsidP="004271C4">
            <w:pPr>
              <w:spacing w:line="440" w:lineRule="atLeast"/>
              <w:jc w:val="center"/>
              <w:rPr>
                <w:sz w:val="22"/>
                <w:szCs w:val="22"/>
              </w:rPr>
            </w:pPr>
            <w:r w:rsidRPr="006A0AD5">
              <w:rPr>
                <w:rFonts w:hint="eastAsia"/>
                <w:sz w:val="22"/>
                <w:szCs w:val="22"/>
              </w:rPr>
              <w:t>投标人的信誉情况表</w:t>
            </w:r>
          </w:p>
        </w:tc>
        <w:tc>
          <w:tcPr>
            <w:tcW w:w="4889" w:type="dxa"/>
            <w:tcBorders>
              <w:top w:val="single" w:sz="4" w:space="0" w:color="auto"/>
              <w:left w:val="single" w:sz="4" w:space="0" w:color="auto"/>
              <w:bottom w:val="single" w:sz="4" w:space="0" w:color="auto"/>
              <w:right w:val="single" w:sz="4" w:space="0" w:color="auto"/>
            </w:tcBorders>
            <w:vAlign w:val="center"/>
          </w:tcPr>
          <w:p w14:paraId="57070AD5" w14:textId="77777777" w:rsidR="004271C4" w:rsidRPr="006A0AD5" w:rsidRDefault="004271C4" w:rsidP="004271C4">
            <w:pPr>
              <w:pStyle w:val="31"/>
              <w:topLinePunct/>
              <w:spacing w:line="360" w:lineRule="atLeast"/>
              <w:rPr>
                <w:rFonts w:ascii="Times New Roman" w:eastAsia="黑体"/>
                <w:sz w:val="21"/>
                <w:szCs w:val="21"/>
              </w:rPr>
            </w:pPr>
            <w:r w:rsidRPr="006A0AD5">
              <w:rPr>
                <w:rFonts w:ascii="Times New Roman" w:eastAsia="黑体"/>
                <w:sz w:val="21"/>
                <w:szCs w:val="21"/>
              </w:rPr>
              <w:t>第</w:t>
            </w:r>
            <w:r w:rsidRPr="006A0AD5">
              <w:rPr>
                <w:rFonts w:ascii="Times New Roman" w:eastAsia="黑体"/>
                <w:sz w:val="21"/>
                <w:szCs w:val="21"/>
              </w:rPr>
              <w:t>3.5.3</w:t>
            </w:r>
            <w:r w:rsidRPr="006A0AD5">
              <w:rPr>
                <w:rFonts w:ascii="Times New Roman" w:eastAsia="黑体"/>
                <w:sz w:val="21"/>
                <w:szCs w:val="21"/>
              </w:rPr>
              <w:t>项细化为：</w:t>
            </w:r>
          </w:p>
          <w:p w14:paraId="4437718F" w14:textId="77777777" w:rsidR="004271C4" w:rsidRPr="006A0AD5" w:rsidRDefault="004271C4" w:rsidP="004271C4">
            <w:pPr>
              <w:spacing w:line="440" w:lineRule="atLeast"/>
              <w:rPr>
                <w:szCs w:val="21"/>
              </w:rPr>
            </w:pPr>
            <w:r w:rsidRPr="006A0AD5">
              <w:rPr>
                <w:rFonts w:eastAsia="黑体"/>
                <w:szCs w:val="21"/>
              </w:rPr>
              <w:t>“</w:t>
            </w:r>
            <w:r w:rsidRPr="006A0AD5">
              <w:rPr>
                <w:rFonts w:eastAsia="黑体"/>
                <w:szCs w:val="21"/>
              </w:rPr>
              <w:t>投标人的信誉情况表</w:t>
            </w:r>
            <w:r w:rsidRPr="006A0AD5">
              <w:rPr>
                <w:rFonts w:eastAsia="黑体"/>
                <w:szCs w:val="21"/>
              </w:rPr>
              <w:t>”</w:t>
            </w:r>
            <w:r w:rsidRPr="006A0AD5">
              <w:rPr>
                <w:rFonts w:eastAsia="黑体"/>
                <w:szCs w:val="21"/>
              </w:rPr>
              <w:t>应附投标人在国家企业信用信息公示系统中未被列入严重违法失信企业名单的网页截图复印</w:t>
            </w:r>
            <w:r w:rsidR="00C52D62" w:rsidRPr="006A0AD5">
              <w:rPr>
                <w:rFonts w:eastAsia="黑体"/>
                <w:szCs w:val="21"/>
              </w:rPr>
              <w:t>件</w:t>
            </w:r>
            <w:r w:rsidRPr="006A0AD5">
              <w:rPr>
                <w:rFonts w:eastAsia="黑体"/>
                <w:szCs w:val="21"/>
              </w:rPr>
              <w:t>和在</w:t>
            </w:r>
            <w:r w:rsidRPr="006A0AD5">
              <w:rPr>
                <w:rFonts w:eastAsia="黑体"/>
                <w:szCs w:val="21"/>
              </w:rPr>
              <w:t>“</w:t>
            </w:r>
            <w:r w:rsidRPr="006A0AD5">
              <w:rPr>
                <w:rFonts w:eastAsia="黑体"/>
                <w:szCs w:val="21"/>
              </w:rPr>
              <w:t>信用中国</w:t>
            </w:r>
            <w:r w:rsidRPr="006A0AD5">
              <w:rPr>
                <w:rFonts w:eastAsia="黑体"/>
                <w:szCs w:val="21"/>
              </w:rPr>
              <w:t>”</w:t>
            </w:r>
            <w:r w:rsidRPr="006A0AD5">
              <w:rPr>
                <w:rFonts w:eastAsia="黑体"/>
                <w:szCs w:val="21"/>
              </w:rPr>
              <w:t>网站中未被列入失信被执行人名单的网页截图复印件。</w:t>
            </w:r>
          </w:p>
        </w:tc>
      </w:tr>
      <w:tr w:rsidR="004271C4" w:rsidRPr="006A0AD5" w14:paraId="726411F9"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594604C1" w14:textId="77777777" w:rsidR="004271C4" w:rsidRPr="006A0AD5" w:rsidRDefault="004271C4" w:rsidP="004271C4">
            <w:pPr>
              <w:spacing w:line="44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6A0AD5">
                <w:rPr>
                  <w:szCs w:val="21"/>
                </w:rPr>
                <w:lastRenderedPageBreak/>
                <w:t>3.6.1</w:t>
              </w:r>
            </w:smartTag>
          </w:p>
        </w:tc>
        <w:tc>
          <w:tcPr>
            <w:tcW w:w="2879" w:type="dxa"/>
            <w:tcBorders>
              <w:top w:val="single" w:sz="4" w:space="0" w:color="auto"/>
              <w:left w:val="single" w:sz="4" w:space="0" w:color="auto"/>
              <w:bottom w:val="single" w:sz="4" w:space="0" w:color="auto"/>
              <w:right w:val="single" w:sz="4" w:space="0" w:color="auto"/>
            </w:tcBorders>
            <w:vAlign w:val="center"/>
          </w:tcPr>
          <w:p w14:paraId="6E313BAC" w14:textId="77777777" w:rsidR="004271C4" w:rsidRPr="006A0AD5" w:rsidRDefault="004271C4" w:rsidP="004271C4">
            <w:pPr>
              <w:spacing w:line="440" w:lineRule="atLeast"/>
              <w:jc w:val="center"/>
              <w:rPr>
                <w:szCs w:val="21"/>
              </w:rPr>
            </w:pPr>
            <w:r w:rsidRPr="006A0AD5">
              <w:rPr>
                <w:szCs w:val="21"/>
              </w:rPr>
              <w:t>是否允许递交备选投标方案</w:t>
            </w:r>
          </w:p>
        </w:tc>
        <w:tc>
          <w:tcPr>
            <w:tcW w:w="4889" w:type="dxa"/>
            <w:tcBorders>
              <w:top w:val="single" w:sz="4" w:space="0" w:color="auto"/>
              <w:left w:val="single" w:sz="4" w:space="0" w:color="auto"/>
              <w:bottom w:val="single" w:sz="4" w:space="0" w:color="auto"/>
              <w:right w:val="single" w:sz="4" w:space="0" w:color="auto"/>
            </w:tcBorders>
            <w:vAlign w:val="center"/>
          </w:tcPr>
          <w:p w14:paraId="71CB3456"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w:t>
            </w:r>
            <w:r w:rsidRPr="006A0AD5">
              <w:rPr>
                <w:rFonts w:ascii="Times New Roman"/>
                <w:sz w:val="21"/>
                <w:szCs w:val="21"/>
              </w:rPr>
              <w:t>不允许</w:t>
            </w:r>
          </w:p>
          <w:p w14:paraId="1BA3B504" w14:textId="77777777" w:rsidR="004271C4" w:rsidRPr="006A0AD5" w:rsidRDefault="004271C4" w:rsidP="004271C4">
            <w:pPr>
              <w:spacing w:line="440" w:lineRule="atLeast"/>
              <w:rPr>
                <w:szCs w:val="21"/>
              </w:rPr>
            </w:pPr>
            <w:r w:rsidRPr="006A0AD5">
              <w:rPr>
                <w:szCs w:val="21"/>
              </w:rPr>
              <w:t>□</w:t>
            </w:r>
            <w:r w:rsidRPr="006A0AD5">
              <w:rPr>
                <w:szCs w:val="21"/>
              </w:rPr>
              <w:t>允许</w:t>
            </w:r>
          </w:p>
        </w:tc>
      </w:tr>
      <w:tr w:rsidR="004271C4" w:rsidRPr="006A0AD5" w14:paraId="698DBF49" w14:textId="77777777" w:rsidTr="00023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vAlign w:val="center"/>
          </w:tcPr>
          <w:p w14:paraId="04126E27" w14:textId="77777777" w:rsidR="004271C4" w:rsidRPr="006A0AD5" w:rsidRDefault="004271C4" w:rsidP="004271C4">
            <w:pPr>
              <w:spacing w:line="360" w:lineRule="atLeast"/>
              <w:jc w:val="center"/>
              <w:rPr>
                <w:szCs w:val="21"/>
              </w:rPr>
            </w:pPr>
            <w:r w:rsidRPr="006A0AD5">
              <w:rPr>
                <w:szCs w:val="21"/>
              </w:rPr>
              <w:t>3.7.2</w:t>
            </w:r>
          </w:p>
        </w:tc>
        <w:tc>
          <w:tcPr>
            <w:tcW w:w="2879" w:type="dxa"/>
            <w:vAlign w:val="center"/>
          </w:tcPr>
          <w:p w14:paraId="521888D6" w14:textId="77777777" w:rsidR="004271C4" w:rsidRPr="006A0AD5" w:rsidRDefault="004271C4" w:rsidP="004271C4">
            <w:pPr>
              <w:spacing w:line="360" w:lineRule="atLeast"/>
              <w:jc w:val="center"/>
              <w:rPr>
                <w:szCs w:val="21"/>
              </w:rPr>
            </w:pPr>
            <w:r w:rsidRPr="006A0AD5">
              <w:rPr>
                <w:szCs w:val="21"/>
              </w:rPr>
              <w:t>投标文件应对招标文件实质性内容</w:t>
            </w:r>
            <w:proofErr w:type="gramStart"/>
            <w:r w:rsidRPr="006A0AD5">
              <w:rPr>
                <w:szCs w:val="21"/>
              </w:rPr>
              <w:t>作出</w:t>
            </w:r>
            <w:proofErr w:type="gramEnd"/>
            <w:r w:rsidRPr="006A0AD5">
              <w:rPr>
                <w:szCs w:val="21"/>
              </w:rPr>
              <w:t>响应</w:t>
            </w:r>
          </w:p>
        </w:tc>
        <w:tc>
          <w:tcPr>
            <w:tcW w:w="4889" w:type="dxa"/>
            <w:vAlign w:val="center"/>
          </w:tcPr>
          <w:p w14:paraId="12465C33" w14:textId="77777777" w:rsidR="004271C4" w:rsidRPr="006A0AD5" w:rsidRDefault="004271C4" w:rsidP="004271C4">
            <w:pPr>
              <w:pStyle w:val="31"/>
              <w:topLinePunct/>
              <w:spacing w:line="360" w:lineRule="atLeast"/>
              <w:rPr>
                <w:rFonts w:ascii="Times New Roman" w:eastAsia="黑体"/>
                <w:sz w:val="21"/>
                <w:szCs w:val="21"/>
              </w:rPr>
            </w:pPr>
            <w:r w:rsidRPr="006A0AD5">
              <w:rPr>
                <w:rFonts w:ascii="Times New Roman" w:eastAsia="黑体"/>
                <w:sz w:val="21"/>
                <w:szCs w:val="21"/>
              </w:rPr>
              <w:t>第</w:t>
            </w:r>
            <w:r w:rsidRPr="006A0AD5">
              <w:rPr>
                <w:rFonts w:ascii="Times New Roman" w:eastAsia="黑体"/>
                <w:sz w:val="21"/>
                <w:szCs w:val="21"/>
              </w:rPr>
              <w:t>3.7.2</w:t>
            </w:r>
            <w:r w:rsidRPr="006A0AD5">
              <w:rPr>
                <w:rFonts w:ascii="Times New Roman" w:eastAsia="黑体"/>
                <w:sz w:val="21"/>
                <w:szCs w:val="21"/>
              </w:rPr>
              <w:t>项修改为：</w:t>
            </w:r>
          </w:p>
          <w:p w14:paraId="304BDDEE" w14:textId="77777777" w:rsidR="004271C4" w:rsidRPr="006A0AD5" w:rsidRDefault="004271C4" w:rsidP="004271C4">
            <w:pPr>
              <w:spacing w:line="360" w:lineRule="atLeast"/>
              <w:rPr>
                <w:szCs w:val="21"/>
              </w:rPr>
            </w:pPr>
            <w:r w:rsidRPr="006A0AD5">
              <w:rPr>
                <w:rFonts w:eastAsia="黑体"/>
                <w:szCs w:val="21"/>
              </w:rPr>
              <w:t>投标文件应对招标文件有关咨询服务期限、投标有效期、质量要求、安全目标、环保目标、委托人要求、招标范围等实质性内容</w:t>
            </w:r>
            <w:proofErr w:type="gramStart"/>
            <w:r w:rsidRPr="006A0AD5">
              <w:rPr>
                <w:rFonts w:eastAsia="黑体"/>
                <w:szCs w:val="21"/>
              </w:rPr>
              <w:t>作出</w:t>
            </w:r>
            <w:proofErr w:type="gramEnd"/>
            <w:r w:rsidRPr="006A0AD5">
              <w:rPr>
                <w:rFonts w:eastAsia="黑体"/>
                <w:szCs w:val="21"/>
              </w:rPr>
              <w:t>响应。</w:t>
            </w:r>
          </w:p>
        </w:tc>
      </w:tr>
      <w:tr w:rsidR="004271C4" w:rsidRPr="006A0AD5" w14:paraId="54EBE849"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DF04CD3" w14:textId="77777777" w:rsidR="004271C4" w:rsidRPr="006A0AD5" w:rsidRDefault="004271C4" w:rsidP="004271C4">
            <w:pPr>
              <w:spacing w:line="440" w:lineRule="atLeast"/>
              <w:jc w:val="center"/>
              <w:rPr>
                <w:szCs w:val="21"/>
              </w:rPr>
            </w:pPr>
            <w:r w:rsidRPr="006A0AD5">
              <w:rPr>
                <w:szCs w:val="21"/>
              </w:rPr>
              <w:br w:type="page"/>
              <w:t>3.7.4</w:t>
            </w:r>
          </w:p>
        </w:tc>
        <w:tc>
          <w:tcPr>
            <w:tcW w:w="2879" w:type="dxa"/>
            <w:tcBorders>
              <w:top w:val="single" w:sz="4" w:space="0" w:color="auto"/>
              <w:left w:val="single" w:sz="4" w:space="0" w:color="auto"/>
              <w:bottom w:val="single" w:sz="4" w:space="0" w:color="auto"/>
              <w:right w:val="single" w:sz="4" w:space="0" w:color="auto"/>
            </w:tcBorders>
            <w:vAlign w:val="center"/>
          </w:tcPr>
          <w:p w14:paraId="06C03DC8" w14:textId="77777777" w:rsidR="004271C4" w:rsidRPr="006A0AD5" w:rsidRDefault="004271C4" w:rsidP="004271C4">
            <w:pPr>
              <w:spacing w:line="440" w:lineRule="atLeast"/>
              <w:jc w:val="center"/>
              <w:rPr>
                <w:szCs w:val="21"/>
              </w:rPr>
            </w:pPr>
            <w:r w:rsidRPr="006A0AD5">
              <w:rPr>
                <w:szCs w:val="21"/>
              </w:rPr>
              <w:t>投标文件副本份数及其他要求</w:t>
            </w:r>
          </w:p>
        </w:tc>
        <w:tc>
          <w:tcPr>
            <w:tcW w:w="4889" w:type="dxa"/>
            <w:tcBorders>
              <w:top w:val="single" w:sz="4" w:space="0" w:color="auto"/>
              <w:left w:val="single" w:sz="4" w:space="0" w:color="auto"/>
              <w:bottom w:val="single" w:sz="4" w:space="0" w:color="auto"/>
              <w:right w:val="single" w:sz="4" w:space="0" w:color="auto"/>
            </w:tcBorders>
            <w:vAlign w:val="center"/>
          </w:tcPr>
          <w:p w14:paraId="180ED057"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投标文件副本份数：</w:t>
            </w:r>
          </w:p>
          <w:p w14:paraId="0B5B534E"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是否要求提交电子版文件：</w:t>
            </w:r>
          </w:p>
          <w:p w14:paraId="49978591"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其他要求：</w:t>
            </w:r>
          </w:p>
        </w:tc>
      </w:tr>
      <w:tr w:rsidR="000C5F02" w:rsidRPr="006A0AD5" w14:paraId="0F5BBF67"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93B25D6" w14:textId="77777777" w:rsidR="000C5F02" w:rsidRPr="006A0AD5" w:rsidRDefault="000C5F02" w:rsidP="000C5F02">
            <w:pPr>
              <w:spacing w:line="440" w:lineRule="atLeast"/>
              <w:jc w:val="center"/>
              <w:rPr>
                <w:szCs w:val="21"/>
              </w:rPr>
            </w:pPr>
            <w:r w:rsidRPr="006A0AD5">
              <w:rPr>
                <w:szCs w:val="21"/>
              </w:rPr>
              <w:t>3.7.5</w:t>
            </w:r>
          </w:p>
        </w:tc>
        <w:tc>
          <w:tcPr>
            <w:tcW w:w="2879" w:type="dxa"/>
            <w:tcBorders>
              <w:top w:val="single" w:sz="4" w:space="0" w:color="auto"/>
              <w:left w:val="single" w:sz="4" w:space="0" w:color="auto"/>
              <w:bottom w:val="single" w:sz="4" w:space="0" w:color="auto"/>
              <w:right w:val="single" w:sz="4" w:space="0" w:color="auto"/>
            </w:tcBorders>
            <w:vAlign w:val="center"/>
          </w:tcPr>
          <w:p w14:paraId="6D278377" w14:textId="77777777" w:rsidR="000C5F02" w:rsidRPr="006A0AD5" w:rsidRDefault="000C5F02" w:rsidP="000C5F02">
            <w:pPr>
              <w:spacing w:line="440" w:lineRule="atLeast"/>
              <w:jc w:val="center"/>
              <w:rPr>
                <w:szCs w:val="21"/>
              </w:rPr>
            </w:pPr>
            <w:ins w:id="261" w:author="华杰" w:date="2019-07-10T11:35:00Z">
              <w:r>
                <w:rPr>
                  <w:rFonts w:hint="eastAsia"/>
                </w:rPr>
                <w:t>纸质</w:t>
              </w:r>
              <w:r w:rsidRPr="00C53585">
                <w:t>投标文件份数及其他要求</w:t>
              </w:r>
            </w:ins>
            <w:del w:id="262" w:author="华杰" w:date="2019-07-10T11:35:00Z">
              <w:r w:rsidRPr="006A0AD5" w:rsidDel="00E8657B">
                <w:rPr>
                  <w:szCs w:val="21"/>
                </w:rPr>
                <w:delText>装订的其他要求</w:delText>
              </w:r>
            </w:del>
          </w:p>
        </w:tc>
        <w:tc>
          <w:tcPr>
            <w:tcW w:w="4889" w:type="dxa"/>
            <w:tcBorders>
              <w:top w:val="single" w:sz="4" w:space="0" w:color="auto"/>
              <w:left w:val="single" w:sz="4" w:space="0" w:color="auto"/>
              <w:bottom w:val="single" w:sz="4" w:space="0" w:color="auto"/>
              <w:right w:val="single" w:sz="4" w:space="0" w:color="auto"/>
            </w:tcBorders>
            <w:vAlign w:val="center"/>
          </w:tcPr>
          <w:p w14:paraId="1FEB6ED5" w14:textId="77777777" w:rsidR="000C5F02" w:rsidRPr="0001191E" w:rsidRDefault="000C5F02" w:rsidP="000C5F02">
            <w:pPr>
              <w:pStyle w:val="31"/>
              <w:topLinePunct/>
              <w:spacing w:line="360" w:lineRule="atLeast"/>
              <w:rPr>
                <w:ins w:id="263" w:author="华杰" w:date="2019-07-10T11:35:00Z"/>
                <w:szCs w:val="21"/>
              </w:rPr>
            </w:pPr>
            <w:ins w:id="264" w:author="华杰" w:date="2019-07-10T11:35:00Z">
              <w:r w:rsidRPr="0001191E">
                <w:rPr>
                  <w:rFonts w:ascii="Times New Roman" w:hint="eastAsia"/>
                  <w:sz w:val="21"/>
                  <w:szCs w:val="21"/>
                </w:rPr>
                <w:t>纸质投标文件份数：</w:t>
              </w:r>
            </w:ins>
          </w:p>
          <w:p w14:paraId="2607ABEF" w14:textId="77777777" w:rsidR="000C5F02" w:rsidRPr="006A0AD5" w:rsidRDefault="000C5F02" w:rsidP="000C5F02">
            <w:pPr>
              <w:pStyle w:val="31"/>
              <w:topLinePunct/>
              <w:spacing w:line="440" w:lineRule="atLeast"/>
              <w:rPr>
                <w:rFonts w:ascii="Times New Roman"/>
                <w:sz w:val="21"/>
                <w:szCs w:val="21"/>
              </w:rPr>
            </w:pPr>
            <w:ins w:id="265" w:author="华杰" w:date="2019-07-10T11:35:00Z">
              <w:r w:rsidRPr="000B11DC">
                <w:rPr>
                  <w:rFonts w:ascii="Times New Roman" w:hint="eastAsia"/>
                  <w:sz w:val="21"/>
                  <w:szCs w:val="21"/>
                </w:rPr>
                <w:t>其他要求：纸质版投标文件应为导入至“电子交易平台”电子投标文件的打印版，纸质投标文件</w:t>
              </w:r>
              <w:proofErr w:type="gramStart"/>
              <w:r w:rsidRPr="000B11DC">
                <w:rPr>
                  <w:rFonts w:ascii="Times New Roman" w:hint="eastAsia"/>
                  <w:sz w:val="21"/>
                  <w:szCs w:val="21"/>
                </w:rPr>
                <w:t>不分正</w:t>
              </w:r>
              <w:proofErr w:type="gramEnd"/>
              <w:r w:rsidRPr="000B11DC">
                <w:rPr>
                  <w:rFonts w:ascii="Times New Roman" w:hint="eastAsia"/>
                  <w:sz w:val="21"/>
                  <w:szCs w:val="21"/>
                </w:rPr>
                <w:t>副本。纸质投标文件与电子投标文件不一致之处，以电子投标文件为准。未采用“现场递交”方式递交纸质投标文件的，视为放弃因加密电子投标文件上传失败、解密失败或解密后无法正常读取或者导入电子开标评标系统时进行补救的权利。</w:t>
              </w:r>
            </w:ins>
          </w:p>
        </w:tc>
      </w:tr>
      <w:tr w:rsidR="000C5F02" w:rsidRPr="006A0AD5" w14:paraId="06941703" w14:textId="77777777" w:rsidTr="0002335B">
        <w:trPr>
          <w:ins w:id="266" w:author="华杰" w:date="2019-07-10T11:35:00Z"/>
        </w:trPr>
        <w:tc>
          <w:tcPr>
            <w:tcW w:w="1009" w:type="dxa"/>
            <w:tcBorders>
              <w:top w:val="single" w:sz="4" w:space="0" w:color="auto"/>
              <w:left w:val="single" w:sz="4" w:space="0" w:color="auto"/>
              <w:bottom w:val="single" w:sz="4" w:space="0" w:color="auto"/>
              <w:right w:val="single" w:sz="4" w:space="0" w:color="auto"/>
            </w:tcBorders>
            <w:vAlign w:val="center"/>
          </w:tcPr>
          <w:p w14:paraId="4DCA8226" w14:textId="77777777" w:rsidR="000C5F02" w:rsidRPr="006A0AD5" w:rsidRDefault="000C5F02" w:rsidP="000C5F02">
            <w:pPr>
              <w:spacing w:line="440" w:lineRule="atLeast"/>
              <w:jc w:val="center"/>
              <w:rPr>
                <w:ins w:id="267" w:author="华杰" w:date="2019-07-10T11:35:00Z"/>
                <w:szCs w:val="21"/>
              </w:rPr>
            </w:pPr>
            <w:ins w:id="268" w:author="华杰" w:date="2019-07-10T11:35:00Z">
              <w:r w:rsidRPr="00C53585">
                <w:rPr>
                  <w:szCs w:val="21"/>
                </w:rPr>
                <w:t>3.7.5</w:t>
              </w:r>
            </w:ins>
          </w:p>
        </w:tc>
        <w:tc>
          <w:tcPr>
            <w:tcW w:w="2879" w:type="dxa"/>
            <w:tcBorders>
              <w:top w:val="single" w:sz="4" w:space="0" w:color="auto"/>
              <w:left w:val="single" w:sz="4" w:space="0" w:color="auto"/>
              <w:bottom w:val="single" w:sz="4" w:space="0" w:color="auto"/>
              <w:right w:val="single" w:sz="4" w:space="0" w:color="auto"/>
            </w:tcBorders>
            <w:vAlign w:val="center"/>
          </w:tcPr>
          <w:p w14:paraId="6CEFBA54" w14:textId="77777777" w:rsidR="000C5F02" w:rsidRDefault="000C5F02" w:rsidP="000C5F02">
            <w:pPr>
              <w:spacing w:line="440" w:lineRule="atLeast"/>
              <w:jc w:val="center"/>
              <w:rPr>
                <w:ins w:id="269" w:author="华杰" w:date="2019-07-10T11:35:00Z"/>
              </w:rPr>
            </w:pPr>
            <w:ins w:id="270" w:author="华杰" w:date="2019-07-10T11:35:00Z">
              <w:r>
                <w:rPr>
                  <w:rFonts w:hint="eastAsia"/>
                </w:rPr>
                <w:t>纸质投标文件</w:t>
              </w:r>
              <w:r w:rsidRPr="00C53585">
                <w:t>装订的其他要求</w:t>
              </w:r>
            </w:ins>
          </w:p>
        </w:tc>
        <w:tc>
          <w:tcPr>
            <w:tcW w:w="4889" w:type="dxa"/>
            <w:tcBorders>
              <w:top w:val="single" w:sz="4" w:space="0" w:color="auto"/>
              <w:left w:val="single" w:sz="4" w:space="0" w:color="auto"/>
              <w:bottom w:val="single" w:sz="4" w:space="0" w:color="auto"/>
              <w:right w:val="single" w:sz="4" w:space="0" w:color="auto"/>
            </w:tcBorders>
            <w:vAlign w:val="center"/>
          </w:tcPr>
          <w:p w14:paraId="43CC1024" w14:textId="77777777" w:rsidR="000C5F02" w:rsidRPr="0001191E" w:rsidRDefault="000C5F02" w:rsidP="000C5F02">
            <w:pPr>
              <w:pStyle w:val="31"/>
              <w:topLinePunct/>
              <w:spacing w:line="360" w:lineRule="atLeast"/>
              <w:rPr>
                <w:ins w:id="271" w:author="华杰" w:date="2019-07-10T11:35:00Z"/>
                <w:rFonts w:ascii="Times New Roman"/>
                <w:sz w:val="21"/>
                <w:szCs w:val="21"/>
              </w:rPr>
            </w:pPr>
          </w:p>
        </w:tc>
      </w:tr>
      <w:tr w:rsidR="004271C4" w:rsidRPr="006A0AD5" w14:paraId="458A958B" w14:textId="77777777" w:rsidTr="0002335B">
        <w:trPr>
          <w:trHeight w:val="8260"/>
        </w:trPr>
        <w:tc>
          <w:tcPr>
            <w:tcW w:w="1009" w:type="dxa"/>
            <w:tcBorders>
              <w:top w:val="single" w:sz="4" w:space="0" w:color="auto"/>
              <w:left w:val="single" w:sz="4" w:space="0" w:color="auto"/>
              <w:right w:val="single" w:sz="4" w:space="0" w:color="auto"/>
            </w:tcBorders>
            <w:vAlign w:val="center"/>
          </w:tcPr>
          <w:p w14:paraId="7A439113" w14:textId="77777777" w:rsidR="004271C4" w:rsidRPr="006A0AD5" w:rsidRDefault="004271C4" w:rsidP="004271C4">
            <w:pPr>
              <w:spacing w:line="440" w:lineRule="atLeast"/>
              <w:jc w:val="center"/>
              <w:rPr>
                <w:szCs w:val="21"/>
              </w:rPr>
            </w:pPr>
            <w:r w:rsidRPr="006A0AD5">
              <w:rPr>
                <w:szCs w:val="21"/>
              </w:rPr>
              <w:lastRenderedPageBreak/>
              <w:t>4.</w:t>
            </w:r>
            <w:del w:id="272" w:author="华杰" w:date="2019-07-10T11:35:00Z">
              <w:r w:rsidRPr="006A0AD5" w:rsidDel="000C5F02">
                <w:rPr>
                  <w:szCs w:val="21"/>
                </w:rPr>
                <w:delText>1</w:delText>
              </w:r>
            </w:del>
            <w:ins w:id="273" w:author="华杰" w:date="2019-07-10T11:35:00Z">
              <w:r w:rsidR="000C5F02">
                <w:rPr>
                  <w:szCs w:val="21"/>
                </w:rPr>
                <w:t>2</w:t>
              </w:r>
            </w:ins>
            <w:r w:rsidRPr="006A0AD5">
              <w:rPr>
                <w:szCs w:val="21"/>
              </w:rPr>
              <w:t>.2</w:t>
            </w:r>
          </w:p>
        </w:tc>
        <w:tc>
          <w:tcPr>
            <w:tcW w:w="2879" w:type="dxa"/>
            <w:tcBorders>
              <w:top w:val="single" w:sz="4" w:space="0" w:color="auto"/>
              <w:left w:val="single" w:sz="4" w:space="0" w:color="auto"/>
              <w:right w:val="single" w:sz="4" w:space="0" w:color="auto"/>
            </w:tcBorders>
            <w:vAlign w:val="center"/>
          </w:tcPr>
          <w:p w14:paraId="0D216E95" w14:textId="77777777" w:rsidR="004271C4" w:rsidRPr="006A0AD5" w:rsidRDefault="000C5F02" w:rsidP="004271C4">
            <w:pPr>
              <w:spacing w:line="440" w:lineRule="atLeast"/>
              <w:jc w:val="center"/>
              <w:rPr>
                <w:szCs w:val="21"/>
              </w:rPr>
            </w:pPr>
            <w:ins w:id="274" w:author="华杰" w:date="2019-07-10T11:35:00Z">
              <w:r w:rsidRPr="000C5F02">
                <w:rPr>
                  <w:rFonts w:hint="eastAsia"/>
                  <w:szCs w:val="21"/>
                </w:rPr>
                <w:t>纸质投标文件</w:t>
              </w:r>
            </w:ins>
            <w:r w:rsidR="004271C4" w:rsidRPr="006A0AD5">
              <w:rPr>
                <w:szCs w:val="21"/>
              </w:rPr>
              <w:t>封套上应载明的信息</w:t>
            </w:r>
          </w:p>
        </w:tc>
        <w:tc>
          <w:tcPr>
            <w:tcW w:w="4889" w:type="dxa"/>
            <w:tcBorders>
              <w:top w:val="single" w:sz="4" w:space="0" w:color="auto"/>
              <w:left w:val="single" w:sz="4" w:space="0" w:color="auto"/>
              <w:right w:val="single" w:sz="4" w:space="0" w:color="auto"/>
            </w:tcBorders>
            <w:vAlign w:val="center"/>
          </w:tcPr>
          <w:p w14:paraId="569BF42A" w14:textId="77777777" w:rsidR="004271C4" w:rsidRPr="006A0AD5" w:rsidRDefault="004271C4" w:rsidP="004271C4">
            <w:pPr>
              <w:pStyle w:val="31"/>
              <w:topLinePunct/>
              <w:spacing w:line="440" w:lineRule="atLeast"/>
              <w:rPr>
                <w:rFonts w:ascii="Times New Roman"/>
                <w:b/>
                <w:sz w:val="21"/>
                <w:szCs w:val="21"/>
              </w:rPr>
            </w:pPr>
            <w:r w:rsidRPr="006A0AD5">
              <w:rPr>
                <w:rFonts w:ascii="Times New Roman"/>
                <w:b/>
                <w:sz w:val="21"/>
                <w:szCs w:val="21"/>
              </w:rPr>
              <w:t>投标文件第一个信封（商务及技术文件）封套：</w:t>
            </w:r>
          </w:p>
          <w:p w14:paraId="37F2C547"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招标人名称：</w:t>
            </w:r>
            <w:r w:rsidRPr="006A0AD5">
              <w:rPr>
                <w:rFonts w:ascii="Times New Roman"/>
                <w:sz w:val="21"/>
                <w:szCs w:val="21"/>
                <w:u w:val="single"/>
              </w:rPr>
              <w:t xml:space="preserve">                  </w:t>
            </w:r>
          </w:p>
          <w:p w14:paraId="7786FC59"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招标人地址：</w:t>
            </w:r>
            <w:r w:rsidRPr="006A0AD5">
              <w:rPr>
                <w:rFonts w:ascii="Times New Roman"/>
                <w:sz w:val="21"/>
                <w:szCs w:val="21"/>
                <w:u w:val="single"/>
              </w:rPr>
              <w:t xml:space="preserve">                  </w:t>
            </w:r>
          </w:p>
          <w:p w14:paraId="108BCE15"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u w:val="single"/>
              </w:rPr>
              <w:t xml:space="preserve">      </w:t>
            </w:r>
            <w:r w:rsidRPr="006A0AD5">
              <w:rPr>
                <w:rFonts w:ascii="Times New Roman"/>
                <w:sz w:val="21"/>
                <w:szCs w:val="21"/>
              </w:rPr>
              <w:t>（项目名称）</w:t>
            </w:r>
            <w:r w:rsidRPr="006A0AD5">
              <w:rPr>
                <w:rFonts w:ascii="Times New Roman"/>
                <w:sz w:val="21"/>
                <w:szCs w:val="21"/>
                <w:u w:val="single"/>
              </w:rPr>
              <w:t xml:space="preserve">      </w:t>
            </w:r>
            <w:r w:rsidRPr="006A0AD5">
              <w:rPr>
                <w:rFonts w:ascii="Times New Roman"/>
                <w:sz w:val="21"/>
                <w:szCs w:val="21"/>
              </w:rPr>
              <w:t>标段咨询服务招标第一个信封（商务及技术文件）投标文件</w:t>
            </w:r>
          </w:p>
          <w:p w14:paraId="5E6DB6E5"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招标项目编号：</w:t>
            </w:r>
            <w:r w:rsidRPr="006A0AD5">
              <w:rPr>
                <w:rFonts w:ascii="Times New Roman"/>
                <w:sz w:val="21"/>
                <w:szCs w:val="21"/>
                <w:u w:val="single"/>
              </w:rPr>
              <w:t xml:space="preserve">            </w:t>
            </w:r>
          </w:p>
          <w:p w14:paraId="320E6308"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在</w:t>
            </w:r>
            <w:r w:rsidRPr="006A0AD5">
              <w:rPr>
                <w:rFonts w:ascii="Times New Roman"/>
                <w:sz w:val="21"/>
                <w:szCs w:val="21"/>
                <w:u w:val="single"/>
              </w:rPr>
              <w:t xml:space="preserve">    </w:t>
            </w:r>
            <w:r w:rsidRPr="006A0AD5">
              <w:rPr>
                <w:rFonts w:ascii="Times New Roman"/>
                <w:sz w:val="21"/>
                <w:szCs w:val="21"/>
              </w:rPr>
              <w:t>年</w:t>
            </w:r>
            <w:r w:rsidRPr="006A0AD5">
              <w:rPr>
                <w:rFonts w:ascii="Times New Roman"/>
                <w:sz w:val="21"/>
                <w:szCs w:val="21"/>
                <w:u w:val="single"/>
              </w:rPr>
              <w:t xml:space="preserve">   </w:t>
            </w:r>
            <w:r w:rsidRPr="006A0AD5">
              <w:rPr>
                <w:rFonts w:ascii="Times New Roman"/>
                <w:sz w:val="21"/>
                <w:szCs w:val="21"/>
              </w:rPr>
              <w:t>月</w:t>
            </w:r>
            <w:r w:rsidRPr="006A0AD5">
              <w:rPr>
                <w:rFonts w:ascii="Times New Roman"/>
                <w:sz w:val="21"/>
                <w:szCs w:val="21"/>
                <w:u w:val="single"/>
              </w:rPr>
              <w:t xml:space="preserve">  </w:t>
            </w:r>
            <w:r w:rsidRPr="006A0AD5">
              <w:rPr>
                <w:rFonts w:ascii="Times New Roman"/>
                <w:sz w:val="21"/>
                <w:szCs w:val="21"/>
              </w:rPr>
              <w:t>日</w:t>
            </w:r>
            <w:r w:rsidRPr="006A0AD5">
              <w:rPr>
                <w:rFonts w:ascii="Times New Roman"/>
                <w:sz w:val="21"/>
                <w:szCs w:val="21"/>
                <w:u w:val="single"/>
              </w:rPr>
              <w:t xml:space="preserve">  </w:t>
            </w:r>
            <w:r w:rsidRPr="006A0AD5">
              <w:rPr>
                <w:rFonts w:ascii="Times New Roman"/>
                <w:sz w:val="21"/>
                <w:szCs w:val="21"/>
              </w:rPr>
              <w:t>时</w:t>
            </w:r>
            <w:r w:rsidRPr="006A0AD5">
              <w:rPr>
                <w:rFonts w:ascii="Times New Roman"/>
                <w:sz w:val="21"/>
                <w:szCs w:val="21"/>
                <w:u w:val="single"/>
              </w:rPr>
              <w:t xml:space="preserve">  </w:t>
            </w:r>
            <w:r w:rsidRPr="006A0AD5">
              <w:rPr>
                <w:rFonts w:ascii="Times New Roman"/>
                <w:sz w:val="21"/>
                <w:szCs w:val="21"/>
              </w:rPr>
              <w:t>分前不得开启</w:t>
            </w:r>
          </w:p>
          <w:p w14:paraId="6CF9FCB3"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投标人名称：</w:t>
            </w:r>
            <w:r w:rsidRPr="006A0AD5">
              <w:rPr>
                <w:rFonts w:ascii="Times New Roman"/>
                <w:sz w:val="21"/>
                <w:szCs w:val="21"/>
                <w:u w:val="single"/>
              </w:rPr>
              <w:t xml:space="preserve">                    </w:t>
            </w:r>
          </w:p>
          <w:p w14:paraId="4D605437" w14:textId="77777777" w:rsidR="004271C4" w:rsidRPr="006A0AD5" w:rsidRDefault="004271C4" w:rsidP="004271C4">
            <w:pPr>
              <w:pStyle w:val="31"/>
              <w:topLinePunct/>
              <w:spacing w:line="440" w:lineRule="atLeast"/>
              <w:rPr>
                <w:rFonts w:ascii="Times New Roman"/>
                <w:sz w:val="21"/>
                <w:szCs w:val="21"/>
              </w:rPr>
            </w:pPr>
          </w:p>
          <w:p w14:paraId="038B9F1F" w14:textId="77777777" w:rsidR="004271C4" w:rsidRPr="006A0AD5" w:rsidRDefault="004271C4" w:rsidP="004271C4">
            <w:pPr>
              <w:pStyle w:val="31"/>
              <w:topLinePunct/>
              <w:spacing w:line="440" w:lineRule="atLeast"/>
              <w:rPr>
                <w:rFonts w:ascii="Times New Roman"/>
                <w:b/>
                <w:sz w:val="21"/>
                <w:szCs w:val="21"/>
              </w:rPr>
            </w:pPr>
            <w:r w:rsidRPr="006A0AD5">
              <w:rPr>
                <w:rFonts w:ascii="Times New Roman"/>
                <w:b/>
                <w:sz w:val="21"/>
                <w:szCs w:val="21"/>
              </w:rPr>
              <w:t>投标文件第二个信封（报价文件）封套：</w:t>
            </w:r>
          </w:p>
          <w:p w14:paraId="1E641346"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招标人名称：</w:t>
            </w:r>
            <w:r w:rsidRPr="006A0AD5">
              <w:rPr>
                <w:rFonts w:ascii="Times New Roman"/>
                <w:sz w:val="21"/>
                <w:szCs w:val="21"/>
                <w:u w:val="single"/>
              </w:rPr>
              <w:t xml:space="preserve">                  </w:t>
            </w:r>
          </w:p>
          <w:p w14:paraId="004421F3"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招标人地址：</w:t>
            </w:r>
            <w:r w:rsidRPr="006A0AD5">
              <w:rPr>
                <w:rFonts w:ascii="Times New Roman"/>
                <w:sz w:val="21"/>
                <w:szCs w:val="21"/>
                <w:u w:val="single"/>
              </w:rPr>
              <w:t xml:space="preserve">                  </w:t>
            </w:r>
          </w:p>
          <w:p w14:paraId="50D71F9F"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u w:val="single"/>
              </w:rPr>
              <w:t xml:space="preserve">      </w:t>
            </w:r>
            <w:r w:rsidRPr="006A0AD5">
              <w:rPr>
                <w:rFonts w:ascii="Times New Roman"/>
                <w:sz w:val="21"/>
                <w:szCs w:val="21"/>
              </w:rPr>
              <w:t>（项目名称）</w:t>
            </w:r>
            <w:r w:rsidRPr="006A0AD5">
              <w:rPr>
                <w:rFonts w:ascii="Times New Roman"/>
                <w:sz w:val="21"/>
                <w:szCs w:val="21"/>
                <w:u w:val="single"/>
              </w:rPr>
              <w:t xml:space="preserve">      </w:t>
            </w:r>
            <w:r w:rsidRPr="006A0AD5">
              <w:rPr>
                <w:rFonts w:ascii="Times New Roman"/>
                <w:sz w:val="21"/>
                <w:szCs w:val="21"/>
              </w:rPr>
              <w:t>标段咨询服务招标第二个信封（报价文件）投标文件</w:t>
            </w:r>
          </w:p>
          <w:p w14:paraId="67E50761"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招标项目编号：</w:t>
            </w:r>
            <w:r w:rsidRPr="006A0AD5">
              <w:rPr>
                <w:rFonts w:ascii="Times New Roman"/>
                <w:sz w:val="21"/>
                <w:szCs w:val="21"/>
                <w:u w:val="single"/>
              </w:rPr>
              <w:t xml:space="preserve">            </w:t>
            </w:r>
          </w:p>
          <w:p w14:paraId="5858FCB0"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在投标文件第二个信封（报价文件）开标前不得开启</w:t>
            </w:r>
          </w:p>
          <w:p w14:paraId="68E2CDB7" w14:textId="77777777" w:rsidR="004271C4" w:rsidRPr="006A0AD5" w:rsidRDefault="004271C4" w:rsidP="004271C4">
            <w:pPr>
              <w:pStyle w:val="31"/>
              <w:topLinePunct/>
              <w:spacing w:line="440" w:lineRule="atLeast"/>
              <w:rPr>
                <w:rFonts w:ascii="Times New Roman"/>
                <w:sz w:val="21"/>
                <w:szCs w:val="21"/>
                <w:u w:val="single"/>
              </w:rPr>
            </w:pPr>
            <w:r w:rsidRPr="006A0AD5">
              <w:rPr>
                <w:rFonts w:ascii="Times New Roman"/>
                <w:sz w:val="21"/>
                <w:szCs w:val="21"/>
              </w:rPr>
              <w:t>投标人名称：</w:t>
            </w:r>
            <w:r w:rsidRPr="006A0AD5">
              <w:rPr>
                <w:rFonts w:ascii="Times New Roman"/>
                <w:sz w:val="21"/>
                <w:szCs w:val="21"/>
                <w:u w:val="single"/>
              </w:rPr>
              <w:t xml:space="preserve">                        </w:t>
            </w:r>
          </w:p>
          <w:p w14:paraId="5FFAE741" w14:textId="77777777" w:rsidR="004271C4" w:rsidRPr="006A0AD5" w:rsidRDefault="004271C4" w:rsidP="004271C4">
            <w:pPr>
              <w:pStyle w:val="31"/>
              <w:topLinePunct/>
              <w:spacing w:line="440" w:lineRule="atLeast"/>
              <w:rPr>
                <w:rFonts w:ascii="Times New Roman"/>
                <w:sz w:val="21"/>
                <w:szCs w:val="21"/>
                <w:u w:val="single"/>
              </w:rPr>
            </w:pPr>
            <w:r w:rsidRPr="006A0AD5">
              <w:rPr>
                <w:rFonts w:ascii="Times New Roman"/>
                <w:sz w:val="21"/>
                <w:szCs w:val="21"/>
              </w:rPr>
              <w:t>投标人地址：</w:t>
            </w:r>
            <w:r w:rsidRPr="006A0AD5">
              <w:rPr>
                <w:rFonts w:ascii="Times New Roman"/>
                <w:sz w:val="21"/>
                <w:szCs w:val="21"/>
                <w:u w:val="single"/>
              </w:rPr>
              <w:t xml:space="preserve">                        </w:t>
            </w:r>
          </w:p>
          <w:p w14:paraId="37869988" w14:textId="77777777" w:rsidR="004271C4" w:rsidRPr="006A0AD5" w:rsidRDefault="004271C4" w:rsidP="004271C4">
            <w:pPr>
              <w:pStyle w:val="31"/>
              <w:topLinePunct/>
              <w:spacing w:line="440" w:lineRule="atLeast"/>
              <w:rPr>
                <w:rFonts w:ascii="Times New Roman"/>
                <w:sz w:val="21"/>
                <w:szCs w:val="21"/>
              </w:rPr>
            </w:pPr>
          </w:p>
          <w:p w14:paraId="41BCC5FB" w14:textId="77777777" w:rsidR="004271C4" w:rsidRPr="006A0AD5" w:rsidRDefault="004271C4" w:rsidP="004271C4">
            <w:pPr>
              <w:pStyle w:val="31"/>
              <w:topLinePunct/>
              <w:spacing w:line="440" w:lineRule="atLeast"/>
              <w:rPr>
                <w:rFonts w:ascii="Times New Roman"/>
                <w:b/>
                <w:sz w:val="21"/>
                <w:szCs w:val="21"/>
              </w:rPr>
            </w:pPr>
            <w:r w:rsidRPr="006A0AD5">
              <w:rPr>
                <w:rFonts w:ascii="Times New Roman"/>
                <w:b/>
                <w:sz w:val="21"/>
                <w:szCs w:val="21"/>
              </w:rPr>
              <w:t>银行保函封套：</w:t>
            </w:r>
          </w:p>
          <w:p w14:paraId="02040448"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招标人名称：</w:t>
            </w:r>
            <w:r w:rsidRPr="006A0AD5">
              <w:rPr>
                <w:rFonts w:ascii="Times New Roman"/>
                <w:sz w:val="21"/>
                <w:szCs w:val="21"/>
                <w:u w:val="single"/>
              </w:rPr>
              <w:t xml:space="preserve">                  </w:t>
            </w:r>
          </w:p>
          <w:p w14:paraId="6F24E651"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招标人地址：</w:t>
            </w:r>
            <w:r w:rsidRPr="006A0AD5">
              <w:rPr>
                <w:rFonts w:ascii="Times New Roman"/>
                <w:sz w:val="21"/>
                <w:szCs w:val="21"/>
                <w:u w:val="single"/>
              </w:rPr>
              <w:t xml:space="preserve">                  </w:t>
            </w:r>
          </w:p>
          <w:p w14:paraId="75A4990D"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u w:val="single"/>
              </w:rPr>
              <w:t xml:space="preserve">      </w:t>
            </w:r>
            <w:r w:rsidRPr="006A0AD5">
              <w:rPr>
                <w:rFonts w:ascii="Times New Roman"/>
                <w:sz w:val="21"/>
                <w:szCs w:val="21"/>
              </w:rPr>
              <w:t>（项目名称）</w:t>
            </w:r>
            <w:r w:rsidRPr="006A0AD5">
              <w:rPr>
                <w:rFonts w:ascii="Times New Roman"/>
                <w:sz w:val="21"/>
                <w:szCs w:val="21"/>
                <w:u w:val="single"/>
              </w:rPr>
              <w:t xml:space="preserve">      </w:t>
            </w:r>
            <w:r w:rsidRPr="006A0AD5">
              <w:rPr>
                <w:rFonts w:ascii="Times New Roman"/>
                <w:sz w:val="21"/>
                <w:szCs w:val="21"/>
              </w:rPr>
              <w:t>标段咨询服务招标投标保证金（银行保函原件）</w:t>
            </w:r>
          </w:p>
          <w:p w14:paraId="46908095"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招标项目编号：</w:t>
            </w:r>
            <w:r w:rsidRPr="006A0AD5">
              <w:rPr>
                <w:rFonts w:ascii="Times New Roman"/>
                <w:sz w:val="21"/>
                <w:szCs w:val="21"/>
                <w:u w:val="single"/>
              </w:rPr>
              <w:t xml:space="preserve">            </w:t>
            </w:r>
          </w:p>
          <w:p w14:paraId="30A1AD85"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投标人名称：</w:t>
            </w:r>
            <w:r w:rsidRPr="006A0AD5">
              <w:rPr>
                <w:rFonts w:ascii="Times New Roman"/>
                <w:sz w:val="21"/>
                <w:szCs w:val="21"/>
                <w:u w:val="single"/>
              </w:rPr>
              <w:t xml:space="preserve">                        </w:t>
            </w:r>
          </w:p>
        </w:tc>
      </w:tr>
      <w:tr w:rsidR="004271C4" w:rsidRPr="006A0AD5" w14:paraId="6CCEB957"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097C13F" w14:textId="77777777" w:rsidR="004271C4" w:rsidRPr="006A0AD5" w:rsidRDefault="004271C4" w:rsidP="004271C4">
            <w:pPr>
              <w:spacing w:line="440" w:lineRule="atLeast"/>
              <w:jc w:val="center"/>
              <w:rPr>
                <w:szCs w:val="21"/>
              </w:rPr>
            </w:pPr>
            <w:r w:rsidRPr="006A0AD5">
              <w:rPr>
                <w:szCs w:val="21"/>
              </w:rPr>
              <w:t>4.</w:t>
            </w:r>
            <w:del w:id="275" w:author="华杰" w:date="2019-07-10T11:35:00Z">
              <w:r w:rsidRPr="006A0AD5" w:rsidDel="000C5F02">
                <w:rPr>
                  <w:szCs w:val="21"/>
                </w:rPr>
                <w:delText>2</w:delText>
              </w:r>
            </w:del>
            <w:ins w:id="276" w:author="华杰" w:date="2019-07-10T11:35:00Z">
              <w:r w:rsidR="000C5F02">
                <w:rPr>
                  <w:szCs w:val="21"/>
                </w:rPr>
                <w:t>4</w:t>
              </w:r>
            </w:ins>
            <w:r w:rsidRPr="006A0AD5">
              <w:rPr>
                <w:szCs w:val="21"/>
              </w:rPr>
              <w:t>.3</w:t>
            </w:r>
          </w:p>
        </w:tc>
        <w:tc>
          <w:tcPr>
            <w:tcW w:w="2879" w:type="dxa"/>
            <w:tcBorders>
              <w:top w:val="single" w:sz="4" w:space="0" w:color="auto"/>
              <w:left w:val="single" w:sz="4" w:space="0" w:color="auto"/>
              <w:bottom w:val="single" w:sz="4" w:space="0" w:color="auto"/>
              <w:right w:val="single" w:sz="4" w:space="0" w:color="auto"/>
            </w:tcBorders>
            <w:vAlign w:val="center"/>
          </w:tcPr>
          <w:p w14:paraId="08DD803B" w14:textId="77777777" w:rsidR="004271C4" w:rsidRPr="006A0AD5" w:rsidRDefault="004271C4" w:rsidP="004271C4">
            <w:pPr>
              <w:spacing w:line="440" w:lineRule="atLeast"/>
              <w:jc w:val="center"/>
              <w:rPr>
                <w:szCs w:val="21"/>
              </w:rPr>
            </w:pPr>
            <w:r w:rsidRPr="006A0AD5">
              <w:rPr>
                <w:szCs w:val="21"/>
              </w:rPr>
              <w:t>是否退还</w:t>
            </w:r>
            <w:ins w:id="277" w:author="华杰" w:date="2019-07-10T11:36:00Z">
              <w:r w:rsidR="000C5F02" w:rsidRPr="000C5F02">
                <w:rPr>
                  <w:rFonts w:hint="eastAsia"/>
                  <w:szCs w:val="21"/>
                </w:rPr>
                <w:t>纸质</w:t>
              </w:r>
            </w:ins>
            <w:r w:rsidRPr="006A0AD5">
              <w:rPr>
                <w:szCs w:val="21"/>
              </w:rPr>
              <w:t>投标文件</w:t>
            </w:r>
          </w:p>
        </w:tc>
        <w:tc>
          <w:tcPr>
            <w:tcW w:w="4889" w:type="dxa"/>
            <w:tcBorders>
              <w:top w:val="single" w:sz="4" w:space="0" w:color="auto"/>
              <w:left w:val="single" w:sz="4" w:space="0" w:color="auto"/>
              <w:bottom w:val="single" w:sz="4" w:space="0" w:color="auto"/>
              <w:right w:val="single" w:sz="4" w:space="0" w:color="auto"/>
            </w:tcBorders>
            <w:vAlign w:val="center"/>
          </w:tcPr>
          <w:p w14:paraId="348D121A"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w:t>
            </w:r>
            <w:r w:rsidRPr="006A0AD5">
              <w:rPr>
                <w:rFonts w:ascii="Times New Roman"/>
                <w:sz w:val="21"/>
                <w:szCs w:val="21"/>
              </w:rPr>
              <w:t>否</w:t>
            </w:r>
          </w:p>
          <w:p w14:paraId="22FC51E7" w14:textId="77777777" w:rsidR="004271C4" w:rsidRPr="006A0AD5" w:rsidRDefault="004271C4" w:rsidP="004271C4">
            <w:pPr>
              <w:spacing w:line="440" w:lineRule="atLeast"/>
              <w:rPr>
                <w:szCs w:val="21"/>
              </w:rPr>
            </w:pPr>
            <w:r w:rsidRPr="006A0AD5">
              <w:rPr>
                <w:szCs w:val="21"/>
              </w:rPr>
              <w:t>□</w:t>
            </w:r>
            <w:r w:rsidRPr="006A0AD5">
              <w:rPr>
                <w:szCs w:val="21"/>
              </w:rPr>
              <w:t>是</w:t>
            </w:r>
          </w:p>
          <w:p w14:paraId="44DED852" w14:textId="77777777" w:rsidR="004271C4" w:rsidRPr="006A0AD5" w:rsidRDefault="004271C4" w:rsidP="004271C4">
            <w:pPr>
              <w:spacing w:line="440" w:lineRule="atLeast"/>
              <w:rPr>
                <w:rFonts w:eastAsia="黑体"/>
                <w:szCs w:val="21"/>
              </w:rPr>
            </w:pPr>
            <w:r w:rsidRPr="006A0AD5">
              <w:rPr>
                <w:rFonts w:eastAsia="黑体"/>
                <w:szCs w:val="21"/>
              </w:rPr>
              <w:lastRenderedPageBreak/>
              <w:t>退还未通过投标文件第一个信封（商务及技术文件）评审的投标文件第二个信封（报价文件）</w:t>
            </w:r>
          </w:p>
          <w:p w14:paraId="341D8D9E" w14:textId="77777777" w:rsidR="004271C4" w:rsidRPr="006A0AD5" w:rsidRDefault="004271C4" w:rsidP="004271C4">
            <w:pPr>
              <w:spacing w:line="440" w:lineRule="atLeast"/>
              <w:rPr>
                <w:szCs w:val="21"/>
              </w:rPr>
            </w:pPr>
            <w:r w:rsidRPr="006A0AD5">
              <w:rPr>
                <w:szCs w:val="21"/>
              </w:rPr>
              <w:t>退还时间：</w:t>
            </w:r>
          </w:p>
        </w:tc>
      </w:tr>
      <w:tr w:rsidR="004271C4" w:rsidRPr="006A0AD5" w14:paraId="0EE3264D"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51A941BB" w14:textId="77777777" w:rsidR="004271C4" w:rsidRPr="006A0AD5" w:rsidRDefault="004271C4" w:rsidP="004271C4">
            <w:pPr>
              <w:spacing w:line="440" w:lineRule="atLeast"/>
              <w:jc w:val="center"/>
              <w:rPr>
                <w:szCs w:val="21"/>
              </w:rPr>
            </w:pPr>
            <w:r w:rsidRPr="006A0AD5">
              <w:rPr>
                <w:szCs w:val="21"/>
              </w:rPr>
              <w:lastRenderedPageBreak/>
              <w:t>5.1</w:t>
            </w:r>
          </w:p>
        </w:tc>
        <w:tc>
          <w:tcPr>
            <w:tcW w:w="2879" w:type="dxa"/>
            <w:tcBorders>
              <w:top w:val="single" w:sz="4" w:space="0" w:color="auto"/>
              <w:left w:val="single" w:sz="4" w:space="0" w:color="auto"/>
              <w:bottom w:val="single" w:sz="4" w:space="0" w:color="auto"/>
              <w:right w:val="single" w:sz="4" w:space="0" w:color="auto"/>
            </w:tcBorders>
            <w:vAlign w:val="center"/>
          </w:tcPr>
          <w:p w14:paraId="654B77FA" w14:textId="77777777" w:rsidR="004271C4" w:rsidRPr="006A0AD5" w:rsidRDefault="004271C4" w:rsidP="004271C4">
            <w:pPr>
              <w:spacing w:line="440" w:lineRule="atLeast"/>
              <w:jc w:val="center"/>
              <w:rPr>
                <w:szCs w:val="21"/>
              </w:rPr>
            </w:pPr>
            <w:r w:rsidRPr="006A0AD5">
              <w:rPr>
                <w:szCs w:val="21"/>
              </w:rPr>
              <w:t>开标时间和地点</w:t>
            </w:r>
          </w:p>
        </w:tc>
        <w:tc>
          <w:tcPr>
            <w:tcW w:w="4889" w:type="dxa"/>
            <w:tcBorders>
              <w:top w:val="single" w:sz="4" w:space="0" w:color="auto"/>
              <w:left w:val="single" w:sz="4" w:space="0" w:color="auto"/>
              <w:bottom w:val="single" w:sz="4" w:space="0" w:color="auto"/>
              <w:right w:val="single" w:sz="4" w:space="0" w:color="auto"/>
            </w:tcBorders>
            <w:vAlign w:val="center"/>
          </w:tcPr>
          <w:p w14:paraId="1B4691E2" w14:textId="77777777" w:rsidR="004271C4" w:rsidRPr="006A0AD5" w:rsidRDefault="004271C4" w:rsidP="004271C4">
            <w:pPr>
              <w:spacing w:line="440" w:lineRule="atLeast"/>
              <w:rPr>
                <w:szCs w:val="21"/>
              </w:rPr>
            </w:pPr>
            <w:r w:rsidRPr="006A0AD5">
              <w:rPr>
                <w:szCs w:val="21"/>
              </w:rPr>
              <w:t>投标文件第一个信封（商务及技术文件）开标时间：同投标截止时间</w:t>
            </w:r>
          </w:p>
          <w:p w14:paraId="7D573954" w14:textId="77777777" w:rsidR="004271C4" w:rsidRPr="006A0AD5" w:rsidRDefault="004271C4" w:rsidP="004271C4">
            <w:pPr>
              <w:spacing w:line="440" w:lineRule="atLeast"/>
              <w:rPr>
                <w:szCs w:val="21"/>
              </w:rPr>
            </w:pPr>
            <w:r w:rsidRPr="006A0AD5">
              <w:rPr>
                <w:szCs w:val="21"/>
              </w:rPr>
              <w:t>投标文件第一个信封（商务及技术文件）开标地点：同递交投标文件地点</w:t>
            </w:r>
          </w:p>
          <w:p w14:paraId="163F4E7E" w14:textId="77777777" w:rsidR="004271C4" w:rsidRPr="006A0AD5" w:rsidRDefault="004271C4" w:rsidP="004271C4">
            <w:pPr>
              <w:spacing w:line="440" w:lineRule="atLeast"/>
              <w:rPr>
                <w:szCs w:val="21"/>
              </w:rPr>
            </w:pPr>
            <w:r w:rsidRPr="006A0AD5">
              <w:rPr>
                <w:szCs w:val="21"/>
              </w:rPr>
              <w:t>投标文件第二个信封（报价文件）开标时间：</w:t>
            </w:r>
            <w:r w:rsidRPr="006A0AD5">
              <w:rPr>
                <w:szCs w:val="21"/>
                <w:u w:val="single"/>
              </w:rPr>
              <w:t xml:space="preserve">     </w:t>
            </w:r>
            <w:r w:rsidRPr="006A0AD5">
              <w:rPr>
                <w:szCs w:val="21"/>
              </w:rPr>
              <w:t xml:space="preserve">         </w:t>
            </w:r>
          </w:p>
          <w:p w14:paraId="15B2FEBC" w14:textId="77777777" w:rsidR="004271C4" w:rsidRPr="006A0AD5" w:rsidRDefault="004271C4" w:rsidP="004271C4">
            <w:pPr>
              <w:spacing w:line="440" w:lineRule="atLeast"/>
              <w:rPr>
                <w:szCs w:val="21"/>
              </w:rPr>
            </w:pPr>
            <w:r w:rsidRPr="006A0AD5">
              <w:rPr>
                <w:szCs w:val="21"/>
              </w:rPr>
              <w:t>投标文件第二个信封（报价文件）开标地点：</w:t>
            </w:r>
            <w:r w:rsidRPr="006A0AD5">
              <w:rPr>
                <w:szCs w:val="21"/>
                <w:u w:val="single"/>
              </w:rPr>
              <w:t xml:space="preserve">    </w:t>
            </w:r>
          </w:p>
        </w:tc>
      </w:tr>
      <w:tr w:rsidR="004271C4" w:rsidRPr="006A0AD5" w:rsidDel="000C5F02" w14:paraId="62C329A7" w14:textId="77777777" w:rsidTr="00023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del w:id="278" w:author="华杰" w:date="2019-07-10T11:36:00Z"/>
        </w:trPr>
        <w:tc>
          <w:tcPr>
            <w:tcW w:w="1009" w:type="dxa"/>
            <w:tcBorders>
              <w:top w:val="single" w:sz="4" w:space="0" w:color="auto"/>
              <w:left w:val="single" w:sz="4" w:space="0" w:color="auto"/>
              <w:bottom w:val="single" w:sz="4" w:space="0" w:color="auto"/>
              <w:right w:val="single" w:sz="4" w:space="0" w:color="auto"/>
            </w:tcBorders>
            <w:vAlign w:val="center"/>
          </w:tcPr>
          <w:p w14:paraId="3B410DB2" w14:textId="77777777" w:rsidR="004271C4" w:rsidRPr="006A0AD5" w:rsidDel="000C5F02" w:rsidRDefault="004271C4" w:rsidP="004271C4">
            <w:pPr>
              <w:spacing w:line="440" w:lineRule="atLeast"/>
              <w:jc w:val="center"/>
              <w:rPr>
                <w:del w:id="279" w:author="华杰" w:date="2019-07-10T11:36:00Z"/>
                <w:szCs w:val="21"/>
              </w:rPr>
            </w:pPr>
            <w:del w:id="280" w:author="华杰" w:date="2019-07-10T11:36:00Z">
              <w:r w:rsidRPr="006A0AD5" w:rsidDel="000C5F02">
                <w:rPr>
                  <w:szCs w:val="21"/>
                </w:rPr>
                <w:br w:type="page"/>
                <w:delText>5.2.1</w:delText>
              </w:r>
            </w:del>
          </w:p>
        </w:tc>
        <w:tc>
          <w:tcPr>
            <w:tcW w:w="2879" w:type="dxa"/>
            <w:tcBorders>
              <w:top w:val="single" w:sz="4" w:space="0" w:color="auto"/>
              <w:left w:val="single" w:sz="4" w:space="0" w:color="auto"/>
              <w:bottom w:val="single" w:sz="4" w:space="0" w:color="auto"/>
              <w:right w:val="single" w:sz="4" w:space="0" w:color="auto"/>
            </w:tcBorders>
            <w:vAlign w:val="center"/>
          </w:tcPr>
          <w:p w14:paraId="49B74892" w14:textId="77777777" w:rsidR="004271C4" w:rsidRPr="006A0AD5" w:rsidDel="000C5F02" w:rsidRDefault="004271C4" w:rsidP="004271C4">
            <w:pPr>
              <w:spacing w:line="440" w:lineRule="atLeast"/>
              <w:jc w:val="center"/>
              <w:rPr>
                <w:del w:id="281" w:author="华杰" w:date="2019-07-10T11:36:00Z"/>
                <w:szCs w:val="21"/>
              </w:rPr>
            </w:pPr>
            <w:del w:id="282" w:author="华杰" w:date="2019-07-10T11:36:00Z">
              <w:r w:rsidRPr="006A0AD5" w:rsidDel="000C5F02">
                <w:rPr>
                  <w:szCs w:val="21"/>
                </w:rPr>
                <w:delText>第一个信封（商务及技术文件）开标程序</w:delText>
              </w:r>
            </w:del>
          </w:p>
        </w:tc>
        <w:tc>
          <w:tcPr>
            <w:tcW w:w="4889" w:type="dxa"/>
            <w:tcBorders>
              <w:top w:val="single" w:sz="4" w:space="0" w:color="auto"/>
              <w:left w:val="single" w:sz="4" w:space="0" w:color="auto"/>
              <w:bottom w:val="single" w:sz="4" w:space="0" w:color="auto"/>
              <w:right w:val="single" w:sz="4" w:space="0" w:color="auto"/>
            </w:tcBorders>
            <w:vAlign w:val="center"/>
          </w:tcPr>
          <w:p w14:paraId="1767D9E4" w14:textId="77777777" w:rsidR="004271C4" w:rsidRPr="006A0AD5" w:rsidDel="000C5F02" w:rsidRDefault="004271C4" w:rsidP="004271C4">
            <w:pPr>
              <w:spacing w:line="440" w:lineRule="atLeast"/>
              <w:rPr>
                <w:del w:id="283" w:author="华杰" w:date="2019-07-10T11:36:00Z"/>
                <w:szCs w:val="21"/>
              </w:rPr>
            </w:pPr>
            <w:del w:id="284" w:author="华杰" w:date="2019-07-10T11:36:00Z">
              <w:r w:rsidRPr="006A0AD5" w:rsidDel="000C5F02">
                <w:rPr>
                  <w:szCs w:val="21"/>
                </w:rPr>
                <w:delText>（</w:delText>
              </w:r>
              <w:r w:rsidRPr="006A0AD5" w:rsidDel="000C5F02">
                <w:rPr>
                  <w:szCs w:val="21"/>
                </w:rPr>
                <w:delText>4</w:delText>
              </w:r>
              <w:r w:rsidRPr="006A0AD5" w:rsidDel="000C5F02">
                <w:rPr>
                  <w:szCs w:val="21"/>
                </w:rPr>
                <w:delText>）密封情况检查：</w:delText>
              </w:r>
              <w:r w:rsidRPr="006A0AD5" w:rsidDel="000C5F02">
                <w:rPr>
                  <w:szCs w:val="21"/>
                  <w:u w:val="single"/>
                </w:rPr>
                <w:delText>检查商务及技术文件是否存在提前开启情况</w:delText>
              </w:r>
            </w:del>
          </w:p>
          <w:p w14:paraId="061EB2EF" w14:textId="77777777" w:rsidR="004271C4" w:rsidRPr="006A0AD5" w:rsidDel="000C5F02" w:rsidRDefault="004271C4" w:rsidP="004271C4">
            <w:pPr>
              <w:spacing w:line="440" w:lineRule="atLeast"/>
              <w:rPr>
                <w:del w:id="285" w:author="华杰" w:date="2019-07-10T11:36:00Z"/>
                <w:szCs w:val="21"/>
              </w:rPr>
            </w:pPr>
            <w:del w:id="286" w:author="华杰" w:date="2019-07-10T11:36:00Z">
              <w:r w:rsidRPr="006A0AD5" w:rsidDel="000C5F02">
                <w:rPr>
                  <w:szCs w:val="21"/>
                </w:rPr>
                <w:delText>（</w:delText>
              </w:r>
              <w:r w:rsidRPr="006A0AD5" w:rsidDel="000C5F02">
                <w:rPr>
                  <w:szCs w:val="21"/>
                </w:rPr>
                <w:delText>5</w:delText>
              </w:r>
              <w:r w:rsidRPr="006A0AD5" w:rsidDel="000C5F02">
                <w:rPr>
                  <w:szCs w:val="21"/>
                </w:rPr>
                <w:delText>）开标顺序：</w:delText>
              </w:r>
              <w:r w:rsidRPr="006A0AD5" w:rsidDel="000C5F02">
                <w:rPr>
                  <w:szCs w:val="21"/>
                  <w:u w:val="single"/>
                </w:rPr>
                <w:delText xml:space="preserve">             </w:delText>
              </w:r>
            </w:del>
          </w:p>
        </w:tc>
      </w:tr>
      <w:tr w:rsidR="004271C4" w:rsidRPr="006A0AD5" w:rsidDel="000C5F02" w14:paraId="0CE693FC" w14:textId="77777777" w:rsidTr="00023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del w:id="287" w:author="华杰" w:date="2019-07-10T11:36:00Z"/>
        </w:trPr>
        <w:tc>
          <w:tcPr>
            <w:tcW w:w="1009" w:type="dxa"/>
            <w:tcBorders>
              <w:top w:val="single" w:sz="4" w:space="0" w:color="auto"/>
              <w:left w:val="single" w:sz="4" w:space="0" w:color="auto"/>
              <w:bottom w:val="single" w:sz="4" w:space="0" w:color="auto"/>
              <w:right w:val="single" w:sz="4" w:space="0" w:color="auto"/>
            </w:tcBorders>
            <w:vAlign w:val="center"/>
          </w:tcPr>
          <w:p w14:paraId="7421D9A9" w14:textId="77777777" w:rsidR="004271C4" w:rsidRPr="006A0AD5" w:rsidDel="000C5F02" w:rsidRDefault="004271C4" w:rsidP="004271C4">
            <w:pPr>
              <w:spacing w:line="440" w:lineRule="atLeast"/>
              <w:jc w:val="center"/>
              <w:rPr>
                <w:del w:id="288" w:author="华杰" w:date="2019-07-10T11:36:00Z"/>
                <w:szCs w:val="21"/>
              </w:rPr>
            </w:pPr>
            <w:del w:id="289" w:author="华杰" w:date="2019-07-10T11:36:00Z">
              <w:r w:rsidRPr="006A0AD5" w:rsidDel="000C5F02">
                <w:rPr>
                  <w:szCs w:val="21"/>
                </w:rPr>
                <w:delText>5.2.3</w:delText>
              </w:r>
            </w:del>
          </w:p>
        </w:tc>
        <w:tc>
          <w:tcPr>
            <w:tcW w:w="2879" w:type="dxa"/>
            <w:tcBorders>
              <w:top w:val="single" w:sz="4" w:space="0" w:color="auto"/>
              <w:left w:val="single" w:sz="4" w:space="0" w:color="auto"/>
              <w:bottom w:val="single" w:sz="4" w:space="0" w:color="auto"/>
              <w:right w:val="single" w:sz="4" w:space="0" w:color="auto"/>
            </w:tcBorders>
            <w:vAlign w:val="center"/>
          </w:tcPr>
          <w:p w14:paraId="51A81B1C" w14:textId="77777777" w:rsidR="004271C4" w:rsidRPr="006A0AD5" w:rsidDel="000C5F02" w:rsidRDefault="004271C4" w:rsidP="004271C4">
            <w:pPr>
              <w:spacing w:line="440" w:lineRule="atLeast"/>
              <w:jc w:val="center"/>
              <w:rPr>
                <w:del w:id="290" w:author="华杰" w:date="2019-07-10T11:36:00Z"/>
                <w:szCs w:val="21"/>
              </w:rPr>
            </w:pPr>
            <w:del w:id="291" w:author="华杰" w:date="2019-07-10T11:36:00Z">
              <w:r w:rsidRPr="006A0AD5" w:rsidDel="000C5F02">
                <w:rPr>
                  <w:szCs w:val="21"/>
                </w:rPr>
                <w:delText>第二个信封（报价文件）开标程序</w:delText>
              </w:r>
            </w:del>
          </w:p>
        </w:tc>
        <w:tc>
          <w:tcPr>
            <w:tcW w:w="4889" w:type="dxa"/>
            <w:tcBorders>
              <w:top w:val="single" w:sz="4" w:space="0" w:color="auto"/>
              <w:left w:val="single" w:sz="4" w:space="0" w:color="auto"/>
              <w:bottom w:val="single" w:sz="4" w:space="0" w:color="auto"/>
              <w:right w:val="single" w:sz="4" w:space="0" w:color="auto"/>
            </w:tcBorders>
            <w:vAlign w:val="center"/>
          </w:tcPr>
          <w:p w14:paraId="3924DE9C" w14:textId="77777777" w:rsidR="004271C4" w:rsidRPr="006A0AD5" w:rsidDel="000C5F02" w:rsidRDefault="004271C4" w:rsidP="004271C4">
            <w:pPr>
              <w:spacing w:line="440" w:lineRule="atLeast"/>
              <w:rPr>
                <w:del w:id="292" w:author="华杰" w:date="2019-07-10T11:36:00Z"/>
                <w:szCs w:val="21"/>
              </w:rPr>
            </w:pPr>
            <w:del w:id="293" w:author="华杰" w:date="2019-07-10T11:36:00Z">
              <w:r w:rsidRPr="006A0AD5" w:rsidDel="000C5F02">
                <w:rPr>
                  <w:szCs w:val="21"/>
                </w:rPr>
                <w:delText>（</w:delText>
              </w:r>
              <w:r w:rsidRPr="006A0AD5" w:rsidDel="000C5F02">
                <w:rPr>
                  <w:szCs w:val="21"/>
                </w:rPr>
                <w:delText>4</w:delText>
              </w:r>
              <w:r w:rsidRPr="006A0AD5" w:rsidDel="000C5F02">
                <w:rPr>
                  <w:szCs w:val="21"/>
                </w:rPr>
                <w:delText>）密封情况检查：</w:delText>
              </w:r>
              <w:r w:rsidRPr="006A0AD5" w:rsidDel="000C5F02">
                <w:rPr>
                  <w:szCs w:val="21"/>
                  <w:u w:val="single"/>
                </w:rPr>
                <w:delText>检查报价文件是否存在提前开启情况</w:delText>
              </w:r>
            </w:del>
          </w:p>
          <w:p w14:paraId="567CCD8E" w14:textId="77777777" w:rsidR="004271C4" w:rsidRPr="006A0AD5" w:rsidDel="000C5F02" w:rsidRDefault="004271C4" w:rsidP="004271C4">
            <w:pPr>
              <w:spacing w:line="440" w:lineRule="atLeast"/>
              <w:rPr>
                <w:del w:id="294" w:author="华杰" w:date="2019-07-10T11:36:00Z"/>
                <w:szCs w:val="21"/>
              </w:rPr>
            </w:pPr>
            <w:del w:id="295" w:author="华杰" w:date="2019-07-10T11:36:00Z">
              <w:r w:rsidRPr="006A0AD5" w:rsidDel="000C5F02">
                <w:rPr>
                  <w:szCs w:val="21"/>
                </w:rPr>
                <w:delText>（</w:delText>
              </w:r>
              <w:r w:rsidRPr="006A0AD5" w:rsidDel="000C5F02">
                <w:rPr>
                  <w:szCs w:val="21"/>
                </w:rPr>
                <w:delText>5</w:delText>
              </w:r>
              <w:r w:rsidRPr="006A0AD5" w:rsidDel="000C5F02">
                <w:rPr>
                  <w:szCs w:val="21"/>
                </w:rPr>
                <w:delText>）开标顺序：</w:delText>
              </w:r>
              <w:r w:rsidRPr="006A0AD5" w:rsidDel="000C5F02">
                <w:rPr>
                  <w:szCs w:val="21"/>
                  <w:u w:val="single"/>
                </w:rPr>
                <w:delText xml:space="preserve">             </w:delText>
              </w:r>
            </w:del>
          </w:p>
        </w:tc>
      </w:tr>
      <w:tr w:rsidR="004271C4" w:rsidRPr="006A0AD5" w14:paraId="78FC7DF5" w14:textId="77777777" w:rsidTr="00023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tcBorders>
              <w:bottom w:val="single" w:sz="4" w:space="0" w:color="auto"/>
            </w:tcBorders>
            <w:vAlign w:val="center"/>
          </w:tcPr>
          <w:p w14:paraId="04C7E465" w14:textId="77777777" w:rsidR="004271C4" w:rsidRPr="006A0AD5" w:rsidRDefault="004271C4" w:rsidP="004271C4">
            <w:pPr>
              <w:spacing w:line="440" w:lineRule="atLeast"/>
              <w:jc w:val="center"/>
              <w:rPr>
                <w:szCs w:val="21"/>
              </w:rPr>
            </w:pPr>
            <w:r w:rsidRPr="006A0AD5">
              <w:rPr>
                <w:szCs w:val="21"/>
              </w:rPr>
              <w:t>6.1.1</w:t>
            </w:r>
          </w:p>
        </w:tc>
        <w:tc>
          <w:tcPr>
            <w:tcW w:w="2879" w:type="dxa"/>
            <w:tcBorders>
              <w:bottom w:val="single" w:sz="4" w:space="0" w:color="auto"/>
            </w:tcBorders>
            <w:vAlign w:val="center"/>
          </w:tcPr>
          <w:p w14:paraId="0391B2DD" w14:textId="77777777" w:rsidR="004271C4" w:rsidRPr="006A0AD5" w:rsidRDefault="004271C4" w:rsidP="004271C4">
            <w:pPr>
              <w:spacing w:line="440" w:lineRule="atLeast"/>
              <w:jc w:val="center"/>
              <w:rPr>
                <w:szCs w:val="21"/>
              </w:rPr>
            </w:pPr>
            <w:r w:rsidRPr="006A0AD5">
              <w:rPr>
                <w:szCs w:val="21"/>
              </w:rPr>
              <w:t>评标委员会的组建</w:t>
            </w:r>
            <w:r w:rsidRPr="006A0AD5">
              <w:rPr>
                <w:rStyle w:val="aff"/>
                <w:szCs w:val="21"/>
              </w:rPr>
              <w:footnoteReference w:id="43"/>
            </w:r>
          </w:p>
        </w:tc>
        <w:tc>
          <w:tcPr>
            <w:tcW w:w="4889" w:type="dxa"/>
            <w:tcBorders>
              <w:bottom w:val="single" w:sz="4" w:space="0" w:color="auto"/>
            </w:tcBorders>
            <w:vAlign w:val="center"/>
          </w:tcPr>
          <w:p w14:paraId="0787764B" w14:textId="77777777" w:rsidR="004271C4" w:rsidRPr="006A0AD5" w:rsidRDefault="004271C4" w:rsidP="004271C4">
            <w:pPr>
              <w:spacing w:line="440" w:lineRule="atLeast"/>
              <w:rPr>
                <w:szCs w:val="21"/>
              </w:rPr>
            </w:pPr>
            <w:r w:rsidRPr="006A0AD5">
              <w:rPr>
                <w:szCs w:val="21"/>
              </w:rPr>
              <w:t>评标委员会构成：</w:t>
            </w:r>
            <w:r w:rsidRPr="006A0AD5">
              <w:rPr>
                <w:szCs w:val="21"/>
                <w:u w:val="single"/>
              </w:rPr>
              <w:t xml:space="preserve">    </w:t>
            </w:r>
            <w:r w:rsidRPr="006A0AD5">
              <w:rPr>
                <w:szCs w:val="21"/>
              </w:rPr>
              <w:t>人，其中招标人代表</w:t>
            </w:r>
            <w:r w:rsidRPr="006A0AD5">
              <w:rPr>
                <w:szCs w:val="21"/>
                <w:u w:val="single"/>
              </w:rPr>
              <w:t xml:space="preserve">    </w:t>
            </w:r>
            <w:r w:rsidRPr="006A0AD5">
              <w:rPr>
                <w:szCs w:val="21"/>
              </w:rPr>
              <w:t>人，专家</w:t>
            </w:r>
            <w:r w:rsidRPr="006A0AD5">
              <w:rPr>
                <w:szCs w:val="21"/>
                <w:u w:val="single"/>
              </w:rPr>
              <w:t xml:space="preserve">    </w:t>
            </w:r>
            <w:r w:rsidRPr="006A0AD5">
              <w:rPr>
                <w:szCs w:val="21"/>
              </w:rPr>
              <w:t>人；</w:t>
            </w:r>
          </w:p>
          <w:p w14:paraId="72D1E2F3" w14:textId="77777777" w:rsidR="004271C4" w:rsidRPr="006A0AD5" w:rsidRDefault="004271C4" w:rsidP="004271C4">
            <w:pPr>
              <w:spacing w:line="440" w:lineRule="atLeast"/>
              <w:rPr>
                <w:szCs w:val="21"/>
              </w:rPr>
            </w:pPr>
            <w:r w:rsidRPr="006A0AD5">
              <w:rPr>
                <w:szCs w:val="21"/>
              </w:rPr>
              <w:t>评标专家确定方式：依法从相应评标专家库中随机抽取</w:t>
            </w:r>
          </w:p>
        </w:tc>
      </w:tr>
      <w:tr w:rsidR="004271C4" w:rsidRPr="006A0AD5" w14:paraId="02472CE8" w14:textId="77777777" w:rsidTr="00023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tcBorders>
              <w:bottom w:val="single" w:sz="4" w:space="0" w:color="auto"/>
            </w:tcBorders>
            <w:vAlign w:val="center"/>
          </w:tcPr>
          <w:p w14:paraId="09791F9C" w14:textId="77777777" w:rsidR="004271C4" w:rsidRPr="006A0AD5" w:rsidRDefault="004271C4" w:rsidP="004271C4">
            <w:pPr>
              <w:spacing w:line="44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6A0AD5">
                <w:rPr>
                  <w:szCs w:val="21"/>
                </w:rPr>
                <w:t>6.3.2</w:t>
              </w:r>
            </w:smartTag>
          </w:p>
        </w:tc>
        <w:tc>
          <w:tcPr>
            <w:tcW w:w="2879" w:type="dxa"/>
            <w:tcBorders>
              <w:bottom w:val="single" w:sz="4" w:space="0" w:color="auto"/>
            </w:tcBorders>
            <w:vAlign w:val="center"/>
          </w:tcPr>
          <w:p w14:paraId="06BE640A" w14:textId="77777777" w:rsidR="004271C4" w:rsidRPr="006A0AD5" w:rsidRDefault="004271C4" w:rsidP="004271C4">
            <w:pPr>
              <w:spacing w:line="440" w:lineRule="atLeast"/>
              <w:jc w:val="center"/>
              <w:rPr>
                <w:szCs w:val="21"/>
              </w:rPr>
            </w:pPr>
            <w:r w:rsidRPr="006A0AD5">
              <w:rPr>
                <w:szCs w:val="21"/>
              </w:rPr>
              <w:t>评标委员会推荐中标候选人的人数</w:t>
            </w:r>
          </w:p>
        </w:tc>
        <w:tc>
          <w:tcPr>
            <w:tcW w:w="4889" w:type="dxa"/>
            <w:tcBorders>
              <w:bottom w:val="single" w:sz="4" w:space="0" w:color="auto"/>
            </w:tcBorders>
            <w:vAlign w:val="center"/>
          </w:tcPr>
          <w:p w14:paraId="5110883B" w14:textId="77777777" w:rsidR="004271C4" w:rsidRPr="006A0AD5" w:rsidRDefault="004271C4" w:rsidP="004271C4">
            <w:pPr>
              <w:spacing w:line="440" w:lineRule="atLeast"/>
              <w:rPr>
                <w:spacing w:val="10"/>
                <w:szCs w:val="21"/>
                <w:bdr w:val="single" w:sz="4" w:space="0" w:color="auto"/>
              </w:rPr>
            </w:pPr>
          </w:p>
        </w:tc>
      </w:tr>
      <w:tr w:rsidR="004271C4" w:rsidRPr="006A0AD5" w14:paraId="7E6C36CC" w14:textId="77777777" w:rsidTr="00023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tcBorders>
              <w:top w:val="single" w:sz="4" w:space="0" w:color="auto"/>
              <w:left w:val="single" w:sz="4" w:space="0" w:color="auto"/>
              <w:bottom w:val="nil"/>
              <w:right w:val="single" w:sz="4" w:space="0" w:color="auto"/>
            </w:tcBorders>
            <w:vAlign w:val="center"/>
          </w:tcPr>
          <w:p w14:paraId="7F928237" w14:textId="77777777" w:rsidR="004271C4" w:rsidRPr="006A0AD5" w:rsidRDefault="004271C4" w:rsidP="004271C4">
            <w:pPr>
              <w:spacing w:line="440" w:lineRule="atLeast"/>
              <w:jc w:val="center"/>
              <w:rPr>
                <w:szCs w:val="21"/>
              </w:rPr>
            </w:pPr>
            <w:r w:rsidRPr="006A0AD5">
              <w:rPr>
                <w:szCs w:val="21"/>
              </w:rPr>
              <w:t>7.1</w:t>
            </w:r>
          </w:p>
        </w:tc>
        <w:tc>
          <w:tcPr>
            <w:tcW w:w="2879" w:type="dxa"/>
            <w:tcBorders>
              <w:top w:val="single" w:sz="4" w:space="0" w:color="auto"/>
              <w:left w:val="single" w:sz="4" w:space="0" w:color="auto"/>
              <w:bottom w:val="nil"/>
              <w:right w:val="single" w:sz="4" w:space="0" w:color="auto"/>
            </w:tcBorders>
            <w:vAlign w:val="center"/>
          </w:tcPr>
          <w:p w14:paraId="329A7231" w14:textId="77777777" w:rsidR="004271C4" w:rsidRPr="006A0AD5" w:rsidRDefault="004271C4" w:rsidP="004271C4">
            <w:pPr>
              <w:spacing w:line="440" w:lineRule="atLeast"/>
              <w:jc w:val="center"/>
              <w:rPr>
                <w:szCs w:val="21"/>
              </w:rPr>
            </w:pPr>
            <w:r w:rsidRPr="006A0AD5">
              <w:rPr>
                <w:szCs w:val="21"/>
              </w:rPr>
              <w:t>中标候选人公示媒介及期限</w:t>
            </w:r>
          </w:p>
        </w:tc>
        <w:tc>
          <w:tcPr>
            <w:tcW w:w="4889" w:type="dxa"/>
            <w:tcBorders>
              <w:top w:val="single" w:sz="4" w:space="0" w:color="auto"/>
              <w:left w:val="single" w:sz="4" w:space="0" w:color="auto"/>
              <w:bottom w:val="nil"/>
              <w:right w:val="single" w:sz="4" w:space="0" w:color="auto"/>
            </w:tcBorders>
            <w:vAlign w:val="center"/>
          </w:tcPr>
          <w:p w14:paraId="6A1B9618" w14:textId="77777777" w:rsidR="004271C4" w:rsidRPr="006A0AD5" w:rsidRDefault="004271C4" w:rsidP="004271C4">
            <w:pPr>
              <w:spacing w:line="360" w:lineRule="atLeast"/>
              <w:rPr>
                <w:szCs w:val="21"/>
              </w:rPr>
            </w:pPr>
            <w:r w:rsidRPr="006A0AD5">
              <w:rPr>
                <w:szCs w:val="21"/>
              </w:rPr>
              <w:t>公示媒介：</w:t>
            </w:r>
            <w:r w:rsidRPr="006A0AD5">
              <w:rPr>
                <w:rFonts w:eastAsia="黑体"/>
                <w:szCs w:val="21"/>
                <w:u w:val="single"/>
              </w:rPr>
              <w:t>同招标公告发布媒介</w:t>
            </w:r>
          </w:p>
          <w:p w14:paraId="3F59FDD2" w14:textId="77777777" w:rsidR="004271C4" w:rsidRPr="006A0AD5" w:rsidRDefault="004271C4" w:rsidP="004271C4">
            <w:pPr>
              <w:spacing w:line="360" w:lineRule="atLeast"/>
              <w:rPr>
                <w:rFonts w:eastAsia="黑体"/>
                <w:szCs w:val="21"/>
              </w:rPr>
            </w:pPr>
            <w:r w:rsidRPr="006A0AD5">
              <w:rPr>
                <w:rFonts w:eastAsiaTheme="minorEastAsia"/>
                <w:szCs w:val="21"/>
              </w:rPr>
              <w:t>公示期限：</w:t>
            </w:r>
            <w:r w:rsidRPr="006A0AD5">
              <w:rPr>
                <w:rFonts w:eastAsia="黑体"/>
                <w:szCs w:val="21"/>
                <w:u w:val="single"/>
              </w:rPr>
              <w:t>不得少于</w:t>
            </w:r>
            <w:r w:rsidRPr="006A0AD5">
              <w:rPr>
                <w:rFonts w:eastAsia="黑体"/>
                <w:szCs w:val="21"/>
                <w:u w:val="single"/>
              </w:rPr>
              <w:t>3</w:t>
            </w:r>
            <w:r w:rsidRPr="006A0AD5">
              <w:rPr>
                <w:rFonts w:eastAsia="黑体"/>
                <w:szCs w:val="21"/>
                <w:u w:val="single"/>
              </w:rPr>
              <w:t>日（不含法定节假日）</w:t>
            </w:r>
          </w:p>
          <w:p w14:paraId="7A6B38BA" w14:textId="77777777" w:rsidR="004271C4" w:rsidRPr="006A0AD5" w:rsidRDefault="004271C4" w:rsidP="004271C4">
            <w:pPr>
              <w:spacing w:line="440" w:lineRule="atLeast"/>
              <w:rPr>
                <w:szCs w:val="21"/>
              </w:rPr>
            </w:pPr>
            <w:r w:rsidRPr="006A0AD5">
              <w:rPr>
                <w:szCs w:val="21"/>
              </w:rPr>
              <w:t>公示的其他内容：</w:t>
            </w:r>
            <w:r w:rsidRPr="006A0AD5">
              <w:rPr>
                <w:rFonts w:eastAsia="黑体"/>
                <w:szCs w:val="21"/>
                <w:u w:val="single"/>
              </w:rPr>
              <w:t>环保目标</w:t>
            </w:r>
          </w:p>
        </w:tc>
      </w:tr>
      <w:tr w:rsidR="004271C4" w:rsidRPr="006A0AD5" w14:paraId="72719877"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187F1A6F" w14:textId="77777777" w:rsidR="004271C4" w:rsidRPr="006A0AD5" w:rsidRDefault="004271C4" w:rsidP="004271C4">
            <w:pPr>
              <w:spacing w:line="440" w:lineRule="atLeast"/>
              <w:jc w:val="center"/>
              <w:rPr>
                <w:szCs w:val="21"/>
              </w:rPr>
            </w:pPr>
            <w:r w:rsidRPr="006A0AD5">
              <w:rPr>
                <w:szCs w:val="21"/>
              </w:rPr>
              <w:t>7.4</w:t>
            </w:r>
          </w:p>
        </w:tc>
        <w:tc>
          <w:tcPr>
            <w:tcW w:w="2879" w:type="dxa"/>
            <w:tcBorders>
              <w:top w:val="single" w:sz="4" w:space="0" w:color="auto"/>
              <w:left w:val="single" w:sz="4" w:space="0" w:color="auto"/>
              <w:bottom w:val="single" w:sz="4" w:space="0" w:color="auto"/>
              <w:right w:val="single" w:sz="4" w:space="0" w:color="auto"/>
            </w:tcBorders>
            <w:vAlign w:val="center"/>
          </w:tcPr>
          <w:p w14:paraId="5F25E492" w14:textId="77777777" w:rsidR="004271C4" w:rsidRPr="006A0AD5" w:rsidRDefault="004271C4" w:rsidP="004271C4">
            <w:pPr>
              <w:spacing w:line="440" w:lineRule="atLeast"/>
              <w:jc w:val="center"/>
              <w:rPr>
                <w:szCs w:val="21"/>
              </w:rPr>
            </w:pPr>
            <w:r w:rsidRPr="006A0AD5">
              <w:rPr>
                <w:szCs w:val="21"/>
              </w:rPr>
              <w:t>是否授权评标委员会确定中标人</w:t>
            </w:r>
          </w:p>
        </w:tc>
        <w:tc>
          <w:tcPr>
            <w:tcW w:w="4889" w:type="dxa"/>
            <w:tcBorders>
              <w:top w:val="single" w:sz="4" w:space="0" w:color="auto"/>
              <w:left w:val="single" w:sz="4" w:space="0" w:color="auto"/>
              <w:bottom w:val="single" w:sz="4" w:space="0" w:color="auto"/>
              <w:right w:val="single" w:sz="4" w:space="0" w:color="auto"/>
            </w:tcBorders>
            <w:vAlign w:val="center"/>
          </w:tcPr>
          <w:p w14:paraId="4BBEA37C" w14:textId="77777777" w:rsidR="004271C4" w:rsidRPr="006A0AD5" w:rsidRDefault="004271C4" w:rsidP="004271C4">
            <w:pPr>
              <w:spacing w:line="360" w:lineRule="atLeast"/>
              <w:rPr>
                <w:szCs w:val="21"/>
              </w:rPr>
            </w:pPr>
            <w:r w:rsidRPr="006A0AD5">
              <w:rPr>
                <w:szCs w:val="21"/>
              </w:rPr>
              <w:t>□</w:t>
            </w:r>
            <w:r w:rsidRPr="006A0AD5">
              <w:rPr>
                <w:szCs w:val="21"/>
              </w:rPr>
              <w:t>是</w:t>
            </w:r>
          </w:p>
          <w:p w14:paraId="6B929BD8" w14:textId="77777777" w:rsidR="004271C4" w:rsidRPr="006A0AD5" w:rsidRDefault="004271C4" w:rsidP="004271C4">
            <w:pPr>
              <w:snapToGrid w:val="0"/>
              <w:spacing w:line="440" w:lineRule="atLeast"/>
              <w:rPr>
                <w:szCs w:val="21"/>
              </w:rPr>
            </w:pPr>
            <w:r w:rsidRPr="006A0AD5">
              <w:rPr>
                <w:szCs w:val="21"/>
              </w:rPr>
              <w:t>□</w:t>
            </w:r>
            <w:r w:rsidRPr="006A0AD5">
              <w:rPr>
                <w:szCs w:val="21"/>
              </w:rPr>
              <w:t>否</w:t>
            </w:r>
          </w:p>
        </w:tc>
      </w:tr>
      <w:tr w:rsidR="004271C4" w:rsidRPr="006A0AD5" w14:paraId="11FBA096"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0AF2F5C2" w14:textId="77777777" w:rsidR="004271C4" w:rsidRPr="006A0AD5" w:rsidRDefault="004271C4" w:rsidP="004271C4">
            <w:pPr>
              <w:spacing w:line="440" w:lineRule="atLeast"/>
              <w:jc w:val="center"/>
              <w:rPr>
                <w:szCs w:val="21"/>
              </w:rPr>
            </w:pPr>
            <w:r w:rsidRPr="006A0AD5">
              <w:rPr>
                <w:szCs w:val="21"/>
              </w:rPr>
              <w:t>7.5</w:t>
            </w:r>
          </w:p>
        </w:tc>
        <w:tc>
          <w:tcPr>
            <w:tcW w:w="2879" w:type="dxa"/>
            <w:tcBorders>
              <w:top w:val="single" w:sz="4" w:space="0" w:color="auto"/>
              <w:left w:val="single" w:sz="4" w:space="0" w:color="auto"/>
              <w:bottom w:val="single" w:sz="4" w:space="0" w:color="auto"/>
              <w:right w:val="single" w:sz="4" w:space="0" w:color="auto"/>
            </w:tcBorders>
            <w:vAlign w:val="center"/>
          </w:tcPr>
          <w:p w14:paraId="25CAD5F1" w14:textId="77777777" w:rsidR="004271C4" w:rsidRPr="006A0AD5" w:rsidRDefault="004271C4" w:rsidP="004271C4">
            <w:pPr>
              <w:spacing w:line="440" w:lineRule="atLeast"/>
              <w:jc w:val="center"/>
              <w:rPr>
                <w:szCs w:val="21"/>
              </w:rPr>
            </w:pPr>
            <w:r w:rsidRPr="006A0AD5">
              <w:rPr>
                <w:szCs w:val="21"/>
              </w:rPr>
              <w:t>中标通知书和中标结果通知发出的形式</w:t>
            </w:r>
          </w:p>
        </w:tc>
        <w:tc>
          <w:tcPr>
            <w:tcW w:w="4889" w:type="dxa"/>
            <w:tcBorders>
              <w:top w:val="single" w:sz="4" w:space="0" w:color="auto"/>
              <w:left w:val="single" w:sz="4" w:space="0" w:color="auto"/>
              <w:bottom w:val="single" w:sz="4" w:space="0" w:color="auto"/>
              <w:right w:val="single" w:sz="4" w:space="0" w:color="auto"/>
            </w:tcBorders>
            <w:vAlign w:val="center"/>
          </w:tcPr>
          <w:p w14:paraId="717E3672" w14:textId="77777777" w:rsidR="004271C4" w:rsidRPr="006A0AD5" w:rsidRDefault="000C5F02" w:rsidP="004271C4">
            <w:pPr>
              <w:spacing w:line="440" w:lineRule="atLeast"/>
              <w:rPr>
                <w:szCs w:val="21"/>
              </w:rPr>
            </w:pPr>
            <w:ins w:id="296" w:author="华杰" w:date="2019-07-10T11:37:00Z">
              <w:r w:rsidRPr="00EB2DB0">
                <w:rPr>
                  <w:rFonts w:hint="eastAsia"/>
                  <w:szCs w:val="21"/>
                </w:rPr>
                <w:t>通过“电子交易平台”以数据电文形式向中标人发出</w:t>
              </w:r>
            </w:ins>
          </w:p>
        </w:tc>
      </w:tr>
      <w:tr w:rsidR="004271C4" w:rsidRPr="006A0AD5" w14:paraId="3FDA9B5B"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D4C66FE" w14:textId="77777777" w:rsidR="004271C4" w:rsidRPr="006A0AD5" w:rsidRDefault="004271C4" w:rsidP="004271C4">
            <w:pPr>
              <w:spacing w:line="440" w:lineRule="atLeast"/>
              <w:jc w:val="center"/>
              <w:rPr>
                <w:szCs w:val="21"/>
              </w:rPr>
            </w:pPr>
            <w:r w:rsidRPr="006A0AD5">
              <w:rPr>
                <w:szCs w:val="21"/>
              </w:rPr>
              <w:t>7.6</w:t>
            </w:r>
          </w:p>
        </w:tc>
        <w:tc>
          <w:tcPr>
            <w:tcW w:w="2879" w:type="dxa"/>
            <w:tcBorders>
              <w:top w:val="single" w:sz="4" w:space="0" w:color="auto"/>
              <w:left w:val="single" w:sz="4" w:space="0" w:color="auto"/>
              <w:bottom w:val="single" w:sz="4" w:space="0" w:color="auto"/>
              <w:right w:val="single" w:sz="4" w:space="0" w:color="auto"/>
            </w:tcBorders>
            <w:vAlign w:val="center"/>
          </w:tcPr>
          <w:p w14:paraId="77180991" w14:textId="77777777" w:rsidR="004271C4" w:rsidRPr="006A0AD5" w:rsidRDefault="004271C4" w:rsidP="004271C4">
            <w:pPr>
              <w:spacing w:line="440" w:lineRule="atLeast"/>
              <w:jc w:val="center"/>
              <w:rPr>
                <w:szCs w:val="21"/>
              </w:rPr>
            </w:pPr>
            <w:r w:rsidRPr="006A0AD5">
              <w:rPr>
                <w:szCs w:val="21"/>
              </w:rPr>
              <w:t>中标结果公告媒介及期限</w:t>
            </w:r>
          </w:p>
        </w:tc>
        <w:tc>
          <w:tcPr>
            <w:tcW w:w="4889" w:type="dxa"/>
            <w:tcBorders>
              <w:top w:val="single" w:sz="4" w:space="0" w:color="auto"/>
              <w:left w:val="single" w:sz="4" w:space="0" w:color="auto"/>
              <w:bottom w:val="single" w:sz="4" w:space="0" w:color="auto"/>
              <w:right w:val="single" w:sz="4" w:space="0" w:color="auto"/>
            </w:tcBorders>
            <w:vAlign w:val="center"/>
          </w:tcPr>
          <w:p w14:paraId="70340412" w14:textId="77777777" w:rsidR="004271C4" w:rsidRPr="006A0AD5" w:rsidRDefault="004271C4" w:rsidP="004271C4">
            <w:pPr>
              <w:spacing w:line="360" w:lineRule="atLeast"/>
              <w:rPr>
                <w:szCs w:val="21"/>
              </w:rPr>
            </w:pPr>
            <w:r w:rsidRPr="006A0AD5">
              <w:rPr>
                <w:szCs w:val="21"/>
              </w:rPr>
              <w:t>公告媒介：</w:t>
            </w:r>
            <w:r w:rsidRPr="006A0AD5">
              <w:rPr>
                <w:rFonts w:eastAsia="黑体"/>
                <w:szCs w:val="21"/>
                <w:u w:val="single"/>
              </w:rPr>
              <w:t>同招标公告发布媒介</w:t>
            </w:r>
          </w:p>
          <w:p w14:paraId="168D253F" w14:textId="77777777" w:rsidR="004271C4" w:rsidRPr="006A0AD5" w:rsidRDefault="004271C4" w:rsidP="004271C4">
            <w:pPr>
              <w:spacing w:line="440" w:lineRule="atLeast"/>
              <w:rPr>
                <w:szCs w:val="21"/>
              </w:rPr>
            </w:pPr>
            <w:r w:rsidRPr="006A0AD5">
              <w:rPr>
                <w:rFonts w:eastAsiaTheme="minorEastAsia"/>
                <w:szCs w:val="21"/>
              </w:rPr>
              <w:t>公告期限：</w:t>
            </w:r>
            <w:r w:rsidRPr="006A0AD5">
              <w:rPr>
                <w:rFonts w:eastAsia="黑体"/>
                <w:szCs w:val="21"/>
                <w:u w:val="single"/>
              </w:rPr>
              <w:t>不得少于</w:t>
            </w:r>
            <w:r w:rsidRPr="006A0AD5">
              <w:rPr>
                <w:rFonts w:eastAsia="黑体"/>
                <w:szCs w:val="21"/>
                <w:u w:val="single"/>
              </w:rPr>
              <w:t>3</w:t>
            </w:r>
            <w:r w:rsidRPr="006A0AD5">
              <w:rPr>
                <w:rFonts w:eastAsia="黑体"/>
                <w:szCs w:val="21"/>
                <w:u w:val="single"/>
              </w:rPr>
              <w:t>日（不含法定节假日）</w:t>
            </w:r>
          </w:p>
        </w:tc>
      </w:tr>
      <w:tr w:rsidR="004271C4" w:rsidRPr="006A0AD5" w14:paraId="51E5FBBD"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4086D81C" w14:textId="77777777" w:rsidR="004271C4" w:rsidRPr="006A0AD5" w:rsidRDefault="004271C4" w:rsidP="004271C4">
            <w:pPr>
              <w:spacing w:line="440" w:lineRule="atLeast"/>
              <w:jc w:val="center"/>
              <w:rPr>
                <w:szCs w:val="21"/>
              </w:rPr>
            </w:pPr>
            <w:r w:rsidRPr="006A0AD5">
              <w:rPr>
                <w:szCs w:val="21"/>
              </w:rPr>
              <w:t>7.7.1</w:t>
            </w:r>
          </w:p>
        </w:tc>
        <w:tc>
          <w:tcPr>
            <w:tcW w:w="2879" w:type="dxa"/>
            <w:tcBorders>
              <w:top w:val="single" w:sz="4" w:space="0" w:color="auto"/>
              <w:left w:val="single" w:sz="4" w:space="0" w:color="auto"/>
              <w:bottom w:val="single" w:sz="4" w:space="0" w:color="auto"/>
              <w:right w:val="single" w:sz="4" w:space="0" w:color="auto"/>
            </w:tcBorders>
            <w:vAlign w:val="center"/>
          </w:tcPr>
          <w:p w14:paraId="101D9326" w14:textId="77777777" w:rsidR="004271C4" w:rsidRPr="006A0AD5" w:rsidRDefault="004271C4" w:rsidP="004271C4">
            <w:pPr>
              <w:spacing w:line="440" w:lineRule="atLeast"/>
              <w:jc w:val="center"/>
              <w:rPr>
                <w:szCs w:val="21"/>
              </w:rPr>
            </w:pPr>
            <w:r w:rsidRPr="006A0AD5">
              <w:rPr>
                <w:szCs w:val="21"/>
              </w:rPr>
              <w:t>履约保证金</w:t>
            </w:r>
          </w:p>
        </w:tc>
        <w:tc>
          <w:tcPr>
            <w:tcW w:w="4889" w:type="dxa"/>
            <w:tcBorders>
              <w:top w:val="single" w:sz="4" w:space="0" w:color="auto"/>
              <w:left w:val="single" w:sz="4" w:space="0" w:color="auto"/>
              <w:bottom w:val="single" w:sz="4" w:space="0" w:color="auto"/>
              <w:right w:val="single" w:sz="4" w:space="0" w:color="auto"/>
            </w:tcBorders>
            <w:vAlign w:val="center"/>
          </w:tcPr>
          <w:p w14:paraId="59A2DEA3"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t>是否要求中标人提交履约保证金：</w:t>
            </w:r>
          </w:p>
          <w:p w14:paraId="5843F824" w14:textId="77777777" w:rsidR="004271C4" w:rsidRPr="006A0AD5" w:rsidRDefault="004271C4" w:rsidP="004271C4">
            <w:pPr>
              <w:pStyle w:val="31"/>
              <w:topLinePunct/>
              <w:spacing w:line="440" w:lineRule="atLeast"/>
              <w:rPr>
                <w:rFonts w:ascii="Times New Roman"/>
                <w:sz w:val="21"/>
                <w:szCs w:val="21"/>
              </w:rPr>
            </w:pPr>
            <w:r w:rsidRPr="006A0AD5">
              <w:rPr>
                <w:rFonts w:ascii="Times New Roman"/>
                <w:sz w:val="21"/>
                <w:szCs w:val="21"/>
              </w:rPr>
              <w:lastRenderedPageBreak/>
              <w:t>□</w:t>
            </w:r>
            <w:r w:rsidRPr="006A0AD5">
              <w:rPr>
                <w:rFonts w:ascii="Times New Roman"/>
                <w:sz w:val="21"/>
                <w:szCs w:val="21"/>
              </w:rPr>
              <w:t>要求，履约保证金的形式：</w:t>
            </w:r>
            <w:r w:rsidRPr="006A0AD5">
              <w:rPr>
                <w:rFonts w:ascii="Times New Roman"/>
                <w:sz w:val="21"/>
                <w:szCs w:val="21"/>
                <w:u w:val="single"/>
              </w:rPr>
              <w:t>银行保函或现金、支票形式</w:t>
            </w:r>
            <w:r w:rsidRPr="006A0AD5">
              <w:rPr>
                <w:rStyle w:val="aff"/>
                <w:rFonts w:ascii="Times New Roman"/>
                <w:sz w:val="21"/>
                <w:szCs w:val="21"/>
              </w:rPr>
              <w:footnoteReference w:id="44"/>
            </w:r>
          </w:p>
          <w:p w14:paraId="4293709E" w14:textId="77777777" w:rsidR="004271C4" w:rsidRPr="006A0AD5" w:rsidRDefault="004271C4" w:rsidP="008A3367">
            <w:pPr>
              <w:spacing w:line="440" w:lineRule="atLeast"/>
              <w:ind w:firstLineChars="200" w:firstLine="420"/>
              <w:rPr>
                <w:szCs w:val="21"/>
              </w:rPr>
            </w:pPr>
            <w:r w:rsidRPr="006A0AD5">
              <w:rPr>
                <w:szCs w:val="21"/>
              </w:rPr>
              <w:t>履约保证金的金额：</w:t>
            </w:r>
            <w:r w:rsidRPr="006A0AD5">
              <w:rPr>
                <w:szCs w:val="21"/>
                <w:u w:val="single"/>
              </w:rPr>
              <w:t xml:space="preserve">    </w:t>
            </w:r>
            <w:r w:rsidRPr="006A0AD5">
              <w:rPr>
                <w:szCs w:val="21"/>
              </w:rPr>
              <w:t>％签约合同价</w:t>
            </w:r>
          </w:p>
          <w:p w14:paraId="2D543AB0" w14:textId="77777777" w:rsidR="004271C4" w:rsidRPr="006A0AD5" w:rsidRDefault="004271C4" w:rsidP="008A3367">
            <w:pPr>
              <w:spacing w:line="440" w:lineRule="atLeast"/>
              <w:ind w:firstLineChars="200" w:firstLine="388"/>
              <w:rPr>
                <w:szCs w:val="21"/>
              </w:rPr>
            </w:pPr>
            <w:r w:rsidRPr="006A0AD5">
              <w:rPr>
                <w:spacing w:val="-8"/>
                <w:szCs w:val="21"/>
              </w:rPr>
              <w:t>采用银行保函时，出具保函的银行级别</w:t>
            </w:r>
            <w:r w:rsidRPr="006A0AD5">
              <w:rPr>
                <w:szCs w:val="21"/>
              </w:rPr>
              <w:t>：</w:t>
            </w:r>
            <w:r w:rsidRPr="006A0AD5">
              <w:rPr>
                <w:szCs w:val="21"/>
                <w:u w:val="single"/>
              </w:rPr>
              <w:t xml:space="preserve">       </w:t>
            </w:r>
          </w:p>
          <w:p w14:paraId="135C2AE3" w14:textId="77777777" w:rsidR="004271C4" w:rsidRPr="006A0AD5" w:rsidRDefault="004271C4" w:rsidP="004271C4">
            <w:pPr>
              <w:spacing w:line="440" w:lineRule="atLeast"/>
              <w:rPr>
                <w:szCs w:val="21"/>
              </w:rPr>
            </w:pPr>
            <w:r w:rsidRPr="006A0AD5">
              <w:rPr>
                <w:szCs w:val="21"/>
              </w:rPr>
              <w:t>□</w:t>
            </w:r>
            <w:r w:rsidRPr="006A0AD5">
              <w:rPr>
                <w:szCs w:val="21"/>
              </w:rPr>
              <w:t>不要求</w:t>
            </w:r>
          </w:p>
        </w:tc>
      </w:tr>
      <w:tr w:rsidR="004271C4" w:rsidRPr="006A0AD5" w14:paraId="2615F26A"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7EF7611E" w14:textId="77777777" w:rsidR="004271C4" w:rsidRPr="006A0AD5" w:rsidRDefault="004271C4" w:rsidP="004271C4">
            <w:pPr>
              <w:spacing w:line="440" w:lineRule="atLeast"/>
              <w:jc w:val="center"/>
              <w:rPr>
                <w:szCs w:val="21"/>
              </w:rPr>
            </w:pPr>
            <w:r w:rsidRPr="006A0AD5">
              <w:rPr>
                <w:szCs w:val="21"/>
              </w:rPr>
              <w:lastRenderedPageBreak/>
              <w:br w:type="page"/>
              <w:t>8.5.1</w:t>
            </w:r>
          </w:p>
        </w:tc>
        <w:tc>
          <w:tcPr>
            <w:tcW w:w="2879" w:type="dxa"/>
            <w:tcBorders>
              <w:top w:val="single" w:sz="4" w:space="0" w:color="auto"/>
              <w:left w:val="single" w:sz="4" w:space="0" w:color="auto"/>
              <w:bottom w:val="single" w:sz="4" w:space="0" w:color="auto"/>
              <w:right w:val="single" w:sz="4" w:space="0" w:color="auto"/>
            </w:tcBorders>
            <w:vAlign w:val="center"/>
          </w:tcPr>
          <w:p w14:paraId="7355A578" w14:textId="77777777" w:rsidR="004271C4" w:rsidRPr="006A0AD5" w:rsidRDefault="004271C4" w:rsidP="004271C4">
            <w:pPr>
              <w:spacing w:line="440" w:lineRule="atLeast"/>
              <w:jc w:val="center"/>
              <w:rPr>
                <w:szCs w:val="21"/>
              </w:rPr>
            </w:pPr>
            <w:r w:rsidRPr="006A0AD5">
              <w:rPr>
                <w:szCs w:val="21"/>
              </w:rPr>
              <w:t>监督部门</w:t>
            </w:r>
          </w:p>
        </w:tc>
        <w:tc>
          <w:tcPr>
            <w:tcW w:w="4889" w:type="dxa"/>
            <w:tcBorders>
              <w:top w:val="single" w:sz="4" w:space="0" w:color="auto"/>
              <w:left w:val="single" w:sz="4" w:space="0" w:color="auto"/>
              <w:bottom w:val="single" w:sz="4" w:space="0" w:color="auto"/>
              <w:right w:val="single" w:sz="4" w:space="0" w:color="auto"/>
            </w:tcBorders>
            <w:vAlign w:val="center"/>
          </w:tcPr>
          <w:p w14:paraId="37B9EA40" w14:textId="77777777" w:rsidR="004271C4" w:rsidRPr="006A0AD5" w:rsidRDefault="004271C4" w:rsidP="004271C4">
            <w:pPr>
              <w:spacing w:line="440" w:lineRule="atLeast"/>
              <w:rPr>
                <w:szCs w:val="21"/>
              </w:rPr>
            </w:pPr>
            <w:r w:rsidRPr="006A0AD5">
              <w:rPr>
                <w:szCs w:val="21"/>
              </w:rPr>
              <w:t>监督部门：</w:t>
            </w:r>
            <w:r w:rsidRPr="006A0AD5">
              <w:rPr>
                <w:szCs w:val="21"/>
                <w:u w:val="single"/>
              </w:rPr>
              <w:t xml:space="preserve">            </w:t>
            </w:r>
          </w:p>
          <w:p w14:paraId="725C6440" w14:textId="77777777" w:rsidR="004271C4" w:rsidRPr="006A0AD5" w:rsidRDefault="004271C4" w:rsidP="004271C4">
            <w:pPr>
              <w:spacing w:line="440" w:lineRule="atLeast"/>
              <w:rPr>
                <w:szCs w:val="21"/>
              </w:rPr>
            </w:pPr>
            <w:r w:rsidRPr="006A0AD5">
              <w:rPr>
                <w:szCs w:val="21"/>
              </w:rPr>
              <w:t>地</w:t>
            </w:r>
            <w:r w:rsidRPr="006A0AD5">
              <w:rPr>
                <w:szCs w:val="21"/>
              </w:rPr>
              <w:t xml:space="preserve">    </w:t>
            </w:r>
            <w:r w:rsidRPr="006A0AD5">
              <w:rPr>
                <w:szCs w:val="21"/>
              </w:rPr>
              <w:t>址：</w:t>
            </w:r>
            <w:r w:rsidRPr="006A0AD5">
              <w:rPr>
                <w:szCs w:val="21"/>
                <w:u w:val="single"/>
              </w:rPr>
              <w:t xml:space="preserve">            </w:t>
            </w:r>
          </w:p>
          <w:p w14:paraId="5D7EE4A2" w14:textId="77777777" w:rsidR="004271C4" w:rsidRPr="006A0AD5" w:rsidRDefault="004271C4" w:rsidP="004271C4">
            <w:pPr>
              <w:spacing w:line="440" w:lineRule="atLeast"/>
              <w:rPr>
                <w:szCs w:val="21"/>
                <w:u w:val="single"/>
              </w:rPr>
            </w:pPr>
            <w:r w:rsidRPr="006A0AD5">
              <w:rPr>
                <w:szCs w:val="21"/>
              </w:rPr>
              <w:t>电</w:t>
            </w:r>
            <w:r w:rsidRPr="006A0AD5">
              <w:rPr>
                <w:szCs w:val="21"/>
              </w:rPr>
              <w:t xml:space="preserve">    </w:t>
            </w:r>
            <w:r w:rsidRPr="006A0AD5">
              <w:rPr>
                <w:szCs w:val="21"/>
              </w:rPr>
              <w:t>话：</w:t>
            </w:r>
            <w:r w:rsidRPr="006A0AD5">
              <w:rPr>
                <w:szCs w:val="21"/>
                <w:u w:val="single"/>
              </w:rPr>
              <w:t xml:space="preserve">            </w:t>
            </w:r>
          </w:p>
          <w:p w14:paraId="6815FE94" w14:textId="77777777" w:rsidR="004271C4" w:rsidRPr="006A0AD5" w:rsidRDefault="004271C4" w:rsidP="004271C4">
            <w:pPr>
              <w:spacing w:line="440" w:lineRule="atLeast"/>
              <w:rPr>
                <w:szCs w:val="21"/>
              </w:rPr>
            </w:pPr>
            <w:r w:rsidRPr="006A0AD5">
              <w:rPr>
                <w:szCs w:val="21"/>
              </w:rPr>
              <w:t>传</w:t>
            </w:r>
            <w:r w:rsidRPr="006A0AD5">
              <w:rPr>
                <w:szCs w:val="21"/>
              </w:rPr>
              <w:t xml:space="preserve">    </w:t>
            </w:r>
            <w:r w:rsidRPr="006A0AD5">
              <w:rPr>
                <w:szCs w:val="21"/>
              </w:rPr>
              <w:t>真：</w:t>
            </w:r>
            <w:r w:rsidRPr="006A0AD5">
              <w:rPr>
                <w:szCs w:val="21"/>
                <w:u w:val="single"/>
              </w:rPr>
              <w:t xml:space="preserve">            </w:t>
            </w:r>
          </w:p>
          <w:p w14:paraId="2ED46AE7" w14:textId="77777777" w:rsidR="004271C4" w:rsidRPr="006A0AD5" w:rsidRDefault="004271C4" w:rsidP="004271C4">
            <w:pPr>
              <w:spacing w:line="440" w:lineRule="atLeast"/>
              <w:rPr>
                <w:rFonts w:eastAsia="楷体_GB2312"/>
                <w:szCs w:val="21"/>
                <w:u w:val="single"/>
              </w:rPr>
            </w:pPr>
            <w:r w:rsidRPr="006A0AD5">
              <w:rPr>
                <w:szCs w:val="21"/>
              </w:rPr>
              <w:t>邮政编码：</w:t>
            </w:r>
            <w:r w:rsidRPr="006A0AD5">
              <w:rPr>
                <w:szCs w:val="21"/>
                <w:u w:val="single"/>
              </w:rPr>
              <w:t xml:space="preserve">            </w:t>
            </w:r>
          </w:p>
        </w:tc>
      </w:tr>
      <w:tr w:rsidR="00E4078C" w:rsidRPr="006A0AD5" w14:paraId="4F6FD1EB"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3301A5D3" w14:textId="77777777" w:rsidR="00E4078C" w:rsidRPr="006A0AD5" w:rsidDel="001442FB" w:rsidRDefault="00E4078C" w:rsidP="00E4078C">
            <w:pPr>
              <w:spacing w:line="440" w:lineRule="atLeast"/>
              <w:jc w:val="center"/>
              <w:rPr>
                <w:szCs w:val="21"/>
              </w:rPr>
            </w:pPr>
            <w:r w:rsidRPr="006A0AD5">
              <w:rPr>
                <w:szCs w:val="21"/>
              </w:rPr>
              <w:t>9</w:t>
            </w:r>
          </w:p>
        </w:tc>
        <w:tc>
          <w:tcPr>
            <w:tcW w:w="2879" w:type="dxa"/>
            <w:tcBorders>
              <w:top w:val="single" w:sz="4" w:space="0" w:color="auto"/>
              <w:left w:val="single" w:sz="4" w:space="0" w:color="auto"/>
              <w:bottom w:val="single" w:sz="4" w:space="0" w:color="auto"/>
              <w:right w:val="single" w:sz="4" w:space="0" w:color="auto"/>
            </w:tcBorders>
            <w:vAlign w:val="center"/>
          </w:tcPr>
          <w:p w14:paraId="614356E8" w14:textId="77777777" w:rsidR="00E4078C" w:rsidRPr="006A0AD5" w:rsidRDefault="00E4078C" w:rsidP="00E4078C">
            <w:pPr>
              <w:spacing w:line="440" w:lineRule="atLeast"/>
              <w:jc w:val="center"/>
              <w:rPr>
                <w:szCs w:val="21"/>
              </w:rPr>
            </w:pPr>
            <w:r w:rsidRPr="006A0AD5">
              <w:rPr>
                <w:szCs w:val="21"/>
              </w:rPr>
              <w:t>是否采用电子招标投标</w:t>
            </w:r>
          </w:p>
        </w:tc>
        <w:tc>
          <w:tcPr>
            <w:tcW w:w="4889" w:type="dxa"/>
            <w:tcBorders>
              <w:top w:val="single" w:sz="4" w:space="0" w:color="auto"/>
              <w:left w:val="single" w:sz="4" w:space="0" w:color="auto"/>
              <w:bottom w:val="single" w:sz="4" w:space="0" w:color="auto"/>
              <w:right w:val="single" w:sz="4" w:space="0" w:color="auto"/>
            </w:tcBorders>
            <w:vAlign w:val="center"/>
          </w:tcPr>
          <w:p w14:paraId="6F69F884" w14:textId="77777777" w:rsidR="00E4078C" w:rsidRPr="006A0AD5" w:rsidRDefault="00E4078C" w:rsidP="00E4078C">
            <w:pPr>
              <w:spacing w:line="440" w:lineRule="atLeast"/>
              <w:rPr>
                <w:szCs w:val="21"/>
              </w:rPr>
            </w:pPr>
            <w:del w:id="297" w:author="华杰" w:date="2019-07-10T11:37:00Z">
              <w:r w:rsidRPr="006A0AD5" w:rsidDel="000C5F02">
                <w:rPr>
                  <w:szCs w:val="21"/>
                </w:rPr>
                <w:delText>□</w:delText>
              </w:r>
              <w:r w:rsidRPr="006A0AD5" w:rsidDel="000C5F02">
                <w:rPr>
                  <w:szCs w:val="21"/>
                </w:rPr>
                <w:delText>否</w:delText>
              </w:r>
            </w:del>
            <w:ins w:id="298" w:author="华杰" w:date="2019-07-10T11:37:00Z">
              <w:r w:rsidR="000C5F02">
                <w:rPr>
                  <w:rFonts w:hint="eastAsia"/>
                  <w:szCs w:val="21"/>
                </w:rPr>
                <w:t>是</w:t>
              </w:r>
            </w:ins>
          </w:p>
        </w:tc>
      </w:tr>
      <w:tr w:rsidR="004271C4" w:rsidRPr="006A0AD5" w14:paraId="7AC15CEC" w14:textId="77777777" w:rsidTr="0002335B">
        <w:tc>
          <w:tcPr>
            <w:tcW w:w="8777" w:type="dxa"/>
            <w:gridSpan w:val="3"/>
            <w:tcBorders>
              <w:top w:val="single" w:sz="4" w:space="0" w:color="auto"/>
              <w:left w:val="single" w:sz="4" w:space="0" w:color="auto"/>
              <w:bottom w:val="single" w:sz="4" w:space="0" w:color="auto"/>
              <w:right w:val="single" w:sz="4" w:space="0" w:color="auto"/>
            </w:tcBorders>
            <w:vAlign w:val="center"/>
          </w:tcPr>
          <w:p w14:paraId="0FD508DA" w14:textId="77777777" w:rsidR="004271C4" w:rsidRPr="006A0AD5" w:rsidRDefault="004271C4" w:rsidP="004271C4">
            <w:pPr>
              <w:spacing w:line="440" w:lineRule="atLeast"/>
              <w:rPr>
                <w:rFonts w:eastAsia="黑体"/>
                <w:szCs w:val="21"/>
              </w:rPr>
            </w:pPr>
            <w:r w:rsidRPr="006A0AD5">
              <w:rPr>
                <w:rFonts w:eastAsia="黑体"/>
                <w:szCs w:val="21"/>
              </w:rPr>
              <w:t>需要补充的其他内容</w:t>
            </w:r>
          </w:p>
        </w:tc>
      </w:tr>
      <w:tr w:rsidR="004271C4" w:rsidRPr="006A0AD5" w14:paraId="27BB4811"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6716BFBF" w14:textId="77777777" w:rsidR="004271C4" w:rsidRPr="006A0AD5" w:rsidRDefault="004271C4" w:rsidP="004271C4">
            <w:pPr>
              <w:spacing w:line="440" w:lineRule="atLeast"/>
              <w:jc w:val="center"/>
              <w:rPr>
                <w:szCs w:val="21"/>
              </w:rPr>
            </w:pPr>
            <w:r w:rsidRPr="006A0AD5">
              <w:rPr>
                <w:rFonts w:eastAsia="黑体"/>
                <w:szCs w:val="21"/>
              </w:rPr>
              <w:t>8.5</w:t>
            </w:r>
          </w:p>
        </w:tc>
        <w:tc>
          <w:tcPr>
            <w:tcW w:w="7768" w:type="dxa"/>
            <w:gridSpan w:val="2"/>
            <w:tcBorders>
              <w:top w:val="single" w:sz="4" w:space="0" w:color="auto"/>
              <w:left w:val="single" w:sz="4" w:space="0" w:color="auto"/>
              <w:bottom w:val="single" w:sz="4" w:space="0" w:color="auto"/>
              <w:right w:val="single" w:sz="4" w:space="0" w:color="auto"/>
            </w:tcBorders>
            <w:vAlign w:val="center"/>
          </w:tcPr>
          <w:p w14:paraId="6EC6DF85" w14:textId="77777777" w:rsidR="004271C4" w:rsidRPr="006A0AD5" w:rsidRDefault="004271C4" w:rsidP="004271C4">
            <w:pPr>
              <w:spacing w:line="360" w:lineRule="atLeast"/>
              <w:rPr>
                <w:rFonts w:eastAsia="黑体"/>
                <w:szCs w:val="21"/>
              </w:rPr>
            </w:pPr>
            <w:r w:rsidRPr="006A0AD5">
              <w:rPr>
                <w:rFonts w:eastAsia="黑体"/>
                <w:szCs w:val="21"/>
              </w:rPr>
              <w:t xml:space="preserve">8.5 </w:t>
            </w:r>
            <w:r w:rsidRPr="006A0AD5">
              <w:rPr>
                <w:rFonts w:eastAsia="黑体"/>
                <w:szCs w:val="21"/>
              </w:rPr>
              <w:t>投诉</w:t>
            </w:r>
          </w:p>
          <w:p w14:paraId="5E79E90D" w14:textId="77777777" w:rsidR="004271C4" w:rsidRPr="006A0AD5" w:rsidRDefault="004271C4" w:rsidP="004271C4">
            <w:pPr>
              <w:spacing w:line="360" w:lineRule="atLeast"/>
              <w:rPr>
                <w:rFonts w:eastAsia="黑体"/>
                <w:szCs w:val="21"/>
              </w:rPr>
            </w:pPr>
            <w:r w:rsidRPr="006A0AD5">
              <w:rPr>
                <w:rFonts w:eastAsia="黑体"/>
                <w:szCs w:val="21"/>
              </w:rPr>
              <w:t>第</w:t>
            </w:r>
            <w:r w:rsidRPr="006A0AD5">
              <w:rPr>
                <w:rFonts w:eastAsia="黑体"/>
                <w:szCs w:val="21"/>
              </w:rPr>
              <w:t>8.5.1</w:t>
            </w:r>
            <w:r w:rsidRPr="006A0AD5">
              <w:rPr>
                <w:rFonts w:eastAsia="黑体"/>
                <w:szCs w:val="21"/>
              </w:rPr>
              <w:t>项细化为：</w:t>
            </w:r>
          </w:p>
          <w:p w14:paraId="05EE7BC1" w14:textId="77777777" w:rsidR="004271C4" w:rsidRPr="006A0AD5" w:rsidRDefault="004271C4" w:rsidP="004271C4">
            <w:pPr>
              <w:spacing w:line="440" w:lineRule="atLeast"/>
              <w:rPr>
                <w:rFonts w:eastAsia="黑体"/>
                <w:szCs w:val="21"/>
              </w:rPr>
            </w:pPr>
            <w:r w:rsidRPr="006A0AD5">
              <w:rPr>
                <w:rFonts w:eastAsia="黑体" w:hint="eastAsia"/>
                <w:szCs w:val="21"/>
              </w:rPr>
              <w:t>投标人或其他利害关系人认为招标投标活动不符合法律、行政法规规定的，可以自知道或应当知道之日起</w:t>
            </w:r>
            <w:r w:rsidRPr="006A0AD5">
              <w:rPr>
                <w:rFonts w:eastAsia="黑体"/>
                <w:szCs w:val="21"/>
              </w:rPr>
              <w:t>10</w:t>
            </w:r>
            <w:r w:rsidRPr="006A0AD5">
              <w:rPr>
                <w:rFonts w:eastAsia="黑体"/>
                <w:szCs w:val="21"/>
              </w:rPr>
              <w:t>日内向有关行政监督部门投诉，</w:t>
            </w:r>
            <w:r w:rsidRPr="006A0AD5">
              <w:rPr>
                <w:rFonts w:eastAsia="黑体" w:hint="eastAsia"/>
                <w:szCs w:val="21"/>
              </w:rPr>
              <w:t>投诉应有明确的请求和必要的证明材料。对于按</w:t>
            </w:r>
            <w:r w:rsidRPr="006A0AD5">
              <w:rPr>
                <w:rFonts w:eastAsia="黑体"/>
                <w:szCs w:val="21"/>
              </w:rPr>
              <w:t>法律</w:t>
            </w:r>
            <w:r w:rsidRPr="006A0AD5">
              <w:rPr>
                <w:rFonts w:eastAsia="黑体" w:hint="eastAsia"/>
                <w:szCs w:val="21"/>
              </w:rPr>
              <w:t>法规规定需要先提出异议的投诉，交通运输主管部门在受理投诉时另要求投诉人递交提出异议的证明文件，已向其他有关行政监督部门投诉的，应当一并说明。未按规定提出异议或者未提交已提出异议的证明文件的投诉，交通运输主管部门不予受理。</w:t>
            </w:r>
          </w:p>
          <w:p w14:paraId="290E6166" w14:textId="77777777" w:rsidR="004271C4" w:rsidRPr="006A0AD5" w:rsidRDefault="004271C4" w:rsidP="004271C4">
            <w:pPr>
              <w:spacing w:line="440" w:lineRule="atLeast"/>
              <w:rPr>
                <w:szCs w:val="21"/>
              </w:rPr>
            </w:pPr>
            <w:r w:rsidRPr="006A0AD5">
              <w:rPr>
                <w:rFonts w:eastAsia="黑体"/>
                <w:szCs w:val="21"/>
              </w:rPr>
              <w:t>投诉处理期间，交通运输主管部门有权查阅、复制有关文件、资料，调查有关情况，相关单位和人员应当予以配合。必要时，交通运输主管部门可以责令暂停招标投标活动。交通运输主管部门对投诉事项</w:t>
            </w:r>
            <w:proofErr w:type="gramStart"/>
            <w:r w:rsidRPr="006A0AD5">
              <w:rPr>
                <w:rFonts w:eastAsia="黑体"/>
                <w:szCs w:val="21"/>
              </w:rPr>
              <w:t>作出</w:t>
            </w:r>
            <w:proofErr w:type="gramEnd"/>
            <w:r w:rsidRPr="006A0AD5">
              <w:rPr>
                <w:rFonts w:eastAsia="黑体"/>
                <w:szCs w:val="21"/>
              </w:rPr>
              <w:t>的处理决定，应当在对该项目具有招标监督职责的交通运输主管部门政府网站上进行公告。投诉人缺乏事实根据或者法律依据进行投诉的，或者有证据表明投诉人捏造事实、伪造材料的，或者投诉人以非法手段取得证明材料进行投诉的，交通运输主管部门应当予以驳回，并对恶意投诉按照有关规定追究投诉人责任。</w:t>
            </w:r>
          </w:p>
        </w:tc>
      </w:tr>
      <w:tr w:rsidR="004271C4" w:rsidRPr="006A0AD5" w14:paraId="0A16FB5F" w14:textId="77777777" w:rsidTr="0002335B">
        <w:tc>
          <w:tcPr>
            <w:tcW w:w="1009" w:type="dxa"/>
            <w:tcBorders>
              <w:top w:val="single" w:sz="4" w:space="0" w:color="auto"/>
              <w:left w:val="single" w:sz="4" w:space="0" w:color="auto"/>
              <w:bottom w:val="single" w:sz="4" w:space="0" w:color="auto"/>
              <w:right w:val="single" w:sz="4" w:space="0" w:color="auto"/>
            </w:tcBorders>
            <w:vAlign w:val="center"/>
          </w:tcPr>
          <w:p w14:paraId="56C88EFD" w14:textId="77777777" w:rsidR="004271C4" w:rsidRPr="006A0AD5" w:rsidRDefault="004271C4" w:rsidP="004271C4">
            <w:pPr>
              <w:spacing w:line="440" w:lineRule="atLeast"/>
              <w:jc w:val="center"/>
              <w:rPr>
                <w:szCs w:val="21"/>
              </w:rPr>
            </w:pPr>
            <w:r w:rsidRPr="006A0AD5">
              <w:rPr>
                <w:rFonts w:eastAsia="黑体"/>
                <w:szCs w:val="21"/>
              </w:rPr>
              <w:t>10</w:t>
            </w:r>
          </w:p>
        </w:tc>
        <w:tc>
          <w:tcPr>
            <w:tcW w:w="7768" w:type="dxa"/>
            <w:gridSpan w:val="2"/>
            <w:tcBorders>
              <w:top w:val="single" w:sz="4" w:space="0" w:color="auto"/>
              <w:left w:val="single" w:sz="4" w:space="0" w:color="auto"/>
              <w:bottom w:val="single" w:sz="4" w:space="0" w:color="auto"/>
              <w:right w:val="single" w:sz="4" w:space="0" w:color="auto"/>
            </w:tcBorders>
            <w:vAlign w:val="center"/>
          </w:tcPr>
          <w:p w14:paraId="67225F71" w14:textId="77777777" w:rsidR="004271C4" w:rsidRPr="006A0AD5" w:rsidRDefault="004271C4" w:rsidP="004271C4">
            <w:pPr>
              <w:widowControl/>
              <w:jc w:val="left"/>
              <w:rPr>
                <w:rFonts w:eastAsia="黑体"/>
                <w:kern w:val="0"/>
                <w:szCs w:val="21"/>
              </w:rPr>
            </w:pPr>
            <w:del w:id="299" w:author="华杰" w:date="2019-07-10T11:37:00Z">
              <w:r w:rsidRPr="006A0AD5" w:rsidDel="000C5F02">
                <w:rPr>
                  <w:rFonts w:eastAsia="黑体"/>
                  <w:szCs w:val="21"/>
                </w:rPr>
                <w:delText xml:space="preserve">1 </w:delText>
              </w:r>
            </w:del>
            <w:r w:rsidRPr="006A0AD5">
              <w:rPr>
                <w:rFonts w:eastAsia="黑体"/>
                <w:szCs w:val="21"/>
              </w:rPr>
              <w:t xml:space="preserve">10.2 </w:t>
            </w:r>
            <w:r w:rsidRPr="006A0AD5">
              <w:rPr>
                <w:rFonts w:eastAsia="黑体"/>
                <w:szCs w:val="21"/>
              </w:rPr>
              <w:t>招标代理服务费</w:t>
            </w:r>
          </w:p>
          <w:p w14:paraId="2CB46298" w14:textId="77777777" w:rsidR="004271C4" w:rsidRPr="006A0AD5" w:rsidRDefault="004271C4" w:rsidP="004271C4">
            <w:pPr>
              <w:widowControl/>
              <w:jc w:val="left"/>
              <w:rPr>
                <w:rFonts w:eastAsia="黑体"/>
                <w:kern w:val="0"/>
                <w:szCs w:val="21"/>
              </w:rPr>
            </w:pPr>
            <w:r w:rsidRPr="006A0AD5">
              <w:rPr>
                <w:rFonts w:eastAsia="黑体"/>
                <w:szCs w:val="21"/>
              </w:rPr>
              <w:t>□</w:t>
            </w:r>
            <w:r w:rsidRPr="006A0AD5">
              <w:rPr>
                <w:rFonts w:eastAsia="黑体"/>
                <w:bCs/>
                <w:szCs w:val="21"/>
              </w:rPr>
              <w:t>由招标人支付</w:t>
            </w:r>
          </w:p>
          <w:p w14:paraId="1F373451" w14:textId="77777777" w:rsidR="004271C4" w:rsidRPr="006A0AD5" w:rsidRDefault="004271C4" w:rsidP="004271C4">
            <w:pPr>
              <w:spacing w:line="320" w:lineRule="atLeast"/>
              <w:rPr>
                <w:rFonts w:eastAsia="黑体"/>
                <w:szCs w:val="21"/>
              </w:rPr>
            </w:pPr>
            <w:r w:rsidRPr="006A0AD5">
              <w:rPr>
                <w:rFonts w:eastAsia="黑体"/>
                <w:szCs w:val="21"/>
              </w:rPr>
              <w:lastRenderedPageBreak/>
              <w:t>□</w:t>
            </w:r>
            <w:r w:rsidRPr="006A0AD5">
              <w:rPr>
                <w:rFonts w:eastAsia="黑体"/>
                <w:bCs/>
                <w:szCs w:val="21"/>
              </w:rPr>
              <w:t>由中标人支付</w:t>
            </w:r>
          </w:p>
          <w:p w14:paraId="23DECBC3" w14:textId="77777777" w:rsidR="004271C4" w:rsidRPr="006A0AD5" w:rsidRDefault="004271C4" w:rsidP="004271C4">
            <w:pPr>
              <w:spacing w:line="360" w:lineRule="atLeast"/>
              <w:rPr>
                <w:rFonts w:eastAsia="黑体"/>
                <w:szCs w:val="21"/>
              </w:rPr>
            </w:pPr>
            <w:r w:rsidRPr="006A0AD5">
              <w:rPr>
                <w:rFonts w:eastAsia="黑体"/>
                <w:szCs w:val="21"/>
              </w:rPr>
              <w:t>招标代理费由中标人支付时，中标人在收到中标通知书时向招标代理机构直接支付（联合体中标的，由联合体牵头人支付），费用包含在其投标总报价中，不单独计列。招标代理服务费具体金额或计算办法为：</w:t>
            </w:r>
            <w:r w:rsidRPr="006A0AD5">
              <w:rPr>
                <w:rFonts w:eastAsia="黑体"/>
                <w:szCs w:val="21"/>
              </w:rPr>
              <w:t>________________</w:t>
            </w:r>
            <w:r w:rsidRPr="006A0AD5">
              <w:rPr>
                <w:rFonts w:eastAsia="黑体"/>
                <w:szCs w:val="21"/>
              </w:rPr>
              <w:t>。</w:t>
            </w:r>
          </w:p>
          <w:p w14:paraId="353BC47E" w14:textId="77777777" w:rsidR="004271C4" w:rsidRPr="006A0AD5" w:rsidRDefault="004271C4" w:rsidP="004271C4">
            <w:pPr>
              <w:spacing w:line="360" w:lineRule="atLeast"/>
              <w:rPr>
                <w:rFonts w:eastAsia="黑体"/>
                <w:szCs w:val="21"/>
              </w:rPr>
            </w:pPr>
            <w:r w:rsidRPr="006A0AD5">
              <w:rPr>
                <w:rFonts w:eastAsia="黑体"/>
                <w:szCs w:val="21"/>
              </w:rPr>
              <w:t xml:space="preserve">10.3 </w:t>
            </w:r>
            <w:r w:rsidRPr="006A0AD5">
              <w:rPr>
                <w:rFonts w:eastAsia="黑体"/>
                <w:szCs w:val="21"/>
              </w:rPr>
              <w:t>公共资源交易服务费</w:t>
            </w:r>
          </w:p>
          <w:p w14:paraId="50EDE8A5" w14:textId="77777777" w:rsidR="004271C4" w:rsidRPr="006A0AD5" w:rsidRDefault="004271C4" w:rsidP="004271C4">
            <w:pPr>
              <w:spacing w:line="360" w:lineRule="atLeast"/>
              <w:rPr>
                <w:rFonts w:eastAsia="黑体"/>
                <w:szCs w:val="21"/>
              </w:rPr>
            </w:pPr>
            <w:r w:rsidRPr="006A0AD5">
              <w:rPr>
                <w:rFonts w:eastAsia="黑体"/>
                <w:szCs w:val="21"/>
              </w:rPr>
              <w:t>中标人应当根据湖南省有关规定，在签订合同协议之前，由中标人支付相关公共资源交易服务费。</w:t>
            </w:r>
          </w:p>
          <w:p w14:paraId="5202D7BC" w14:textId="77777777" w:rsidR="004271C4" w:rsidRPr="006A0AD5" w:rsidRDefault="004271C4" w:rsidP="004271C4">
            <w:pPr>
              <w:pStyle w:val="31"/>
              <w:topLinePunct/>
              <w:spacing w:beforeLines="15" w:before="36" w:afterLines="15" w:after="36" w:line="360" w:lineRule="atLeast"/>
              <w:rPr>
                <w:rFonts w:ascii="Times New Roman" w:eastAsia="黑体"/>
                <w:sz w:val="21"/>
                <w:szCs w:val="21"/>
              </w:rPr>
            </w:pPr>
            <w:r w:rsidRPr="006A0AD5">
              <w:rPr>
                <w:rFonts w:ascii="Times New Roman" w:eastAsia="黑体"/>
                <w:sz w:val="21"/>
                <w:szCs w:val="21"/>
              </w:rPr>
              <w:t xml:space="preserve">10.4 </w:t>
            </w:r>
            <w:r w:rsidRPr="006A0AD5">
              <w:rPr>
                <w:rFonts w:ascii="Times New Roman" w:eastAsia="黑体"/>
                <w:sz w:val="21"/>
                <w:szCs w:val="21"/>
              </w:rPr>
              <w:t>招标人是否协助评标委员会评标</w:t>
            </w:r>
          </w:p>
          <w:p w14:paraId="521B2050" w14:textId="77777777" w:rsidR="004271C4" w:rsidRPr="006A0AD5" w:rsidRDefault="004271C4" w:rsidP="004271C4">
            <w:pPr>
              <w:pStyle w:val="31"/>
              <w:topLinePunct/>
              <w:spacing w:beforeLines="15" w:before="36" w:afterLines="15" w:after="36" w:line="360" w:lineRule="atLeast"/>
              <w:rPr>
                <w:rFonts w:ascii="Times New Roman" w:eastAsia="黑体"/>
                <w:sz w:val="21"/>
                <w:szCs w:val="21"/>
              </w:rPr>
            </w:pPr>
            <w:r w:rsidRPr="006A0AD5">
              <w:rPr>
                <w:rFonts w:ascii="Times New Roman" w:eastAsia="黑体"/>
                <w:sz w:val="21"/>
                <w:szCs w:val="21"/>
              </w:rPr>
              <w:t>□</w:t>
            </w:r>
            <w:r w:rsidRPr="006A0AD5">
              <w:rPr>
                <w:rFonts w:ascii="Times New Roman" w:eastAsia="黑体"/>
                <w:sz w:val="21"/>
                <w:szCs w:val="21"/>
              </w:rPr>
              <w:t>否</w:t>
            </w:r>
          </w:p>
          <w:p w14:paraId="75B36ECE" w14:textId="77777777" w:rsidR="004271C4" w:rsidRPr="006A0AD5" w:rsidRDefault="004271C4" w:rsidP="004271C4">
            <w:pPr>
              <w:pStyle w:val="31"/>
              <w:topLinePunct/>
              <w:spacing w:beforeLines="15" w:before="36" w:afterLines="15" w:after="36" w:line="360" w:lineRule="atLeast"/>
              <w:rPr>
                <w:rFonts w:ascii="Times New Roman" w:eastAsia="黑体"/>
                <w:sz w:val="21"/>
                <w:szCs w:val="21"/>
              </w:rPr>
            </w:pPr>
            <w:r w:rsidRPr="006A0AD5">
              <w:rPr>
                <w:rFonts w:ascii="Times New Roman" w:eastAsia="黑体"/>
                <w:sz w:val="21"/>
                <w:szCs w:val="21"/>
              </w:rPr>
              <w:t>□</w:t>
            </w:r>
            <w:r w:rsidRPr="006A0AD5">
              <w:rPr>
                <w:rFonts w:ascii="Times New Roman" w:eastAsia="黑体"/>
                <w:sz w:val="21"/>
                <w:szCs w:val="21"/>
              </w:rPr>
              <w:t>是</w:t>
            </w:r>
          </w:p>
          <w:p w14:paraId="7FAEDB8E" w14:textId="77777777" w:rsidR="004271C4" w:rsidRPr="006A0AD5" w:rsidRDefault="004271C4" w:rsidP="004271C4">
            <w:pPr>
              <w:pStyle w:val="31"/>
              <w:topLinePunct/>
              <w:spacing w:beforeLines="15" w:before="36" w:afterLines="15" w:after="36"/>
              <w:ind w:firstLineChars="200" w:firstLine="420"/>
              <w:rPr>
                <w:rFonts w:ascii="Times New Roman" w:eastAsia="黑体"/>
                <w:sz w:val="21"/>
                <w:szCs w:val="21"/>
              </w:rPr>
            </w:pPr>
            <w:r w:rsidRPr="006A0AD5">
              <w:rPr>
                <w:rFonts w:ascii="Times New Roman" w:eastAsia="黑体"/>
                <w:sz w:val="21"/>
                <w:szCs w:val="21"/>
              </w:rPr>
              <w:t>招标人协助评标委员会进行评标工作以招标文件规定的评标标准和方法为依据，主要内容包括：</w:t>
            </w:r>
          </w:p>
          <w:p w14:paraId="7229C733" w14:textId="77777777" w:rsidR="004271C4" w:rsidRPr="006A0AD5" w:rsidRDefault="004271C4" w:rsidP="008A3367">
            <w:pPr>
              <w:spacing w:line="288" w:lineRule="auto"/>
              <w:ind w:firstLineChars="200" w:firstLine="420"/>
              <w:rPr>
                <w:rFonts w:eastAsia="黑体"/>
                <w:szCs w:val="21"/>
              </w:rPr>
            </w:pPr>
            <w:r w:rsidRPr="006A0AD5">
              <w:rPr>
                <w:rFonts w:eastAsia="黑体"/>
                <w:szCs w:val="21"/>
              </w:rPr>
              <w:t>（</w:t>
            </w:r>
            <w:r w:rsidRPr="006A0AD5">
              <w:rPr>
                <w:rFonts w:eastAsia="黑体"/>
                <w:szCs w:val="21"/>
              </w:rPr>
              <w:t>1</w:t>
            </w:r>
            <w:r w:rsidRPr="006A0AD5">
              <w:rPr>
                <w:rFonts w:eastAsia="黑体"/>
                <w:szCs w:val="21"/>
              </w:rPr>
              <w:t>）编制评标使用的相应表格；</w:t>
            </w:r>
          </w:p>
          <w:p w14:paraId="47CBF007" w14:textId="77777777" w:rsidR="004271C4" w:rsidRPr="006A0AD5" w:rsidRDefault="004271C4" w:rsidP="008A3367">
            <w:pPr>
              <w:spacing w:line="288" w:lineRule="auto"/>
              <w:ind w:firstLineChars="200" w:firstLine="420"/>
              <w:rPr>
                <w:rFonts w:eastAsia="黑体"/>
                <w:szCs w:val="21"/>
              </w:rPr>
            </w:pPr>
            <w:r w:rsidRPr="006A0AD5">
              <w:rPr>
                <w:rFonts w:eastAsia="黑体"/>
                <w:szCs w:val="21"/>
              </w:rPr>
              <w:t>（</w:t>
            </w:r>
            <w:r w:rsidRPr="006A0AD5">
              <w:rPr>
                <w:rFonts w:eastAsia="黑体"/>
                <w:szCs w:val="21"/>
              </w:rPr>
              <w:t>2</w:t>
            </w:r>
            <w:r w:rsidRPr="006A0AD5">
              <w:rPr>
                <w:rFonts w:eastAsia="黑体"/>
                <w:szCs w:val="21"/>
              </w:rPr>
              <w:t>）对投标报价进行算术性校核；</w:t>
            </w:r>
          </w:p>
          <w:p w14:paraId="75C42A29" w14:textId="77777777" w:rsidR="004271C4" w:rsidRPr="006A0AD5" w:rsidRDefault="004271C4" w:rsidP="008A3367">
            <w:pPr>
              <w:spacing w:line="288" w:lineRule="auto"/>
              <w:ind w:firstLineChars="200" w:firstLine="420"/>
              <w:rPr>
                <w:rFonts w:eastAsia="黑体"/>
                <w:szCs w:val="21"/>
              </w:rPr>
            </w:pPr>
            <w:r w:rsidRPr="006A0AD5">
              <w:rPr>
                <w:rFonts w:eastAsia="黑体"/>
                <w:szCs w:val="21"/>
              </w:rPr>
              <w:t>（</w:t>
            </w:r>
            <w:r w:rsidRPr="006A0AD5">
              <w:rPr>
                <w:rFonts w:eastAsia="黑体"/>
                <w:szCs w:val="21"/>
              </w:rPr>
              <w:t>3</w:t>
            </w:r>
            <w:r w:rsidRPr="006A0AD5">
              <w:rPr>
                <w:rFonts w:eastAsia="黑体"/>
                <w:szCs w:val="21"/>
              </w:rPr>
              <w:t>）列出投标文件相对于招标文件的所有偏差，并进行归类汇总；</w:t>
            </w:r>
          </w:p>
          <w:p w14:paraId="01925D23" w14:textId="77777777" w:rsidR="004271C4" w:rsidRPr="006A0AD5" w:rsidRDefault="004271C4" w:rsidP="008A3367">
            <w:pPr>
              <w:spacing w:line="288" w:lineRule="auto"/>
              <w:ind w:firstLineChars="200" w:firstLine="420"/>
              <w:rPr>
                <w:rFonts w:eastAsia="黑体"/>
                <w:szCs w:val="21"/>
              </w:rPr>
            </w:pPr>
            <w:r w:rsidRPr="006A0AD5">
              <w:rPr>
                <w:rFonts w:eastAsia="黑体"/>
                <w:szCs w:val="21"/>
              </w:rPr>
              <w:t>（</w:t>
            </w:r>
            <w:r w:rsidRPr="006A0AD5">
              <w:rPr>
                <w:rFonts w:eastAsia="黑体"/>
                <w:szCs w:val="21"/>
              </w:rPr>
              <w:t>4</w:t>
            </w:r>
            <w:r w:rsidRPr="006A0AD5">
              <w:rPr>
                <w:rFonts w:eastAsia="黑体"/>
                <w:szCs w:val="21"/>
              </w:rPr>
              <w:t>）查询相关网站，对投标人的资质、业绩和主要人员资历进行核实；</w:t>
            </w:r>
          </w:p>
          <w:p w14:paraId="670BAD1A" w14:textId="77777777" w:rsidR="004271C4" w:rsidRPr="006A0AD5" w:rsidRDefault="004271C4" w:rsidP="008A3367">
            <w:pPr>
              <w:spacing w:line="288" w:lineRule="auto"/>
              <w:ind w:firstLineChars="200" w:firstLine="420"/>
              <w:rPr>
                <w:rFonts w:eastAsia="黑体"/>
                <w:szCs w:val="21"/>
              </w:rPr>
            </w:pPr>
            <w:r w:rsidRPr="006A0AD5">
              <w:rPr>
                <w:rFonts w:eastAsia="黑体"/>
                <w:szCs w:val="21"/>
              </w:rPr>
              <w:t>（</w:t>
            </w:r>
            <w:r w:rsidRPr="006A0AD5">
              <w:rPr>
                <w:rFonts w:eastAsia="黑体"/>
                <w:szCs w:val="21"/>
              </w:rPr>
              <w:t>5</w:t>
            </w:r>
            <w:r w:rsidRPr="006A0AD5">
              <w:rPr>
                <w:rFonts w:eastAsia="黑体"/>
                <w:szCs w:val="21"/>
              </w:rPr>
              <w:t>）通过相关网站对各</w:t>
            </w:r>
            <w:proofErr w:type="gramStart"/>
            <w:r w:rsidRPr="006A0AD5">
              <w:rPr>
                <w:rFonts w:eastAsia="黑体"/>
                <w:szCs w:val="21"/>
              </w:rPr>
              <w:t>类注册</w:t>
            </w:r>
            <w:proofErr w:type="gramEnd"/>
            <w:r w:rsidRPr="006A0AD5">
              <w:rPr>
                <w:rFonts w:eastAsia="黑体"/>
                <w:szCs w:val="21"/>
              </w:rPr>
              <w:t>资格证书等证件进行查询核实；</w:t>
            </w:r>
          </w:p>
          <w:p w14:paraId="45FCB0C9" w14:textId="77777777" w:rsidR="004271C4" w:rsidRPr="006A0AD5" w:rsidRDefault="004271C4" w:rsidP="008A3367">
            <w:pPr>
              <w:spacing w:line="288" w:lineRule="auto"/>
              <w:ind w:firstLineChars="200" w:firstLine="420"/>
              <w:rPr>
                <w:szCs w:val="21"/>
              </w:rPr>
            </w:pPr>
            <w:r w:rsidRPr="006A0AD5">
              <w:rPr>
                <w:rFonts w:eastAsia="黑体"/>
                <w:szCs w:val="21"/>
              </w:rPr>
              <w:t>（</w:t>
            </w:r>
            <w:r w:rsidRPr="006A0AD5">
              <w:rPr>
                <w:rFonts w:eastAsia="黑体"/>
                <w:szCs w:val="21"/>
              </w:rPr>
              <w:t>6</w:t>
            </w:r>
            <w:r w:rsidRPr="006A0AD5">
              <w:rPr>
                <w:rFonts w:eastAsia="黑体"/>
                <w:szCs w:val="21"/>
              </w:rPr>
              <w:t>）在评标过程中，对评标委员会各成员的评分表进行复核，统计汇总；对评标过程资料进行整理。</w:t>
            </w:r>
          </w:p>
        </w:tc>
      </w:tr>
      <w:tr w:rsidR="000C5F02" w:rsidRPr="006A0AD5" w14:paraId="5A8109FB" w14:textId="77777777" w:rsidTr="0002335B">
        <w:trPr>
          <w:ins w:id="300" w:author="华杰" w:date="2019-07-10T11:38:00Z"/>
        </w:trPr>
        <w:tc>
          <w:tcPr>
            <w:tcW w:w="1009" w:type="dxa"/>
            <w:tcBorders>
              <w:top w:val="single" w:sz="4" w:space="0" w:color="auto"/>
              <w:left w:val="single" w:sz="4" w:space="0" w:color="auto"/>
              <w:bottom w:val="single" w:sz="4" w:space="0" w:color="auto"/>
              <w:right w:val="single" w:sz="4" w:space="0" w:color="auto"/>
            </w:tcBorders>
            <w:vAlign w:val="center"/>
          </w:tcPr>
          <w:p w14:paraId="2EB611A7" w14:textId="77777777" w:rsidR="000C5F02" w:rsidRPr="006A0AD5" w:rsidRDefault="000C5F02" w:rsidP="004271C4">
            <w:pPr>
              <w:spacing w:line="440" w:lineRule="atLeast"/>
              <w:jc w:val="center"/>
              <w:rPr>
                <w:ins w:id="301" w:author="华杰" w:date="2019-07-10T11:38:00Z"/>
                <w:rFonts w:eastAsia="黑体"/>
                <w:szCs w:val="21"/>
              </w:rPr>
            </w:pPr>
            <w:ins w:id="302" w:author="华杰" w:date="2019-07-10T11:38:00Z">
              <w:r>
                <w:rPr>
                  <w:rFonts w:eastAsia="黑体" w:hint="eastAsia"/>
                  <w:szCs w:val="21"/>
                </w:rPr>
                <w:lastRenderedPageBreak/>
                <w:t>……</w:t>
              </w:r>
            </w:ins>
          </w:p>
        </w:tc>
        <w:tc>
          <w:tcPr>
            <w:tcW w:w="7768" w:type="dxa"/>
            <w:gridSpan w:val="2"/>
            <w:tcBorders>
              <w:top w:val="single" w:sz="4" w:space="0" w:color="auto"/>
              <w:left w:val="single" w:sz="4" w:space="0" w:color="auto"/>
              <w:bottom w:val="single" w:sz="4" w:space="0" w:color="auto"/>
              <w:right w:val="single" w:sz="4" w:space="0" w:color="auto"/>
            </w:tcBorders>
            <w:vAlign w:val="center"/>
          </w:tcPr>
          <w:p w14:paraId="19CFF89B" w14:textId="77777777" w:rsidR="000C5F02" w:rsidRPr="006A0AD5" w:rsidDel="000C5F02" w:rsidRDefault="000C5F02" w:rsidP="004271C4">
            <w:pPr>
              <w:widowControl/>
              <w:jc w:val="left"/>
              <w:rPr>
                <w:ins w:id="303" w:author="华杰" w:date="2019-07-10T11:38:00Z"/>
                <w:rFonts w:eastAsia="黑体"/>
                <w:szCs w:val="21"/>
              </w:rPr>
            </w:pPr>
          </w:p>
        </w:tc>
      </w:tr>
    </w:tbl>
    <w:p w14:paraId="2368BA74" w14:textId="77777777" w:rsidR="002860C8" w:rsidRPr="006A0AD5" w:rsidRDefault="00E119CF" w:rsidP="00007799">
      <w:pPr>
        <w:spacing w:line="440" w:lineRule="atLeast"/>
        <w:jc w:val="center"/>
        <w:rPr>
          <w:rFonts w:eastAsia="黑体"/>
          <w:b/>
          <w:sz w:val="18"/>
          <w:szCs w:val="18"/>
        </w:rPr>
      </w:pPr>
      <w:r w:rsidRPr="006A0AD5">
        <w:rPr>
          <w:rStyle w:val="ae"/>
          <w:rFonts w:ascii="Times New Roman" w:eastAsia="黑体" w:hAnsi="Times New Roman"/>
          <w:sz w:val="42"/>
          <w:szCs w:val="42"/>
        </w:rPr>
        <w:br w:type="page"/>
      </w:r>
      <w:bookmarkEnd w:id="244"/>
    </w:p>
    <w:p w14:paraId="03C5A692" w14:textId="77777777" w:rsidR="002860C8" w:rsidRPr="006A0AD5" w:rsidRDefault="002860C8" w:rsidP="00007799">
      <w:pPr>
        <w:pStyle w:val="1"/>
        <w:spacing w:before="240" w:after="240" w:line="440" w:lineRule="atLeast"/>
        <w:jc w:val="center"/>
      </w:pPr>
      <w:bookmarkStart w:id="304" w:name="_Toc234832863"/>
      <w:bookmarkStart w:id="305" w:name="_Toc510015669"/>
      <w:r w:rsidRPr="006A0AD5">
        <w:rPr>
          <w:rFonts w:eastAsia="黑体"/>
          <w:sz w:val="28"/>
          <w:szCs w:val="28"/>
        </w:rPr>
        <w:lastRenderedPageBreak/>
        <w:t>附录</w:t>
      </w:r>
      <w:r w:rsidRPr="006A0AD5">
        <w:rPr>
          <w:rFonts w:eastAsia="黑体"/>
          <w:sz w:val="28"/>
          <w:szCs w:val="28"/>
        </w:rPr>
        <w:t xml:space="preserve">1  </w:t>
      </w:r>
      <w:r w:rsidRPr="006A0AD5">
        <w:rPr>
          <w:rFonts w:eastAsia="黑体"/>
          <w:sz w:val="28"/>
          <w:szCs w:val="28"/>
        </w:rPr>
        <w:t>资格审查条件</w:t>
      </w:r>
      <w:r w:rsidR="00E119CF" w:rsidRPr="006A0AD5">
        <w:rPr>
          <w:rFonts w:eastAsia="黑体"/>
          <w:sz w:val="28"/>
          <w:szCs w:val="28"/>
        </w:rPr>
        <w:t>（资质最低要求）</w:t>
      </w:r>
      <w:r w:rsidRPr="006A0AD5">
        <w:rPr>
          <w:rStyle w:val="aff"/>
          <w:rFonts w:eastAsia="黑体"/>
          <w:sz w:val="28"/>
          <w:szCs w:val="28"/>
        </w:rPr>
        <w:footnoteReference w:id="45"/>
      </w:r>
      <w:bookmarkEnd w:id="304"/>
      <w:bookmarkEnd w:id="305"/>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6A0AD5" w:rsidRPr="006A0AD5" w14:paraId="55CD0375" w14:textId="77777777">
        <w:trPr>
          <w:cantSplit/>
          <w:trHeight w:val="975"/>
          <w:jc w:val="center"/>
        </w:trPr>
        <w:tc>
          <w:tcPr>
            <w:tcW w:w="5000" w:type="pct"/>
            <w:vAlign w:val="center"/>
          </w:tcPr>
          <w:p w14:paraId="5093EBE1" w14:textId="77777777" w:rsidR="00005AF8" w:rsidRPr="006A0AD5" w:rsidRDefault="00BD736D" w:rsidP="00007799">
            <w:pPr>
              <w:adjustRightInd w:val="0"/>
              <w:snapToGrid w:val="0"/>
              <w:spacing w:line="440" w:lineRule="atLeast"/>
              <w:jc w:val="center"/>
              <w:rPr>
                <w:szCs w:val="21"/>
              </w:rPr>
            </w:pPr>
            <w:r w:rsidRPr="006A0AD5">
              <w:rPr>
                <w:szCs w:val="21"/>
              </w:rPr>
              <w:t>咨询</w:t>
            </w:r>
            <w:r w:rsidR="00005AF8" w:rsidRPr="006A0AD5">
              <w:rPr>
                <w:szCs w:val="21"/>
              </w:rPr>
              <w:t>企业资质等级要求</w:t>
            </w:r>
          </w:p>
        </w:tc>
      </w:tr>
      <w:tr w:rsidR="006A0AD5" w:rsidRPr="006A0AD5" w14:paraId="7FF5F167" w14:textId="77777777">
        <w:trPr>
          <w:cantSplit/>
          <w:trHeight w:val="3723"/>
          <w:jc w:val="center"/>
        </w:trPr>
        <w:tc>
          <w:tcPr>
            <w:tcW w:w="5000" w:type="pct"/>
            <w:vAlign w:val="center"/>
          </w:tcPr>
          <w:p w14:paraId="350A8ED9" w14:textId="77777777" w:rsidR="00005AF8" w:rsidRPr="006A0AD5" w:rsidRDefault="00005AF8" w:rsidP="00007799">
            <w:pPr>
              <w:adjustRightInd w:val="0"/>
              <w:snapToGrid w:val="0"/>
              <w:spacing w:line="440" w:lineRule="atLeast"/>
              <w:jc w:val="center"/>
              <w:rPr>
                <w:szCs w:val="21"/>
              </w:rPr>
            </w:pPr>
          </w:p>
          <w:p w14:paraId="7116F185" w14:textId="77777777" w:rsidR="0004141C" w:rsidRPr="006A0AD5" w:rsidRDefault="0004141C" w:rsidP="00007799">
            <w:pPr>
              <w:adjustRightInd w:val="0"/>
              <w:snapToGrid w:val="0"/>
              <w:spacing w:line="440" w:lineRule="atLeast"/>
              <w:jc w:val="center"/>
              <w:rPr>
                <w:szCs w:val="21"/>
              </w:rPr>
            </w:pPr>
          </w:p>
          <w:p w14:paraId="183C8197" w14:textId="77777777" w:rsidR="0004141C" w:rsidRPr="006A0AD5" w:rsidRDefault="0004141C" w:rsidP="00007799">
            <w:pPr>
              <w:adjustRightInd w:val="0"/>
              <w:snapToGrid w:val="0"/>
              <w:spacing w:line="440" w:lineRule="atLeast"/>
              <w:jc w:val="center"/>
              <w:rPr>
                <w:szCs w:val="21"/>
              </w:rPr>
            </w:pPr>
          </w:p>
          <w:p w14:paraId="64444483" w14:textId="77777777" w:rsidR="0004141C" w:rsidRPr="006A0AD5" w:rsidRDefault="0004141C" w:rsidP="00007799">
            <w:pPr>
              <w:adjustRightInd w:val="0"/>
              <w:snapToGrid w:val="0"/>
              <w:spacing w:line="440" w:lineRule="atLeast"/>
              <w:jc w:val="center"/>
              <w:rPr>
                <w:szCs w:val="21"/>
              </w:rPr>
            </w:pPr>
          </w:p>
          <w:p w14:paraId="2A053A72" w14:textId="77777777" w:rsidR="0004141C" w:rsidRPr="006A0AD5" w:rsidRDefault="0004141C" w:rsidP="00007799">
            <w:pPr>
              <w:adjustRightInd w:val="0"/>
              <w:snapToGrid w:val="0"/>
              <w:spacing w:line="440" w:lineRule="atLeast"/>
              <w:jc w:val="center"/>
              <w:rPr>
                <w:szCs w:val="21"/>
              </w:rPr>
            </w:pPr>
          </w:p>
          <w:p w14:paraId="259FEDA0" w14:textId="77777777" w:rsidR="0004141C" w:rsidRPr="006A0AD5" w:rsidRDefault="0004141C" w:rsidP="00007799">
            <w:pPr>
              <w:adjustRightInd w:val="0"/>
              <w:snapToGrid w:val="0"/>
              <w:spacing w:line="440" w:lineRule="atLeast"/>
              <w:jc w:val="center"/>
              <w:rPr>
                <w:szCs w:val="21"/>
              </w:rPr>
            </w:pPr>
          </w:p>
          <w:p w14:paraId="036BCE2C" w14:textId="77777777" w:rsidR="0004141C" w:rsidRPr="006A0AD5" w:rsidRDefault="0004141C" w:rsidP="00007799">
            <w:pPr>
              <w:adjustRightInd w:val="0"/>
              <w:snapToGrid w:val="0"/>
              <w:spacing w:line="440" w:lineRule="atLeast"/>
              <w:jc w:val="center"/>
              <w:rPr>
                <w:szCs w:val="21"/>
              </w:rPr>
            </w:pPr>
          </w:p>
          <w:p w14:paraId="59D1268E" w14:textId="77777777" w:rsidR="0004141C" w:rsidRPr="006A0AD5" w:rsidRDefault="0004141C" w:rsidP="00007799">
            <w:pPr>
              <w:adjustRightInd w:val="0"/>
              <w:snapToGrid w:val="0"/>
              <w:spacing w:line="440" w:lineRule="atLeast"/>
              <w:jc w:val="center"/>
              <w:rPr>
                <w:szCs w:val="21"/>
              </w:rPr>
            </w:pPr>
          </w:p>
          <w:p w14:paraId="47C0F4BF" w14:textId="77777777" w:rsidR="0004141C" w:rsidRPr="006A0AD5" w:rsidRDefault="0004141C" w:rsidP="00007799">
            <w:pPr>
              <w:adjustRightInd w:val="0"/>
              <w:snapToGrid w:val="0"/>
              <w:spacing w:line="440" w:lineRule="atLeast"/>
              <w:jc w:val="center"/>
              <w:rPr>
                <w:szCs w:val="21"/>
              </w:rPr>
            </w:pPr>
          </w:p>
          <w:p w14:paraId="507A1116" w14:textId="77777777" w:rsidR="0004141C" w:rsidRPr="006A0AD5" w:rsidRDefault="0004141C" w:rsidP="00007799">
            <w:pPr>
              <w:adjustRightInd w:val="0"/>
              <w:snapToGrid w:val="0"/>
              <w:spacing w:line="440" w:lineRule="atLeast"/>
              <w:jc w:val="center"/>
              <w:rPr>
                <w:szCs w:val="21"/>
              </w:rPr>
            </w:pPr>
          </w:p>
          <w:p w14:paraId="75EE60B1" w14:textId="77777777" w:rsidR="0004141C" w:rsidRPr="006A0AD5" w:rsidRDefault="0004141C" w:rsidP="00007799">
            <w:pPr>
              <w:adjustRightInd w:val="0"/>
              <w:snapToGrid w:val="0"/>
              <w:spacing w:line="440" w:lineRule="atLeast"/>
              <w:jc w:val="center"/>
              <w:rPr>
                <w:szCs w:val="21"/>
              </w:rPr>
            </w:pPr>
          </w:p>
          <w:p w14:paraId="55004F20" w14:textId="77777777" w:rsidR="0004141C" w:rsidRPr="006A0AD5" w:rsidRDefault="0004141C" w:rsidP="00007799">
            <w:pPr>
              <w:adjustRightInd w:val="0"/>
              <w:snapToGrid w:val="0"/>
              <w:spacing w:line="440" w:lineRule="atLeast"/>
              <w:jc w:val="center"/>
              <w:rPr>
                <w:szCs w:val="21"/>
              </w:rPr>
            </w:pPr>
          </w:p>
          <w:p w14:paraId="07E85CF7" w14:textId="77777777" w:rsidR="0004141C" w:rsidRPr="006A0AD5" w:rsidRDefault="0004141C" w:rsidP="00007799">
            <w:pPr>
              <w:adjustRightInd w:val="0"/>
              <w:snapToGrid w:val="0"/>
              <w:spacing w:line="440" w:lineRule="atLeast"/>
              <w:jc w:val="center"/>
              <w:rPr>
                <w:szCs w:val="21"/>
              </w:rPr>
            </w:pPr>
          </w:p>
          <w:p w14:paraId="78431724" w14:textId="77777777" w:rsidR="0004141C" w:rsidRPr="006A0AD5" w:rsidRDefault="0004141C" w:rsidP="00007799">
            <w:pPr>
              <w:adjustRightInd w:val="0"/>
              <w:snapToGrid w:val="0"/>
              <w:spacing w:line="440" w:lineRule="atLeast"/>
              <w:jc w:val="center"/>
              <w:rPr>
                <w:szCs w:val="21"/>
              </w:rPr>
            </w:pPr>
          </w:p>
          <w:p w14:paraId="40DBAEBF" w14:textId="77777777" w:rsidR="0004141C" w:rsidRPr="006A0AD5" w:rsidRDefault="0004141C" w:rsidP="00007799">
            <w:pPr>
              <w:adjustRightInd w:val="0"/>
              <w:snapToGrid w:val="0"/>
              <w:spacing w:line="440" w:lineRule="atLeast"/>
              <w:jc w:val="center"/>
              <w:rPr>
                <w:szCs w:val="21"/>
              </w:rPr>
            </w:pPr>
          </w:p>
          <w:p w14:paraId="46CBBA2A" w14:textId="77777777" w:rsidR="0004141C" w:rsidRPr="006A0AD5" w:rsidRDefault="0004141C" w:rsidP="00007799">
            <w:pPr>
              <w:adjustRightInd w:val="0"/>
              <w:snapToGrid w:val="0"/>
              <w:spacing w:line="440" w:lineRule="atLeast"/>
              <w:jc w:val="center"/>
              <w:rPr>
                <w:szCs w:val="21"/>
              </w:rPr>
            </w:pPr>
          </w:p>
          <w:p w14:paraId="10B1C2DD" w14:textId="77777777" w:rsidR="0004141C" w:rsidRPr="006A0AD5" w:rsidRDefault="0004141C" w:rsidP="00007799">
            <w:pPr>
              <w:adjustRightInd w:val="0"/>
              <w:snapToGrid w:val="0"/>
              <w:spacing w:line="440" w:lineRule="atLeast"/>
              <w:jc w:val="center"/>
              <w:rPr>
                <w:szCs w:val="21"/>
              </w:rPr>
            </w:pPr>
          </w:p>
          <w:p w14:paraId="0E8D5774" w14:textId="77777777" w:rsidR="0004141C" w:rsidRPr="006A0AD5" w:rsidRDefault="0004141C" w:rsidP="00007799">
            <w:pPr>
              <w:adjustRightInd w:val="0"/>
              <w:snapToGrid w:val="0"/>
              <w:spacing w:line="440" w:lineRule="atLeast"/>
              <w:jc w:val="center"/>
              <w:rPr>
                <w:szCs w:val="21"/>
              </w:rPr>
            </w:pPr>
          </w:p>
          <w:p w14:paraId="5F60B556" w14:textId="77777777" w:rsidR="0004141C" w:rsidRPr="006A0AD5" w:rsidRDefault="0004141C" w:rsidP="00007799">
            <w:pPr>
              <w:adjustRightInd w:val="0"/>
              <w:snapToGrid w:val="0"/>
              <w:spacing w:line="440" w:lineRule="atLeast"/>
              <w:jc w:val="center"/>
              <w:rPr>
                <w:szCs w:val="21"/>
              </w:rPr>
            </w:pPr>
          </w:p>
          <w:p w14:paraId="1C1986ED" w14:textId="77777777" w:rsidR="0004141C" w:rsidRPr="006A0AD5" w:rsidRDefault="0004141C" w:rsidP="00007799">
            <w:pPr>
              <w:adjustRightInd w:val="0"/>
              <w:snapToGrid w:val="0"/>
              <w:spacing w:line="440" w:lineRule="atLeast"/>
              <w:jc w:val="center"/>
              <w:rPr>
                <w:szCs w:val="21"/>
              </w:rPr>
            </w:pPr>
          </w:p>
          <w:p w14:paraId="1A59EE0B" w14:textId="77777777" w:rsidR="0004141C" w:rsidRPr="006A0AD5" w:rsidRDefault="0004141C" w:rsidP="00007799">
            <w:pPr>
              <w:adjustRightInd w:val="0"/>
              <w:snapToGrid w:val="0"/>
              <w:spacing w:line="440" w:lineRule="atLeast"/>
              <w:jc w:val="center"/>
              <w:rPr>
                <w:szCs w:val="21"/>
              </w:rPr>
            </w:pPr>
          </w:p>
          <w:p w14:paraId="070DDB77" w14:textId="77777777" w:rsidR="0004141C" w:rsidRPr="006A0AD5" w:rsidRDefault="0004141C" w:rsidP="00007799">
            <w:pPr>
              <w:adjustRightInd w:val="0"/>
              <w:snapToGrid w:val="0"/>
              <w:spacing w:line="440" w:lineRule="atLeast"/>
              <w:jc w:val="center"/>
              <w:rPr>
                <w:szCs w:val="21"/>
              </w:rPr>
            </w:pPr>
          </w:p>
          <w:p w14:paraId="39A911F0" w14:textId="77777777" w:rsidR="0004141C" w:rsidRPr="006A0AD5" w:rsidRDefault="0004141C" w:rsidP="00007799">
            <w:pPr>
              <w:adjustRightInd w:val="0"/>
              <w:snapToGrid w:val="0"/>
              <w:spacing w:line="440" w:lineRule="atLeast"/>
              <w:jc w:val="center"/>
              <w:rPr>
                <w:szCs w:val="21"/>
              </w:rPr>
            </w:pPr>
          </w:p>
          <w:p w14:paraId="2621F663" w14:textId="77777777" w:rsidR="0004141C" w:rsidRPr="006A0AD5" w:rsidRDefault="0004141C" w:rsidP="00007799">
            <w:pPr>
              <w:adjustRightInd w:val="0"/>
              <w:snapToGrid w:val="0"/>
              <w:spacing w:line="440" w:lineRule="atLeast"/>
              <w:jc w:val="center"/>
              <w:rPr>
                <w:szCs w:val="21"/>
              </w:rPr>
            </w:pPr>
          </w:p>
        </w:tc>
      </w:tr>
    </w:tbl>
    <w:p w14:paraId="193AFA86" w14:textId="77777777" w:rsidR="00373A02" w:rsidRPr="006A0AD5" w:rsidRDefault="002860C8" w:rsidP="00007799">
      <w:pPr>
        <w:pStyle w:val="1"/>
        <w:spacing w:before="240" w:after="240" w:line="440" w:lineRule="atLeast"/>
        <w:jc w:val="center"/>
        <w:rPr>
          <w:rFonts w:eastAsia="黑体"/>
          <w:sz w:val="28"/>
          <w:szCs w:val="28"/>
        </w:rPr>
      </w:pPr>
      <w:bookmarkStart w:id="306" w:name="_Toc234832865"/>
      <w:bookmarkStart w:id="307" w:name="_Toc510015670"/>
      <w:r w:rsidRPr="006A0AD5">
        <w:rPr>
          <w:rFonts w:eastAsia="黑体"/>
          <w:sz w:val="28"/>
          <w:szCs w:val="28"/>
        </w:rPr>
        <w:lastRenderedPageBreak/>
        <w:t>附录</w:t>
      </w:r>
      <w:r w:rsidR="008E3081" w:rsidRPr="006A0AD5">
        <w:rPr>
          <w:rFonts w:eastAsia="黑体"/>
          <w:sz w:val="28"/>
          <w:szCs w:val="28"/>
        </w:rPr>
        <w:t xml:space="preserve">2 </w:t>
      </w:r>
      <w:r w:rsidR="00BB2E9C" w:rsidRPr="006A0AD5">
        <w:rPr>
          <w:rFonts w:eastAsia="黑体"/>
          <w:sz w:val="28"/>
          <w:szCs w:val="28"/>
        </w:rPr>
        <w:t xml:space="preserve"> </w:t>
      </w:r>
      <w:r w:rsidRPr="006A0AD5">
        <w:rPr>
          <w:rFonts w:eastAsia="黑体"/>
          <w:sz w:val="28"/>
          <w:szCs w:val="28"/>
        </w:rPr>
        <w:t>资格</w:t>
      </w:r>
      <w:r w:rsidR="009E331B" w:rsidRPr="006A0AD5">
        <w:rPr>
          <w:rFonts w:eastAsia="黑体"/>
          <w:sz w:val="28"/>
          <w:szCs w:val="28"/>
        </w:rPr>
        <w:t>审查</w:t>
      </w:r>
      <w:r w:rsidRPr="006A0AD5">
        <w:rPr>
          <w:rFonts w:eastAsia="黑体"/>
          <w:sz w:val="28"/>
          <w:szCs w:val="28"/>
        </w:rPr>
        <w:t>条件</w:t>
      </w:r>
      <w:r w:rsidR="00E119CF" w:rsidRPr="006A0AD5">
        <w:rPr>
          <w:rFonts w:eastAsia="黑体"/>
          <w:sz w:val="28"/>
          <w:szCs w:val="28"/>
        </w:rPr>
        <w:t>（业绩最低要求）</w:t>
      </w:r>
      <w:r w:rsidR="00373A02" w:rsidRPr="006A0AD5">
        <w:rPr>
          <w:rStyle w:val="aff"/>
          <w:rFonts w:eastAsia="黑体"/>
          <w:sz w:val="28"/>
          <w:szCs w:val="28"/>
        </w:rPr>
        <w:footnoteReference w:id="46"/>
      </w:r>
      <w:bookmarkEnd w:id="306"/>
      <w:bookmarkEnd w:id="307"/>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6A0AD5" w:rsidRPr="006A0AD5" w14:paraId="379693A6" w14:textId="77777777">
        <w:trPr>
          <w:cantSplit/>
          <w:trHeight w:val="975"/>
          <w:jc w:val="center"/>
        </w:trPr>
        <w:tc>
          <w:tcPr>
            <w:tcW w:w="5000" w:type="pct"/>
            <w:vAlign w:val="center"/>
          </w:tcPr>
          <w:p w14:paraId="06A9B522" w14:textId="77777777" w:rsidR="00373A02" w:rsidRPr="006A0AD5" w:rsidRDefault="00373A02" w:rsidP="00007799">
            <w:pPr>
              <w:adjustRightInd w:val="0"/>
              <w:snapToGrid w:val="0"/>
              <w:spacing w:line="440" w:lineRule="atLeast"/>
              <w:jc w:val="center"/>
              <w:rPr>
                <w:szCs w:val="21"/>
              </w:rPr>
            </w:pPr>
            <w:r w:rsidRPr="006A0AD5">
              <w:rPr>
                <w:szCs w:val="21"/>
              </w:rPr>
              <w:t>业</w:t>
            </w:r>
            <w:r w:rsidRPr="006A0AD5">
              <w:rPr>
                <w:szCs w:val="21"/>
              </w:rPr>
              <w:t xml:space="preserve"> </w:t>
            </w:r>
            <w:r w:rsidRPr="006A0AD5">
              <w:rPr>
                <w:szCs w:val="21"/>
              </w:rPr>
              <w:t>绩</w:t>
            </w:r>
            <w:r w:rsidRPr="006A0AD5">
              <w:rPr>
                <w:szCs w:val="21"/>
              </w:rPr>
              <w:t xml:space="preserve"> </w:t>
            </w:r>
            <w:r w:rsidRPr="006A0AD5">
              <w:rPr>
                <w:szCs w:val="21"/>
              </w:rPr>
              <w:t>要</w:t>
            </w:r>
            <w:r w:rsidRPr="006A0AD5">
              <w:rPr>
                <w:szCs w:val="21"/>
              </w:rPr>
              <w:t xml:space="preserve"> </w:t>
            </w:r>
            <w:r w:rsidRPr="006A0AD5">
              <w:rPr>
                <w:szCs w:val="21"/>
              </w:rPr>
              <w:t>求</w:t>
            </w:r>
          </w:p>
        </w:tc>
      </w:tr>
      <w:tr w:rsidR="00373A02" w:rsidRPr="006A0AD5" w14:paraId="07F09A0C" w14:textId="77777777">
        <w:trPr>
          <w:cantSplit/>
          <w:trHeight w:val="3723"/>
          <w:jc w:val="center"/>
        </w:trPr>
        <w:tc>
          <w:tcPr>
            <w:tcW w:w="5000" w:type="pct"/>
            <w:vAlign w:val="center"/>
          </w:tcPr>
          <w:p w14:paraId="26AB06EC" w14:textId="77777777" w:rsidR="00373A02" w:rsidRPr="006A0AD5" w:rsidRDefault="00373A02" w:rsidP="00007799">
            <w:pPr>
              <w:adjustRightInd w:val="0"/>
              <w:snapToGrid w:val="0"/>
              <w:spacing w:line="440" w:lineRule="atLeast"/>
              <w:jc w:val="center"/>
              <w:rPr>
                <w:szCs w:val="21"/>
              </w:rPr>
            </w:pPr>
          </w:p>
          <w:p w14:paraId="0A354762" w14:textId="77777777" w:rsidR="00373A02" w:rsidRPr="006A0AD5" w:rsidRDefault="00373A02" w:rsidP="00007799">
            <w:pPr>
              <w:adjustRightInd w:val="0"/>
              <w:snapToGrid w:val="0"/>
              <w:spacing w:line="440" w:lineRule="atLeast"/>
              <w:jc w:val="center"/>
              <w:rPr>
                <w:szCs w:val="21"/>
              </w:rPr>
            </w:pPr>
          </w:p>
          <w:p w14:paraId="39001E31" w14:textId="77777777" w:rsidR="00373A02" w:rsidRPr="006A0AD5" w:rsidRDefault="00373A02" w:rsidP="00007799">
            <w:pPr>
              <w:adjustRightInd w:val="0"/>
              <w:snapToGrid w:val="0"/>
              <w:spacing w:line="440" w:lineRule="atLeast"/>
              <w:jc w:val="center"/>
              <w:rPr>
                <w:szCs w:val="21"/>
              </w:rPr>
            </w:pPr>
          </w:p>
          <w:p w14:paraId="5493225B" w14:textId="77777777" w:rsidR="00373A02" w:rsidRPr="006A0AD5" w:rsidRDefault="00373A02" w:rsidP="00007799">
            <w:pPr>
              <w:adjustRightInd w:val="0"/>
              <w:snapToGrid w:val="0"/>
              <w:spacing w:line="440" w:lineRule="atLeast"/>
              <w:jc w:val="center"/>
              <w:rPr>
                <w:szCs w:val="21"/>
              </w:rPr>
            </w:pPr>
          </w:p>
          <w:p w14:paraId="2B99CDC2" w14:textId="77777777" w:rsidR="00373A02" w:rsidRPr="006A0AD5" w:rsidRDefault="00373A02" w:rsidP="00007799">
            <w:pPr>
              <w:adjustRightInd w:val="0"/>
              <w:snapToGrid w:val="0"/>
              <w:spacing w:line="440" w:lineRule="atLeast"/>
              <w:jc w:val="center"/>
              <w:rPr>
                <w:szCs w:val="21"/>
              </w:rPr>
            </w:pPr>
          </w:p>
          <w:p w14:paraId="46775701" w14:textId="77777777" w:rsidR="00373A02" w:rsidRPr="006A0AD5" w:rsidRDefault="00373A02" w:rsidP="00007799">
            <w:pPr>
              <w:adjustRightInd w:val="0"/>
              <w:snapToGrid w:val="0"/>
              <w:spacing w:line="440" w:lineRule="atLeast"/>
              <w:jc w:val="center"/>
              <w:rPr>
                <w:szCs w:val="21"/>
              </w:rPr>
            </w:pPr>
          </w:p>
          <w:p w14:paraId="6B519ECC" w14:textId="77777777" w:rsidR="00373A02" w:rsidRPr="006A0AD5" w:rsidRDefault="00373A02" w:rsidP="00007799">
            <w:pPr>
              <w:adjustRightInd w:val="0"/>
              <w:snapToGrid w:val="0"/>
              <w:spacing w:line="440" w:lineRule="atLeast"/>
              <w:jc w:val="center"/>
              <w:rPr>
                <w:szCs w:val="21"/>
              </w:rPr>
            </w:pPr>
          </w:p>
          <w:p w14:paraId="3545E55B" w14:textId="77777777" w:rsidR="00373A02" w:rsidRPr="006A0AD5" w:rsidRDefault="00373A02" w:rsidP="00007799">
            <w:pPr>
              <w:adjustRightInd w:val="0"/>
              <w:snapToGrid w:val="0"/>
              <w:spacing w:line="440" w:lineRule="atLeast"/>
              <w:jc w:val="center"/>
              <w:rPr>
                <w:szCs w:val="21"/>
              </w:rPr>
            </w:pPr>
          </w:p>
          <w:p w14:paraId="557CA79A" w14:textId="77777777" w:rsidR="00373A02" w:rsidRPr="006A0AD5" w:rsidRDefault="00373A02" w:rsidP="00007799">
            <w:pPr>
              <w:adjustRightInd w:val="0"/>
              <w:snapToGrid w:val="0"/>
              <w:spacing w:line="440" w:lineRule="atLeast"/>
              <w:jc w:val="center"/>
              <w:rPr>
                <w:szCs w:val="21"/>
              </w:rPr>
            </w:pPr>
          </w:p>
          <w:p w14:paraId="2A36AD17" w14:textId="77777777" w:rsidR="00373A02" w:rsidRPr="006A0AD5" w:rsidRDefault="00373A02" w:rsidP="00007799">
            <w:pPr>
              <w:adjustRightInd w:val="0"/>
              <w:snapToGrid w:val="0"/>
              <w:spacing w:line="440" w:lineRule="atLeast"/>
              <w:jc w:val="center"/>
              <w:rPr>
                <w:szCs w:val="21"/>
              </w:rPr>
            </w:pPr>
          </w:p>
          <w:p w14:paraId="0E9B25A6" w14:textId="77777777" w:rsidR="00373A02" w:rsidRPr="006A0AD5" w:rsidRDefault="00373A02" w:rsidP="00007799">
            <w:pPr>
              <w:adjustRightInd w:val="0"/>
              <w:snapToGrid w:val="0"/>
              <w:spacing w:line="440" w:lineRule="atLeast"/>
              <w:jc w:val="center"/>
              <w:rPr>
                <w:szCs w:val="21"/>
              </w:rPr>
            </w:pPr>
          </w:p>
          <w:p w14:paraId="7100000F" w14:textId="77777777" w:rsidR="00373A02" w:rsidRPr="006A0AD5" w:rsidRDefault="00373A02" w:rsidP="00007799">
            <w:pPr>
              <w:adjustRightInd w:val="0"/>
              <w:snapToGrid w:val="0"/>
              <w:spacing w:line="440" w:lineRule="atLeast"/>
              <w:jc w:val="center"/>
              <w:rPr>
                <w:szCs w:val="21"/>
              </w:rPr>
            </w:pPr>
          </w:p>
          <w:p w14:paraId="280F267A" w14:textId="77777777" w:rsidR="00373A02" w:rsidRPr="006A0AD5" w:rsidRDefault="00373A02" w:rsidP="00007799">
            <w:pPr>
              <w:adjustRightInd w:val="0"/>
              <w:snapToGrid w:val="0"/>
              <w:spacing w:line="440" w:lineRule="atLeast"/>
              <w:jc w:val="center"/>
              <w:rPr>
                <w:szCs w:val="21"/>
              </w:rPr>
            </w:pPr>
          </w:p>
          <w:p w14:paraId="6843E6DE" w14:textId="77777777" w:rsidR="00373A02" w:rsidRPr="006A0AD5" w:rsidRDefault="00373A02" w:rsidP="00007799">
            <w:pPr>
              <w:adjustRightInd w:val="0"/>
              <w:snapToGrid w:val="0"/>
              <w:spacing w:line="440" w:lineRule="atLeast"/>
              <w:jc w:val="center"/>
              <w:rPr>
                <w:szCs w:val="21"/>
              </w:rPr>
            </w:pPr>
          </w:p>
          <w:p w14:paraId="0FFCB69B" w14:textId="77777777" w:rsidR="00373A02" w:rsidRPr="006A0AD5" w:rsidRDefault="00373A02" w:rsidP="00007799">
            <w:pPr>
              <w:adjustRightInd w:val="0"/>
              <w:snapToGrid w:val="0"/>
              <w:spacing w:line="440" w:lineRule="atLeast"/>
              <w:jc w:val="center"/>
              <w:rPr>
                <w:szCs w:val="21"/>
              </w:rPr>
            </w:pPr>
          </w:p>
          <w:p w14:paraId="6CF6179F" w14:textId="77777777" w:rsidR="00373A02" w:rsidRPr="006A0AD5" w:rsidRDefault="00373A02" w:rsidP="00007799">
            <w:pPr>
              <w:adjustRightInd w:val="0"/>
              <w:snapToGrid w:val="0"/>
              <w:spacing w:line="440" w:lineRule="atLeast"/>
              <w:jc w:val="center"/>
              <w:rPr>
                <w:szCs w:val="21"/>
              </w:rPr>
            </w:pPr>
          </w:p>
          <w:p w14:paraId="37F51B42" w14:textId="77777777" w:rsidR="00373A02" w:rsidRPr="006A0AD5" w:rsidRDefault="00373A02" w:rsidP="00007799">
            <w:pPr>
              <w:adjustRightInd w:val="0"/>
              <w:snapToGrid w:val="0"/>
              <w:spacing w:line="440" w:lineRule="atLeast"/>
              <w:jc w:val="center"/>
              <w:rPr>
                <w:szCs w:val="21"/>
              </w:rPr>
            </w:pPr>
          </w:p>
          <w:p w14:paraId="51238D6A" w14:textId="77777777" w:rsidR="00373A02" w:rsidRPr="006A0AD5" w:rsidRDefault="00373A02" w:rsidP="00007799">
            <w:pPr>
              <w:adjustRightInd w:val="0"/>
              <w:snapToGrid w:val="0"/>
              <w:spacing w:line="440" w:lineRule="atLeast"/>
              <w:jc w:val="center"/>
              <w:rPr>
                <w:szCs w:val="21"/>
              </w:rPr>
            </w:pPr>
          </w:p>
          <w:p w14:paraId="5BF4FE90" w14:textId="77777777" w:rsidR="00373A02" w:rsidRPr="006A0AD5" w:rsidRDefault="00373A02" w:rsidP="00007799">
            <w:pPr>
              <w:adjustRightInd w:val="0"/>
              <w:snapToGrid w:val="0"/>
              <w:spacing w:line="440" w:lineRule="atLeast"/>
              <w:jc w:val="center"/>
              <w:rPr>
                <w:szCs w:val="21"/>
              </w:rPr>
            </w:pPr>
          </w:p>
          <w:p w14:paraId="60D6B918" w14:textId="77777777" w:rsidR="00373A02" w:rsidRPr="006A0AD5" w:rsidRDefault="00373A02" w:rsidP="00007799">
            <w:pPr>
              <w:adjustRightInd w:val="0"/>
              <w:snapToGrid w:val="0"/>
              <w:spacing w:line="440" w:lineRule="atLeast"/>
              <w:jc w:val="center"/>
              <w:rPr>
                <w:szCs w:val="21"/>
              </w:rPr>
            </w:pPr>
          </w:p>
          <w:p w14:paraId="2887C54E" w14:textId="77777777" w:rsidR="00373A02" w:rsidRPr="006A0AD5" w:rsidRDefault="00373A02" w:rsidP="00007799">
            <w:pPr>
              <w:adjustRightInd w:val="0"/>
              <w:snapToGrid w:val="0"/>
              <w:spacing w:line="440" w:lineRule="atLeast"/>
              <w:jc w:val="center"/>
              <w:rPr>
                <w:szCs w:val="21"/>
              </w:rPr>
            </w:pPr>
          </w:p>
          <w:p w14:paraId="7BA91746" w14:textId="77777777" w:rsidR="00373A02" w:rsidRPr="006A0AD5" w:rsidRDefault="00373A02" w:rsidP="00007799">
            <w:pPr>
              <w:adjustRightInd w:val="0"/>
              <w:snapToGrid w:val="0"/>
              <w:spacing w:line="440" w:lineRule="atLeast"/>
              <w:jc w:val="center"/>
              <w:rPr>
                <w:szCs w:val="21"/>
              </w:rPr>
            </w:pPr>
          </w:p>
          <w:p w14:paraId="20EEE5BF" w14:textId="77777777" w:rsidR="00373A02" w:rsidRPr="006A0AD5" w:rsidRDefault="00373A02" w:rsidP="00007799">
            <w:pPr>
              <w:adjustRightInd w:val="0"/>
              <w:snapToGrid w:val="0"/>
              <w:spacing w:line="440" w:lineRule="atLeast"/>
              <w:jc w:val="center"/>
              <w:rPr>
                <w:szCs w:val="21"/>
              </w:rPr>
            </w:pPr>
          </w:p>
        </w:tc>
      </w:tr>
    </w:tbl>
    <w:p w14:paraId="345260AD" w14:textId="77777777" w:rsidR="008E32C0" w:rsidRPr="006A0AD5" w:rsidRDefault="008E32C0" w:rsidP="00007799">
      <w:pPr>
        <w:adjustRightInd w:val="0"/>
        <w:snapToGrid w:val="0"/>
        <w:spacing w:line="440" w:lineRule="atLeast"/>
        <w:rPr>
          <w:rFonts w:eastAsia="隶书"/>
          <w:b/>
          <w:sz w:val="32"/>
        </w:rPr>
      </w:pPr>
    </w:p>
    <w:p w14:paraId="5753AE07" w14:textId="77777777" w:rsidR="00373A02" w:rsidRPr="006A0AD5" w:rsidRDefault="002860C8" w:rsidP="00007799">
      <w:pPr>
        <w:pStyle w:val="1"/>
        <w:spacing w:before="240" w:after="240" w:line="440" w:lineRule="atLeast"/>
        <w:jc w:val="center"/>
        <w:rPr>
          <w:rFonts w:eastAsia="黑体"/>
          <w:sz w:val="28"/>
          <w:szCs w:val="28"/>
        </w:rPr>
      </w:pPr>
      <w:bookmarkStart w:id="308" w:name="_Toc234832866"/>
      <w:bookmarkStart w:id="309" w:name="_Toc510015671"/>
      <w:r w:rsidRPr="006A0AD5">
        <w:rPr>
          <w:rFonts w:eastAsia="黑体"/>
          <w:sz w:val="28"/>
          <w:szCs w:val="28"/>
        </w:rPr>
        <w:lastRenderedPageBreak/>
        <w:t>附录</w:t>
      </w:r>
      <w:r w:rsidR="008E3081" w:rsidRPr="006A0AD5">
        <w:rPr>
          <w:rFonts w:eastAsia="黑体"/>
          <w:sz w:val="28"/>
          <w:szCs w:val="28"/>
        </w:rPr>
        <w:t xml:space="preserve">3  </w:t>
      </w:r>
      <w:r w:rsidRPr="006A0AD5">
        <w:rPr>
          <w:rFonts w:eastAsia="黑体"/>
          <w:sz w:val="28"/>
          <w:szCs w:val="28"/>
        </w:rPr>
        <w:t>资格</w:t>
      </w:r>
      <w:r w:rsidR="009E331B" w:rsidRPr="006A0AD5">
        <w:rPr>
          <w:rFonts w:eastAsia="黑体"/>
          <w:sz w:val="28"/>
          <w:szCs w:val="28"/>
        </w:rPr>
        <w:t>审查</w:t>
      </w:r>
      <w:r w:rsidRPr="006A0AD5">
        <w:rPr>
          <w:rFonts w:eastAsia="黑体"/>
          <w:sz w:val="28"/>
          <w:szCs w:val="28"/>
        </w:rPr>
        <w:t>条件</w:t>
      </w:r>
      <w:r w:rsidR="00E119CF" w:rsidRPr="006A0AD5">
        <w:rPr>
          <w:rFonts w:eastAsia="黑体"/>
          <w:sz w:val="28"/>
          <w:szCs w:val="28"/>
        </w:rPr>
        <w:t>（信誉最低要求）</w:t>
      </w:r>
      <w:r w:rsidR="00373A02" w:rsidRPr="006A0AD5">
        <w:rPr>
          <w:rStyle w:val="aff"/>
          <w:rFonts w:eastAsia="黑体"/>
          <w:sz w:val="28"/>
          <w:szCs w:val="28"/>
        </w:rPr>
        <w:footnoteReference w:id="47"/>
      </w:r>
      <w:bookmarkEnd w:id="308"/>
      <w:bookmarkEnd w:id="309"/>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6A0AD5" w:rsidRPr="006A0AD5" w14:paraId="2CD6E659" w14:textId="77777777">
        <w:trPr>
          <w:cantSplit/>
          <w:trHeight w:val="975"/>
          <w:jc w:val="center"/>
        </w:trPr>
        <w:tc>
          <w:tcPr>
            <w:tcW w:w="5000" w:type="pct"/>
            <w:vAlign w:val="center"/>
          </w:tcPr>
          <w:p w14:paraId="404832F0" w14:textId="77777777" w:rsidR="00373A02" w:rsidRPr="006A0AD5" w:rsidRDefault="00373A02" w:rsidP="00007799">
            <w:pPr>
              <w:adjustRightInd w:val="0"/>
              <w:snapToGrid w:val="0"/>
              <w:spacing w:line="440" w:lineRule="atLeast"/>
              <w:jc w:val="center"/>
              <w:rPr>
                <w:szCs w:val="21"/>
              </w:rPr>
            </w:pPr>
            <w:r w:rsidRPr="006A0AD5">
              <w:rPr>
                <w:szCs w:val="21"/>
              </w:rPr>
              <w:t>信</w:t>
            </w:r>
            <w:r w:rsidRPr="006A0AD5">
              <w:rPr>
                <w:szCs w:val="21"/>
              </w:rPr>
              <w:t xml:space="preserve"> </w:t>
            </w:r>
            <w:r w:rsidRPr="006A0AD5">
              <w:rPr>
                <w:szCs w:val="21"/>
              </w:rPr>
              <w:t>誉</w:t>
            </w:r>
            <w:r w:rsidRPr="006A0AD5">
              <w:rPr>
                <w:szCs w:val="21"/>
              </w:rPr>
              <w:t xml:space="preserve"> </w:t>
            </w:r>
            <w:r w:rsidRPr="006A0AD5">
              <w:rPr>
                <w:szCs w:val="21"/>
              </w:rPr>
              <w:t>要</w:t>
            </w:r>
            <w:r w:rsidRPr="006A0AD5">
              <w:rPr>
                <w:szCs w:val="21"/>
              </w:rPr>
              <w:t xml:space="preserve"> </w:t>
            </w:r>
            <w:r w:rsidRPr="006A0AD5">
              <w:rPr>
                <w:szCs w:val="21"/>
              </w:rPr>
              <w:t>求</w:t>
            </w:r>
          </w:p>
        </w:tc>
      </w:tr>
      <w:tr w:rsidR="00373A02" w:rsidRPr="006A0AD5" w14:paraId="006F77D9" w14:textId="77777777">
        <w:trPr>
          <w:cantSplit/>
          <w:trHeight w:val="3723"/>
          <w:jc w:val="center"/>
        </w:trPr>
        <w:tc>
          <w:tcPr>
            <w:tcW w:w="5000" w:type="pct"/>
            <w:vAlign w:val="center"/>
          </w:tcPr>
          <w:p w14:paraId="4B4FB0E9" w14:textId="77777777" w:rsidR="00373A02" w:rsidRPr="006A0AD5" w:rsidRDefault="00373A02" w:rsidP="00007799">
            <w:pPr>
              <w:adjustRightInd w:val="0"/>
              <w:snapToGrid w:val="0"/>
              <w:spacing w:line="440" w:lineRule="atLeast"/>
              <w:jc w:val="center"/>
              <w:rPr>
                <w:szCs w:val="21"/>
              </w:rPr>
            </w:pPr>
          </w:p>
          <w:p w14:paraId="4B42A68C" w14:textId="77777777" w:rsidR="00373A02" w:rsidRPr="006A0AD5" w:rsidRDefault="00373A02" w:rsidP="00007799">
            <w:pPr>
              <w:adjustRightInd w:val="0"/>
              <w:snapToGrid w:val="0"/>
              <w:spacing w:line="440" w:lineRule="atLeast"/>
              <w:jc w:val="center"/>
              <w:rPr>
                <w:szCs w:val="21"/>
              </w:rPr>
            </w:pPr>
          </w:p>
          <w:p w14:paraId="56FC22C6" w14:textId="77777777" w:rsidR="00373A02" w:rsidRPr="006A0AD5" w:rsidRDefault="00373A02" w:rsidP="00007799">
            <w:pPr>
              <w:adjustRightInd w:val="0"/>
              <w:snapToGrid w:val="0"/>
              <w:spacing w:line="440" w:lineRule="atLeast"/>
              <w:jc w:val="center"/>
              <w:rPr>
                <w:szCs w:val="21"/>
              </w:rPr>
            </w:pPr>
          </w:p>
          <w:p w14:paraId="21CEDE92" w14:textId="77777777" w:rsidR="00373A02" w:rsidRPr="006A0AD5" w:rsidRDefault="00373A02" w:rsidP="00007799">
            <w:pPr>
              <w:adjustRightInd w:val="0"/>
              <w:snapToGrid w:val="0"/>
              <w:spacing w:line="440" w:lineRule="atLeast"/>
              <w:jc w:val="center"/>
              <w:rPr>
                <w:szCs w:val="21"/>
              </w:rPr>
            </w:pPr>
          </w:p>
          <w:p w14:paraId="183D5C4F" w14:textId="77777777" w:rsidR="00373A02" w:rsidRPr="006A0AD5" w:rsidRDefault="00373A02" w:rsidP="00007799">
            <w:pPr>
              <w:adjustRightInd w:val="0"/>
              <w:snapToGrid w:val="0"/>
              <w:spacing w:line="440" w:lineRule="atLeast"/>
              <w:jc w:val="center"/>
              <w:rPr>
                <w:szCs w:val="21"/>
              </w:rPr>
            </w:pPr>
          </w:p>
          <w:p w14:paraId="050B114E" w14:textId="77777777" w:rsidR="00373A02" w:rsidRPr="006A0AD5" w:rsidRDefault="00373A02" w:rsidP="00007799">
            <w:pPr>
              <w:adjustRightInd w:val="0"/>
              <w:snapToGrid w:val="0"/>
              <w:spacing w:line="440" w:lineRule="atLeast"/>
              <w:jc w:val="center"/>
              <w:rPr>
                <w:szCs w:val="21"/>
              </w:rPr>
            </w:pPr>
          </w:p>
          <w:p w14:paraId="14A37F35" w14:textId="77777777" w:rsidR="00373A02" w:rsidRPr="006A0AD5" w:rsidRDefault="00373A02" w:rsidP="00007799">
            <w:pPr>
              <w:adjustRightInd w:val="0"/>
              <w:snapToGrid w:val="0"/>
              <w:spacing w:line="440" w:lineRule="atLeast"/>
              <w:jc w:val="center"/>
              <w:rPr>
                <w:szCs w:val="21"/>
              </w:rPr>
            </w:pPr>
          </w:p>
          <w:p w14:paraId="5F53CBA0" w14:textId="77777777" w:rsidR="00373A02" w:rsidRPr="006A0AD5" w:rsidRDefault="00373A02" w:rsidP="00007799">
            <w:pPr>
              <w:adjustRightInd w:val="0"/>
              <w:snapToGrid w:val="0"/>
              <w:spacing w:line="440" w:lineRule="atLeast"/>
              <w:jc w:val="center"/>
              <w:rPr>
                <w:szCs w:val="21"/>
              </w:rPr>
            </w:pPr>
          </w:p>
          <w:p w14:paraId="2CB79BE2" w14:textId="77777777" w:rsidR="00373A02" w:rsidRPr="006A0AD5" w:rsidRDefault="00373A02" w:rsidP="00007799">
            <w:pPr>
              <w:adjustRightInd w:val="0"/>
              <w:snapToGrid w:val="0"/>
              <w:spacing w:line="440" w:lineRule="atLeast"/>
              <w:jc w:val="center"/>
              <w:rPr>
                <w:szCs w:val="21"/>
              </w:rPr>
            </w:pPr>
          </w:p>
          <w:p w14:paraId="1AE3F004" w14:textId="77777777" w:rsidR="00373A02" w:rsidRPr="006A0AD5" w:rsidRDefault="00373A02" w:rsidP="00007799">
            <w:pPr>
              <w:adjustRightInd w:val="0"/>
              <w:snapToGrid w:val="0"/>
              <w:spacing w:line="440" w:lineRule="atLeast"/>
              <w:jc w:val="center"/>
              <w:rPr>
                <w:szCs w:val="21"/>
              </w:rPr>
            </w:pPr>
          </w:p>
          <w:p w14:paraId="357B84CC" w14:textId="77777777" w:rsidR="00373A02" w:rsidRPr="006A0AD5" w:rsidRDefault="00373A02" w:rsidP="00007799">
            <w:pPr>
              <w:adjustRightInd w:val="0"/>
              <w:snapToGrid w:val="0"/>
              <w:spacing w:line="440" w:lineRule="atLeast"/>
              <w:jc w:val="center"/>
              <w:rPr>
                <w:szCs w:val="21"/>
              </w:rPr>
            </w:pPr>
          </w:p>
          <w:p w14:paraId="5EA25A8D" w14:textId="77777777" w:rsidR="00373A02" w:rsidRPr="006A0AD5" w:rsidRDefault="00373A02" w:rsidP="00007799">
            <w:pPr>
              <w:adjustRightInd w:val="0"/>
              <w:snapToGrid w:val="0"/>
              <w:spacing w:line="440" w:lineRule="atLeast"/>
              <w:jc w:val="center"/>
              <w:rPr>
                <w:szCs w:val="21"/>
              </w:rPr>
            </w:pPr>
          </w:p>
          <w:p w14:paraId="1578C843" w14:textId="77777777" w:rsidR="00373A02" w:rsidRPr="006A0AD5" w:rsidRDefault="00373A02" w:rsidP="00007799">
            <w:pPr>
              <w:adjustRightInd w:val="0"/>
              <w:snapToGrid w:val="0"/>
              <w:spacing w:line="440" w:lineRule="atLeast"/>
              <w:jc w:val="center"/>
              <w:rPr>
                <w:szCs w:val="21"/>
              </w:rPr>
            </w:pPr>
          </w:p>
          <w:p w14:paraId="55A7818A" w14:textId="77777777" w:rsidR="00373A02" w:rsidRPr="006A0AD5" w:rsidRDefault="00373A02" w:rsidP="00007799">
            <w:pPr>
              <w:adjustRightInd w:val="0"/>
              <w:snapToGrid w:val="0"/>
              <w:spacing w:line="440" w:lineRule="atLeast"/>
              <w:jc w:val="center"/>
              <w:rPr>
                <w:szCs w:val="21"/>
              </w:rPr>
            </w:pPr>
          </w:p>
          <w:p w14:paraId="162164C0" w14:textId="77777777" w:rsidR="00373A02" w:rsidRPr="006A0AD5" w:rsidRDefault="00373A02" w:rsidP="00007799">
            <w:pPr>
              <w:adjustRightInd w:val="0"/>
              <w:snapToGrid w:val="0"/>
              <w:spacing w:line="440" w:lineRule="atLeast"/>
              <w:jc w:val="center"/>
              <w:rPr>
                <w:szCs w:val="21"/>
              </w:rPr>
            </w:pPr>
          </w:p>
          <w:p w14:paraId="1A22D685" w14:textId="77777777" w:rsidR="00373A02" w:rsidRPr="006A0AD5" w:rsidRDefault="00373A02" w:rsidP="00007799">
            <w:pPr>
              <w:adjustRightInd w:val="0"/>
              <w:snapToGrid w:val="0"/>
              <w:spacing w:line="440" w:lineRule="atLeast"/>
              <w:jc w:val="center"/>
              <w:rPr>
                <w:szCs w:val="21"/>
              </w:rPr>
            </w:pPr>
          </w:p>
          <w:p w14:paraId="458C6BB5" w14:textId="77777777" w:rsidR="00373A02" w:rsidRPr="006A0AD5" w:rsidRDefault="00373A02" w:rsidP="00007799">
            <w:pPr>
              <w:adjustRightInd w:val="0"/>
              <w:snapToGrid w:val="0"/>
              <w:spacing w:line="440" w:lineRule="atLeast"/>
              <w:jc w:val="center"/>
              <w:rPr>
                <w:szCs w:val="21"/>
              </w:rPr>
            </w:pPr>
          </w:p>
          <w:p w14:paraId="370CCBDB" w14:textId="77777777" w:rsidR="00373A02" w:rsidRPr="006A0AD5" w:rsidRDefault="00373A02" w:rsidP="00007799">
            <w:pPr>
              <w:adjustRightInd w:val="0"/>
              <w:snapToGrid w:val="0"/>
              <w:spacing w:line="440" w:lineRule="atLeast"/>
              <w:jc w:val="center"/>
              <w:rPr>
                <w:szCs w:val="21"/>
              </w:rPr>
            </w:pPr>
          </w:p>
          <w:p w14:paraId="00F566E1" w14:textId="77777777" w:rsidR="00373A02" w:rsidRPr="006A0AD5" w:rsidRDefault="00373A02" w:rsidP="00007799">
            <w:pPr>
              <w:adjustRightInd w:val="0"/>
              <w:snapToGrid w:val="0"/>
              <w:spacing w:line="440" w:lineRule="atLeast"/>
              <w:jc w:val="center"/>
              <w:rPr>
                <w:szCs w:val="21"/>
              </w:rPr>
            </w:pPr>
          </w:p>
          <w:p w14:paraId="617882CE" w14:textId="77777777" w:rsidR="00373A02" w:rsidRPr="006A0AD5" w:rsidRDefault="00373A02" w:rsidP="00007799">
            <w:pPr>
              <w:adjustRightInd w:val="0"/>
              <w:snapToGrid w:val="0"/>
              <w:spacing w:line="440" w:lineRule="atLeast"/>
              <w:jc w:val="center"/>
              <w:rPr>
                <w:szCs w:val="21"/>
              </w:rPr>
            </w:pPr>
          </w:p>
          <w:p w14:paraId="673EF419" w14:textId="77777777" w:rsidR="001639C4" w:rsidRPr="006A0AD5" w:rsidRDefault="001639C4" w:rsidP="00007799">
            <w:pPr>
              <w:adjustRightInd w:val="0"/>
              <w:snapToGrid w:val="0"/>
              <w:spacing w:line="440" w:lineRule="atLeast"/>
              <w:jc w:val="center"/>
              <w:rPr>
                <w:szCs w:val="21"/>
              </w:rPr>
            </w:pPr>
          </w:p>
          <w:p w14:paraId="75275186" w14:textId="77777777" w:rsidR="00373A02" w:rsidRPr="006A0AD5" w:rsidRDefault="00373A02" w:rsidP="00007799">
            <w:pPr>
              <w:adjustRightInd w:val="0"/>
              <w:snapToGrid w:val="0"/>
              <w:spacing w:line="440" w:lineRule="atLeast"/>
              <w:jc w:val="center"/>
              <w:rPr>
                <w:szCs w:val="21"/>
              </w:rPr>
            </w:pPr>
          </w:p>
        </w:tc>
      </w:tr>
    </w:tbl>
    <w:p w14:paraId="4F555E2D" w14:textId="77777777" w:rsidR="00373A02" w:rsidRPr="006A0AD5" w:rsidRDefault="00373A02" w:rsidP="00007799">
      <w:pPr>
        <w:adjustRightInd w:val="0"/>
        <w:snapToGrid w:val="0"/>
        <w:spacing w:line="440" w:lineRule="atLeast"/>
        <w:rPr>
          <w:rFonts w:eastAsia="隶书"/>
          <w:sz w:val="32"/>
        </w:rPr>
      </w:pPr>
    </w:p>
    <w:p w14:paraId="190AD3D8" w14:textId="77777777" w:rsidR="002860C8" w:rsidRPr="006A0AD5" w:rsidRDefault="002860C8" w:rsidP="00007799">
      <w:pPr>
        <w:adjustRightInd w:val="0"/>
        <w:snapToGrid w:val="0"/>
        <w:spacing w:line="440" w:lineRule="atLeast"/>
        <w:rPr>
          <w:bCs/>
        </w:rPr>
      </w:pPr>
    </w:p>
    <w:p w14:paraId="4F6DCF33" w14:textId="77777777" w:rsidR="002860C8" w:rsidRPr="006A0AD5" w:rsidRDefault="002860C8" w:rsidP="00007799">
      <w:pPr>
        <w:adjustRightInd w:val="0"/>
        <w:snapToGrid w:val="0"/>
        <w:spacing w:line="440" w:lineRule="atLeast"/>
        <w:ind w:firstLineChars="400" w:firstLine="964"/>
        <w:jc w:val="center"/>
        <w:rPr>
          <w:rFonts w:eastAsia="黑体"/>
          <w:b/>
          <w:sz w:val="24"/>
        </w:rPr>
      </w:pPr>
    </w:p>
    <w:p w14:paraId="42B2A72D" w14:textId="77777777" w:rsidR="001639C4" w:rsidRPr="006A0AD5" w:rsidRDefault="002860C8" w:rsidP="00007799">
      <w:pPr>
        <w:pStyle w:val="1"/>
        <w:spacing w:before="240" w:after="240" w:line="440" w:lineRule="atLeast"/>
        <w:jc w:val="center"/>
        <w:rPr>
          <w:rFonts w:eastAsia="黑体"/>
          <w:sz w:val="28"/>
          <w:szCs w:val="28"/>
        </w:rPr>
      </w:pPr>
      <w:bookmarkStart w:id="310" w:name="_Toc234832867"/>
      <w:bookmarkStart w:id="311" w:name="_Toc510015672"/>
      <w:r w:rsidRPr="006A0AD5">
        <w:rPr>
          <w:rFonts w:eastAsia="黑体"/>
          <w:sz w:val="28"/>
          <w:szCs w:val="28"/>
        </w:rPr>
        <w:lastRenderedPageBreak/>
        <w:t>附录</w:t>
      </w:r>
      <w:r w:rsidR="008E3081" w:rsidRPr="006A0AD5">
        <w:rPr>
          <w:rFonts w:eastAsia="黑体"/>
          <w:sz w:val="28"/>
          <w:szCs w:val="28"/>
        </w:rPr>
        <w:t xml:space="preserve">4  </w:t>
      </w:r>
      <w:r w:rsidRPr="006A0AD5">
        <w:rPr>
          <w:rFonts w:eastAsia="黑体"/>
          <w:sz w:val="28"/>
          <w:szCs w:val="28"/>
        </w:rPr>
        <w:t>资格</w:t>
      </w:r>
      <w:r w:rsidR="009E331B" w:rsidRPr="006A0AD5">
        <w:rPr>
          <w:rFonts w:eastAsia="黑体"/>
          <w:sz w:val="28"/>
          <w:szCs w:val="28"/>
        </w:rPr>
        <w:t>审查</w:t>
      </w:r>
      <w:r w:rsidRPr="006A0AD5">
        <w:rPr>
          <w:rFonts w:eastAsia="黑体"/>
          <w:sz w:val="28"/>
          <w:szCs w:val="28"/>
        </w:rPr>
        <w:t>条件</w:t>
      </w:r>
      <w:r w:rsidR="00E119CF" w:rsidRPr="006A0AD5">
        <w:rPr>
          <w:rFonts w:eastAsia="黑体"/>
          <w:sz w:val="28"/>
          <w:szCs w:val="28"/>
        </w:rPr>
        <w:t>（</w:t>
      </w:r>
      <w:r w:rsidR="00BD736D" w:rsidRPr="006A0AD5">
        <w:rPr>
          <w:rFonts w:eastAsia="黑体"/>
          <w:sz w:val="28"/>
          <w:szCs w:val="28"/>
        </w:rPr>
        <w:t>项目负责人</w:t>
      </w:r>
      <w:r w:rsidR="00E119CF" w:rsidRPr="006A0AD5">
        <w:rPr>
          <w:rFonts w:eastAsia="黑体"/>
          <w:sz w:val="28"/>
          <w:szCs w:val="28"/>
        </w:rPr>
        <w:t>最低要求）</w:t>
      </w:r>
      <w:r w:rsidR="001639C4" w:rsidRPr="006A0AD5">
        <w:rPr>
          <w:rStyle w:val="aff"/>
          <w:rFonts w:eastAsia="黑体"/>
          <w:sz w:val="28"/>
          <w:szCs w:val="28"/>
        </w:rPr>
        <w:footnoteReference w:id="48"/>
      </w:r>
      <w:bookmarkEnd w:id="310"/>
      <w:bookmarkEnd w:id="311"/>
    </w:p>
    <w:p w14:paraId="5AC44668" w14:textId="77777777" w:rsidR="00231A25" w:rsidRPr="006A0AD5" w:rsidRDefault="00231A25" w:rsidP="00007799">
      <w:pPr>
        <w:adjustRightInd w:val="0"/>
        <w:snapToGrid w:val="0"/>
        <w:spacing w:line="440" w:lineRule="atLeast"/>
        <w:ind w:rightChars="-244" w:right="-512" w:firstLineChars="200" w:firstLine="422"/>
        <w:rPr>
          <w:b/>
          <w:iCs/>
          <w:szCs w:val="21"/>
        </w:rPr>
      </w:pPr>
    </w:p>
    <w:tbl>
      <w:tblPr>
        <w:tblW w:w="8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0"/>
        <w:gridCol w:w="1748"/>
        <w:gridCol w:w="4889"/>
      </w:tblGrid>
      <w:tr w:rsidR="00231A25" w:rsidRPr="006A0AD5" w14:paraId="4C9BA5C0" w14:textId="77777777" w:rsidTr="004531DF">
        <w:trPr>
          <w:cantSplit/>
          <w:trHeight w:val="680"/>
          <w:jc w:val="center"/>
        </w:trPr>
        <w:tc>
          <w:tcPr>
            <w:tcW w:w="2140" w:type="dxa"/>
            <w:vAlign w:val="center"/>
          </w:tcPr>
          <w:p w14:paraId="36CDF48D" w14:textId="77777777" w:rsidR="00231A25" w:rsidRPr="006A0AD5" w:rsidRDefault="00231A25" w:rsidP="004531DF">
            <w:pPr>
              <w:adjustRightInd w:val="0"/>
              <w:snapToGrid w:val="0"/>
              <w:spacing w:line="300" w:lineRule="auto"/>
              <w:jc w:val="center"/>
              <w:rPr>
                <w:szCs w:val="21"/>
              </w:rPr>
            </w:pPr>
            <w:r w:rsidRPr="006A0AD5">
              <w:rPr>
                <w:szCs w:val="21"/>
              </w:rPr>
              <w:t>人</w:t>
            </w:r>
            <w:r w:rsidRPr="006A0AD5">
              <w:rPr>
                <w:szCs w:val="21"/>
              </w:rPr>
              <w:t xml:space="preserve">  </w:t>
            </w:r>
            <w:r w:rsidRPr="006A0AD5">
              <w:rPr>
                <w:szCs w:val="21"/>
              </w:rPr>
              <w:t>员</w:t>
            </w:r>
          </w:p>
        </w:tc>
        <w:tc>
          <w:tcPr>
            <w:tcW w:w="1748" w:type="dxa"/>
            <w:vAlign w:val="center"/>
          </w:tcPr>
          <w:p w14:paraId="162B86DD" w14:textId="77777777" w:rsidR="00231A25" w:rsidRPr="006A0AD5" w:rsidRDefault="00231A25" w:rsidP="004531DF">
            <w:pPr>
              <w:adjustRightInd w:val="0"/>
              <w:snapToGrid w:val="0"/>
              <w:spacing w:line="300" w:lineRule="auto"/>
              <w:jc w:val="center"/>
              <w:rPr>
                <w:szCs w:val="21"/>
              </w:rPr>
            </w:pPr>
            <w:r w:rsidRPr="006A0AD5">
              <w:rPr>
                <w:szCs w:val="21"/>
              </w:rPr>
              <w:t>数</w:t>
            </w:r>
            <w:r w:rsidRPr="006A0AD5">
              <w:rPr>
                <w:szCs w:val="21"/>
              </w:rPr>
              <w:t xml:space="preserve">  </w:t>
            </w:r>
            <w:r w:rsidRPr="006A0AD5">
              <w:rPr>
                <w:szCs w:val="21"/>
              </w:rPr>
              <w:t>量</w:t>
            </w:r>
          </w:p>
        </w:tc>
        <w:tc>
          <w:tcPr>
            <w:tcW w:w="4889" w:type="dxa"/>
            <w:vAlign w:val="center"/>
          </w:tcPr>
          <w:p w14:paraId="1EE18442" w14:textId="77777777" w:rsidR="00231A25" w:rsidRPr="006A0AD5" w:rsidRDefault="00231A25" w:rsidP="004531DF">
            <w:pPr>
              <w:adjustRightInd w:val="0"/>
              <w:snapToGrid w:val="0"/>
              <w:spacing w:line="300" w:lineRule="auto"/>
              <w:jc w:val="center"/>
              <w:rPr>
                <w:szCs w:val="21"/>
              </w:rPr>
            </w:pPr>
            <w:r w:rsidRPr="006A0AD5">
              <w:rPr>
                <w:szCs w:val="21"/>
              </w:rPr>
              <w:t>资</w:t>
            </w:r>
            <w:r w:rsidRPr="006A0AD5">
              <w:rPr>
                <w:szCs w:val="21"/>
              </w:rPr>
              <w:t xml:space="preserve"> </w:t>
            </w:r>
            <w:r w:rsidRPr="006A0AD5">
              <w:rPr>
                <w:szCs w:val="21"/>
              </w:rPr>
              <w:t>格</w:t>
            </w:r>
            <w:r w:rsidRPr="006A0AD5">
              <w:rPr>
                <w:szCs w:val="21"/>
              </w:rPr>
              <w:t xml:space="preserve"> </w:t>
            </w:r>
            <w:r w:rsidRPr="006A0AD5">
              <w:rPr>
                <w:szCs w:val="21"/>
              </w:rPr>
              <w:t>要</w:t>
            </w:r>
            <w:r w:rsidRPr="006A0AD5">
              <w:rPr>
                <w:szCs w:val="21"/>
              </w:rPr>
              <w:t xml:space="preserve"> </w:t>
            </w:r>
            <w:r w:rsidRPr="006A0AD5">
              <w:rPr>
                <w:szCs w:val="21"/>
              </w:rPr>
              <w:t>求</w:t>
            </w:r>
          </w:p>
        </w:tc>
      </w:tr>
      <w:tr w:rsidR="00231A25" w:rsidRPr="006A0AD5" w14:paraId="5F741EEB" w14:textId="77777777" w:rsidTr="004531DF">
        <w:trPr>
          <w:cantSplit/>
          <w:trHeight w:val="2700"/>
          <w:jc w:val="center"/>
        </w:trPr>
        <w:tc>
          <w:tcPr>
            <w:tcW w:w="2140" w:type="dxa"/>
            <w:vAlign w:val="center"/>
          </w:tcPr>
          <w:p w14:paraId="0A32A56C" w14:textId="77777777" w:rsidR="00231A25" w:rsidRPr="006A0AD5" w:rsidRDefault="00231A25" w:rsidP="004531DF">
            <w:pPr>
              <w:spacing w:line="300" w:lineRule="auto"/>
              <w:jc w:val="center"/>
              <w:rPr>
                <w:szCs w:val="21"/>
              </w:rPr>
            </w:pPr>
            <w:r w:rsidRPr="006A0AD5">
              <w:rPr>
                <w:szCs w:val="21"/>
              </w:rPr>
              <w:t>项目负责人</w:t>
            </w:r>
          </w:p>
        </w:tc>
        <w:tc>
          <w:tcPr>
            <w:tcW w:w="1748" w:type="dxa"/>
            <w:vAlign w:val="center"/>
          </w:tcPr>
          <w:p w14:paraId="5400DE93" w14:textId="77777777" w:rsidR="00231A25" w:rsidRPr="006A0AD5" w:rsidRDefault="00231A25" w:rsidP="004531DF">
            <w:pPr>
              <w:adjustRightInd w:val="0"/>
              <w:snapToGrid w:val="0"/>
              <w:spacing w:line="300" w:lineRule="auto"/>
              <w:jc w:val="center"/>
              <w:rPr>
                <w:szCs w:val="21"/>
              </w:rPr>
            </w:pPr>
          </w:p>
        </w:tc>
        <w:tc>
          <w:tcPr>
            <w:tcW w:w="4889" w:type="dxa"/>
            <w:vAlign w:val="center"/>
          </w:tcPr>
          <w:p w14:paraId="40678C09" w14:textId="77777777" w:rsidR="00231A25" w:rsidRPr="006A0AD5" w:rsidRDefault="00231A25" w:rsidP="004531DF">
            <w:pPr>
              <w:adjustRightInd w:val="0"/>
              <w:snapToGrid w:val="0"/>
              <w:spacing w:line="300" w:lineRule="auto"/>
              <w:rPr>
                <w:szCs w:val="21"/>
              </w:rPr>
            </w:pPr>
          </w:p>
        </w:tc>
      </w:tr>
    </w:tbl>
    <w:p w14:paraId="04D2FB8F" w14:textId="77777777" w:rsidR="00231A25" w:rsidRPr="006A0AD5" w:rsidRDefault="00231A25" w:rsidP="00007799">
      <w:pPr>
        <w:adjustRightInd w:val="0"/>
        <w:snapToGrid w:val="0"/>
        <w:spacing w:line="440" w:lineRule="atLeast"/>
        <w:ind w:rightChars="-244" w:right="-512" w:firstLineChars="200" w:firstLine="422"/>
        <w:rPr>
          <w:b/>
          <w:iCs/>
          <w:szCs w:val="21"/>
        </w:rPr>
      </w:pPr>
    </w:p>
    <w:p w14:paraId="2D095CCA" w14:textId="77777777" w:rsidR="00231A25" w:rsidRPr="006A0AD5" w:rsidRDefault="00231A25">
      <w:pPr>
        <w:widowControl/>
        <w:jc w:val="left"/>
        <w:rPr>
          <w:b/>
          <w:iCs/>
          <w:szCs w:val="21"/>
        </w:rPr>
      </w:pPr>
      <w:r w:rsidRPr="006A0AD5">
        <w:rPr>
          <w:b/>
          <w:iCs/>
          <w:szCs w:val="21"/>
        </w:rPr>
        <w:br w:type="page"/>
      </w:r>
    </w:p>
    <w:p w14:paraId="5B3981EE" w14:textId="77777777" w:rsidR="001639C4" w:rsidRPr="006A0AD5" w:rsidRDefault="00245B13" w:rsidP="00007799">
      <w:pPr>
        <w:pStyle w:val="1"/>
        <w:spacing w:before="240" w:after="240" w:line="440" w:lineRule="atLeast"/>
        <w:jc w:val="center"/>
        <w:rPr>
          <w:rFonts w:eastAsia="黑体"/>
          <w:sz w:val="28"/>
          <w:szCs w:val="28"/>
        </w:rPr>
      </w:pPr>
      <w:bookmarkStart w:id="312" w:name="_Toc234832868"/>
      <w:bookmarkStart w:id="313" w:name="_Toc510015673"/>
      <w:r w:rsidRPr="006A0AD5">
        <w:rPr>
          <w:rFonts w:eastAsia="黑体"/>
          <w:sz w:val="28"/>
          <w:szCs w:val="28"/>
        </w:rPr>
        <w:lastRenderedPageBreak/>
        <w:t>附录</w:t>
      </w:r>
      <w:r w:rsidR="008E3081" w:rsidRPr="006A0AD5">
        <w:rPr>
          <w:rFonts w:eastAsia="黑体"/>
          <w:sz w:val="28"/>
          <w:szCs w:val="28"/>
        </w:rPr>
        <w:t xml:space="preserve">5  </w:t>
      </w:r>
      <w:r w:rsidRPr="006A0AD5">
        <w:rPr>
          <w:rFonts w:eastAsia="黑体"/>
          <w:sz w:val="28"/>
          <w:szCs w:val="28"/>
        </w:rPr>
        <w:t>资格审查条件</w:t>
      </w:r>
      <w:r w:rsidR="00E119CF" w:rsidRPr="006A0AD5">
        <w:rPr>
          <w:rFonts w:eastAsia="黑体"/>
          <w:sz w:val="28"/>
          <w:szCs w:val="28"/>
        </w:rPr>
        <w:t>（其他主要</w:t>
      </w:r>
      <w:r w:rsidR="00BD736D" w:rsidRPr="006A0AD5">
        <w:rPr>
          <w:rFonts w:eastAsia="黑体"/>
          <w:sz w:val="28"/>
          <w:szCs w:val="28"/>
        </w:rPr>
        <w:t>咨询</w:t>
      </w:r>
      <w:r w:rsidR="00E119CF" w:rsidRPr="006A0AD5">
        <w:rPr>
          <w:rFonts w:eastAsia="黑体"/>
          <w:sz w:val="28"/>
          <w:szCs w:val="28"/>
        </w:rPr>
        <w:t>人员最低要求）</w:t>
      </w:r>
      <w:r w:rsidR="001639C4" w:rsidRPr="006A0AD5">
        <w:rPr>
          <w:rFonts w:eastAsia="黑体"/>
          <w:sz w:val="28"/>
          <w:szCs w:val="28"/>
          <w:vertAlign w:val="superscript"/>
        </w:rPr>
        <w:footnoteReference w:id="49"/>
      </w:r>
      <w:bookmarkEnd w:id="312"/>
      <w:bookmarkEnd w:id="3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1331"/>
        <w:gridCol w:w="5847"/>
      </w:tblGrid>
      <w:tr w:rsidR="006A0AD5" w:rsidRPr="006A0AD5" w14:paraId="670A957A" w14:textId="77777777">
        <w:trPr>
          <w:cantSplit/>
          <w:trHeight w:val="851"/>
          <w:jc w:val="center"/>
        </w:trPr>
        <w:tc>
          <w:tcPr>
            <w:tcW w:w="1014" w:type="pct"/>
            <w:vAlign w:val="center"/>
          </w:tcPr>
          <w:p w14:paraId="483A6B6A" w14:textId="77777777" w:rsidR="00253008" w:rsidRPr="006A0AD5" w:rsidRDefault="00253008" w:rsidP="00007799">
            <w:pPr>
              <w:adjustRightInd w:val="0"/>
              <w:snapToGrid w:val="0"/>
              <w:spacing w:line="440" w:lineRule="atLeast"/>
              <w:jc w:val="center"/>
              <w:rPr>
                <w:sz w:val="24"/>
              </w:rPr>
            </w:pPr>
            <w:r w:rsidRPr="006A0AD5">
              <w:rPr>
                <w:sz w:val="24"/>
              </w:rPr>
              <w:t>人</w:t>
            </w:r>
            <w:r w:rsidRPr="006A0AD5">
              <w:rPr>
                <w:sz w:val="24"/>
              </w:rPr>
              <w:t xml:space="preserve">  </w:t>
            </w:r>
            <w:r w:rsidRPr="006A0AD5">
              <w:rPr>
                <w:sz w:val="24"/>
              </w:rPr>
              <w:t>员</w:t>
            </w:r>
          </w:p>
        </w:tc>
        <w:tc>
          <w:tcPr>
            <w:tcW w:w="739" w:type="pct"/>
            <w:vAlign w:val="center"/>
          </w:tcPr>
          <w:p w14:paraId="0437A731" w14:textId="77777777" w:rsidR="00253008" w:rsidRPr="006A0AD5" w:rsidRDefault="00253008" w:rsidP="00007799">
            <w:pPr>
              <w:adjustRightInd w:val="0"/>
              <w:snapToGrid w:val="0"/>
              <w:spacing w:line="440" w:lineRule="atLeast"/>
              <w:jc w:val="center"/>
              <w:rPr>
                <w:sz w:val="24"/>
              </w:rPr>
            </w:pPr>
            <w:r w:rsidRPr="006A0AD5">
              <w:rPr>
                <w:sz w:val="24"/>
              </w:rPr>
              <w:t>数</w:t>
            </w:r>
            <w:r w:rsidRPr="006A0AD5">
              <w:rPr>
                <w:sz w:val="24"/>
              </w:rPr>
              <w:t xml:space="preserve">  </w:t>
            </w:r>
            <w:r w:rsidRPr="006A0AD5">
              <w:rPr>
                <w:sz w:val="24"/>
              </w:rPr>
              <w:t>量</w:t>
            </w:r>
          </w:p>
        </w:tc>
        <w:tc>
          <w:tcPr>
            <w:tcW w:w="3247" w:type="pct"/>
            <w:vAlign w:val="center"/>
          </w:tcPr>
          <w:p w14:paraId="6615A292" w14:textId="77777777" w:rsidR="00253008" w:rsidRPr="006A0AD5" w:rsidRDefault="00253008" w:rsidP="00007799">
            <w:pPr>
              <w:adjustRightInd w:val="0"/>
              <w:snapToGrid w:val="0"/>
              <w:spacing w:line="440" w:lineRule="atLeast"/>
              <w:jc w:val="center"/>
              <w:rPr>
                <w:sz w:val="24"/>
              </w:rPr>
            </w:pPr>
            <w:r w:rsidRPr="006A0AD5">
              <w:rPr>
                <w:sz w:val="24"/>
              </w:rPr>
              <w:t>资</w:t>
            </w:r>
            <w:r w:rsidRPr="006A0AD5">
              <w:rPr>
                <w:sz w:val="24"/>
              </w:rPr>
              <w:t xml:space="preserve"> </w:t>
            </w:r>
            <w:r w:rsidRPr="006A0AD5">
              <w:rPr>
                <w:sz w:val="24"/>
              </w:rPr>
              <w:t>格</w:t>
            </w:r>
            <w:r w:rsidRPr="006A0AD5">
              <w:rPr>
                <w:sz w:val="24"/>
              </w:rPr>
              <w:t xml:space="preserve"> </w:t>
            </w:r>
            <w:r w:rsidRPr="006A0AD5">
              <w:rPr>
                <w:sz w:val="24"/>
              </w:rPr>
              <w:t>要</w:t>
            </w:r>
            <w:r w:rsidRPr="006A0AD5">
              <w:rPr>
                <w:sz w:val="24"/>
              </w:rPr>
              <w:t xml:space="preserve"> </w:t>
            </w:r>
            <w:r w:rsidRPr="006A0AD5">
              <w:rPr>
                <w:sz w:val="24"/>
              </w:rPr>
              <w:t>求</w:t>
            </w:r>
          </w:p>
        </w:tc>
      </w:tr>
      <w:tr w:rsidR="006A0AD5" w:rsidRPr="006A0AD5" w14:paraId="5B851C57" w14:textId="77777777">
        <w:trPr>
          <w:cantSplit/>
          <w:trHeight w:val="624"/>
          <w:jc w:val="center"/>
        </w:trPr>
        <w:tc>
          <w:tcPr>
            <w:tcW w:w="1014" w:type="pct"/>
            <w:vAlign w:val="center"/>
          </w:tcPr>
          <w:p w14:paraId="1C154C61" w14:textId="77777777" w:rsidR="00253008" w:rsidRPr="006A0AD5" w:rsidRDefault="00253008" w:rsidP="00007799">
            <w:pPr>
              <w:spacing w:line="440" w:lineRule="atLeast"/>
              <w:jc w:val="center"/>
              <w:rPr>
                <w:sz w:val="24"/>
              </w:rPr>
            </w:pPr>
          </w:p>
        </w:tc>
        <w:tc>
          <w:tcPr>
            <w:tcW w:w="739" w:type="pct"/>
            <w:vAlign w:val="center"/>
          </w:tcPr>
          <w:p w14:paraId="781FDDA8" w14:textId="77777777" w:rsidR="00253008" w:rsidRPr="006A0AD5" w:rsidRDefault="00253008" w:rsidP="00007799">
            <w:pPr>
              <w:adjustRightInd w:val="0"/>
              <w:snapToGrid w:val="0"/>
              <w:spacing w:line="440" w:lineRule="atLeast"/>
              <w:jc w:val="center"/>
              <w:rPr>
                <w:sz w:val="24"/>
              </w:rPr>
            </w:pPr>
          </w:p>
        </w:tc>
        <w:tc>
          <w:tcPr>
            <w:tcW w:w="3247" w:type="pct"/>
            <w:vAlign w:val="center"/>
          </w:tcPr>
          <w:p w14:paraId="79876D9D" w14:textId="77777777" w:rsidR="00253008" w:rsidRPr="006A0AD5" w:rsidRDefault="00253008" w:rsidP="00007799">
            <w:pPr>
              <w:spacing w:line="440" w:lineRule="atLeast"/>
              <w:rPr>
                <w:sz w:val="24"/>
              </w:rPr>
            </w:pPr>
          </w:p>
        </w:tc>
      </w:tr>
      <w:tr w:rsidR="006A0AD5" w:rsidRPr="006A0AD5" w14:paraId="70BCBC83" w14:textId="77777777">
        <w:trPr>
          <w:cantSplit/>
          <w:trHeight w:val="624"/>
          <w:jc w:val="center"/>
        </w:trPr>
        <w:tc>
          <w:tcPr>
            <w:tcW w:w="1014" w:type="pct"/>
            <w:vAlign w:val="center"/>
          </w:tcPr>
          <w:p w14:paraId="1C9D1CA2" w14:textId="77777777" w:rsidR="00253008" w:rsidRPr="006A0AD5" w:rsidRDefault="00253008" w:rsidP="00007799">
            <w:pPr>
              <w:spacing w:line="440" w:lineRule="atLeast"/>
              <w:jc w:val="center"/>
              <w:rPr>
                <w:sz w:val="24"/>
              </w:rPr>
            </w:pPr>
          </w:p>
        </w:tc>
        <w:tc>
          <w:tcPr>
            <w:tcW w:w="739" w:type="pct"/>
            <w:vAlign w:val="center"/>
          </w:tcPr>
          <w:p w14:paraId="52604353" w14:textId="77777777" w:rsidR="00253008" w:rsidRPr="006A0AD5" w:rsidRDefault="00253008" w:rsidP="00007799">
            <w:pPr>
              <w:adjustRightInd w:val="0"/>
              <w:snapToGrid w:val="0"/>
              <w:spacing w:line="440" w:lineRule="atLeast"/>
              <w:jc w:val="center"/>
              <w:rPr>
                <w:sz w:val="24"/>
              </w:rPr>
            </w:pPr>
          </w:p>
        </w:tc>
        <w:tc>
          <w:tcPr>
            <w:tcW w:w="3247" w:type="pct"/>
            <w:vAlign w:val="center"/>
          </w:tcPr>
          <w:p w14:paraId="5203A423" w14:textId="77777777" w:rsidR="00253008" w:rsidRPr="006A0AD5" w:rsidRDefault="00253008" w:rsidP="00007799">
            <w:pPr>
              <w:spacing w:line="440" w:lineRule="atLeast"/>
              <w:rPr>
                <w:sz w:val="24"/>
              </w:rPr>
            </w:pPr>
          </w:p>
        </w:tc>
      </w:tr>
      <w:tr w:rsidR="006A0AD5" w:rsidRPr="006A0AD5" w14:paraId="2EA3EC1E" w14:textId="77777777">
        <w:trPr>
          <w:cantSplit/>
          <w:trHeight w:val="624"/>
          <w:jc w:val="center"/>
        </w:trPr>
        <w:tc>
          <w:tcPr>
            <w:tcW w:w="1014" w:type="pct"/>
            <w:vAlign w:val="center"/>
          </w:tcPr>
          <w:p w14:paraId="1398D9B7" w14:textId="77777777" w:rsidR="00253008" w:rsidRPr="006A0AD5" w:rsidRDefault="00253008" w:rsidP="00007799">
            <w:pPr>
              <w:spacing w:line="440" w:lineRule="atLeast"/>
              <w:jc w:val="center"/>
              <w:rPr>
                <w:sz w:val="24"/>
              </w:rPr>
            </w:pPr>
          </w:p>
        </w:tc>
        <w:tc>
          <w:tcPr>
            <w:tcW w:w="739" w:type="pct"/>
            <w:vAlign w:val="center"/>
          </w:tcPr>
          <w:p w14:paraId="69E4F926" w14:textId="77777777" w:rsidR="00253008" w:rsidRPr="006A0AD5" w:rsidRDefault="00253008" w:rsidP="00007799">
            <w:pPr>
              <w:adjustRightInd w:val="0"/>
              <w:snapToGrid w:val="0"/>
              <w:spacing w:line="440" w:lineRule="atLeast"/>
              <w:jc w:val="center"/>
              <w:rPr>
                <w:sz w:val="24"/>
              </w:rPr>
            </w:pPr>
          </w:p>
        </w:tc>
        <w:tc>
          <w:tcPr>
            <w:tcW w:w="3247" w:type="pct"/>
            <w:vAlign w:val="center"/>
          </w:tcPr>
          <w:p w14:paraId="10372570" w14:textId="77777777" w:rsidR="00253008" w:rsidRPr="006A0AD5" w:rsidRDefault="00253008" w:rsidP="00007799">
            <w:pPr>
              <w:spacing w:line="440" w:lineRule="atLeast"/>
              <w:rPr>
                <w:sz w:val="24"/>
              </w:rPr>
            </w:pPr>
          </w:p>
        </w:tc>
      </w:tr>
      <w:tr w:rsidR="006A0AD5" w:rsidRPr="006A0AD5" w14:paraId="76090CD1"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61A5F7BD" w14:textId="77777777" w:rsidR="00253008" w:rsidRPr="006A0AD5" w:rsidRDefault="00253008"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71DFA62" w14:textId="77777777" w:rsidR="00253008" w:rsidRPr="006A0AD5" w:rsidRDefault="00253008"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141B4A96" w14:textId="77777777" w:rsidR="00253008" w:rsidRPr="006A0AD5" w:rsidRDefault="00253008" w:rsidP="00007799">
            <w:pPr>
              <w:spacing w:line="440" w:lineRule="atLeast"/>
              <w:rPr>
                <w:sz w:val="24"/>
              </w:rPr>
            </w:pPr>
          </w:p>
        </w:tc>
      </w:tr>
      <w:tr w:rsidR="006A0AD5" w:rsidRPr="006A0AD5" w14:paraId="47C3CAAB"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543DB432" w14:textId="77777777" w:rsidR="00253008" w:rsidRPr="006A0AD5" w:rsidRDefault="00253008"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5E36CF2F" w14:textId="77777777" w:rsidR="00253008" w:rsidRPr="006A0AD5" w:rsidRDefault="00253008"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77B722ED" w14:textId="77777777" w:rsidR="00253008" w:rsidRPr="006A0AD5" w:rsidRDefault="00253008" w:rsidP="00007799">
            <w:pPr>
              <w:spacing w:line="440" w:lineRule="atLeast"/>
              <w:rPr>
                <w:sz w:val="24"/>
              </w:rPr>
            </w:pPr>
          </w:p>
        </w:tc>
      </w:tr>
      <w:tr w:rsidR="006A0AD5" w:rsidRPr="006A0AD5" w14:paraId="687DAC16"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3D42E39A" w14:textId="77777777" w:rsidR="00253008" w:rsidRPr="006A0AD5" w:rsidRDefault="00253008"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4A2270D9" w14:textId="77777777" w:rsidR="00253008" w:rsidRPr="006A0AD5" w:rsidRDefault="00253008"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26500FDF" w14:textId="77777777" w:rsidR="00253008" w:rsidRPr="006A0AD5" w:rsidRDefault="00253008" w:rsidP="00007799">
            <w:pPr>
              <w:spacing w:line="440" w:lineRule="atLeast"/>
              <w:rPr>
                <w:sz w:val="24"/>
              </w:rPr>
            </w:pPr>
          </w:p>
        </w:tc>
      </w:tr>
      <w:tr w:rsidR="006A0AD5" w:rsidRPr="006A0AD5" w14:paraId="4B8C08D1"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383FAC2C" w14:textId="77777777" w:rsidR="001639C4" w:rsidRPr="006A0AD5" w:rsidRDefault="001639C4"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7DBCE833" w14:textId="77777777" w:rsidR="001639C4" w:rsidRPr="006A0AD5" w:rsidRDefault="001639C4"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5324F306" w14:textId="77777777" w:rsidR="001639C4" w:rsidRPr="006A0AD5" w:rsidRDefault="001639C4" w:rsidP="00007799">
            <w:pPr>
              <w:spacing w:line="440" w:lineRule="atLeast"/>
              <w:rPr>
                <w:sz w:val="24"/>
              </w:rPr>
            </w:pPr>
          </w:p>
        </w:tc>
      </w:tr>
      <w:tr w:rsidR="006A0AD5" w:rsidRPr="006A0AD5" w14:paraId="1EAD3DA3"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563B1962" w14:textId="77777777" w:rsidR="001639C4" w:rsidRPr="006A0AD5" w:rsidRDefault="001639C4"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449AE2D" w14:textId="77777777" w:rsidR="001639C4" w:rsidRPr="006A0AD5" w:rsidRDefault="001639C4"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09ABCB91" w14:textId="77777777" w:rsidR="001639C4" w:rsidRPr="006A0AD5" w:rsidRDefault="001639C4" w:rsidP="00007799">
            <w:pPr>
              <w:spacing w:line="440" w:lineRule="atLeast"/>
              <w:rPr>
                <w:sz w:val="24"/>
              </w:rPr>
            </w:pPr>
          </w:p>
        </w:tc>
      </w:tr>
      <w:tr w:rsidR="006A0AD5" w:rsidRPr="006A0AD5" w14:paraId="6B7CD1A9"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77226663" w14:textId="77777777" w:rsidR="001639C4" w:rsidRPr="006A0AD5" w:rsidRDefault="001639C4"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7DBECB70" w14:textId="77777777" w:rsidR="001639C4" w:rsidRPr="006A0AD5" w:rsidRDefault="001639C4"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1B8F820C" w14:textId="77777777" w:rsidR="001639C4" w:rsidRPr="006A0AD5" w:rsidRDefault="001639C4" w:rsidP="00007799">
            <w:pPr>
              <w:spacing w:line="440" w:lineRule="atLeast"/>
              <w:rPr>
                <w:sz w:val="24"/>
              </w:rPr>
            </w:pPr>
          </w:p>
        </w:tc>
      </w:tr>
      <w:tr w:rsidR="006A0AD5" w:rsidRPr="006A0AD5" w14:paraId="0178A7C1"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2E842F4A" w14:textId="77777777" w:rsidR="001639C4" w:rsidRPr="006A0AD5" w:rsidRDefault="001639C4"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2016FD21" w14:textId="77777777" w:rsidR="001639C4" w:rsidRPr="006A0AD5" w:rsidRDefault="001639C4"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2CF9AD43" w14:textId="77777777" w:rsidR="001639C4" w:rsidRPr="006A0AD5" w:rsidRDefault="001639C4" w:rsidP="00007799">
            <w:pPr>
              <w:spacing w:line="440" w:lineRule="atLeast"/>
              <w:rPr>
                <w:sz w:val="24"/>
              </w:rPr>
            </w:pPr>
          </w:p>
        </w:tc>
      </w:tr>
      <w:tr w:rsidR="006A0AD5" w:rsidRPr="006A0AD5" w14:paraId="0ECCE3E9"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0CC84460" w14:textId="77777777" w:rsidR="001639C4" w:rsidRPr="006A0AD5" w:rsidRDefault="001639C4"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79F3BF42" w14:textId="77777777" w:rsidR="001639C4" w:rsidRPr="006A0AD5" w:rsidRDefault="001639C4"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16FD4F03" w14:textId="77777777" w:rsidR="001639C4" w:rsidRPr="006A0AD5" w:rsidRDefault="001639C4" w:rsidP="00007799">
            <w:pPr>
              <w:spacing w:line="440" w:lineRule="atLeast"/>
              <w:rPr>
                <w:sz w:val="24"/>
              </w:rPr>
            </w:pPr>
          </w:p>
        </w:tc>
      </w:tr>
      <w:tr w:rsidR="006A0AD5" w:rsidRPr="006A0AD5" w14:paraId="466F5E00"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65500F80" w14:textId="77777777" w:rsidR="001639C4" w:rsidRPr="006A0AD5" w:rsidRDefault="001639C4"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4B6F81A2" w14:textId="77777777" w:rsidR="001639C4" w:rsidRPr="006A0AD5" w:rsidRDefault="001639C4"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0FCCFF6B" w14:textId="77777777" w:rsidR="001639C4" w:rsidRPr="006A0AD5" w:rsidRDefault="001639C4" w:rsidP="00007799">
            <w:pPr>
              <w:spacing w:line="440" w:lineRule="atLeast"/>
              <w:rPr>
                <w:sz w:val="24"/>
              </w:rPr>
            </w:pPr>
          </w:p>
        </w:tc>
      </w:tr>
      <w:tr w:rsidR="006A0AD5" w:rsidRPr="006A0AD5" w14:paraId="68EED0DD"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3975ED55" w14:textId="77777777" w:rsidR="001639C4" w:rsidRPr="006A0AD5" w:rsidRDefault="001639C4"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7C1EACB8" w14:textId="77777777" w:rsidR="001639C4" w:rsidRPr="006A0AD5" w:rsidRDefault="001639C4"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3FD4FCB0" w14:textId="77777777" w:rsidR="001639C4" w:rsidRPr="006A0AD5" w:rsidRDefault="001639C4" w:rsidP="00007799">
            <w:pPr>
              <w:spacing w:line="440" w:lineRule="atLeast"/>
              <w:rPr>
                <w:sz w:val="24"/>
              </w:rPr>
            </w:pPr>
          </w:p>
        </w:tc>
      </w:tr>
      <w:tr w:rsidR="006A0AD5" w:rsidRPr="006A0AD5" w14:paraId="763359C5"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2CCFA1D3" w14:textId="77777777" w:rsidR="00253008" w:rsidRPr="006A0AD5" w:rsidRDefault="00253008"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47FF8F0" w14:textId="77777777" w:rsidR="00253008" w:rsidRPr="006A0AD5" w:rsidRDefault="00253008"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2C7DEE7F" w14:textId="77777777" w:rsidR="00253008" w:rsidRPr="006A0AD5" w:rsidRDefault="00253008" w:rsidP="00007799">
            <w:pPr>
              <w:spacing w:line="440" w:lineRule="atLeast"/>
              <w:rPr>
                <w:sz w:val="24"/>
              </w:rPr>
            </w:pPr>
          </w:p>
        </w:tc>
      </w:tr>
      <w:tr w:rsidR="00253008" w:rsidRPr="006A0AD5" w14:paraId="3085BC70"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2B07E064" w14:textId="77777777" w:rsidR="00253008" w:rsidRPr="006A0AD5" w:rsidRDefault="00253008" w:rsidP="00007799">
            <w:pPr>
              <w:spacing w:line="44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68381FB0" w14:textId="77777777" w:rsidR="00253008" w:rsidRPr="006A0AD5" w:rsidRDefault="00253008" w:rsidP="00007799">
            <w:pPr>
              <w:adjustRightInd w:val="0"/>
              <w:snapToGrid w:val="0"/>
              <w:spacing w:line="44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4C248817" w14:textId="77777777" w:rsidR="00253008" w:rsidRPr="006A0AD5" w:rsidRDefault="00253008" w:rsidP="00007799">
            <w:pPr>
              <w:spacing w:line="440" w:lineRule="atLeast"/>
              <w:rPr>
                <w:sz w:val="24"/>
              </w:rPr>
            </w:pPr>
          </w:p>
        </w:tc>
      </w:tr>
    </w:tbl>
    <w:p w14:paraId="159AE59D" w14:textId="77777777" w:rsidR="001639C4" w:rsidRPr="006A0AD5" w:rsidRDefault="001639C4" w:rsidP="00C33222">
      <w:pPr>
        <w:spacing w:line="440" w:lineRule="atLeast"/>
        <w:ind w:firstLineChars="200" w:firstLine="480"/>
        <w:rPr>
          <w:sz w:val="24"/>
        </w:rPr>
      </w:pPr>
    </w:p>
    <w:p w14:paraId="7267721A" w14:textId="77777777" w:rsidR="00157346" w:rsidRPr="006A0AD5" w:rsidRDefault="00253008" w:rsidP="00007799">
      <w:pPr>
        <w:pStyle w:val="1"/>
        <w:spacing w:before="240" w:after="240" w:line="440" w:lineRule="atLeast"/>
        <w:rPr>
          <w:rFonts w:eastAsia="黑体"/>
          <w:b w:val="0"/>
          <w:sz w:val="28"/>
          <w:szCs w:val="28"/>
        </w:rPr>
      </w:pPr>
      <w:r w:rsidRPr="006A0AD5">
        <w:rPr>
          <w:sz w:val="24"/>
        </w:rPr>
        <w:br w:type="page"/>
      </w:r>
      <w:bookmarkStart w:id="314" w:name="_Toc503235741"/>
      <w:bookmarkStart w:id="315" w:name="_Toc510015674"/>
      <w:bookmarkStart w:id="316" w:name="_Toc234832870"/>
      <w:r w:rsidR="00157346" w:rsidRPr="006A0AD5">
        <w:rPr>
          <w:rFonts w:eastAsia="黑体"/>
          <w:b w:val="0"/>
          <w:sz w:val="28"/>
          <w:szCs w:val="28"/>
        </w:rPr>
        <w:lastRenderedPageBreak/>
        <w:t xml:space="preserve">1. </w:t>
      </w:r>
      <w:r w:rsidR="00157346" w:rsidRPr="006A0AD5">
        <w:rPr>
          <w:rFonts w:eastAsia="黑体"/>
          <w:b w:val="0"/>
          <w:sz w:val="28"/>
          <w:szCs w:val="28"/>
        </w:rPr>
        <w:t>总则</w:t>
      </w:r>
      <w:bookmarkEnd w:id="314"/>
      <w:bookmarkEnd w:id="315"/>
    </w:p>
    <w:p w14:paraId="059146E3" w14:textId="77777777" w:rsidR="00157346" w:rsidRPr="006A0AD5" w:rsidRDefault="00157346" w:rsidP="00007799">
      <w:pPr>
        <w:pStyle w:val="1"/>
        <w:spacing w:before="240" w:after="240" w:line="440" w:lineRule="atLeast"/>
        <w:rPr>
          <w:rFonts w:eastAsia="黑体"/>
          <w:b w:val="0"/>
          <w:sz w:val="24"/>
          <w:szCs w:val="24"/>
        </w:rPr>
      </w:pPr>
      <w:bookmarkStart w:id="317" w:name="_Toc503235742"/>
      <w:bookmarkStart w:id="318" w:name="_Toc510015675"/>
      <w:r w:rsidRPr="006A0AD5">
        <w:rPr>
          <w:rFonts w:eastAsia="黑体"/>
          <w:b w:val="0"/>
          <w:sz w:val="24"/>
          <w:szCs w:val="24"/>
        </w:rPr>
        <w:t xml:space="preserve">1.1 </w:t>
      </w:r>
      <w:r w:rsidRPr="006A0AD5">
        <w:rPr>
          <w:rFonts w:eastAsia="黑体"/>
          <w:b w:val="0"/>
          <w:sz w:val="24"/>
          <w:szCs w:val="24"/>
        </w:rPr>
        <w:t>项目概况</w:t>
      </w:r>
      <w:bookmarkEnd w:id="317"/>
      <w:bookmarkEnd w:id="318"/>
    </w:p>
    <w:p w14:paraId="31591442"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1.1.1 </w:t>
      </w:r>
      <w:r w:rsidRPr="006A0AD5">
        <w:rPr>
          <w:rFonts w:eastAsia="隶书"/>
          <w:sz w:val="24"/>
        </w:rPr>
        <w:t>根据《中华人民共和国招标投标法》《中华人民共和国招标投标法实施条例》《公路工程建设项目招标投标管理办法》等有关法律、法规和规章的规定，</w:t>
      </w:r>
      <w:proofErr w:type="gramStart"/>
      <w:r w:rsidRPr="006A0AD5">
        <w:rPr>
          <w:rFonts w:eastAsia="隶书"/>
          <w:sz w:val="24"/>
        </w:rPr>
        <w:t>本招项目</w:t>
      </w:r>
      <w:proofErr w:type="gramEnd"/>
      <w:r w:rsidRPr="006A0AD5">
        <w:rPr>
          <w:rFonts w:eastAsia="隶书"/>
          <w:sz w:val="24"/>
        </w:rPr>
        <w:t>已具备招标条件，现对本标段</w:t>
      </w:r>
      <w:r w:rsidR="00F05778" w:rsidRPr="006A0AD5">
        <w:rPr>
          <w:rFonts w:eastAsia="隶书"/>
          <w:sz w:val="24"/>
        </w:rPr>
        <w:t>咨询服务</w:t>
      </w:r>
      <w:r w:rsidRPr="006A0AD5">
        <w:rPr>
          <w:rFonts w:eastAsia="隶书"/>
          <w:sz w:val="24"/>
        </w:rPr>
        <w:t>进行招标。</w:t>
      </w:r>
    </w:p>
    <w:p w14:paraId="416AFEBE" w14:textId="77777777" w:rsidR="00157346" w:rsidRPr="006A0AD5" w:rsidRDefault="00157346" w:rsidP="00007799">
      <w:pPr>
        <w:spacing w:line="440" w:lineRule="atLeast"/>
        <w:ind w:firstLineChars="200" w:firstLine="480"/>
        <w:rPr>
          <w:sz w:val="24"/>
        </w:rPr>
      </w:pPr>
      <w:r w:rsidRPr="006A0AD5">
        <w:rPr>
          <w:sz w:val="24"/>
        </w:rPr>
        <w:t xml:space="preserve">1.1.2 </w:t>
      </w:r>
      <w:r w:rsidRPr="006A0AD5">
        <w:rPr>
          <w:rFonts w:eastAsia="隶书"/>
          <w:sz w:val="24"/>
        </w:rPr>
        <w:t>本招标项目招标人</w:t>
      </w:r>
      <w:r w:rsidRPr="006A0AD5">
        <w:rPr>
          <w:sz w:val="24"/>
        </w:rPr>
        <w:t>：见投标人须知前附表。</w:t>
      </w:r>
    </w:p>
    <w:p w14:paraId="40BBA5E6" w14:textId="77777777" w:rsidR="00157346" w:rsidRPr="006A0AD5" w:rsidRDefault="00157346" w:rsidP="00007799">
      <w:pPr>
        <w:spacing w:line="440" w:lineRule="atLeast"/>
        <w:ind w:firstLineChars="200" w:firstLine="480"/>
        <w:rPr>
          <w:sz w:val="24"/>
        </w:rPr>
      </w:pPr>
      <w:r w:rsidRPr="006A0AD5">
        <w:rPr>
          <w:sz w:val="24"/>
        </w:rPr>
        <w:t xml:space="preserve">1.1.3 </w:t>
      </w:r>
      <w:r w:rsidRPr="006A0AD5">
        <w:rPr>
          <w:rFonts w:eastAsia="隶书"/>
          <w:sz w:val="24"/>
        </w:rPr>
        <w:t>本标段招标代理机构</w:t>
      </w:r>
      <w:r w:rsidRPr="006A0AD5">
        <w:rPr>
          <w:sz w:val="24"/>
        </w:rPr>
        <w:t>：见投标人须知前附表。</w:t>
      </w:r>
    </w:p>
    <w:p w14:paraId="79D85173" w14:textId="77777777" w:rsidR="00157346" w:rsidRPr="006A0AD5" w:rsidRDefault="00157346" w:rsidP="00007799">
      <w:pPr>
        <w:spacing w:line="440" w:lineRule="atLeast"/>
        <w:ind w:firstLineChars="200" w:firstLine="480"/>
        <w:rPr>
          <w:sz w:val="24"/>
        </w:rPr>
      </w:pPr>
      <w:r w:rsidRPr="006A0AD5">
        <w:rPr>
          <w:sz w:val="24"/>
        </w:rPr>
        <w:t xml:space="preserve">1.1.4 </w:t>
      </w:r>
      <w:r w:rsidRPr="006A0AD5">
        <w:rPr>
          <w:rFonts w:eastAsia="隶书"/>
          <w:sz w:val="24"/>
        </w:rPr>
        <w:t>本招标项目名称</w:t>
      </w:r>
      <w:r w:rsidRPr="006A0AD5">
        <w:rPr>
          <w:sz w:val="24"/>
        </w:rPr>
        <w:t>：见投标人须知前附表。</w:t>
      </w:r>
    </w:p>
    <w:p w14:paraId="7AB9B45E" w14:textId="77777777" w:rsidR="00157346" w:rsidRPr="006A0AD5" w:rsidRDefault="00157346" w:rsidP="00007799">
      <w:pPr>
        <w:spacing w:line="440" w:lineRule="atLeast"/>
        <w:ind w:firstLineChars="200" w:firstLine="480"/>
        <w:rPr>
          <w:sz w:val="24"/>
        </w:rPr>
      </w:pPr>
      <w:r w:rsidRPr="006A0AD5">
        <w:rPr>
          <w:sz w:val="24"/>
        </w:rPr>
        <w:t xml:space="preserve">1.1.5 </w:t>
      </w:r>
      <w:r w:rsidRPr="006A0AD5">
        <w:rPr>
          <w:rFonts w:eastAsia="隶书"/>
          <w:sz w:val="24"/>
        </w:rPr>
        <w:t>本标段建设地点</w:t>
      </w:r>
      <w:r w:rsidRPr="006A0AD5">
        <w:rPr>
          <w:sz w:val="24"/>
        </w:rPr>
        <w:t>：见投标人须知前附表。</w:t>
      </w:r>
    </w:p>
    <w:p w14:paraId="41496346" w14:textId="77777777" w:rsidR="00157346" w:rsidRPr="006A0AD5" w:rsidRDefault="00157346" w:rsidP="00007799">
      <w:pPr>
        <w:spacing w:line="440" w:lineRule="atLeast"/>
        <w:ind w:firstLineChars="200" w:firstLine="480"/>
        <w:rPr>
          <w:sz w:val="24"/>
        </w:rPr>
      </w:pPr>
      <w:r w:rsidRPr="006A0AD5">
        <w:rPr>
          <w:sz w:val="24"/>
        </w:rPr>
        <w:t xml:space="preserve">1.1.6 </w:t>
      </w:r>
      <w:r w:rsidRPr="006A0AD5">
        <w:rPr>
          <w:rFonts w:eastAsia="隶书"/>
          <w:sz w:val="24"/>
        </w:rPr>
        <w:t>本标段建设规模</w:t>
      </w:r>
      <w:r w:rsidRPr="006A0AD5">
        <w:rPr>
          <w:sz w:val="24"/>
        </w:rPr>
        <w:t>：见投标人须知前附表。</w:t>
      </w:r>
    </w:p>
    <w:p w14:paraId="37724846" w14:textId="77777777" w:rsidR="00157346" w:rsidRPr="006A0AD5" w:rsidRDefault="00157346" w:rsidP="00007799">
      <w:pPr>
        <w:spacing w:line="440" w:lineRule="atLeast"/>
        <w:ind w:firstLineChars="200" w:firstLine="480"/>
        <w:rPr>
          <w:sz w:val="24"/>
        </w:rPr>
      </w:pPr>
      <w:r w:rsidRPr="006A0AD5">
        <w:rPr>
          <w:sz w:val="24"/>
        </w:rPr>
        <w:t xml:space="preserve">1.1.7 </w:t>
      </w:r>
      <w:r w:rsidR="001F1A09" w:rsidRPr="006A0AD5">
        <w:rPr>
          <w:rFonts w:eastAsia="隶书"/>
          <w:sz w:val="24"/>
        </w:rPr>
        <w:t>招标</w:t>
      </w:r>
      <w:r w:rsidRPr="006A0AD5">
        <w:rPr>
          <w:rFonts w:eastAsia="隶书"/>
          <w:sz w:val="24"/>
        </w:rPr>
        <w:t>项目</w:t>
      </w:r>
      <w:r w:rsidRPr="006A0AD5">
        <w:rPr>
          <w:sz w:val="24"/>
        </w:rPr>
        <w:t>施工预计开工日期和建设周期：见投标人须知前附表。</w:t>
      </w:r>
    </w:p>
    <w:p w14:paraId="364B8916" w14:textId="77777777" w:rsidR="00157346" w:rsidRPr="006A0AD5" w:rsidRDefault="00157346" w:rsidP="00007799">
      <w:pPr>
        <w:pStyle w:val="1"/>
        <w:spacing w:before="240" w:after="240" w:line="440" w:lineRule="atLeast"/>
        <w:rPr>
          <w:rFonts w:eastAsia="黑体"/>
          <w:b w:val="0"/>
          <w:sz w:val="24"/>
          <w:szCs w:val="24"/>
        </w:rPr>
      </w:pPr>
      <w:bookmarkStart w:id="319" w:name="_Toc503235743"/>
      <w:bookmarkStart w:id="320" w:name="_Toc510015676"/>
      <w:r w:rsidRPr="006A0AD5">
        <w:rPr>
          <w:rFonts w:eastAsia="黑体"/>
          <w:b w:val="0"/>
          <w:sz w:val="24"/>
          <w:szCs w:val="24"/>
        </w:rPr>
        <w:t xml:space="preserve">1.2 </w:t>
      </w:r>
      <w:r w:rsidRPr="006A0AD5">
        <w:rPr>
          <w:rFonts w:eastAsia="黑体"/>
          <w:b w:val="0"/>
          <w:sz w:val="24"/>
          <w:szCs w:val="24"/>
        </w:rPr>
        <w:t>招标项目的资金来源和落实情况</w:t>
      </w:r>
      <w:bookmarkEnd w:id="319"/>
      <w:bookmarkEnd w:id="320"/>
      <w:r w:rsidRPr="006A0AD5">
        <w:rPr>
          <w:rFonts w:eastAsia="黑体"/>
          <w:b w:val="0"/>
          <w:sz w:val="24"/>
          <w:szCs w:val="24"/>
        </w:rPr>
        <w:t xml:space="preserve"> </w:t>
      </w:r>
    </w:p>
    <w:p w14:paraId="0AD6DACD" w14:textId="77777777" w:rsidR="00157346" w:rsidRPr="006A0AD5" w:rsidRDefault="00157346" w:rsidP="00007799">
      <w:pPr>
        <w:spacing w:line="440" w:lineRule="atLeast"/>
        <w:ind w:firstLineChars="200" w:firstLine="480"/>
        <w:rPr>
          <w:sz w:val="24"/>
        </w:rPr>
      </w:pPr>
      <w:r w:rsidRPr="006A0AD5">
        <w:rPr>
          <w:sz w:val="24"/>
        </w:rPr>
        <w:t xml:space="preserve">1.2.1 </w:t>
      </w:r>
      <w:r w:rsidRPr="006A0AD5">
        <w:rPr>
          <w:sz w:val="24"/>
        </w:rPr>
        <w:t>资金来源及比例：见投标人须知前附表。</w:t>
      </w:r>
    </w:p>
    <w:p w14:paraId="6F949AB9" w14:textId="77777777" w:rsidR="00157346" w:rsidRPr="006A0AD5" w:rsidRDefault="00157346" w:rsidP="00007799">
      <w:pPr>
        <w:spacing w:line="440" w:lineRule="atLeast"/>
        <w:ind w:firstLineChars="200" w:firstLine="480"/>
        <w:rPr>
          <w:sz w:val="24"/>
        </w:rPr>
      </w:pPr>
      <w:r w:rsidRPr="006A0AD5">
        <w:rPr>
          <w:sz w:val="24"/>
        </w:rPr>
        <w:t xml:space="preserve">1.2.2 </w:t>
      </w:r>
      <w:r w:rsidRPr="006A0AD5">
        <w:rPr>
          <w:sz w:val="24"/>
        </w:rPr>
        <w:t>资金落实情况：见投标人须知前附表。</w:t>
      </w:r>
    </w:p>
    <w:p w14:paraId="3300AA83" w14:textId="77777777" w:rsidR="00157346" w:rsidRPr="006A0AD5" w:rsidRDefault="00157346" w:rsidP="00007799">
      <w:pPr>
        <w:pStyle w:val="1"/>
        <w:spacing w:before="240" w:after="240" w:line="440" w:lineRule="atLeast"/>
        <w:rPr>
          <w:rFonts w:eastAsia="黑体"/>
          <w:b w:val="0"/>
          <w:sz w:val="24"/>
          <w:szCs w:val="24"/>
        </w:rPr>
      </w:pPr>
      <w:bookmarkStart w:id="321" w:name="_Toc503235744"/>
      <w:bookmarkStart w:id="322" w:name="_Toc510015677"/>
      <w:r w:rsidRPr="006A0AD5">
        <w:rPr>
          <w:rFonts w:eastAsia="黑体"/>
          <w:b w:val="0"/>
          <w:sz w:val="24"/>
          <w:szCs w:val="24"/>
        </w:rPr>
        <w:t xml:space="preserve">1.3 </w:t>
      </w:r>
      <w:r w:rsidRPr="006A0AD5">
        <w:rPr>
          <w:rFonts w:eastAsia="黑体"/>
          <w:b w:val="0"/>
          <w:sz w:val="24"/>
          <w:szCs w:val="24"/>
        </w:rPr>
        <w:t>招标范围、</w:t>
      </w:r>
      <w:r w:rsidR="005E637A" w:rsidRPr="006A0AD5">
        <w:rPr>
          <w:rFonts w:eastAsia="黑体"/>
          <w:b w:val="0"/>
          <w:sz w:val="24"/>
          <w:szCs w:val="24"/>
        </w:rPr>
        <w:t>咨询</w:t>
      </w:r>
      <w:r w:rsidRPr="006A0AD5">
        <w:rPr>
          <w:rFonts w:eastAsia="黑体"/>
          <w:b w:val="0"/>
          <w:sz w:val="24"/>
          <w:szCs w:val="24"/>
        </w:rPr>
        <w:t>服务期限、质量要求</w:t>
      </w:r>
      <w:r w:rsidR="004338C2" w:rsidRPr="006A0AD5">
        <w:rPr>
          <w:rFonts w:eastAsia="黑体"/>
          <w:b w:val="0"/>
          <w:sz w:val="24"/>
          <w:szCs w:val="24"/>
        </w:rPr>
        <w:t>、</w:t>
      </w:r>
      <w:r w:rsidRPr="006A0AD5">
        <w:rPr>
          <w:rFonts w:eastAsia="黑体"/>
          <w:b w:val="0"/>
          <w:sz w:val="24"/>
          <w:szCs w:val="24"/>
        </w:rPr>
        <w:t>安全目标</w:t>
      </w:r>
      <w:bookmarkEnd w:id="321"/>
      <w:bookmarkEnd w:id="322"/>
    </w:p>
    <w:p w14:paraId="3B9A2E72" w14:textId="77777777" w:rsidR="00157346" w:rsidRPr="006A0AD5" w:rsidRDefault="00157346" w:rsidP="00007799">
      <w:pPr>
        <w:spacing w:line="440" w:lineRule="atLeast"/>
        <w:ind w:firstLineChars="200" w:firstLine="480"/>
        <w:rPr>
          <w:sz w:val="24"/>
        </w:rPr>
      </w:pPr>
      <w:r w:rsidRPr="006A0AD5">
        <w:rPr>
          <w:sz w:val="24"/>
        </w:rPr>
        <w:t xml:space="preserve">1.3.1 </w:t>
      </w:r>
      <w:r w:rsidRPr="006A0AD5">
        <w:rPr>
          <w:sz w:val="24"/>
        </w:rPr>
        <w:t>招标范围：见投标人须知前附表。</w:t>
      </w:r>
    </w:p>
    <w:p w14:paraId="24F49080" w14:textId="77777777" w:rsidR="00157346" w:rsidRPr="006A0AD5" w:rsidRDefault="00157346" w:rsidP="00007799">
      <w:pPr>
        <w:spacing w:line="440" w:lineRule="atLeast"/>
        <w:ind w:firstLineChars="200" w:firstLine="480"/>
        <w:rPr>
          <w:sz w:val="24"/>
        </w:rPr>
      </w:pPr>
      <w:r w:rsidRPr="006A0AD5">
        <w:rPr>
          <w:sz w:val="24"/>
        </w:rPr>
        <w:t xml:space="preserve">1.3.2 </w:t>
      </w:r>
      <w:r w:rsidRPr="006A0AD5">
        <w:rPr>
          <w:rFonts w:eastAsia="隶书"/>
          <w:sz w:val="24"/>
        </w:rPr>
        <w:t>本标段的</w:t>
      </w:r>
      <w:r w:rsidR="005E637A" w:rsidRPr="006A0AD5">
        <w:rPr>
          <w:rFonts w:eastAsia="隶书"/>
          <w:sz w:val="24"/>
        </w:rPr>
        <w:t>咨询</w:t>
      </w:r>
      <w:r w:rsidRPr="006A0AD5">
        <w:rPr>
          <w:rFonts w:eastAsia="隶书"/>
          <w:sz w:val="24"/>
        </w:rPr>
        <w:t>服务期限</w:t>
      </w:r>
      <w:r w:rsidRPr="006A0AD5">
        <w:rPr>
          <w:sz w:val="24"/>
        </w:rPr>
        <w:t>：见投标人须知前附表。</w:t>
      </w:r>
    </w:p>
    <w:p w14:paraId="5558441B"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6A0AD5">
          <w:rPr>
            <w:sz w:val="24"/>
          </w:rPr>
          <w:t xml:space="preserve">1.3.3 </w:t>
        </w:r>
      </w:smartTag>
      <w:r w:rsidRPr="006A0AD5">
        <w:rPr>
          <w:rFonts w:eastAsia="隶书"/>
          <w:sz w:val="24"/>
        </w:rPr>
        <w:t>本标段的质量要求</w:t>
      </w:r>
      <w:r w:rsidRPr="006A0AD5">
        <w:rPr>
          <w:sz w:val="24"/>
        </w:rPr>
        <w:t>：见投标人须知前附表。</w:t>
      </w:r>
    </w:p>
    <w:p w14:paraId="3639B632" w14:textId="77777777" w:rsidR="004338C2" w:rsidRPr="006A0AD5" w:rsidRDefault="00157346" w:rsidP="007F5ECF">
      <w:pPr>
        <w:spacing w:line="440" w:lineRule="atLeast"/>
        <w:ind w:firstLineChars="200" w:firstLine="480"/>
        <w:rPr>
          <w:rFonts w:eastAsia="隶书"/>
          <w:sz w:val="24"/>
        </w:rPr>
      </w:pPr>
      <w:r w:rsidRPr="006A0AD5">
        <w:rPr>
          <w:rFonts w:eastAsia="隶书"/>
          <w:sz w:val="24"/>
        </w:rPr>
        <w:t xml:space="preserve">1.3.4 </w:t>
      </w:r>
      <w:r w:rsidRPr="006A0AD5">
        <w:rPr>
          <w:rFonts w:eastAsia="隶书"/>
          <w:sz w:val="24"/>
        </w:rPr>
        <w:t>本标段的安全目标：见投标人须知前附表。</w:t>
      </w:r>
    </w:p>
    <w:p w14:paraId="5F0F75B4" w14:textId="77777777" w:rsidR="00157346" w:rsidRPr="006A0AD5" w:rsidRDefault="00157346" w:rsidP="00007799">
      <w:pPr>
        <w:pStyle w:val="1"/>
        <w:spacing w:before="240" w:after="240" w:line="440" w:lineRule="atLeast"/>
        <w:rPr>
          <w:rFonts w:eastAsia="黑体"/>
          <w:b w:val="0"/>
          <w:sz w:val="24"/>
          <w:szCs w:val="24"/>
        </w:rPr>
      </w:pPr>
      <w:bookmarkStart w:id="323" w:name="_Toc503235745"/>
      <w:bookmarkStart w:id="324" w:name="_Toc510015678"/>
      <w:r w:rsidRPr="006A0AD5">
        <w:rPr>
          <w:rFonts w:eastAsia="黑体"/>
          <w:b w:val="0"/>
          <w:sz w:val="24"/>
          <w:szCs w:val="24"/>
        </w:rPr>
        <w:t xml:space="preserve">1.4 </w:t>
      </w:r>
      <w:r w:rsidRPr="006A0AD5">
        <w:rPr>
          <w:rFonts w:eastAsia="黑体"/>
          <w:b w:val="0"/>
          <w:sz w:val="24"/>
          <w:szCs w:val="24"/>
        </w:rPr>
        <w:t>投标人资格要求（适用于已进行资格预审的）</w:t>
      </w:r>
      <w:bookmarkEnd w:id="323"/>
      <w:bookmarkEnd w:id="324"/>
    </w:p>
    <w:p w14:paraId="6F23568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投标人应是收到招标人发出投标邀请书的单位。</w:t>
      </w:r>
    </w:p>
    <w:p w14:paraId="39BC4919" w14:textId="77777777" w:rsidR="00157346" w:rsidRPr="006A0AD5" w:rsidRDefault="00157346" w:rsidP="00007799">
      <w:pPr>
        <w:pStyle w:val="1"/>
        <w:spacing w:before="240" w:after="240" w:line="440" w:lineRule="atLeast"/>
        <w:rPr>
          <w:rFonts w:eastAsia="黑体"/>
          <w:b w:val="0"/>
          <w:sz w:val="24"/>
          <w:szCs w:val="24"/>
        </w:rPr>
      </w:pPr>
      <w:bookmarkStart w:id="325" w:name="_Toc503235746"/>
      <w:bookmarkStart w:id="326" w:name="_Toc510015679"/>
      <w:r w:rsidRPr="006A0AD5">
        <w:rPr>
          <w:rFonts w:eastAsia="黑体"/>
          <w:b w:val="0"/>
          <w:sz w:val="24"/>
          <w:szCs w:val="24"/>
        </w:rPr>
        <w:t xml:space="preserve">1.4 </w:t>
      </w:r>
      <w:r w:rsidRPr="006A0AD5">
        <w:rPr>
          <w:rFonts w:eastAsia="黑体"/>
          <w:b w:val="0"/>
          <w:sz w:val="24"/>
          <w:szCs w:val="24"/>
        </w:rPr>
        <w:t>投标人资格要求（适用于未进行资格预审的）</w:t>
      </w:r>
      <w:bookmarkEnd w:id="325"/>
      <w:bookmarkEnd w:id="326"/>
    </w:p>
    <w:p w14:paraId="074D10E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1.4.1 </w:t>
      </w:r>
      <w:r w:rsidRPr="006A0AD5">
        <w:rPr>
          <w:rFonts w:eastAsia="隶书"/>
          <w:sz w:val="24"/>
        </w:rPr>
        <w:t>投标人应具备承担本标段</w:t>
      </w:r>
      <w:r w:rsidR="00F05778" w:rsidRPr="006A0AD5">
        <w:rPr>
          <w:rFonts w:eastAsia="隶书"/>
          <w:sz w:val="24"/>
        </w:rPr>
        <w:t>咨询服务</w:t>
      </w:r>
      <w:r w:rsidRPr="006A0AD5">
        <w:rPr>
          <w:rFonts w:eastAsia="隶书"/>
          <w:sz w:val="24"/>
        </w:rPr>
        <w:t>的资质条件、能力和信誉。</w:t>
      </w:r>
    </w:p>
    <w:p w14:paraId="328D8EE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）资质要求：见投标人须知前附表；</w:t>
      </w:r>
      <w:r w:rsidRPr="006A0AD5">
        <w:rPr>
          <w:rFonts w:eastAsia="隶书"/>
          <w:sz w:val="24"/>
        </w:rPr>
        <w:t xml:space="preserve"> </w:t>
      </w:r>
    </w:p>
    <w:p w14:paraId="7BB04E31"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lastRenderedPageBreak/>
        <w:t>（</w:t>
      </w:r>
      <w:r w:rsidRPr="006A0AD5">
        <w:rPr>
          <w:rFonts w:eastAsia="隶书"/>
          <w:sz w:val="24"/>
        </w:rPr>
        <w:t>2</w:t>
      </w:r>
      <w:r w:rsidRPr="006A0AD5">
        <w:rPr>
          <w:rFonts w:eastAsia="隶书"/>
          <w:sz w:val="24"/>
        </w:rPr>
        <w:t>）业绩要求：见投标人须知前附表；</w:t>
      </w:r>
    </w:p>
    <w:p w14:paraId="35B4ADEE"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）信誉要求：见投标人须知前附表；</w:t>
      </w:r>
    </w:p>
    <w:p w14:paraId="6F814E50"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w:t>
      </w:r>
      <w:r w:rsidR="005E637A" w:rsidRPr="006A0AD5">
        <w:rPr>
          <w:rFonts w:eastAsia="隶书"/>
          <w:sz w:val="24"/>
        </w:rPr>
        <w:t>项目负责</w:t>
      </w:r>
      <w:r w:rsidR="00BD2E04" w:rsidRPr="006A0AD5">
        <w:rPr>
          <w:rFonts w:eastAsia="隶书"/>
          <w:sz w:val="24"/>
        </w:rPr>
        <w:t>人</w:t>
      </w:r>
      <w:r w:rsidR="00D43B73" w:rsidRPr="006A0AD5">
        <w:rPr>
          <w:rFonts w:eastAsia="隶书"/>
          <w:sz w:val="24"/>
        </w:rPr>
        <w:t>资格</w:t>
      </w:r>
      <w:r w:rsidRPr="006A0AD5">
        <w:rPr>
          <w:rFonts w:eastAsia="隶书"/>
          <w:sz w:val="24"/>
        </w:rPr>
        <w:t>：见投标人须知前附表；</w:t>
      </w:r>
    </w:p>
    <w:p w14:paraId="4EA63E82"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5</w:t>
      </w:r>
      <w:r w:rsidRPr="006A0AD5">
        <w:rPr>
          <w:rFonts w:eastAsia="隶书"/>
          <w:sz w:val="24"/>
        </w:rPr>
        <w:t>）其他要求：见投标人须知前附表。</w:t>
      </w:r>
    </w:p>
    <w:p w14:paraId="5AB8ED59" w14:textId="77777777" w:rsidR="00157346" w:rsidRPr="006A0AD5" w:rsidRDefault="00157346" w:rsidP="00007799">
      <w:pPr>
        <w:spacing w:line="440" w:lineRule="atLeast"/>
        <w:ind w:firstLineChars="200" w:firstLine="480"/>
        <w:rPr>
          <w:sz w:val="24"/>
        </w:rPr>
      </w:pPr>
      <w:r w:rsidRPr="006A0AD5">
        <w:rPr>
          <w:sz w:val="24"/>
        </w:rPr>
        <w:t>需要提交的相关证明材料见本章第</w:t>
      </w:r>
      <w:r w:rsidRPr="006A0AD5">
        <w:rPr>
          <w:sz w:val="24"/>
        </w:rPr>
        <w:t>3.5</w:t>
      </w:r>
      <w:r w:rsidRPr="006A0AD5">
        <w:rPr>
          <w:sz w:val="24"/>
        </w:rPr>
        <w:t>款的规定。</w:t>
      </w:r>
    </w:p>
    <w:p w14:paraId="03764D4C" w14:textId="77777777" w:rsidR="00157346" w:rsidRPr="006A0AD5" w:rsidRDefault="00157346" w:rsidP="00007799">
      <w:pPr>
        <w:spacing w:line="440" w:lineRule="atLeast"/>
        <w:ind w:firstLineChars="200" w:firstLine="480"/>
        <w:rPr>
          <w:sz w:val="24"/>
        </w:rPr>
      </w:pPr>
      <w:r w:rsidRPr="006A0AD5">
        <w:rPr>
          <w:sz w:val="24"/>
        </w:rPr>
        <w:t xml:space="preserve">1.4.2 </w:t>
      </w:r>
      <w:r w:rsidRPr="006A0AD5">
        <w:rPr>
          <w:sz w:val="24"/>
        </w:rPr>
        <w:t>投标人须知前附表规定接受联合体投标的，联合体除应符合本章第</w:t>
      </w:r>
      <w:r w:rsidRPr="006A0AD5">
        <w:rPr>
          <w:sz w:val="24"/>
        </w:rPr>
        <w:t>1.4.1</w:t>
      </w:r>
      <w:r w:rsidRPr="006A0AD5">
        <w:rPr>
          <w:sz w:val="24"/>
        </w:rPr>
        <w:t>项和投标人须知前附表的要求外，还应遵守以下规定：</w:t>
      </w:r>
      <w:r w:rsidRPr="006A0AD5">
        <w:rPr>
          <w:sz w:val="24"/>
        </w:rPr>
        <w:t xml:space="preserve"> </w:t>
      </w:r>
    </w:p>
    <w:p w14:paraId="6C80078A"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1</w:t>
      </w:r>
      <w:r w:rsidRPr="006A0AD5">
        <w:rPr>
          <w:sz w:val="24"/>
        </w:rPr>
        <w:t>）联合体各方应按招标文件提供的格式签订联合体协议书，明确联合体牵头人和各方权利义务，并承诺就中标项目向招标人承担连带责任；</w:t>
      </w:r>
    </w:p>
    <w:p w14:paraId="06AE3C69"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2</w:t>
      </w:r>
      <w:r w:rsidRPr="006A0AD5">
        <w:rPr>
          <w:sz w:val="24"/>
        </w:rPr>
        <w:t>）由同一专业的单位组成的联合体，按照资质等级较低的单位确定资质等级；</w:t>
      </w:r>
    </w:p>
    <w:p w14:paraId="6550449C"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）联合体各方不得再以自己名义单独或参加其他联合体在同一标段中投标；</w:t>
      </w:r>
    </w:p>
    <w:p w14:paraId="536504E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14:paraId="657A6297"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5</w:t>
      </w:r>
      <w:r w:rsidRPr="006A0AD5">
        <w:rPr>
          <w:rFonts w:eastAsia="隶书"/>
          <w:sz w:val="24"/>
        </w:rPr>
        <w:t>）尽管委任了联合体牵头人，但联合体各成员在投标、签订合同与履行合同过程中，仍负有连带的和各自的法律责任。</w:t>
      </w:r>
    </w:p>
    <w:p w14:paraId="2325360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1.4.3 </w:t>
      </w:r>
      <w:r w:rsidRPr="006A0AD5">
        <w:rPr>
          <w:rFonts w:eastAsia="隶书"/>
          <w:sz w:val="24"/>
        </w:rPr>
        <w:t>投标人（包括联合体各成员）不得与本标段相关单位存在下列关联</w:t>
      </w:r>
      <w:r w:rsidR="004336CD" w:rsidRPr="006A0AD5">
        <w:rPr>
          <w:rFonts w:eastAsia="隶书"/>
          <w:sz w:val="24"/>
        </w:rPr>
        <w:t>情形</w:t>
      </w:r>
      <w:r w:rsidRPr="006A0AD5">
        <w:rPr>
          <w:rFonts w:eastAsia="隶书"/>
          <w:sz w:val="24"/>
        </w:rPr>
        <w:t>：</w:t>
      </w:r>
    </w:p>
    <w:p w14:paraId="6596E8C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）为招标人不具有独立法人资格的附属机构（单位）；</w:t>
      </w:r>
    </w:p>
    <w:p w14:paraId="696D47F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）与招标人存在利害关系且可能影响招标公正性；</w:t>
      </w:r>
    </w:p>
    <w:p w14:paraId="206F1D4F"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）与本标段的其他投标人同为一个单位负责人；</w:t>
      </w:r>
    </w:p>
    <w:p w14:paraId="61C43138"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）与本标段的其他投标人存在控股、管理关系；</w:t>
      </w:r>
    </w:p>
    <w:p w14:paraId="3EA1232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5</w:t>
      </w:r>
      <w:r w:rsidRPr="006A0AD5">
        <w:rPr>
          <w:rFonts w:eastAsia="隶书"/>
          <w:sz w:val="24"/>
        </w:rPr>
        <w:t>）为本标段的代建人；</w:t>
      </w:r>
      <w:r w:rsidRPr="006A0AD5">
        <w:rPr>
          <w:rFonts w:eastAsia="隶书"/>
          <w:sz w:val="24"/>
        </w:rPr>
        <w:t xml:space="preserve"> </w:t>
      </w:r>
    </w:p>
    <w:p w14:paraId="46CEB25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6</w:t>
      </w:r>
      <w:r w:rsidRPr="006A0AD5">
        <w:rPr>
          <w:rFonts w:eastAsia="隶书"/>
          <w:sz w:val="24"/>
        </w:rPr>
        <w:t>）为本标段的招标代理机构；</w:t>
      </w:r>
    </w:p>
    <w:p w14:paraId="029D64CB"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7</w:t>
      </w:r>
      <w:r w:rsidRPr="006A0AD5">
        <w:rPr>
          <w:rFonts w:eastAsia="隶书"/>
          <w:sz w:val="24"/>
        </w:rPr>
        <w:t>）与本标段的代建人或招标代理机构同为一个法定代表人；</w:t>
      </w:r>
    </w:p>
    <w:p w14:paraId="6B306C67"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8</w:t>
      </w:r>
      <w:r w:rsidRPr="006A0AD5">
        <w:rPr>
          <w:rFonts w:eastAsia="隶书"/>
          <w:sz w:val="24"/>
        </w:rPr>
        <w:t>）与本标段的代建人或招标代理机构存在控股或参股关系；</w:t>
      </w:r>
    </w:p>
    <w:p w14:paraId="3BBB8F27"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003632B0" w:rsidRPr="006A0AD5">
        <w:rPr>
          <w:rFonts w:eastAsia="隶书"/>
          <w:sz w:val="24"/>
        </w:rPr>
        <w:t>9</w:t>
      </w:r>
      <w:r w:rsidRPr="006A0AD5">
        <w:rPr>
          <w:rFonts w:eastAsia="隶书"/>
          <w:sz w:val="24"/>
        </w:rPr>
        <w:t>）法律法规或投标人须知前附表规定的其他情形。</w:t>
      </w:r>
    </w:p>
    <w:p w14:paraId="256F8C95"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1.4.4 </w:t>
      </w:r>
      <w:r w:rsidRPr="006A0AD5">
        <w:rPr>
          <w:rFonts w:eastAsia="隶书"/>
          <w:sz w:val="24"/>
        </w:rPr>
        <w:t>投标人（包括联合体各成员）不得存在下列不良状况或不良信用记录：</w:t>
      </w:r>
    </w:p>
    <w:p w14:paraId="4370F98F"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）被省级及以上交通运输主管部门取消招标项目所在地的投标资格且处于有效期内；</w:t>
      </w:r>
    </w:p>
    <w:p w14:paraId="6022BD16"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）被责令停业，暂扣或吊销执照，或吊销资质证书；</w:t>
      </w:r>
    </w:p>
    <w:p w14:paraId="2FBCE28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lastRenderedPageBreak/>
        <w:t>（</w:t>
      </w:r>
      <w:r w:rsidRPr="006A0AD5">
        <w:rPr>
          <w:rFonts w:eastAsia="隶书"/>
          <w:sz w:val="24"/>
        </w:rPr>
        <w:t>3</w:t>
      </w:r>
      <w:r w:rsidRPr="006A0AD5">
        <w:rPr>
          <w:rFonts w:eastAsia="隶书"/>
          <w:sz w:val="24"/>
        </w:rPr>
        <w:t>）进入清算程序，或被宣告破产，或其他丧失履约能力的情形；</w:t>
      </w:r>
    </w:p>
    <w:p w14:paraId="7C4B910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）在国家企业信用信息公示系统（</w:t>
      </w:r>
      <w:r w:rsidRPr="006A0AD5">
        <w:rPr>
          <w:rFonts w:eastAsia="隶书"/>
          <w:sz w:val="24"/>
        </w:rPr>
        <w:t>http://www.gsxt.gov.cn/</w:t>
      </w:r>
      <w:r w:rsidRPr="006A0AD5">
        <w:rPr>
          <w:rFonts w:eastAsia="隶书"/>
          <w:sz w:val="24"/>
        </w:rPr>
        <w:t>）中被列入严重违法失信企业名单；</w:t>
      </w:r>
    </w:p>
    <w:p w14:paraId="7A07FC5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5</w:t>
      </w:r>
      <w:r w:rsidRPr="006A0AD5">
        <w:rPr>
          <w:rFonts w:eastAsia="隶书"/>
          <w:sz w:val="24"/>
        </w:rPr>
        <w:t>）在</w:t>
      </w:r>
      <w:r w:rsidRPr="006A0AD5">
        <w:rPr>
          <w:rFonts w:eastAsia="隶书"/>
          <w:sz w:val="24"/>
        </w:rPr>
        <w:t>“</w:t>
      </w:r>
      <w:r w:rsidRPr="006A0AD5">
        <w:rPr>
          <w:rFonts w:eastAsia="隶书"/>
          <w:sz w:val="24"/>
        </w:rPr>
        <w:t>信用中国</w:t>
      </w:r>
      <w:r w:rsidRPr="006A0AD5">
        <w:rPr>
          <w:rFonts w:eastAsia="隶书"/>
          <w:sz w:val="24"/>
        </w:rPr>
        <w:t>”</w:t>
      </w:r>
      <w:r w:rsidRPr="006A0AD5">
        <w:rPr>
          <w:rFonts w:eastAsia="隶书"/>
          <w:sz w:val="24"/>
        </w:rPr>
        <w:t>网站（</w:t>
      </w:r>
      <w:r w:rsidRPr="006A0AD5">
        <w:rPr>
          <w:rFonts w:eastAsia="隶书"/>
          <w:sz w:val="24"/>
        </w:rPr>
        <w:t>http://www.creditchina.gov.cn/</w:t>
      </w:r>
      <w:r w:rsidRPr="006A0AD5">
        <w:rPr>
          <w:rFonts w:eastAsia="隶书"/>
          <w:sz w:val="24"/>
        </w:rPr>
        <w:t>）中被列入失信被执行人名单；</w:t>
      </w:r>
    </w:p>
    <w:p w14:paraId="1F691317"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6</w:t>
      </w:r>
      <w:r w:rsidRPr="006A0AD5">
        <w:rPr>
          <w:rFonts w:eastAsia="隶书"/>
          <w:sz w:val="24"/>
        </w:rPr>
        <w:t>）投标人或其法定代表人、拟委任的</w:t>
      </w:r>
      <w:r w:rsidR="005E637A" w:rsidRPr="006A0AD5">
        <w:rPr>
          <w:rFonts w:eastAsia="隶书"/>
          <w:sz w:val="24"/>
        </w:rPr>
        <w:t>项目负责人</w:t>
      </w:r>
      <w:r w:rsidRPr="006A0AD5">
        <w:rPr>
          <w:rFonts w:eastAsia="隶书"/>
          <w:sz w:val="24"/>
        </w:rPr>
        <w:t>在近三年内有行贿犯罪行为的</w:t>
      </w:r>
      <w:r w:rsidR="00DD5579" w:rsidRPr="006A0AD5">
        <w:rPr>
          <w:rFonts w:eastAsia="隶书" w:hint="eastAsia"/>
          <w:sz w:val="24"/>
        </w:rPr>
        <w:t>（行贿犯罪行为的认定以检察机关职务犯罪预防部门出具的查询结果为准）</w:t>
      </w:r>
      <w:r w:rsidRPr="006A0AD5">
        <w:rPr>
          <w:rFonts w:eastAsia="隶书"/>
          <w:sz w:val="24"/>
        </w:rPr>
        <w:t>；</w:t>
      </w:r>
    </w:p>
    <w:p w14:paraId="1D0E1FB7"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7</w:t>
      </w:r>
      <w:r w:rsidRPr="006A0AD5">
        <w:rPr>
          <w:rFonts w:eastAsia="隶书"/>
          <w:sz w:val="24"/>
        </w:rPr>
        <w:t>）法律法规或投标人须知前附表规定的其他情形。</w:t>
      </w:r>
    </w:p>
    <w:p w14:paraId="41E37876" w14:textId="77777777" w:rsidR="00157346" w:rsidRPr="006A0AD5" w:rsidRDefault="00157346" w:rsidP="00007799">
      <w:pPr>
        <w:pStyle w:val="1"/>
        <w:spacing w:before="240" w:after="240" w:line="440" w:lineRule="atLeast"/>
        <w:rPr>
          <w:rFonts w:eastAsia="黑体"/>
          <w:b w:val="0"/>
          <w:sz w:val="24"/>
          <w:szCs w:val="24"/>
        </w:rPr>
      </w:pPr>
      <w:bookmarkStart w:id="327" w:name="_Toc503235747"/>
      <w:bookmarkStart w:id="328" w:name="_Toc510015680"/>
      <w:r w:rsidRPr="006A0AD5">
        <w:rPr>
          <w:rFonts w:eastAsia="黑体"/>
          <w:b w:val="0"/>
          <w:sz w:val="24"/>
          <w:szCs w:val="24"/>
        </w:rPr>
        <w:t xml:space="preserve">1.5 </w:t>
      </w:r>
      <w:r w:rsidRPr="006A0AD5">
        <w:rPr>
          <w:rFonts w:eastAsia="黑体"/>
          <w:b w:val="0"/>
          <w:sz w:val="24"/>
          <w:szCs w:val="24"/>
        </w:rPr>
        <w:t>费用承担</w:t>
      </w:r>
      <w:bookmarkEnd w:id="327"/>
      <w:bookmarkEnd w:id="328"/>
    </w:p>
    <w:p w14:paraId="4E911D8F" w14:textId="77777777" w:rsidR="00157346" w:rsidRPr="006A0AD5" w:rsidRDefault="00157346" w:rsidP="00007799">
      <w:pPr>
        <w:spacing w:line="440" w:lineRule="atLeast"/>
        <w:ind w:firstLineChars="200" w:firstLine="480"/>
        <w:rPr>
          <w:sz w:val="24"/>
        </w:rPr>
      </w:pPr>
      <w:r w:rsidRPr="006A0AD5">
        <w:rPr>
          <w:sz w:val="24"/>
        </w:rPr>
        <w:t>投标人准备和参加投标活动发生的费用自理。</w:t>
      </w:r>
    </w:p>
    <w:p w14:paraId="3027D6DC" w14:textId="77777777" w:rsidR="00157346" w:rsidRPr="006A0AD5" w:rsidRDefault="00157346" w:rsidP="00007799">
      <w:pPr>
        <w:pStyle w:val="1"/>
        <w:spacing w:before="240" w:after="240" w:line="440" w:lineRule="atLeast"/>
        <w:rPr>
          <w:rFonts w:eastAsia="黑体"/>
          <w:b w:val="0"/>
          <w:sz w:val="24"/>
          <w:szCs w:val="24"/>
        </w:rPr>
      </w:pPr>
      <w:bookmarkStart w:id="329" w:name="_Toc503235748"/>
      <w:bookmarkStart w:id="330" w:name="_Toc510015681"/>
      <w:r w:rsidRPr="006A0AD5">
        <w:rPr>
          <w:rFonts w:eastAsia="黑体"/>
          <w:b w:val="0"/>
          <w:sz w:val="24"/>
          <w:szCs w:val="24"/>
        </w:rPr>
        <w:t xml:space="preserve">1.6 </w:t>
      </w:r>
      <w:r w:rsidRPr="006A0AD5">
        <w:rPr>
          <w:rFonts w:eastAsia="黑体"/>
          <w:b w:val="0"/>
          <w:sz w:val="24"/>
          <w:szCs w:val="24"/>
        </w:rPr>
        <w:t>保密</w:t>
      </w:r>
      <w:bookmarkEnd w:id="329"/>
      <w:bookmarkEnd w:id="330"/>
    </w:p>
    <w:p w14:paraId="036A7C95" w14:textId="77777777" w:rsidR="00157346" w:rsidRPr="006A0AD5" w:rsidRDefault="00157346" w:rsidP="00007799">
      <w:pPr>
        <w:spacing w:line="440" w:lineRule="atLeast"/>
        <w:ind w:firstLineChars="200" w:firstLine="480"/>
        <w:rPr>
          <w:sz w:val="24"/>
        </w:rPr>
      </w:pPr>
      <w:r w:rsidRPr="006A0AD5">
        <w:rPr>
          <w:sz w:val="24"/>
        </w:rPr>
        <w:t>参与招标投标活动的各方应对招标文件和投标文件中的商业和技术等秘密保密，否则应承担相应的法律责任。</w:t>
      </w:r>
    </w:p>
    <w:p w14:paraId="273A1E9F" w14:textId="77777777" w:rsidR="00157346" w:rsidRPr="006A0AD5" w:rsidRDefault="00157346" w:rsidP="00007799">
      <w:pPr>
        <w:pStyle w:val="1"/>
        <w:spacing w:before="240" w:after="240" w:line="440" w:lineRule="atLeast"/>
        <w:rPr>
          <w:rFonts w:eastAsia="黑体"/>
          <w:b w:val="0"/>
          <w:sz w:val="24"/>
          <w:szCs w:val="24"/>
        </w:rPr>
      </w:pPr>
      <w:bookmarkStart w:id="331" w:name="_Toc503235749"/>
      <w:bookmarkStart w:id="332" w:name="_Toc510015682"/>
      <w:r w:rsidRPr="006A0AD5">
        <w:rPr>
          <w:rFonts w:eastAsia="黑体"/>
          <w:b w:val="0"/>
          <w:sz w:val="24"/>
          <w:szCs w:val="24"/>
        </w:rPr>
        <w:t xml:space="preserve">1.7 </w:t>
      </w:r>
      <w:r w:rsidRPr="006A0AD5">
        <w:rPr>
          <w:rFonts w:eastAsia="黑体"/>
          <w:b w:val="0"/>
          <w:sz w:val="24"/>
          <w:szCs w:val="24"/>
        </w:rPr>
        <w:t>语言文字</w:t>
      </w:r>
      <w:bookmarkEnd w:id="331"/>
      <w:bookmarkEnd w:id="332"/>
    </w:p>
    <w:p w14:paraId="7BB57FF7" w14:textId="77777777" w:rsidR="00157346" w:rsidRPr="006A0AD5" w:rsidRDefault="00157346" w:rsidP="0002335B">
      <w:pPr>
        <w:spacing w:line="440" w:lineRule="atLeast"/>
        <w:ind w:firstLineChars="200" w:firstLine="480"/>
        <w:rPr>
          <w:b/>
          <w:bCs/>
          <w:sz w:val="24"/>
        </w:rPr>
      </w:pPr>
      <w:r w:rsidRPr="006A0AD5">
        <w:rPr>
          <w:sz w:val="24"/>
        </w:rPr>
        <w:t>招标投标文件使用的语言文字为中文。专用术语使用外文的，应附有中文注释。</w:t>
      </w:r>
    </w:p>
    <w:p w14:paraId="7CFB2E7F" w14:textId="77777777" w:rsidR="00157346" w:rsidRPr="006A0AD5" w:rsidRDefault="00157346" w:rsidP="00007799">
      <w:pPr>
        <w:pStyle w:val="1"/>
        <w:spacing w:before="240" w:after="240" w:line="440" w:lineRule="atLeast"/>
        <w:rPr>
          <w:rFonts w:eastAsia="黑体"/>
          <w:b w:val="0"/>
          <w:sz w:val="24"/>
          <w:szCs w:val="24"/>
        </w:rPr>
      </w:pPr>
      <w:bookmarkStart w:id="333" w:name="_Toc503235750"/>
      <w:bookmarkStart w:id="334" w:name="_Toc510015683"/>
      <w:r w:rsidRPr="006A0AD5">
        <w:rPr>
          <w:rFonts w:eastAsia="黑体"/>
          <w:b w:val="0"/>
          <w:sz w:val="24"/>
          <w:szCs w:val="24"/>
        </w:rPr>
        <w:t xml:space="preserve">1.8 </w:t>
      </w:r>
      <w:r w:rsidRPr="006A0AD5">
        <w:rPr>
          <w:rFonts w:eastAsia="黑体"/>
          <w:b w:val="0"/>
          <w:sz w:val="24"/>
          <w:szCs w:val="24"/>
        </w:rPr>
        <w:t>计量单位</w:t>
      </w:r>
      <w:bookmarkEnd w:id="333"/>
      <w:bookmarkEnd w:id="334"/>
    </w:p>
    <w:p w14:paraId="4B33C36F" w14:textId="77777777" w:rsidR="00157346" w:rsidRPr="006A0AD5" w:rsidRDefault="00157346" w:rsidP="00007799">
      <w:pPr>
        <w:spacing w:line="440" w:lineRule="atLeast"/>
        <w:ind w:firstLineChars="200" w:firstLine="480"/>
        <w:rPr>
          <w:sz w:val="24"/>
        </w:rPr>
      </w:pPr>
      <w:r w:rsidRPr="006A0AD5">
        <w:rPr>
          <w:sz w:val="24"/>
        </w:rPr>
        <w:t>所有计量均采用中华人民共和国法定计量单位。</w:t>
      </w:r>
    </w:p>
    <w:p w14:paraId="1BDD5890" w14:textId="77777777" w:rsidR="00157346" w:rsidRPr="006A0AD5" w:rsidRDefault="00157346" w:rsidP="00007799">
      <w:pPr>
        <w:pStyle w:val="1"/>
        <w:spacing w:before="240" w:after="240" w:line="440" w:lineRule="atLeast"/>
        <w:rPr>
          <w:rFonts w:eastAsia="黑体"/>
          <w:b w:val="0"/>
          <w:sz w:val="24"/>
          <w:szCs w:val="24"/>
        </w:rPr>
      </w:pPr>
      <w:bookmarkStart w:id="335" w:name="_Toc503235751"/>
      <w:bookmarkStart w:id="336" w:name="_Toc510015684"/>
      <w:r w:rsidRPr="006A0AD5">
        <w:rPr>
          <w:rFonts w:eastAsia="黑体"/>
          <w:b w:val="0"/>
          <w:sz w:val="24"/>
          <w:szCs w:val="24"/>
        </w:rPr>
        <w:t xml:space="preserve">1.9 </w:t>
      </w:r>
      <w:r w:rsidRPr="006A0AD5">
        <w:rPr>
          <w:rFonts w:eastAsia="黑体"/>
          <w:b w:val="0"/>
          <w:sz w:val="24"/>
          <w:szCs w:val="24"/>
        </w:rPr>
        <w:t>踏勘现场</w:t>
      </w:r>
      <w:bookmarkEnd w:id="335"/>
      <w:bookmarkEnd w:id="336"/>
    </w:p>
    <w:p w14:paraId="159B3A9F" w14:textId="77777777" w:rsidR="00157346" w:rsidRPr="006A0AD5" w:rsidRDefault="00157346" w:rsidP="00007799">
      <w:pPr>
        <w:spacing w:line="440" w:lineRule="atLeast"/>
        <w:ind w:firstLineChars="200" w:firstLine="480"/>
        <w:rPr>
          <w:sz w:val="24"/>
        </w:rPr>
      </w:pPr>
      <w:r w:rsidRPr="006A0AD5">
        <w:rPr>
          <w:sz w:val="24"/>
        </w:rPr>
        <w:t xml:space="preserve">1.9.1 </w:t>
      </w:r>
      <w:r w:rsidRPr="006A0AD5">
        <w:rPr>
          <w:rFonts w:eastAsia="隶书"/>
          <w:sz w:val="24"/>
        </w:rPr>
        <w:t>第一章</w:t>
      </w:r>
      <w:r w:rsidRPr="006A0AD5">
        <w:rPr>
          <w:rFonts w:eastAsia="隶书"/>
          <w:sz w:val="24"/>
        </w:rPr>
        <w:t>“</w:t>
      </w:r>
      <w:r w:rsidRPr="006A0AD5">
        <w:rPr>
          <w:rFonts w:eastAsia="隶书"/>
          <w:sz w:val="24"/>
        </w:rPr>
        <w:t>招标公告</w:t>
      </w:r>
      <w:r w:rsidRPr="006A0AD5">
        <w:rPr>
          <w:rFonts w:eastAsia="隶书"/>
          <w:sz w:val="24"/>
        </w:rPr>
        <w:t>”</w:t>
      </w:r>
      <w:r w:rsidRPr="006A0AD5">
        <w:rPr>
          <w:rFonts w:eastAsia="隶书"/>
          <w:sz w:val="24"/>
        </w:rPr>
        <w:t>或</w:t>
      </w:r>
      <w:r w:rsidRPr="006A0AD5">
        <w:rPr>
          <w:rFonts w:eastAsia="隶书"/>
          <w:sz w:val="24"/>
        </w:rPr>
        <w:t>“</w:t>
      </w:r>
      <w:r w:rsidRPr="006A0AD5">
        <w:rPr>
          <w:rFonts w:eastAsia="隶书"/>
          <w:sz w:val="24"/>
        </w:rPr>
        <w:t>投标邀请书</w:t>
      </w:r>
      <w:r w:rsidRPr="006A0AD5">
        <w:rPr>
          <w:rFonts w:eastAsia="隶书"/>
          <w:sz w:val="24"/>
        </w:rPr>
        <w:t>”</w:t>
      </w:r>
      <w:r w:rsidRPr="006A0AD5">
        <w:rPr>
          <w:rFonts w:eastAsia="隶书"/>
          <w:sz w:val="24"/>
        </w:rPr>
        <w:t>规定组织踏勘现场的，招标人按规定的时间、地点组织投标人踏勘项目现场。</w:t>
      </w:r>
      <w:r w:rsidRPr="006A0AD5">
        <w:rPr>
          <w:sz w:val="24"/>
        </w:rPr>
        <w:t>部分投标人未按时参加踏勘现场的，不影响踏勘现场的正常进行。</w:t>
      </w:r>
      <w:r w:rsidRPr="006A0AD5">
        <w:rPr>
          <w:rFonts w:eastAsia="隶书"/>
          <w:sz w:val="24"/>
        </w:rPr>
        <w:t>招标人不得组织单个或部分投标人踏勘项目现场。</w:t>
      </w:r>
    </w:p>
    <w:p w14:paraId="7F24A2F9" w14:textId="77777777" w:rsidR="00157346" w:rsidRPr="006A0AD5" w:rsidRDefault="00157346" w:rsidP="00007799">
      <w:pPr>
        <w:spacing w:line="440" w:lineRule="atLeast"/>
        <w:ind w:firstLineChars="200" w:firstLine="480"/>
        <w:rPr>
          <w:sz w:val="24"/>
        </w:rPr>
      </w:pPr>
      <w:r w:rsidRPr="006A0AD5">
        <w:rPr>
          <w:sz w:val="24"/>
        </w:rPr>
        <w:t xml:space="preserve">1.9.2 </w:t>
      </w:r>
      <w:r w:rsidRPr="006A0AD5">
        <w:rPr>
          <w:sz w:val="24"/>
        </w:rPr>
        <w:t>投标人踏勘现场发生的费用自理。</w:t>
      </w:r>
    </w:p>
    <w:p w14:paraId="3B8D3A05" w14:textId="77777777" w:rsidR="00157346" w:rsidRPr="006A0AD5" w:rsidRDefault="00157346" w:rsidP="00007799">
      <w:pPr>
        <w:spacing w:line="440" w:lineRule="atLeast"/>
        <w:ind w:firstLineChars="200" w:firstLine="480"/>
        <w:rPr>
          <w:sz w:val="24"/>
        </w:rPr>
      </w:pPr>
      <w:r w:rsidRPr="006A0AD5">
        <w:rPr>
          <w:sz w:val="24"/>
        </w:rPr>
        <w:t xml:space="preserve">1.9.3 </w:t>
      </w:r>
      <w:r w:rsidRPr="006A0AD5">
        <w:rPr>
          <w:sz w:val="24"/>
        </w:rPr>
        <w:t>除招标人的原因外，投标人自行负责在踏勘现场中所发生的人员伤亡和财产损失。</w:t>
      </w:r>
    </w:p>
    <w:p w14:paraId="33F7AC8E" w14:textId="77777777" w:rsidR="00157346" w:rsidRPr="006A0AD5" w:rsidRDefault="00157346" w:rsidP="00007799">
      <w:pPr>
        <w:spacing w:line="440" w:lineRule="atLeast"/>
        <w:ind w:firstLineChars="200" w:firstLine="480"/>
        <w:rPr>
          <w:sz w:val="24"/>
        </w:rPr>
      </w:pPr>
      <w:r w:rsidRPr="006A0AD5">
        <w:rPr>
          <w:sz w:val="24"/>
        </w:rPr>
        <w:t xml:space="preserve">1.9.4 </w:t>
      </w:r>
      <w:r w:rsidRPr="006A0AD5">
        <w:rPr>
          <w:sz w:val="24"/>
        </w:rPr>
        <w:t>招标人在踏勘现场中介绍的工程场地和相关的周边环境情况，供投标人在</w:t>
      </w:r>
      <w:r w:rsidRPr="006A0AD5">
        <w:rPr>
          <w:sz w:val="24"/>
        </w:rPr>
        <w:lastRenderedPageBreak/>
        <w:t>编制投标文件时参考，招标人不对投标人据此</w:t>
      </w:r>
      <w:proofErr w:type="gramStart"/>
      <w:r w:rsidRPr="006A0AD5">
        <w:rPr>
          <w:sz w:val="24"/>
        </w:rPr>
        <w:t>作出</w:t>
      </w:r>
      <w:proofErr w:type="gramEnd"/>
      <w:r w:rsidRPr="006A0AD5">
        <w:rPr>
          <w:sz w:val="24"/>
        </w:rPr>
        <w:t>的判断和决策负责。</w:t>
      </w:r>
    </w:p>
    <w:p w14:paraId="3FA39C27" w14:textId="77777777" w:rsidR="00157346" w:rsidRPr="006A0AD5" w:rsidRDefault="00157346" w:rsidP="00007799">
      <w:pPr>
        <w:pStyle w:val="1"/>
        <w:spacing w:before="240" w:after="240" w:line="440" w:lineRule="atLeast"/>
        <w:rPr>
          <w:rFonts w:eastAsia="黑体"/>
          <w:b w:val="0"/>
          <w:sz w:val="24"/>
          <w:szCs w:val="24"/>
        </w:rPr>
      </w:pPr>
      <w:bookmarkStart w:id="337" w:name="_Toc503235752"/>
      <w:bookmarkStart w:id="338" w:name="_Toc510015685"/>
      <w:r w:rsidRPr="006A0AD5">
        <w:rPr>
          <w:rFonts w:eastAsia="黑体"/>
          <w:b w:val="0"/>
          <w:sz w:val="24"/>
          <w:szCs w:val="24"/>
        </w:rPr>
        <w:t xml:space="preserve">1.10 </w:t>
      </w:r>
      <w:r w:rsidRPr="006A0AD5">
        <w:rPr>
          <w:rFonts w:eastAsia="黑体"/>
          <w:b w:val="0"/>
          <w:sz w:val="24"/>
          <w:szCs w:val="24"/>
        </w:rPr>
        <w:t>投标预备会</w:t>
      </w:r>
      <w:bookmarkEnd w:id="337"/>
      <w:bookmarkEnd w:id="338"/>
    </w:p>
    <w:p w14:paraId="02AA527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1.10.1 </w:t>
      </w:r>
      <w:r w:rsidRPr="006A0AD5">
        <w:rPr>
          <w:rFonts w:eastAsia="隶书"/>
          <w:sz w:val="24"/>
        </w:rPr>
        <w:t>第一章</w:t>
      </w:r>
      <w:r w:rsidRPr="006A0AD5">
        <w:rPr>
          <w:rFonts w:eastAsia="隶书"/>
          <w:sz w:val="24"/>
        </w:rPr>
        <w:t>“</w:t>
      </w:r>
      <w:r w:rsidRPr="006A0AD5">
        <w:rPr>
          <w:rFonts w:eastAsia="隶书"/>
          <w:sz w:val="24"/>
        </w:rPr>
        <w:t>招标公告</w:t>
      </w:r>
      <w:r w:rsidRPr="006A0AD5">
        <w:rPr>
          <w:rFonts w:eastAsia="隶书"/>
          <w:sz w:val="24"/>
        </w:rPr>
        <w:t>”</w:t>
      </w:r>
      <w:r w:rsidRPr="006A0AD5">
        <w:rPr>
          <w:rFonts w:eastAsia="隶书"/>
          <w:sz w:val="24"/>
        </w:rPr>
        <w:t>或</w:t>
      </w:r>
      <w:r w:rsidRPr="006A0AD5">
        <w:rPr>
          <w:rFonts w:eastAsia="隶书"/>
          <w:sz w:val="24"/>
        </w:rPr>
        <w:t>“</w:t>
      </w:r>
      <w:r w:rsidRPr="006A0AD5">
        <w:rPr>
          <w:rFonts w:eastAsia="隶书"/>
          <w:sz w:val="24"/>
        </w:rPr>
        <w:t>投标邀请书</w:t>
      </w:r>
      <w:r w:rsidRPr="006A0AD5">
        <w:rPr>
          <w:rFonts w:eastAsia="隶书"/>
          <w:sz w:val="24"/>
        </w:rPr>
        <w:t>”</w:t>
      </w:r>
      <w:r w:rsidRPr="006A0AD5">
        <w:rPr>
          <w:rFonts w:eastAsia="隶书"/>
          <w:sz w:val="24"/>
        </w:rPr>
        <w:t>规定召开投标预备会的，招标人按规定的时间和地点召开投标预备会，澄清投标人提出的问题。</w:t>
      </w:r>
    </w:p>
    <w:p w14:paraId="5B2A9850" w14:textId="77777777" w:rsidR="00157346" w:rsidRPr="006A0AD5" w:rsidRDefault="00157346" w:rsidP="00007799">
      <w:pPr>
        <w:spacing w:line="440" w:lineRule="atLeast"/>
        <w:ind w:firstLineChars="200" w:firstLine="480"/>
        <w:rPr>
          <w:sz w:val="24"/>
        </w:rPr>
      </w:pPr>
      <w:r w:rsidRPr="006A0AD5">
        <w:rPr>
          <w:sz w:val="24"/>
        </w:rPr>
        <w:t xml:space="preserve">1.10.2 </w:t>
      </w:r>
      <w:r w:rsidRPr="006A0AD5">
        <w:rPr>
          <w:sz w:val="24"/>
        </w:rPr>
        <w:t>投标人应按投标人须知前附表规定的时间和形式将提出的问题送达招标人，以便招标人在会议期间澄清。</w:t>
      </w:r>
    </w:p>
    <w:p w14:paraId="0C22234A" w14:textId="77777777" w:rsidR="00157346" w:rsidRPr="006A0AD5" w:rsidRDefault="00157346" w:rsidP="00007799">
      <w:pPr>
        <w:spacing w:line="440" w:lineRule="atLeast"/>
        <w:ind w:firstLineChars="200" w:firstLine="480"/>
        <w:rPr>
          <w:sz w:val="24"/>
        </w:rPr>
      </w:pPr>
      <w:r w:rsidRPr="006A0AD5">
        <w:rPr>
          <w:sz w:val="24"/>
        </w:rPr>
        <w:t xml:space="preserve">1.10.3 </w:t>
      </w:r>
      <w:r w:rsidRPr="006A0AD5">
        <w:rPr>
          <w:sz w:val="24"/>
        </w:rPr>
        <w:t>投标预备会后，招标人将对投标人所提问题的澄清，以本章第</w:t>
      </w:r>
      <w:r w:rsidRPr="006A0AD5">
        <w:rPr>
          <w:sz w:val="24"/>
        </w:rPr>
        <w:t>2.2</w:t>
      </w:r>
      <w:r w:rsidRPr="006A0AD5">
        <w:rPr>
          <w:sz w:val="24"/>
        </w:rPr>
        <w:t>款规定的形式通知所有购买招标文件的投标人。该澄清内容为招标文件的组成部分。</w:t>
      </w:r>
    </w:p>
    <w:p w14:paraId="14B0796B" w14:textId="77777777" w:rsidR="00157346" w:rsidRPr="006A0AD5" w:rsidRDefault="00157346" w:rsidP="00007799">
      <w:pPr>
        <w:pStyle w:val="1"/>
        <w:spacing w:before="240" w:after="240" w:line="440" w:lineRule="atLeast"/>
        <w:rPr>
          <w:rFonts w:eastAsia="黑体"/>
          <w:b w:val="0"/>
          <w:sz w:val="24"/>
          <w:szCs w:val="24"/>
        </w:rPr>
      </w:pPr>
      <w:bookmarkStart w:id="339" w:name="_Toc503235753"/>
      <w:bookmarkStart w:id="340" w:name="_Toc510015686"/>
      <w:r w:rsidRPr="006A0AD5">
        <w:rPr>
          <w:rFonts w:eastAsia="黑体"/>
          <w:b w:val="0"/>
          <w:sz w:val="24"/>
          <w:szCs w:val="24"/>
        </w:rPr>
        <w:t xml:space="preserve">1.11 </w:t>
      </w:r>
      <w:r w:rsidRPr="006A0AD5">
        <w:rPr>
          <w:rFonts w:eastAsia="黑体"/>
          <w:b w:val="0"/>
          <w:sz w:val="24"/>
          <w:szCs w:val="24"/>
        </w:rPr>
        <w:t>分包</w:t>
      </w:r>
      <w:bookmarkEnd w:id="339"/>
      <w:bookmarkEnd w:id="340"/>
    </w:p>
    <w:p w14:paraId="512EC5CD" w14:textId="77777777" w:rsidR="007B5505" w:rsidRPr="006A0AD5" w:rsidRDefault="007B5505" w:rsidP="005F666B">
      <w:pPr>
        <w:spacing w:line="440" w:lineRule="atLeast"/>
        <w:ind w:firstLineChars="200" w:firstLine="480"/>
        <w:rPr>
          <w:rFonts w:eastAsia="隶书"/>
          <w:sz w:val="24"/>
        </w:rPr>
      </w:pPr>
      <w:r w:rsidRPr="006A0AD5">
        <w:rPr>
          <w:rFonts w:eastAsia="隶书"/>
          <w:sz w:val="24"/>
        </w:rPr>
        <w:t xml:space="preserve">1.11.1 </w:t>
      </w:r>
      <w:r w:rsidRPr="006A0AD5">
        <w:rPr>
          <w:rFonts w:eastAsia="隶书"/>
          <w:sz w:val="24"/>
        </w:rPr>
        <w:t>投标人拟在中标后将中标项目的非主体、非关键性咨询服务工作进行分包的，应符合以下规定：</w:t>
      </w:r>
    </w:p>
    <w:p w14:paraId="0A6731B4" w14:textId="77777777" w:rsidR="007B5505" w:rsidRPr="006A0AD5" w:rsidRDefault="007B5505" w:rsidP="005F666B">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）分包内容要求：招标人允许分包或不允许分包的工程（如有）应在投标人须知前附表中载明。</w:t>
      </w:r>
    </w:p>
    <w:p w14:paraId="33EA6CE8" w14:textId="77777777" w:rsidR="007B5505" w:rsidRPr="006A0AD5" w:rsidRDefault="007B5505" w:rsidP="005F666B">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）接受分包的第三人资格要求：分包人的资格能力应与其分包工程的标准和规模相适应，且具备投标人须知前附表中规定的资格条件。</w:t>
      </w:r>
    </w:p>
    <w:p w14:paraId="4360C1B2" w14:textId="77777777" w:rsidR="007B5505" w:rsidRPr="006A0AD5" w:rsidRDefault="007B5505" w:rsidP="005F666B">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）其他要求：投标人如有分包计划，应按第</w:t>
      </w:r>
      <w:r w:rsidR="001249C5" w:rsidRPr="006A0AD5">
        <w:rPr>
          <w:rFonts w:eastAsia="隶书" w:hint="eastAsia"/>
          <w:sz w:val="24"/>
        </w:rPr>
        <w:t>七</w:t>
      </w:r>
      <w:r w:rsidRPr="006A0AD5">
        <w:rPr>
          <w:rFonts w:eastAsia="隶书"/>
          <w:sz w:val="24"/>
        </w:rPr>
        <w:t>章</w:t>
      </w:r>
      <w:r w:rsidRPr="006A0AD5">
        <w:rPr>
          <w:rFonts w:eastAsia="隶书"/>
          <w:sz w:val="24"/>
        </w:rPr>
        <w:t>“</w:t>
      </w:r>
      <w:r w:rsidRPr="006A0AD5">
        <w:rPr>
          <w:rFonts w:eastAsia="隶书"/>
          <w:sz w:val="24"/>
        </w:rPr>
        <w:t>投标文件格式</w:t>
      </w:r>
      <w:r w:rsidRPr="006A0AD5">
        <w:rPr>
          <w:rFonts w:eastAsia="隶书"/>
          <w:sz w:val="24"/>
        </w:rPr>
        <w:t>”</w:t>
      </w:r>
      <w:r w:rsidRPr="006A0AD5">
        <w:rPr>
          <w:rFonts w:eastAsia="隶书"/>
          <w:sz w:val="24"/>
        </w:rPr>
        <w:t>的要求填写</w:t>
      </w:r>
      <w:r w:rsidRPr="006A0AD5">
        <w:rPr>
          <w:rFonts w:eastAsia="隶书"/>
          <w:sz w:val="24"/>
        </w:rPr>
        <w:t>“</w:t>
      </w:r>
      <w:r w:rsidRPr="006A0AD5">
        <w:rPr>
          <w:rFonts w:eastAsia="隶书"/>
          <w:sz w:val="24"/>
        </w:rPr>
        <w:t>拟分包项目情况表</w:t>
      </w:r>
      <w:r w:rsidRPr="006A0AD5">
        <w:rPr>
          <w:rFonts w:eastAsia="隶书"/>
          <w:sz w:val="24"/>
        </w:rPr>
        <w:t>”</w:t>
      </w:r>
      <w:r w:rsidRPr="006A0AD5">
        <w:rPr>
          <w:rFonts w:eastAsia="隶书"/>
          <w:sz w:val="24"/>
        </w:rPr>
        <w:t>，</w:t>
      </w:r>
      <w:proofErr w:type="gramStart"/>
      <w:r w:rsidRPr="006A0AD5">
        <w:rPr>
          <w:rFonts w:eastAsia="隶书"/>
          <w:sz w:val="24"/>
        </w:rPr>
        <w:t>明确拟</w:t>
      </w:r>
      <w:proofErr w:type="gramEnd"/>
      <w:r w:rsidRPr="006A0AD5">
        <w:rPr>
          <w:rFonts w:eastAsia="隶书"/>
          <w:sz w:val="24"/>
        </w:rPr>
        <w:t>分包的工程及规模，且投标人中标后的分包应满足合同条款第</w:t>
      </w:r>
      <w:r w:rsidRPr="006A0AD5">
        <w:rPr>
          <w:rFonts w:eastAsia="隶书"/>
          <w:sz w:val="24"/>
        </w:rPr>
        <w:t>4.3</w:t>
      </w:r>
      <w:r w:rsidRPr="006A0AD5">
        <w:rPr>
          <w:rFonts w:eastAsia="隶书"/>
          <w:sz w:val="24"/>
        </w:rPr>
        <w:t>款的相关要求。</w:t>
      </w:r>
    </w:p>
    <w:p w14:paraId="71F39317" w14:textId="77777777" w:rsidR="007B5505" w:rsidRPr="006A0AD5" w:rsidRDefault="007B5505" w:rsidP="005F666B">
      <w:pPr>
        <w:spacing w:line="440" w:lineRule="atLeast"/>
        <w:ind w:firstLineChars="200" w:firstLine="480"/>
        <w:rPr>
          <w:rFonts w:eastAsia="隶书"/>
          <w:sz w:val="24"/>
        </w:rPr>
      </w:pPr>
      <w:r w:rsidRPr="006A0AD5">
        <w:rPr>
          <w:rFonts w:eastAsia="隶书"/>
          <w:sz w:val="24"/>
        </w:rPr>
        <w:t xml:space="preserve">1.11.2 </w:t>
      </w:r>
      <w:r w:rsidRPr="006A0AD5">
        <w:rPr>
          <w:rFonts w:eastAsia="隶书"/>
          <w:sz w:val="24"/>
        </w:rPr>
        <w:t>中标人不得向他人转让中标项目，接受分包的人不得再次分包。中标人应就分包项目向招标人负责，接受分包的人就分包项目承担连带责任。</w:t>
      </w:r>
    </w:p>
    <w:p w14:paraId="285ED9DC" w14:textId="77777777" w:rsidR="00157346" w:rsidRPr="006A0AD5" w:rsidRDefault="00157346" w:rsidP="00007799">
      <w:pPr>
        <w:pStyle w:val="1"/>
        <w:spacing w:before="240" w:after="240" w:line="440" w:lineRule="atLeast"/>
        <w:rPr>
          <w:rFonts w:eastAsia="黑体"/>
          <w:b w:val="0"/>
          <w:sz w:val="24"/>
          <w:szCs w:val="24"/>
        </w:rPr>
      </w:pPr>
      <w:bookmarkStart w:id="341" w:name="_Toc503235754"/>
      <w:bookmarkStart w:id="342" w:name="_Toc510015687"/>
      <w:r w:rsidRPr="006A0AD5">
        <w:rPr>
          <w:rFonts w:eastAsia="黑体"/>
          <w:b w:val="0"/>
          <w:sz w:val="24"/>
          <w:szCs w:val="24"/>
        </w:rPr>
        <w:t xml:space="preserve">1.12 </w:t>
      </w:r>
      <w:r w:rsidRPr="006A0AD5">
        <w:rPr>
          <w:rFonts w:eastAsia="黑体"/>
          <w:b w:val="0"/>
          <w:sz w:val="24"/>
          <w:szCs w:val="24"/>
        </w:rPr>
        <w:t>响应和偏差</w:t>
      </w:r>
      <w:bookmarkEnd w:id="341"/>
      <w:bookmarkEnd w:id="342"/>
    </w:p>
    <w:p w14:paraId="59D8942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1.12.1 </w:t>
      </w:r>
      <w:r w:rsidRPr="006A0AD5">
        <w:rPr>
          <w:rFonts w:eastAsia="隶书"/>
          <w:sz w:val="24"/>
        </w:rPr>
        <w:t>投标文件偏离招标文件某些要求，视为投标文件存在偏差。偏差包括重大偏差和细微偏差。</w:t>
      </w:r>
    </w:p>
    <w:p w14:paraId="64B97895"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1.12.2 </w:t>
      </w:r>
      <w:r w:rsidRPr="006A0AD5">
        <w:rPr>
          <w:rFonts w:eastAsia="隶书"/>
          <w:sz w:val="24"/>
        </w:rPr>
        <w:t>投标文件应对招标文件的实质性要求和条件</w:t>
      </w:r>
      <w:proofErr w:type="gramStart"/>
      <w:r w:rsidRPr="006A0AD5">
        <w:rPr>
          <w:rFonts w:eastAsia="隶书"/>
          <w:sz w:val="24"/>
        </w:rPr>
        <w:t>作出</w:t>
      </w:r>
      <w:proofErr w:type="gramEnd"/>
      <w:r w:rsidRPr="006A0AD5">
        <w:rPr>
          <w:rFonts w:eastAsia="隶书"/>
          <w:sz w:val="24"/>
        </w:rPr>
        <w:t>满足性或更有利于招标人的响应，否则，视为投标文件存在重大偏差，投标人的投标将被否决。</w:t>
      </w:r>
    </w:p>
    <w:p w14:paraId="3A53DE18"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投标文件存在第三章</w:t>
      </w:r>
      <w:r w:rsidRPr="006A0AD5">
        <w:rPr>
          <w:rFonts w:eastAsia="隶书"/>
          <w:sz w:val="24"/>
        </w:rPr>
        <w:t>“</w:t>
      </w:r>
      <w:r w:rsidRPr="006A0AD5">
        <w:rPr>
          <w:rFonts w:eastAsia="隶书"/>
          <w:sz w:val="24"/>
        </w:rPr>
        <w:t>评标办法</w:t>
      </w:r>
      <w:r w:rsidRPr="006A0AD5">
        <w:rPr>
          <w:rFonts w:eastAsia="隶书"/>
          <w:sz w:val="24"/>
        </w:rPr>
        <w:t>”</w:t>
      </w:r>
      <w:r w:rsidRPr="006A0AD5">
        <w:rPr>
          <w:rFonts w:eastAsia="隶书"/>
          <w:sz w:val="24"/>
        </w:rPr>
        <w:t>中所列任</w:t>
      </w:r>
      <w:proofErr w:type="gramStart"/>
      <w:r w:rsidRPr="006A0AD5">
        <w:rPr>
          <w:rFonts w:eastAsia="隶书"/>
          <w:sz w:val="24"/>
        </w:rPr>
        <w:t>一</w:t>
      </w:r>
      <w:proofErr w:type="gramEnd"/>
      <w:r w:rsidRPr="006A0AD5">
        <w:rPr>
          <w:rFonts w:eastAsia="隶书"/>
          <w:sz w:val="24"/>
        </w:rPr>
        <w:t>否决投标情形的，均属于存在重大偏差。</w:t>
      </w:r>
    </w:p>
    <w:p w14:paraId="3E7C2320"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lastRenderedPageBreak/>
        <w:t xml:space="preserve">1.12.3 </w:t>
      </w:r>
      <w:r w:rsidRPr="006A0AD5">
        <w:rPr>
          <w:rFonts w:eastAsia="隶书"/>
          <w:sz w:val="24"/>
        </w:rPr>
        <w:t>投标文件中的下列偏差为细微偏差：</w:t>
      </w:r>
    </w:p>
    <w:p w14:paraId="3B5C456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）在按照第三章</w:t>
      </w:r>
      <w:r w:rsidRPr="006A0AD5">
        <w:rPr>
          <w:rFonts w:eastAsia="隶书"/>
          <w:sz w:val="24"/>
        </w:rPr>
        <w:t>“</w:t>
      </w:r>
      <w:r w:rsidRPr="006A0AD5">
        <w:rPr>
          <w:rFonts w:eastAsia="隶书"/>
          <w:sz w:val="24"/>
        </w:rPr>
        <w:t>评标办法</w:t>
      </w:r>
      <w:r w:rsidRPr="006A0AD5">
        <w:rPr>
          <w:rFonts w:eastAsia="隶书"/>
          <w:sz w:val="24"/>
        </w:rPr>
        <w:t>”</w:t>
      </w:r>
      <w:r w:rsidRPr="006A0AD5">
        <w:rPr>
          <w:rFonts w:eastAsia="隶书"/>
          <w:sz w:val="24"/>
        </w:rPr>
        <w:t>的规定对投标价进行算术性错误修正后，最终投标报价未超过最高投标限价（如有）的情况下，出现第三章</w:t>
      </w:r>
      <w:r w:rsidRPr="006A0AD5">
        <w:rPr>
          <w:rFonts w:eastAsia="隶书"/>
          <w:sz w:val="24"/>
        </w:rPr>
        <w:t>“</w:t>
      </w:r>
      <w:r w:rsidRPr="006A0AD5">
        <w:rPr>
          <w:rFonts w:eastAsia="隶书"/>
          <w:sz w:val="24"/>
        </w:rPr>
        <w:t>评标办法</w:t>
      </w:r>
      <w:r w:rsidRPr="006A0AD5">
        <w:rPr>
          <w:rFonts w:eastAsia="隶书"/>
          <w:sz w:val="24"/>
        </w:rPr>
        <w:t>”</w:t>
      </w:r>
      <w:r w:rsidRPr="006A0AD5">
        <w:rPr>
          <w:rFonts w:eastAsia="隶书"/>
          <w:sz w:val="24"/>
        </w:rPr>
        <w:t>规定的算术性错误；</w:t>
      </w:r>
    </w:p>
    <w:p w14:paraId="5DDEBABC"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）技术建议书不够完善；</w:t>
      </w:r>
    </w:p>
    <w:p w14:paraId="44AE9AFC"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）投标文件页码不连续、采用活页夹装订、个别文字有遗漏错误等不影响投标文件实质性内容的偏差</w:t>
      </w:r>
      <w:ins w:id="343" w:author="华杰" w:date="2019-07-10T11:38:00Z">
        <w:r w:rsidR="000C5F02" w:rsidRPr="000C5F02">
          <w:rPr>
            <w:rFonts w:eastAsia="隶书" w:hint="eastAsia"/>
            <w:sz w:val="24"/>
          </w:rPr>
          <w:t>（仅当采用纸质投标文件评标时）</w:t>
        </w:r>
      </w:ins>
      <w:r w:rsidRPr="006A0AD5">
        <w:rPr>
          <w:rFonts w:eastAsia="隶书"/>
          <w:sz w:val="24"/>
        </w:rPr>
        <w:t>。</w:t>
      </w:r>
    </w:p>
    <w:p w14:paraId="797C8378"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1.12.4 </w:t>
      </w:r>
      <w:r w:rsidRPr="006A0AD5">
        <w:rPr>
          <w:rFonts w:eastAsia="隶书"/>
          <w:sz w:val="24"/>
        </w:rPr>
        <w:t>评标委员会对投标文件中的细微偏差按如下规定处理：</w:t>
      </w:r>
    </w:p>
    <w:p w14:paraId="38CC8F3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）对于本章第</w:t>
      </w:r>
      <w:r w:rsidRPr="006A0AD5">
        <w:rPr>
          <w:rFonts w:eastAsia="隶书"/>
          <w:sz w:val="24"/>
        </w:rPr>
        <w:t>1.12.3</w:t>
      </w:r>
      <w:r w:rsidRPr="006A0AD5">
        <w:rPr>
          <w:rFonts w:eastAsia="隶书"/>
          <w:sz w:val="24"/>
        </w:rPr>
        <w:t>项（</w:t>
      </w:r>
      <w:r w:rsidRPr="006A0AD5">
        <w:rPr>
          <w:rFonts w:eastAsia="隶书"/>
          <w:sz w:val="24"/>
        </w:rPr>
        <w:t>1</w:t>
      </w:r>
      <w:r w:rsidRPr="006A0AD5">
        <w:rPr>
          <w:rFonts w:eastAsia="隶书"/>
          <w:sz w:val="24"/>
        </w:rPr>
        <w:t>）目所述的细微偏差，按照第三章</w:t>
      </w:r>
      <w:r w:rsidRPr="006A0AD5">
        <w:rPr>
          <w:rFonts w:eastAsia="隶书"/>
          <w:sz w:val="24"/>
        </w:rPr>
        <w:t>“</w:t>
      </w:r>
      <w:r w:rsidRPr="006A0AD5">
        <w:rPr>
          <w:rFonts w:eastAsia="隶书"/>
          <w:sz w:val="24"/>
        </w:rPr>
        <w:t>评标办法</w:t>
      </w:r>
      <w:r w:rsidRPr="006A0AD5">
        <w:rPr>
          <w:rFonts w:eastAsia="隶书"/>
          <w:sz w:val="24"/>
        </w:rPr>
        <w:t>”</w:t>
      </w:r>
      <w:r w:rsidRPr="006A0AD5">
        <w:rPr>
          <w:rFonts w:eastAsia="隶书"/>
          <w:sz w:val="24"/>
        </w:rPr>
        <w:t>的规定予以修正并要求投标人进行澄清；</w:t>
      </w:r>
    </w:p>
    <w:p w14:paraId="1A9E7411"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）对于本章第</w:t>
      </w:r>
      <w:r w:rsidRPr="006A0AD5">
        <w:rPr>
          <w:rFonts w:eastAsia="隶书"/>
          <w:sz w:val="24"/>
        </w:rPr>
        <w:t>1.12.3</w:t>
      </w:r>
      <w:r w:rsidRPr="006A0AD5">
        <w:rPr>
          <w:rFonts w:eastAsia="隶书"/>
          <w:sz w:val="24"/>
        </w:rPr>
        <w:t>项（</w:t>
      </w:r>
      <w:r w:rsidRPr="006A0AD5">
        <w:rPr>
          <w:rFonts w:eastAsia="隶书"/>
          <w:sz w:val="24"/>
        </w:rPr>
        <w:t>2</w:t>
      </w:r>
      <w:r w:rsidRPr="006A0AD5">
        <w:rPr>
          <w:rFonts w:eastAsia="隶书"/>
          <w:sz w:val="24"/>
        </w:rPr>
        <w:t>）、（</w:t>
      </w:r>
      <w:r w:rsidRPr="006A0AD5">
        <w:rPr>
          <w:rFonts w:eastAsia="隶书"/>
          <w:sz w:val="24"/>
        </w:rPr>
        <w:t>3</w:t>
      </w:r>
      <w:r w:rsidRPr="006A0AD5">
        <w:rPr>
          <w:rFonts w:eastAsia="隶书"/>
          <w:sz w:val="24"/>
        </w:rPr>
        <w:t>）目所述的细微偏差，可在相关评分因素的评分中酌情扣分。</w:t>
      </w:r>
    </w:p>
    <w:p w14:paraId="4BD7702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1.12.5 </w:t>
      </w:r>
      <w:r w:rsidRPr="006A0AD5">
        <w:rPr>
          <w:rFonts w:eastAsia="隶书"/>
          <w:sz w:val="24"/>
        </w:rPr>
        <w:t>投标人应根据招标文件的要求提供技术建议书等内容以对招标文件</w:t>
      </w:r>
      <w:proofErr w:type="gramStart"/>
      <w:r w:rsidRPr="006A0AD5">
        <w:rPr>
          <w:rFonts w:eastAsia="隶书"/>
          <w:sz w:val="24"/>
        </w:rPr>
        <w:t>作出</w:t>
      </w:r>
      <w:proofErr w:type="gramEnd"/>
      <w:r w:rsidRPr="006A0AD5">
        <w:rPr>
          <w:rFonts w:eastAsia="隶书"/>
          <w:sz w:val="24"/>
        </w:rPr>
        <w:t>响应。</w:t>
      </w:r>
    </w:p>
    <w:p w14:paraId="22F6D9BF" w14:textId="77777777" w:rsidR="00157346" w:rsidRPr="006A0AD5" w:rsidRDefault="00157346" w:rsidP="00007799">
      <w:pPr>
        <w:pStyle w:val="1"/>
        <w:spacing w:before="360" w:after="240" w:line="440" w:lineRule="atLeast"/>
        <w:rPr>
          <w:rFonts w:eastAsia="黑体"/>
          <w:b w:val="0"/>
          <w:sz w:val="28"/>
          <w:szCs w:val="28"/>
        </w:rPr>
      </w:pPr>
      <w:bookmarkStart w:id="344" w:name="_Toc503235755"/>
      <w:bookmarkStart w:id="345" w:name="_Toc510015688"/>
      <w:r w:rsidRPr="006A0AD5">
        <w:rPr>
          <w:rFonts w:eastAsia="黑体"/>
          <w:b w:val="0"/>
          <w:sz w:val="28"/>
          <w:szCs w:val="28"/>
        </w:rPr>
        <w:t xml:space="preserve">2. </w:t>
      </w:r>
      <w:r w:rsidRPr="006A0AD5">
        <w:rPr>
          <w:rFonts w:eastAsia="黑体"/>
          <w:b w:val="0"/>
          <w:sz w:val="28"/>
          <w:szCs w:val="28"/>
        </w:rPr>
        <w:t>招标文件</w:t>
      </w:r>
      <w:bookmarkEnd w:id="344"/>
      <w:bookmarkEnd w:id="345"/>
    </w:p>
    <w:p w14:paraId="730C29BC" w14:textId="77777777" w:rsidR="00157346" w:rsidRPr="006A0AD5" w:rsidRDefault="00157346" w:rsidP="00007799">
      <w:pPr>
        <w:pStyle w:val="1"/>
        <w:spacing w:before="240" w:after="240" w:line="440" w:lineRule="atLeast"/>
        <w:rPr>
          <w:rFonts w:eastAsia="黑体"/>
          <w:b w:val="0"/>
          <w:sz w:val="24"/>
          <w:szCs w:val="24"/>
        </w:rPr>
      </w:pPr>
      <w:bookmarkStart w:id="346" w:name="_Toc503235756"/>
      <w:bookmarkStart w:id="347" w:name="_Toc510015689"/>
      <w:r w:rsidRPr="006A0AD5">
        <w:rPr>
          <w:rFonts w:eastAsia="黑体"/>
          <w:b w:val="0"/>
          <w:sz w:val="24"/>
          <w:szCs w:val="24"/>
        </w:rPr>
        <w:t xml:space="preserve">2.1 </w:t>
      </w:r>
      <w:r w:rsidRPr="006A0AD5">
        <w:rPr>
          <w:rFonts w:eastAsia="黑体"/>
          <w:b w:val="0"/>
          <w:sz w:val="24"/>
          <w:szCs w:val="24"/>
        </w:rPr>
        <w:t>招标文件的组成</w:t>
      </w:r>
      <w:bookmarkEnd w:id="346"/>
      <w:bookmarkEnd w:id="347"/>
    </w:p>
    <w:p w14:paraId="34A9F7BA" w14:textId="77777777" w:rsidR="00157346" w:rsidRPr="006A0AD5" w:rsidRDefault="00157346" w:rsidP="00007799">
      <w:pPr>
        <w:spacing w:line="440" w:lineRule="atLeast"/>
        <w:ind w:firstLineChars="200" w:firstLine="480"/>
        <w:rPr>
          <w:sz w:val="24"/>
        </w:rPr>
      </w:pPr>
      <w:r w:rsidRPr="006A0AD5">
        <w:rPr>
          <w:sz w:val="24"/>
        </w:rPr>
        <w:t>本招标文件包括：</w:t>
      </w:r>
    </w:p>
    <w:p w14:paraId="779159BB"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1</w:t>
      </w:r>
      <w:r w:rsidRPr="006A0AD5">
        <w:rPr>
          <w:sz w:val="24"/>
        </w:rPr>
        <w:t>）招标公告（或投标邀请书）；</w:t>
      </w:r>
    </w:p>
    <w:p w14:paraId="1E2C5FDC"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2</w:t>
      </w:r>
      <w:r w:rsidRPr="006A0AD5">
        <w:rPr>
          <w:sz w:val="24"/>
        </w:rPr>
        <w:t>）投标人须知；</w:t>
      </w:r>
    </w:p>
    <w:p w14:paraId="27663764"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3</w:t>
      </w:r>
      <w:r w:rsidRPr="006A0AD5">
        <w:rPr>
          <w:sz w:val="24"/>
        </w:rPr>
        <w:t>）评标办法；</w:t>
      </w:r>
    </w:p>
    <w:p w14:paraId="1767C136"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4</w:t>
      </w:r>
      <w:r w:rsidRPr="006A0AD5">
        <w:rPr>
          <w:sz w:val="24"/>
        </w:rPr>
        <w:t>）合同条款及格式；</w:t>
      </w:r>
    </w:p>
    <w:p w14:paraId="026BEBD8"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5</w:t>
      </w:r>
      <w:r w:rsidRPr="006A0AD5">
        <w:rPr>
          <w:sz w:val="24"/>
        </w:rPr>
        <w:t>）</w:t>
      </w:r>
      <w:r w:rsidR="0010209B" w:rsidRPr="006A0AD5">
        <w:rPr>
          <w:sz w:val="24"/>
        </w:rPr>
        <w:t>委托人</w:t>
      </w:r>
      <w:r w:rsidRPr="006A0AD5">
        <w:rPr>
          <w:sz w:val="24"/>
        </w:rPr>
        <w:t>要求；</w:t>
      </w:r>
    </w:p>
    <w:p w14:paraId="01436BEE" w14:textId="77777777" w:rsidR="0010209B" w:rsidRPr="006A0AD5" w:rsidRDefault="0010209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6</w:t>
      </w:r>
      <w:r w:rsidRPr="006A0AD5">
        <w:rPr>
          <w:rFonts w:eastAsia="隶书"/>
          <w:sz w:val="24"/>
        </w:rPr>
        <w:t>）图纸和资料；</w:t>
      </w:r>
    </w:p>
    <w:p w14:paraId="12902E42" w14:textId="77777777" w:rsidR="00157346" w:rsidRPr="006A0AD5" w:rsidRDefault="00157346" w:rsidP="00007799">
      <w:pPr>
        <w:spacing w:line="440" w:lineRule="atLeast"/>
        <w:ind w:firstLineChars="200" w:firstLine="480"/>
        <w:rPr>
          <w:sz w:val="24"/>
        </w:rPr>
      </w:pPr>
      <w:r w:rsidRPr="006A0AD5">
        <w:rPr>
          <w:sz w:val="24"/>
        </w:rPr>
        <w:t>（</w:t>
      </w:r>
      <w:r w:rsidR="0010209B" w:rsidRPr="006A0AD5">
        <w:rPr>
          <w:sz w:val="24"/>
        </w:rPr>
        <w:t>7</w:t>
      </w:r>
      <w:r w:rsidRPr="006A0AD5">
        <w:rPr>
          <w:sz w:val="24"/>
        </w:rPr>
        <w:t>）投标文件格式；</w:t>
      </w:r>
    </w:p>
    <w:p w14:paraId="404B4534" w14:textId="77777777" w:rsidR="00157346" w:rsidRPr="006A0AD5" w:rsidRDefault="00157346" w:rsidP="00007799">
      <w:pPr>
        <w:spacing w:line="440" w:lineRule="atLeast"/>
        <w:ind w:firstLineChars="200" w:firstLine="480"/>
        <w:rPr>
          <w:sz w:val="24"/>
        </w:rPr>
      </w:pPr>
      <w:r w:rsidRPr="006A0AD5">
        <w:rPr>
          <w:sz w:val="24"/>
        </w:rPr>
        <w:t>（</w:t>
      </w:r>
      <w:r w:rsidR="0010209B" w:rsidRPr="006A0AD5">
        <w:rPr>
          <w:sz w:val="24"/>
        </w:rPr>
        <w:t>8</w:t>
      </w:r>
      <w:r w:rsidRPr="006A0AD5">
        <w:rPr>
          <w:sz w:val="24"/>
        </w:rPr>
        <w:t>）投标人须知前附表规定的其他资料。</w:t>
      </w:r>
    </w:p>
    <w:p w14:paraId="22AAC18D" w14:textId="77777777" w:rsidR="00157346" w:rsidRPr="006A0AD5" w:rsidRDefault="00157346" w:rsidP="00007799">
      <w:pPr>
        <w:spacing w:line="440" w:lineRule="atLeast"/>
        <w:ind w:firstLineChars="200" w:firstLine="480"/>
        <w:rPr>
          <w:sz w:val="24"/>
        </w:rPr>
      </w:pPr>
      <w:r w:rsidRPr="006A0AD5">
        <w:rPr>
          <w:sz w:val="24"/>
        </w:rPr>
        <w:t>根据本章第</w:t>
      </w:r>
      <w:r w:rsidRPr="006A0AD5">
        <w:rPr>
          <w:sz w:val="24"/>
        </w:rPr>
        <w:t>1.10</w:t>
      </w:r>
      <w:r w:rsidRPr="006A0AD5">
        <w:rPr>
          <w:sz w:val="24"/>
        </w:rPr>
        <w:t>款、第</w:t>
      </w:r>
      <w:r w:rsidRPr="006A0AD5">
        <w:rPr>
          <w:sz w:val="24"/>
        </w:rPr>
        <w:t>2.2</w:t>
      </w:r>
      <w:r w:rsidRPr="006A0AD5">
        <w:rPr>
          <w:sz w:val="24"/>
        </w:rPr>
        <w:t>款和第</w:t>
      </w:r>
      <w:r w:rsidRPr="006A0AD5">
        <w:rPr>
          <w:sz w:val="24"/>
        </w:rPr>
        <w:t>2.3</w:t>
      </w:r>
      <w:r w:rsidRPr="006A0AD5">
        <w:rPr>
          <w:sz w:val="24"/>
        </w:rPr>
        <w:t>款对招标文件所作的澄清、修改，构成招标文件的组成部分。</w:t>
      </w:r>
    </w:p>
    <w:p w14:paraId="0BD00C3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当招标文件、招标文件的澄清或修改等在同一内容的表述上不一致时，以最后发出的书面文件为准。</w:t>
      </w:r>
    </w:p>
    <w:p w14:paraId="4771C3EB" w14:textId="77777777" w:rsidR="00157346" w:rsidRPr="006A0AD5" w:rsidRDefault="00157346" w:rsidP="00007799">
      <w:pPr>
        <w:pStyle w:val="1"/>
        <w:spacing w:before="240" w:after="240" w:line="440" w:lineRule="atLeast"/>
        <w:rPr>
          <w:rFonts w:eastAsia="黑体"/>
          <w:b w:val="0"/>
          <w:sz w:val="24"/>
          <w:szCs w:val="24"/>
        </w:rPr>
      </w:pPr>
      <w:bookmarkStart w:id="348" w:name="_Toc503235757"/>
      <w:bookmarkStart w:id="349" w:name="_Toc510015690"/>
      <w:r w:rsidRPr="006A0AD5">
        <w:rPr>
          <w:rFonts w:eastAsia="黑体"/>
          <w:b w:val="0"/>
          <w:sz w:val="24"/>
          <w:szCs w:val="24"/>
        </w:rPr>
        <w:lastRenderedPageBreak/>
        <w:t xml:space="preserve">2.2 </w:t>
      </w:r>
      <w:r w:rsidRPr="006A0AD5">
        <w:rPr>
          <w:rFonts w:eastAsia="黑体"/>
          <w:b w:val="0"/>
          <w:sz w:val="24"/>
          <w:szCs w:val="24"/>
        </w:rPr>
        <w:t>招标文件的澄清</w:t>
      </w:r>
      <w:bookmarkEnd w:id="348"/>
      <w:bookmarkEnd w:id="349"/>
    </w:p>
    <w:p w14:paraId="7275E6B5" w14:textId="77777777" w:rsidR="00157346" w:rsidRPr="006A0AD5" w:rsidRDefault="00157346" w:rsidP="00007799">
      <w:pPr>
        <w:spacing w:line="440" w:lineRule="atLeast"/>
        <w:ind w:firstLineChars="200" w:firstLine="480"/>
        <w:rPr>
          <w:sz w:val="24"/>
        </w:rPr>
      </w:pPr>
      <w:r w:rsidRPr="006A0AD5">
        <w:rPr>
          <w:sz w:val="24"/>
        </w:rPr>
        <w:t xml:space="preserve">2.2.1 </w:t>
      </w:r>
      <w:r w:rsidRPr="006A0AD5">
        <w:rPr>
          <w:sz w:val="24"/>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3020B3E0" w14:textId="77777777" w:rsidR="00157346" w:rsidRPr="006A0AD5" w:rsidRDefault="00157346" w:rsidP="00007799">
      <w:pPr>
        <w:spacing w:line="440" w:lineRule="atLeast"/>
        <w:ind w:firstLineChars="200" w:firstLine="480"/>
        <w:rPr>
          <w:sz w:val="24"/>
        </w:rPr>
      </w:pPr>
      <w:r w:rsidRPr="006A0AD5">
        <w:rPr>
          <w:sz w:val="24"/>
        </w:rPr>
        <w:t xml:space="preserve">2.2.2 </w:t>
      </w:r>
      <w:r w:rsidRPr="006A0AD5">
        <w:rPr>
          <w:sz w:val="24"/>
        </w:rPr>
        <w:t>招标文件的澄清以投标人须知前附表规定的形式发给所有购买招标文件的投标人，但不指明澄清问题的来源。澄清发出的时间距</w:t>
      </w:r>
      <w:ins w:id="350" w:author="华杰" w:date="2019-07-10T11:38:00Z">
        <w:r w:rsidR="000C5F02" w:rsidRPr="00255C03">
          <w:rPr>
            <w:rFonts w:hint="eastAsia"/>
            <w:sz w:val="24"/>
          </w:rPr>
          <w:t>第一章“招标公告”或“投标邀请书”</w:t>
        </w:r>
      </w:ins>
      <w:del w:id="351" w:author="华杰" w:date="2019-07-10T11:38:00Z">
        <w:r w:rsidRPr="006A0AD5" w:rsidDel="000C5F02">
          <w:rPr>
            <w:sz w:val="24"/>
          </w:rPr>
          <w:delText>本章第</w:delText>
        </w:r>
        <w:r w:rsidRPr="006A0AD5" w:rsidDel="000C5F02">
          <w:rPr>
            <w:sz w:val="24"/>
          </w:rPr>
          <w:delText>4.2.1</w:delText>
        </w:r>
        <w:r w:rsidRPr="006A0AD5" w:rsidDel="000C5F02">
          <w:rPr>
            <w:sz w:val="24"/>
          </w:rPr>
          <w:delText>项</w:delText>
        </w:r>
      </w:del>
      <w:r w:rsidRPr="006A0AD5">
        <w:rPr>
          <w:sz w:val="24"/>
        </w:rPr>
        <w:t>规定的投标截止时间不足</w:t>
      </w:r>
      <w:r w:rsidRPr="006A0AD5">
        <w:rPr>
          <w:sz w:val="24"/>
        </w:rPr>
        <w:t>15</w:t>
      </w:r>
      <w:r w:rsidRPr="006A0AD5">
        <w:rPr>
          <w:sz w:val="24"/>
        </w:rPr>
        <w:t>日，且澄清内容可能影响投标文件编制的，将相应延长投标截止时间。</w:t>
      </w:r>
    </w:p>
    <w:p w14:paraId="71A1779B" w14:textId="77777777" w:rsidR="00157346" w:rsidRPr="006A0AD5" w:rsidRDefault="00157346" w:rsidP="00007799">
      <w:pPr>
        <w:spacing w:line="440" w:lineRule="atLeast"/>
        <w:ind w:firstLineChars="200" w:firstLine="480"/>
        <w:rPr>
          <w:sz w:val="24"/>
        </w:rPr>
      </w:pPr>
      <w:r w:rsidRPr="006A0AD5">
        <w:rPr>
          <w:sz w:val="24"/>
        </w:rPr>
        <w:t xml:space="preserve">2.2.3 </w:t>
      </w:r>
      <w:r w:rsidRPr="006A0AD5">
        <w:rPr>
          <w:sz w:val="24"/>
        </w:rPr>
        <w:t>投标人在收到澄清后，应按投标人须知前附表规定的时间和形式通知招标人，确认已收到该澄清。</w:t>
      </w:r>
    </w:p>
    <w:p w14:paraId="5A767057" w14:textId="77777777" w:rsidR="00157346" w:rsidRPr="006A0AD5" w:rsidRDefault="00157346" w:rsidP="00007799">
      <w:pPr>
        <w:spacing w:line="440" w:lineRule="atLeast"/>
        <w:ind w:firstLineChars="200" w:firstLine="480"/>
        <w:rPr>
          <w:sz w:val="24"/>
        </w:rPr>
      </w:pPr>
      <w:r w:rsidRPr="006A0AD5">
        <w:rPr>
          <w:sz w:val="24"/>
        </w:rPr>
        <w:t xml:space="preserve">2.2.4 </w:t>
      </w:r>
      <w:r w:rsidRPr="006A0AD5">
        <w:rPr>
          <w:sz w:val="24"/>
        </w:rPr>
        <w:t>除非招标人认为确有必要答复，否则，招标人有权拒绝回复投标人在本章第</w:t>
      </w:r>
      <w:r w:rsidRPr="006A0AD5">
        <w:rPr>
          <w:sz w:val="24"/>
        </w:rPr>
        <w:t>2.2.1</w:t>
      </w:r>
      <w:r w:rsidRPr="006A0AD5">
        <w:rPr>
          <w:sz w:val="24"/>
        </w:rPr>
        <w:t>项规定的时间后提出的任何澄清要求。</w:t>
      </w:r>
    </w:p>
    <w:p w14:paraId="0CC09D57" w14:textId="77777777" w:rsidR="00157346" w:rsidRPr="006A0AD5" w:rsidRDefault="00157346" w:rsidP="00007799">
      <w:pPr>
        <w:pStyle w:val="1"/>
        <w:spacing w:before="240" w:after="240" w:line="440" w:lineRule="atLeast"/>
        <w:rPr>
          <w:rFonts w:eastAsia="黑体"/>
          <w:b w:val="0"/>
          <w:sz w:val="24"/>
          <w:szCs w:val="24"/>
        </w:rPr>
      </w:pPr>
      <w:bookmarkStart w:id="352" w:name="_Toc503235758"/>
      <w:bookmarkStart w:id="353" w:name="_Toc510015691"/>
      <w:r w:rsidRPr="006A0AD5">
        <w:rPr>
          <w:rFonts w:eastAsia="黑体"/>
          <w:b w:val="0"/>
          <w:sz w:val="24"/>
          <w:szCs w:val="24"/>
        </w:rPr>
        <w:t xml:space="preserve">2.3 </w:t>
      </w:r>
      <w:r w:rsidRPr="006A0AD5">
        <w:rPr>
          <w:rFonts w:eastAsia="黑体"/>
          <w:b w:val="0"/>
          <w:sz w:val="24"/>
          <w:szCs w:val="24"/>
        </w:rPr>
        <w:t>招标文件的修改</w:t>
      </w:r>
      <w:bookmarkEnd w:id="352"/>
      <w:bookmarkEnd w:id="353"/>
    </w:p>
    <w:p w14:paraId="5460BD04" w14:textId="77777777" w:rsidR="00157346" w:rsidRPr="006A0AD5" w:rsidRDefault="00157346" w:rsidP="00007799">
      <w:pPr>
        <w:spacing w:line="440" w:lineRule="atLeast"/>
        <w:ind w:firstLineChars="200" w:firstLine="480"/>
        <w:rPr>
          <w:sz w:val="24"/>
        </w:rPr>
      </w:pPr>
      <w:r w:rsidRPr="006A0AD5">
        <w:rPr>
          <w:sz w:val="24"/>
        </w:rPr>
        <w:t xml:space="preserve">2.3.1 </w:t>
      </w:r>
      <w:r w:rsidRPr="006A0AD5">
        <w:rPr>
          <w:sz w:val="24"/>
        </w:rPr>
        <w:t>招标人以投标人须知前附表规定的形式修改招标文件，并通知所有已购买招标文件的投标人。修改招标文件的时间距</w:t>
      </w:r>
      <w:ins w:id="354" w:author="华杰" w:date="2019-07-10T11:39:00Z">
        <w:r w:rsidR="000C5F02" w:rsidRPr="00255C03">
          <w:rPr>
            <w:rFonts w:hint="eastAsia"/>
            <w:sz w:val="24"/>
          </w:rPr>
          <w:t>第一章“招标公告”或“投标邀请书”规定</w:t>
        </w:r>
      </w:ins>
      <w:del w:id="355" w:author="华杰" w:date="2019-07-10T11:39:00Z">
        <w:r w:rsidRPr="006A0AD5" w:rsidDel="000C5F02">
          <w:rPr>
            <w:sz w:val="24"/>
          </w:rPr>
          <w:delText>本章第</w:delText>
        </w:r>
        <w:r w:rsidRPr="006A0AD5" w:rsidDel="000C5F02">
          <w:rPr>
            <w:sz w:val="24"/>
          </w:rPr>
          <w:delText>4.2.1</w:delText>
        </w:r>
        <w:r w:rsidRPr="006A0AD5" w:rsidDel="000C5F02">
          <w:rPr>
            <w:sz w:val="24"/>
          </w:rPr>
          <w:delText>项规定</w:delText>
        </w:r>
      </w:del>
      <w:r w:rsidRPr="006A0AD5">
        <w:rPr>
          <w:sz w:val="24"/>
        </w:rPr>
        <w:t>的投标截止时间不足</w:t>
      </w:r>
      <w:r w:rsidRPr="006A0AD5">
        <w:rPr>
          <w:sz w:val="24"/>
        </w:rPr>
        <w:t>15</w:t>
      </w:r>
      <w:r w:rsidRPr="006A0AD5">
        <w:rPr>
          <w:sz w:val="24"/>
        </w:rPr>
        <w:t>日，且修改内容可能影响投标文件编制的，将相应延长投标截止时间。</w:t>
      </w:r>
    </w:p>
    <w:p w14:paraId="1E4014F4" w14:textId="77777777" w:rsidR="00157346" w:rsidRPr="006A0AD5" w:rsidRDefault="00157346" w:rsidP="00007799">
      <w:pPr>
        <w:spacing w:line="440" w:lineRule="atLeast"/>
        <w:ind w:firstLineChars="200" w:firstLine="480"/>
        <w:rPr>
          <w:sz w:val="24"/>
        </w:rPr>
      </w:pPr>
      <w:r w:rsidRPr="006A0AD5">
        <w:rPr>
          <w:sz w:val="24"/>
        </w:rPr>
        <w:t xml:space="preserve">2.3.2 </w:t>
      </w:r>
      <w:r w:rsidRPr="006A0AD5">
        <w:rPr>
          <w:sz w:val="24"/>
        </w:rPr>
        <w:t>投标人收到修改内容后，应按投标人须知前附表规定的时间和形式通知招标人，确认已收到该修改。</w:t>
      </w:r>
    </w:p>
    <w:p w14:paraId="1B708798" w14:textId="77777777" w:rsidR="00157346" w:rsidRPr="006A0AD5" w:rsidRDefault="00157346" w:rsidP="00007799">
      <w:pPr>
        <w:pStyle w:val="1"/>
        <w:spacing w:before="240" w:after="240" w:line="440" w:lineRule="atLeast"/>
        <w:rPr>
          <w:rFonts w:eastAsia="黑体"/>
          <w:b w:val="0"/>
          <w:sz w:val="24"/>
          <w:szCs w:val="24"/>
        </w:rPr>
      </w:pPr>
      <w:bookmarkStart w:id="356" w:name="_Toc503235759"/>
      <w:bookmarkStart w:id="357" w:name="_Toc510015692"/>
      <w:r w:rsidRPr="006A0AD5">
        <w:rPr>
          <w:rFonts w:eastAsia="黑体"/>
          <w:b w:val="0"/>
          <w:sz w:val="24"/>
          <w:szCs w:val="24"/>
        </w:rPr>
        <w:t xml:space="preserve">2.4 </w:t>
      </w:r>
      <w:r w:rsidRPr="006A0AD5">
        <w:rPr>
          <w:rFonts w:eastAsia="黑体"/>
          <w:b w:val="0"/>
          <w:sz w:val="24"/>
          <w:szCs w:val="24"/>
        </w:rPr>
        <w:t>招标文件的异议</w:t>
      </w:r>
      <w:bookmarkEnd w:id="356"/>
      <w:bookmarkEnd w:id="357"/>
    </w:p>
    <w:p w14:paraId="470E997A" w14:textId="77777777" w:rsidR="00157346" w:rsidRPr="006A0AD5" w:rsidRDefault="00157346" w:rsidP="00007799">
      <w:pPr>
        <w:spacing w:line="440" w:lineRule="atLeast"/>
        <w:ind w:firstLineChars="200" w:firstLine="480"/>
        <w:rPr>
          <w:sz w:val="24"/>
        </w:rPr>
      </w:pPr>
      <w:r w:rsidRPr="006A0AD5">
        <w:rPr>
          <w:sz w:val="24"/>
        </w:rPr>
        <w:t>投标人或其他利害关系人对招标文件有异议的，应在投标截止时间</w:t>
      </w:r>
      <w:r w:rsidRPr="006A0AD5">
        <w:rPr>
          <w:sz w:val="24"/>
        </w:rPr>
        <w:t>10</w:t>
      </w:r>
      <w:r w:rsidRPr="006A0AD5">
        <w:rPr>
          <w:sz w:val="24"/>
        </w:rPr>
        <w:t>日前以书面形式提出。招标人将在收到异议之日起</w:t>
      </w:r>
      <w:r w:rsidRPr="006A0AD5">
        <w:rPr>
          <w:sz w:val="24"/>
        </w:rPr>
        <w:t>3</w:t>
      </w:r>
      <w:r w:rsidRPr="006A0AD5">
        <w:rPr>
          <w:sz w:val="24"/>
        </w:rPr>
        <w:t>日内</w:t>
      </w:r>
      <w:proofErr w:type="gramStart"/>
      <w:r w:rsidRPr="006A0AD5">
        <w:rPr>
          <w:sz w:val="24"/>
        </w:rPr>
        <w:t>作出</w:t>
      </w:r>
      <w:proofErr w:type="gramEnd"/>
      <w:r w:rsidRPr="006A0AD5">
        <w:rPr>
          <w:sz w:val="24"/>
        </w:rPr>
        <w:t>答复；</w:t>
      </w:r>
      <w:proofErr w:type="gramStart"/>
      <w:r w:rsidRPr="006A0AD5">
        <w:rPr>
          <w:sz w:val="24"/>
        </w:rPr>
        <w:t>作出</w:t>
      </w:r>
      <w:proofErr w:type="gramEnd"/>
      <w:r w:rsidRPr="006A0AD5">
        <w:rPr>
          <w:sz w:val="24"/>
        </w:rPr>
        <w:t>答复前，将暂停招标投标活动。</w:t>
      </w:r>
    </w:p>
    <w:p w14:paraId="1622AD32" w14:textId="77777777" w:rsidR="00157346" w:rsidRPr="006A0AD5" w:rsidRDefault="00157346" w:rsidP="00007799">
      <w:pPr>
        <w:pStyle w:val="1"/>
        <w:spacing w:before="360" w:after="240" w:line="440" w:lineRule="atLeast"/>
        <w:rPr>
          <w:rFonts w:eastAsia="黑体"/>
          <w:b w:val="0"/>
          <w:sz w:val="28"/>
          <w:szCs w:val="28"/>
        </w:rPr>
      </w:pPr>
      <w:bookmarkStart w:id="358" w:name="_Toc503235760"/>
      <w:bookmarkStart w:id="359" w:name="_Toc510015693"/>
      <w:r w:rsidRPr="006A0AD5">
        <w:rPr>
          <w:rFonts w:eastAsia="黑体"/>
          <w:b w:val="0"/>
          <w:sz w:val="28"/>
          <w:szCs w:val="28"/>
        </w:rPr>
        <w:t xml:space="preserve">3. </w:t>
      </w:r>
      <w:r w:rsidRPr="006A0AD5">
        <w:rPr>
          <w:rFonts w:eastAsia="黑体"/>
          <w:b w:val="0"/>
          <w:sz w:val="28"/>
          <w:szCs w:val="28"/>
        </w:rPr>
        <w:t>投标文件</w:t>
      </w:r>
      <w:bookmarkEnd w:id="358"/>
      <w:bookmarkEnd w:id="359"/>
    </w:p>
    <w:p w14:paraId="4B5B22C4" w14:textId="77777777" w:rsidR="00157346" w:rsidRPr="006A0AD5" w:rsidRDefault="00157346" w:rsidP="00007799">
      <w:pPr>
        <w:pStyle w:val="1"/>
        <w:spacing w:before="240" w:after="240" w:line="440" w:lineRule="atLeast"/>
        <w:rPr>
          <w:rFonts w:eastAsia="黑体"/>
          <w:b w:val="0"/>
          <w:sz w:val="24"/>
          <w:szCs w:val="24"/>
        </w:rPr>
      </w:pPr>
      <w:bookmarkStart w:id="360" w:name="_Toc503235761"/>
      <w:bookmarkStart w:id="361" w:name="_Toc510015694"/>
      <w:r w:rsidRPr="006A0AD5">
        <w:rPr>
          <w:rFonts w:eastAsia="黑体"/>
          <w:b w:val="0"/>
          <w:sz w:val="24"/>
          <w:szCs w:val="24"/>
        </w:rPr>
        <w:t xml:space="preserve">3.1 </w:t>
      </w:r>
      <w:r w:rsidRPr="006A0AD5">
        <w:rPr>
          <w:rFonts w:eastAsia="黑体"/>
          <w:b w:val="0"/>
          <w:sz w:val="24"/>
          <w:szCs w:val="24"/>
        </w:rPr>
        <w:t>投标文件的组成</w:t>
      </w:r>
      <w:bookmarkEnd w:id="360"/>
      <w:bookmarkEnd w:id="361"/>
    </w:p>
    <w:p w14:paraId="02519D9C"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3.1.1 </w:t>
      </w:r>
      <w:r w:rsidRPr="006A0AD5">
        <w:rPr>
          <w:rFonts w:eastAsia="隶书"/>
          <w:sz w:val="24"/>
        </w:rPr>
        <w:t>投标文件应采用双信封形式，包括下列内容：</w:t>
      </w:r>
    </w:p>
    <w:p w14:paraId="10182C70"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lastRenderedPageBreak/>
        <w:t>第一个信封（商务及技术文件）：</w:t>
      </w:r>
    </w:p>
    <w:p w14:paraId="0A6D721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）投标函；</w:t>
      </w:r>
    </w:p>
    <w:p w14:paraId="23BEF669" w14:textId="77777777" w:rsidR="00157346" w:rsidRPr="006A0AD5" w:rsidDel="000C5F02" w:rsidRDefault="00157346">
      <w:pPr>
        <w:spacing w:line="440" w:lineRule="atLeast"/>
        <w:ind w:firstLineChars="200" w:firstLine="480"/>
        <w:rPr>
          <w:del w:id="362" w:author="华杰" w:date="2019-07-10T11:39:00Z"/>
          <w:rFonts w:eastAsia="隶书"/>
          <w:sz w:val="24"/>
        </w:rPr>
      </w:pPr>
      <w:r w:rsidRPr="006A0AD5">
        <w:rPr>
          <w:rFonts w:eastAsia="隶书"/>
          <w:sz w:val="24"/>
        </w:rPr>
        <w:t>（</w:t>
      </w:r>
      <w:r w:rsidRPr="006A0AD5">
        <w:rPr>
          <w:rFonts w:eastAsia="隶书"/>
          <w:sz w:val="24"/>
        </w:rPr>
        <w:t>2</w:t>
      </w:r>
      <w:r w:rsidRPr="006A0AD5">
        <w:rPr>
          <w:rFonts w:eastAsia="隶书"/>
          <w:sz w:val="24"/>
        </w:rPr>
        <w:t>）</w:t>
      </w:r>
      <w:del w:id="363" w:author="华杰" w:date="2019-07-10T11:39:00Z">
        <w:r w:rsidRPr="006A0AD5" w:rsidDel="000C5F02">
          <w:rPr>
            <w:rFonts w:eastAsia="隶书"/>
            <w:sz w:val="24"/>
          </w:rPr>
          <w:delText>授权委托书或法定代表人身份证明；</w:delText>
        </w:r>
      </w:del>
    </w:p>
    <w:p w14:paraId="6FFFDF00" w14:textId="77777777" w:rsidR="00157346" w:rsidRPr="006A0AD5" w:rsidRDefault="00157346" w:rsidP="000C5F02">
      <w:pPr>
        <w:spacing w:line="440" w:lineRule="atLeast"/>
        <w:ind w:firstLineChars="200" w:firstLine="480"/>
        <w:rPr>
          <w:rFonts w:eastAsia="隶书"/>
          <w:sz w:val="24"/>
        </w:rPr>
      </w:pPr>
      <w:del w:id="364" w:author="华杰" w:date="2019-07-10T11:39:00Z">
        <w:r w:rsidRPr="006A0AD5" w:rsidDel="000C5F02">
          <w:rPr>
            <w:rFonts w:eastAsia="隶书"/>
            <w:sz w:val="24"/>
          </w:rPr>
          <w:delText>（</w:delText>
        </w:r>
        <w:r w:rsidRPr="006A0AD5" w:rsidDel="000C5F02">
          <w:rPr>
            <w:rFonts w:eastAsia="隶书"/>
            <w:sz w:val="24"/>
          </w:rPr>
          <w:delText>3</w:delText>
        </w:r>
        <w:r w:rsidRPr="006A0AD5" w:rsidDel="000C5F02">
          <w:rPr>
            <w:rFonts w:eastAsia="隶书"/>
            <w:sz w:val="24"/>
          </w:rPr>
          <w:delText>）</w:delText>
        </w:r>
      </w:del>
      <w:r w:rsidRPr="006A0AD5">
        <w:rPr>
          <w:rFonts w:eastAsia="隶书"/>
          <w:sz w:val="24"/>
        </w:rPr>
        <w:t>联合体协议书；</w:t>
      </w:r>
    </w:p>
    <w:p w14:paraId="461B006E" w14:textId="2CE9B1BD" w:rsidR="00157346" w:rsidRDefault="00157346" w:rsidP="00007799">
      <w:pPr>
        <w:spacing w:line="440" w:lineRule="atLeast"/>
        <w:ind w:firstLineChars="200" w:firstLine="480"/>
        <w:rPr>
          <w:ins w:id="365" w:author="华杰" w:date="2019-07-12T09:55:00Z"/>
          <w:rFonts w:eastAsia="隶书"/>
          <w:sz w:val="24"/>
        </w:rPr>
      </w:pPr>
      <w:r w:rsidRPr="006A0AD5">
        <w:rPr>
          <w:rFonts w:eastAsia="隶书"/>
          <w:sz w:val="24"/>
        </w:rPr>
        <w:t>（</w:t>
      </w:r>
      <w:del w:id="366" w:author="华杰" w:date="2019-07-10T11:39:00Z">
        <w:r w:rsidRPr="006A0AD5" w:rsidDel="000C5F02">
          <w:rPr>
            <w:rFonts w:eastAsia="隶书"/>
            <w:sz w:val="24"/>
          </w:rPr>
          <w:delText>4</w:delText>
        </w:r>
      </w:del>
      <w:ins w:id="367" w:author="华杰" w:date="2019-07-10T11:39:00Z">
        <w:r w:rsidR="000C5F02">
          <w:rPr>
            <w:rFonts w:eastAsia="隶书"/>
            <w:sz w:val="24"/>
          </w:rPr>
          <w:t>3</w:t>
        </w:r>
      </w:ins>
      <w:r w:rsidRPr="006A0AD5">
        <w:rPr>
          <w:rFonts w:eastAsia="隶书"/>
          <w:sz w:val="24"/>
        </w:rPr>
        <w:t>）投标保证金；</w:t>
      </w:r>
      <w:r w:rsidR="00E23321" w:rsidRPr="006A0AD5" w:rsidDel="00E23321">
        <w:rPr>
          <w:rFonts w:eastAsia="隶书"/>
          <w:sz w:val="24"/>
        </w:rPr>
        <w:t xml:space="preserve"> </w:t>
      </w:r>
    </w:p>
    <w:p w14:paraId="1C547827" w14:textId="7049B5ED" w:rsidR="00971231" w:rsidRPr="006A0AD5" w:rsidRDefault="00971231" w:rsidP="00007799">
      <w:pPr>
        <w:spacing w:line="440" w:lineRule="atLeast"/>
        <w:ind w:firstLineChars="200" w:firstLine="480"/>
        <w:rPr>
          <w:rFonts w:eastAsia="隶书"/>
          <w:sz w:val="24"/>
        </w:rPr>
      </w:pPr>
      <w:ins w:id="368" w:author="华杰" w:date="2019-07-12T09:55:00Z">
        <w:r w:rsidRPr="006A0AD5">
          <w:rPr>
            <w:rFonts w:eastAsia="隶书"/>
            <w:sz w:val="24"/>
          </w:rPr>
          <w:t>（</w:t>
        </w:r>
        <w:r>
          <w:rPr>
            <w:rFonts w:eastAsia="隶书"/>
            <w:sz w:val="24"/>
          </w:rPr>
          <w:t>4</w:t>
        </w:r>
        <w:r w:rsidRPr="006A0AD5">
          <w:rPr>
            <w:rFonts w:eastAsia="隶书"/>
            <w:sz w:val="24"/>
          </w:rPr>
          <w:t>）</w:t>
        </w:r>
      </w:ins>
      <w:ins w:id="369" w:author="华杰" w:date="2019-07-12T10:00:00Z">
        <w:r w:rsidRPr="00971231">
          <w:rPr>
            <w:rFonts w:eastAsia="隶书" w:hint="eastAsia"/>
            <w:sz w:val="24"/>
          </w:rPr>
          <w:t>拟分包项目情况表</w:t>
        </w:r>
      </w:ins>
      <w:ins w:id="370" w:author="华杰" w:date="2019-07-12T09:55:00Z">
        <w:r w:rsidRPr="006A0AD5">
          <w:rPr>
            <w:rFonts w:eastAsia="隶书"/>
            <w:sz w:val="24"/>
          </w:rPr>
          <w:t>；</w:t>
        </w:r>
        <w:r w:rsidRPr="006A0AD5" w:rsidDel="00E23321">
          <w:rPr>
            <w:rFonts w:eastAsia="隶书"/>
            <w:sz w:val="24"/>
          </w:rPr>
          <w:t xml:space="preserve"> </w:t>
        </w:r>
      </w:ins>
    </w:p>
    <w:p w14:paraId="14EC5880" w14:textId="47C33BFA" w:rsidR="00157346" w:rsidRPr="006A0AD5" w:rsidRDefault="00157346" w:rsidP="00007799">
      <w:pPr>
        <w:spacing w:line="440" w:lineRule="atLeast"/>
        <w:ind w:firstLineChars="200" w:firstLine="480"/>
        <w:rPr>
          <w:rFonts w:eastAsia="隶书"/>
          <w:sz w:val="24"/>
        </w:rPr>
      </w:pPr>
      <w:r w:rsidRPr="006A0AD5">
        <w:rPr>
          <w:rFonts w:eastAsia="隶书"/>
          <w:sz w:val="24"/>
        </w:rPr>
        <w:t>（</w:t>
      </w:r>
      <w:del w:id="371" w:author="华杰" w:date="2019-07-10T11:39:00Z">
        <w:r w:rsidR="00E23321" w:rsidRPr="006A0AD5" w:rsidDel="000C5F02">
          <w:rPr>
            <w:rFonts w:eastAsia="隶书"/>
            <w:sz w:val="24"/>
          </w:rPr>
          <w:delText>5</w:delText>
        </w:r>
      </w:del>
      <w:ins w:id="372" w:author="华杰" w:date="2019-07-12T09:55:00Z">
        <w:r w:rsidR="00971231">
          <w:rPr>
            <w:rFonts w:eastAsia="隶书"/>
            <w:sz w:val="24"/>
          </w:rPr>
          <w:t>5</w:t>
        </w:r>
      </w:ins>
      <w:r w:rsidRPr="006A0AD5">
        <w:rPr>
          <w:rFonts w:eastAsia="隶书"/>
          <w:sz w:val="24"/>
        </w:rPr>
        <w:t>）资格审查资料；</w:t>
      </w:r>
    </w:p>
    <w:p w14:paraId="4A0BE67D" w14:textId="72623C5E" w:rsidR="00157346" w:rsidRPr="006A0AD5" w:rsidRDefault="00157346" w:rsidP="00007799">
      <w:pPr>
        <w:spacing w:line="440" w:lineRule="atLeast"/>
        <w:ind w:firstLineChars="200" w:firstLine="480"/>
        <w:rPr>
          <w:rFonts w:eastAsia="隶书"/>
          <w:sz w:val="24"/>
        </w:rPr>
      </w:pPr>
      <w:r w:rsidRPr="006A0AD5">
        <w:rPr>
          <w:rFonts w:eastAsia="隶书"/>
          <w:sz w:val="24"/>
        </w:rPr>
        <w:t>（</w:t>
      </w:r>
      <w:del w:id="373" w:author="华杰" w:date="2019-07-10T11:39:00Z">
        <w:r w:rsidR="00E23321" w:rsidRPr="006A0AD5" w:rsidDel="000C5F02">
          <w:rPr>
            <w:rFonts w:eastAsia="隶书"/>
            <w:sz w:val="24"/>
          </w:rPr>
          <w:delText>6</w:delText>
        </w:r>
      </w:del>
      <w:ins w:id="374" w:author="华杰" w:date="2019-07-12T09:55:00Z">
        <w:r w:rsidR="00971231">
          <w:rPr>
            <w:rFonts w:eastAsia="隶书"/>
            <w:sz w:val="24"/>
          </w:rPr>
          <w:t>6</w:t>
        </w:r>
      </w:ins>
      <w:r w:rsidRPr="006A0AD5">
        <w:rPr>
          <w:rFonts w:eastAsia="隶书"/>
          <w:sz w:val="24"/>
        </w:rPr>
        <w:t>）技术建议书；</w:t>
      </w:r>
    </w:p>
    <w:p w14:paraId="459627E5" w14:textId="11CAD212" w:rsidR="00157346" w:rsidRPr="006A0AD5" w:rsidRDefault="00157346" w:rsidP="00007799">
      <w:pPr>
        <w:spacing w:line="440" w:lineRule="atLeast"/>
        <w:ind w:firstLineChars="200" w:firstLine="480"/>
        <w:rPr>
          <w:rFonts w:eastAsia="隶书"/>
          <w:sz w:val="24"/>
        </w:rPr>
      </w:pPr>
      <w:r w:rsidRPr="006A0AD5">
        <w:rPr>
          <w:rFonts w:eastAsia="隶书"/>
          <w:sz w:val="24"/>
        </w:rPr>
        <w:t>（</w:t>
      </w:r>
      <w:del w:id="375" w:author="华杰" w:date="2019-07-10T11:39:00Z">
        <w:r w:rsidR="00E23321" w:rsidRPr="006A0AD5" w:rsidDel="000C5F02">
          <w:rPr>
            <w:rFonts w:eastAsia="隶书"/>
            <w:sz w:val="24"/>
          </w:rPr>
          <w:delText>7</w:delText>
        </w:r>
      </w:del>
      <w:ins w:id="376" w:author="华杰" w:date="2019-07-12T09:55:00Z">
        <w:r w:rsidR="00971231">
          <w:rPr>
            <w:rFonts w:eastAsia="隶书"/>
            <w:sz w:val="24"/>
          </w:rPr>
          <w:t>7</w:t>
        </w:r>
      </w:ins>
      <w:r w:rsidRPr="006A0AD5">
        <w:rPr>
          <w:rFonts w:eastAsia="隶书"/>
          <w:sz w:val="24"/>
        </w:rPr>
        <w:t>）投标人须知前附表规定的其他资料。</w:t>
      </w:r>
    </w:p>
    <w:p w14:paraId="2C8557E8"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第二个信封（报价文件）：</w:t>
      </w:r>
    </w:p>
    <w:p w14:paraId="128A1F5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）投标函；</w:t>
      </w:r>
    </w:p>
    <w:p w14:paraId="57E1586C" w14:textId="77777777" w:rsidR="00157346" w:rsidRDefault="00157346" w:rsidP="00007799">
      <w:pPr>
        <w:spacing w:line="440" w:lineRule="atLeast"/>
        <w:ind w:firstLineChars="200" w:firstLine="480"/>
        <w:rPr>
          <w:ins w:id="377" w:author="华杰" w:date="2019-07-10T11:40:00Z"/>
          <w:rFonts w:eastAsia="隶书"/>
          <w:sz w:val="24"/>
        </w:rPr>
      </w:pPr>
      <w:r w:rsidRPr="006A0AD5">
        <w:rPr>
          <w:rFonts w:eastAsia="隶书"/>
          <w:sz w:val="24"/>
        </w:rPr>
        <w:t>（</w:t>
      </w:r>
      <w:r w:rsidRPr="006A0AD5">
        <w:rPr>
          <w:rFonts w:eastAsia="隶书"/>
          <w:sz w:val="24"/>
        </w:rPr>
        <w:t>2</w:t>
      </w:r>
      <w:r w:rsidRPr="006A0AD5">
        <w:rPr>
          <w:rFonts w:eastAsia="隶书"/>
          <w:sz w:val="24"/>
        </w:rPr>
        <w:t>）</w:t>
      </w:r>
      <w:r w:rsidR="005E637A" w:rsidRPr="006A0AD5">
        <w:rPr>
          <w:rFonts w:eastAsia="隶书"/>
          <w:sz w:val="24"/>
        </w:rPr>
        <w:t>咨询</w:t>
      </w:r>
      <w:r w:rsidRPr="006A0AD5">
        <w:rPr>
          <w:rFonts w:eastAsia="隶书"/>
          <w:sz w:val="24"/>
        </w:rPr>
        <w:t>服务费用清单。</w:t>
      </w:r>
    </w:p>
    <w:p w14:paraId="7B09FED3" w14:textId="77777777" w:rsidR="000C5F02" w:rsidRPr="006A0AD5" w:rsidRDefault="000C5F02" w:rsidP="00007799">
      <w:pPr>
        <w:spacing w:line="440" w:lineRule="atLeast"/>
        <w:ind w:firstLineChars="200" w:firstLine="480"/>
        <w:rPr>
          <w:rFonts w:eastAsia="隶书"/>
          <w:sz w:val="24"/>
        </w:rPr>
      </w:pPr>
      <w:ins w:id="378" w:author="华杰" w:date="2019-07-10T11:40:00Z">
        <w:r>
          <w:rPr>
            <w:rFonts w:eastAsia="隶书" w:hint="eastAsia"/>
            <w:sz w:val="24"/>
          </w:rPr>
          <w:t>（</w:t>
        </w:r>
        <w:r>
          <w:rPr>
            <w:rFonts w:eastAsia="隶书" w:hint="eastAsia"/>
            <w:sz w:val="24"/>
          </w:rPr>
          <w:t>3</w:t>
        </w:r>
        <w:r>
          <w:rPr>
            <w:rFonts w:eastAsia="隶书" w:hint="eastAsia"/>
            <w:sz w:val="24"/>
          </w:rPr>
          <w:t>）</w:t>
        </w:r>
        <w:r w:rsidRPr="000C5F02">
          <w:rPr>
            <w:rFonts w:eastAsia="隶书" w:hint="eastAsia"/>
            <w:sz w:val="24"/>
          </w:rPr>
          <w:t>投标人须知前附表规定的其他资料。</w:t>
        </w:r>
      </w:ins>
    </w:p>
    <w:p w14:paraId="4981CB74" w14:textId="77777777" w:rsidR="00157346" w:rsidRPr="006A0AD5" w:rsidRDefault="00157346" w:rsidP="00007799">
      <w:pPr>
        <w:spacing w:line="440" w:lineRule="atLeast"/>
        <w:ind w:firstLineChars="200" w:firstLine="480"/>
        <w:rPr>
          <w:sz w:val="24"/>
        </w:rPr>
      </w:pPr>
      <w:r w:rsidRPr="006A0AD5">
        <w:rPr>
          <w:sz w:val="24"/>
        </w:rPr>
        <w:t>投标人在评标过程中</w:t>
      </w:r>
      <w:proofErr w:type="gramStart"/>
      <w:r w:rsidRPr="006A0AD5">
        <w:rPr>
          <w:sz w:val="24"/>
        </w:rPr>
        <w:t>作出</w:t>
      </w:r>
      <w:proofErr w:type="gramEnd"/>
      <w:r w:rsidRPr="006A0AD5">
        <w:rPr>
          <w:sz w:val="24"/>
        </w:rPr>
        <w:t>的符合法律法规和招标文件规定的澄清确认，构成投标文件的组成部分。</w:t>
      </w:r>
    </w:p>
    <w:p w14:paraId="13670313" w14:textId="77777777" w:rsidR="00157346" w:rsidRPr="006A0AD5" w:rsidRDefault="00157346" w:rsidP="00007799">
      <w:pPr>
        <w:spacing w:line="440" w:lineRule="atLeast"/>
        <w:ind w:firstLineChars="200" w:firstLine="480"/>
        <w:rPr>
          <w:sz w:val="24"/>
        </w:rPr>
      </w:pPr>
      <w:r w:rsidRPr="006A0AD5">
        <w:rPr>
          <w:sz w:val="24"/>
        </w:rPr>
        <w:t xml:space="preserve">3.1.2 </w:t>
      </w:r>
      <w:r w:rsidRPr="006A0AD5">
        <w:rPr>
          <w:sz w:val="24"/>
        </w:rPr>
        <w:t>投标人须知前附表规定不接受联合体投标的，或投标人没有组成联合体的，投标文件不包括本章第</w:t>
      </w:r>
      <w:r w:rsidRPr="006A0AD5">
        <w:rPr>
          <w:sz w:val="24"/>
        </w:rPr>
        <w:t>3.1.1</w:t>
      </w:r>
      <w:r w:rsidRPr="006A0AD5">
        <w:rPr>
          <w:sz w:val="24"/>
        </w:rPr>
        <w:t>（</w:t>
      </w:r>
      <w:del w:id="379" w:author="华杰" w:date="2019-07-10T11:40:00Z">
        <w:r w:rsidRPr="006A0AD5" w:rsidDel="000C5F02">
          <w:rPr>
            <w:sz w:val="24"/>
          </w:rPr>
          <w:delText>3</w:delText>
        </w:r>
      </w:del>
      <w:ins w:id="380" w:author="华杰" w:date="2019-07-10T11:40:00Z">
        <w:r w:rsidR="000C5F02">
          <w:rPr>
            <w:sz w:val="24"/>
          </w:rPr>
          <w:t>2</w:t>
        </w:r>
      </w:ins>
      <w:r w:rsidRPr="006A0AD5">
        <w:rPr>
          <w:sz w:val="24"/>
        </w:rPr>
        <w:t>）目所指的联合体协议书。</w:t>
      </w:r>
    </w:p>
    <w:p w14:paraId="71EDB2E3"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3.1.3</w:t>
        </w:r>
      </w:smartTag>
      <w:r w:rsidRPr="006A0AD5">
        <w:rPr>
          <w:sz w:val="24"/>
        </w:rPr>
        <w:t xml:space="preserve"> </w:t>
      </w:r>
      <w:r w:rsidRPr="006A0AD5">
        <w:rPr>
          <w:sz w:val="24"/>
        </w:rPr>
        <w:t>投标人须知前附表未要求提交投标保证金的，投标文件不包括本章第</w:t>
      </w:r>
      <w:r w:rsidRPr="006A0AD5">
        <w:rPr>
          <w:sz w:val="24"/>
        </w:rPr>
        <w:t>3.1.1</w:t>
      </w:r>
      <w:r w:rsidRPr="006A0AD5">
        <w:rPr>
          <w:sz w:val="24"/>
        </w:rPr>
        <w:t>（</w:t>
      </w:r>
      <w:del w:id="381" w:author="华杰" w:date="2019-07-10T11:40:00Z">
        <w:r w:rsidRPr="006A0AD5" w:rsidDel="000C5F02">
          <w:rPr>
            <w:sz w:val="24"/>
          </w:rPr>
          <w:delText>4</w:delText>
        </w:r>
      </w:del>
      <w:ins w:id="382" w:author="华杰" w:date="2019-07-10T11:40:00Z">
        <w:r w:rsidR="000C5F02">
          <w:rPr>
            <w:sz w:val="24"/>
          </w:rPr>
          <w:t>3</w:t>
        </w:r>
      </w:ins>
      <w:r w:rsidRPr="006A0AD5">
        <w:rPr>
          <w:sz w:val="24"/>
        </w:rPr>
        <w:t>）目所指的投标保证金。</w:t>
      </w:r>
    </w:p>
    <w:p w14:paraId="46F49724" w14:textId="77777777" w:rsidR="00157346" w:rsidRPr="006A0AD5" w:rsidRDefault="00157346" w:rsidP="00007799">
      <w:pPr>
        <w:pStyle w:val="1"/>
        <w:spacing w:before="240" w:after="240" w:line="440" w:lineRule="atLeast"/>
        <w:rPr>
          <w:rFonts w:eastAsia="黑体"/>
          <w:b w:val="0"/>
          <w:sz w:val="24"/>
          <w:szCs w:val="24"/>
        </w:rPr>
      </w:pPr>
      <w:bookmarkStart w:id="383" w:name="_Toc503235762"/>
      <w:bookmarkStart w:id="384" w:name="_Toc510015695"/>
      <w:r w:rsidRPr="006A0AD5">
        <w:rPr>
          <w:rFonts w:eastAsia="黑体"/>
          <w:b w:val="0"/>
          <w:sz w:val="24"/>
          <w:szCs w:val="24"/>
        </w:rPr>
        <w:t xml:space="preserve">3.2 </w:t>
      </w:r>
      <w:r w:rsidRPr="006A0AD5">
        <w:rPr>
          <w:rFonts w:eastAsia="黑体"/>
          <w:b w:val="0"/>
          <w:sz w:val="24"/>
          <w:szCs w:val="24"/>
        </w:rPr>
        <w:t>投标报价</w:t>
      </w:r>
      <w:bookmarkEnd w:id="383"/>
      <w:bookmarkEnd w:id="384"/>
      <w:r w:rsidRPr="006A0AD5">
        <w:rPr>
          <w:rFonts w:eastAsia="黑体"/>
          <w:b w:val="0"/>
          <w:sz w:val="24"/>
          <w:szCs w:val="24"/>
        </w:rPr>
        <w:t xml:space="preserve"> </w:t>
      </w:r>
    </w:p>
    <w:p w14:paraId="3057107A" w14:textId="77777777" w:rsidR="00157346" w:rsidRPr="006A0AD5" w:rsidRDefault="00157346" w:rsidP="00007799">
      <w:pPr>
        <w:spacing w:line="440" w:lineRule="atLeast"/>
        <w:ind w:firstLineChars="200" w:firstLine="480"/>
        <w:rPr>
          <w:sz w:val="24"/>
        </w:rPr>
      </w:pPr>
      <w:r w:rsidRPr="006A0AD5">
        <w:rPr>
          <w:sz w:val="24"/>
        </w:rPr>
        <w:t xml:space="preserve">3.2.1 </w:t>
      </w:r>
      <w:r w:rsidRPr="006A0AD5">
        <w:rPr>
          <w:sz w:val="24"/>
        </w:rPr>
        <w:t>投标报价应包括国家规定的增值税税金，除投标人须知前附表另有规定外，增值税税金按一般计税方法计算。投标人应按</w:t>
      </w:r>
      <w:r w:rsidRPr="006A0AD5">
        <w:rPr>
          <w:rFonts w:eastAsia="隶书"/>
          <w:sz w:val="24"/>
        </w:rPr>
        <w:t>第</w:t>
      </w:r>
      <w:r w:rsidR="0010209B" w:rsidRPr="006A0AD5">
        <w:rPr>
          <w:rFonts w:eastAsia="隶书"/>
          <w:sz w:val="24"/>
        </w:rPr>
        <w:t>七</w:t>
      </w:r>
      <w:r w:rsidRPr="006A0AD5">
        <w:rPr>
          <w:rFonts w:eastAsia="隶书"/>
          <w:sz w:val="24"/>
        </w:rPr>
        <w:t>章</w:t>
      </w:r>
      <w:r w:rsidRPr="006A0AD5">
        <w:rPr>
          <w:rFonts w:eastAsia="隶书"/>
          <w:sz w:val="24"/>
        </w:rPr>
        <w:t>“</w:t>
      </w:r>
      <w:r w:rsidRPr="006A0AD5">
        <w:rPr>
          <w:rFonts w:eastAsia="隶书"/>
          <w:sz w:val="24"/>
        </w:rPr>
        <w:t>投标文件格式</w:t>
      </w:r>
      <w:r w:rsidRPr="006A0AD5">
        <w:rPr>
          <w:rFonts w:eastAsia="隶书"/>
          <w:sz w:val="24"/>
        </w:rPr>
        <w:t>”</w:t>
      </w:r>
      <w:r w:rsidRPr="006A0AD5">
        <w:rPr>
          <w:sz w:val="24"/>
        </w:rPr>
        <w:t>的要求在投标函中进行报价并填写</w:t>
      </w:r>
      <w:r w:rsidR="005E637A" w:rsidRPr="006A0AD5">
        <w:rPr>
          <w:rFonts w:eastAsia="隶书"/>
          <w:sz w:val="24"/>
        </w:rPr>
        <w:t>咨询</w:t>
      </w:r>
      <w:r w:rsidRPr="006A0AD5">
        <w:rPr>
          <w:rFonts w:eastAsia="隶书"/>
          <w:sz w:val="24"/>
        </w:rPr>
        <w:t>服务费用清单</w:t>
      </w:r>
      <w:r w:rsidRPr="006A0AD5">
        <w:rPr>
          <w:sz w:val="24"/>
        </w:rPr>
        <w:t>相应表格。</w:t>
      </w:r>
    </w:p>
    <w:p w14:paraId="171FEE57" w14:textId="77777777" w:rsidR="00157346" w:rsidRPr="006A0AD5" w:rsidRDefault="00157346" w:rsidP="00007799">
      <w:pPr>
        <w:spacing w:line="44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6A0AD5">
          <w:rPr>
            <w:rFonts w:eastAsia="隶书"/>
            <w:sz w:val="24"/>
          </w:rPr>
          <w:t>3.2.2</w:t>
        </w:r>
      </w:smartTag>
      <w:r w:rsidRPr="006A0AD5">
        <w:rPr>
          <w:rFonts w:eastAsia="隶书"/>
          <w:sz w:val="24"/>
        </w:rPr>
        <w:t xml:space="preserve"> </w:t>
      </w:r>
      <w:r w:rsidRPr="006A0AD5">
        <w:rPr>
          <w:rFonts w:eastAsia="隶书"/>
          <w:sz w:val="24"/>
        </w:rPr>
        <w:t>投标人应充分了解本项目的总体情况以及影响投标报价的其他要素，</w:t>
      </w:r>
      <w:r w:rsidR="00BA17EA" w:rsidRPr="006A0AD5">
        <w:rPr>
          <w:rFonts w:eastAsia="隶书"/>
          <w:sz w:val="24"/>
        </w:rPr>
        <w:t>按照招标文件规定的</w:t>
      </w:r>
      <w:r w:rsidR="00F05778" w:rsidRPr="006A0AD5">
        <w:rPr>
          <w:rFonts w:eastAsia="隶书"/>
          <w:sz w:val="24"/>
        </w:rPr>
        <w:t>咨询服务</w:t>
      </w:r>
      <w:r w:rsidR="00BA17EA" w:rsidRPr="006A0AD5">
        <w:rPr>
          <w:rFonts w:eastAsia="隶书"/>
          <w:sz w:val="24"/>
        </w:rPr>
        <w:t>工作内容和计划工作量，自行测算</w:t>
      </w:r>
      <w:r w:rsidR="005E637A" w:rsidRPr="006A0AD5">
        <w:rPr>
          <w:rFonts w:eastAsia="隶书"/>
          <w:sz w:val="24"/>
        </w:rPr>
        <w:t>咨询</w:t>
      </w:r>
      <w:r w:rsidR="00BA17EA" w:rsidRPr="006A0AD5">
        <w:rPr>
          <w:rFonts w:eastAsia="隶书"/>
          <w:sz w:val="24"/>
        </w:rPr>
        <w:t>服务费用。投标报价应涵盖投标人</w:t>
      </w:r>
      <w:r w:rsidR="0010209B" w:rsidRPr="006A0AD5">
        <w:rPr>
          <w:rFonts w:eastAsia="隶书"/>
          <w:sz w:val="24"/>
        </w:rPr>
        <w:t>完成</w:t>
      </w:r>
      <w:r w:rsidR="005E637A" w:rsidRPr="006A0AD5">
        <w:rPr>
          <w:rFonts w:eastAsia="隶书"/>
          <w:sz w:val="24"/>
        </w:rPr>
        <w:t>咨询</w:t>
      </w:r>
      <w:r w:rsidR="0010209B" w:rsidRPr="006A0AD5">
        <w:rPr>
          <w:rFonts w:eastAsia="隶书"/>
          <w:sz w:val="24"/>
        </w:rPr>
        <w:t>工作所需的</w:t>
      </w:r>
      <w:r w:rsidR="00BA17EA" w:rsidRPr="006A0AD5">
        <w:rPr>
          <w:rFonts w:eastAsia="隶书"/>
          <w:sz w:val="24"/>
        </w:rPr>
        <w:t>全部</w:t>
      </w:r>
      <w:r w:rsidR="0010209B" w:rsidRPr="006A0AD5">
        <w:rPr>
          <w:rFonts w:eastAsia="隶书"/>
          <w:sz w:val="24"/>
        </w:rPr>
        <w:t>费用。</w:t>
      </w:r>
    </w:p>
    <w:p w14:paraId="3F07472A" w14:textId="77777777" w:rsidR="00F56183" w:rsidRPr="006A0AD5" w:rsidRDefault="00F56183" w:rsidP="00007799">
      <w:pPr>
        <w:spacing w:line="440" w:lineRule="atLeast"/>
        <w:ind w:firstLineChars="200" w:firstLine="480"/>
        <w:rPr>
          <w:rFonts w:eastAsia="隶书"/>
          <w:sz w:val="24"/>
        </w:rPr>
      </w:pPr>
      <w:r w:rsidRPr="006A0AD5">
        <w:rPr>
          <w:rFonts w:eastAsia="隶书"/>
          <w:sz w:val="24"/>
        </w:rPr>
        <w:t>投标人应按照</w:t>
      </w:r>
      <w:r w:rsidRPr="006A0AD5">
        <w:rPr>
          <w:rFonts w:eastAsia="隶书"/>
          <w:sz w:val="24"/>
        </w:rPr>
        <w:t>“</w:t>
      </w:r>
      <w:r w:rsidRPr="006A0AD5">
        <w:rPr>
          <w:rFonts w:eastAsia="隶书"/>
          <w:sz w:val="24"/>
        </w:rPr>
        <w:t>投标文件格式</w:t>
      </w:r>
      <w:r w:rsidRPr="006A0AD5">
        <w:rPr>
          <w:rFonts w:eastAsia="隶书"/>
          <w:sz w:val="24"/>
        </w:rPr>
        <w:t>”</w:t>
      </w:r>
      <w:r w:rsidRPr="006A0AD5">
        <w:rPr>
          <w:rFonts w:eastAsia="隶书"/>
          <w:sz w:val="24"/>
        </w:rPr>
        <w:t>中</w:t>
      </w:r>
      <w:r w:rsidRPr="006A0AD5">
        <w:rPr>
          <w:rFonts w:eastAsia="隶书"/>
          <w:sz w:val="24"/>
        </w:rPr>
        <w:t>“</w:t>
      </w:r>
      <w:r w:rsidR="005E637A" w:rsidRPr="006A0AD5">
        <w:rPr>
          <w:rFonts w:eastAsia="隶书"/>
          <w:sz w:val="24"/>
        </w:rPr>
        <w:t>咨询</w:t>
      </w:r>
      <w:r w:rsidRPr="006A0AD5">
        <w:rPr>
          <w:rFonts w:eastAsia="隶书"/>
          <w:sz w:val="24"/>
        </w:rPr>
        <w:t>服务费用清单</w:t>
      </w:r>
      <w:r w:rsidRPr="006A0AD5">
        <w:rPr>
          <w:rFonts w:eastAsia="隶书"/>
          <w:sz w:val="24"/>
        </w:rPr>
        <w:t>”</w:t>
      </w:r>
      <w:r w:rsidRPr="006A0AD5">
        <w:rPr>
          <w:rFonts w:eastAsia="隶书"/>
          <w:sz w:val="24"/>
        </w:rPr>
        <w:t>的要求填报</w:t>
      </w:r>
      <w:r w:rsidR="005E637A" w:rsidRPr="006A0AD5">
        <w:rPr>
          <w:rFonts w:eastAsia="隶书"/>
          <w:sz w:val="24"/>
        </w:rPr>
        <w:t>咨询</w:t>
      </w:r>
      <w:r w:rsidRPr="006A0AD5">
        <w:rPr>
          <w:rFonts w:eastAsia="隶书"/>
          <w:sz w:val="24"/>
        </w:rPr>
        <w:t>服务费。投标人未填报的部分，在工程实施时委托人将不予支付，并认为该部分费用已包含在报价中。</w:t>
      </w:r>
    </w:p>
    <w:p w14:paraId="1541DBA5" w14:textId="77777777" w:rsidR="00157346" w:rsidRPr="006A0AD5" w:rsidRDefault="00157346" w:rsidP="00007799">
      <w:pPr>
        <w:spacing w:line="440" w:lineRule="atLeast"/>
        <w:ind w:firstLineChars="200" w:firstLine="480"/>
        <w:rPr>
          <w:sz w:val="24"/>
        </w:rPr>
      </w:pPr>
      <w:r w:rsidRPr="006A0AD5">
        <w:rPr>
          <w:sz w:val="24"/>
        </w:rPr>
        <w:t>3.2.3</w:t>
      </w:r>
      <w:bookmarkStart w:id="385" w:name="_Toc300834964"/>
      <w:bookmarkStart w:id="386" w:name="_Toc247527568"/>
      <w:bookmarkStart w:id="387" w:name="_Toc247513967"/>
      <w:bookmarkStart w:id="388" w:name="_Toc152045543"/>
      <w:bookmarkStart w:id="389" w:name="_Toc152042319"/>
      <w:bookmarkStart w:id="390" w:name="_Toc144974511"/>
      <w:bookmarkStart w:id="391" w:name="_Toc384308224"/>
      <w:bookmarkStart w:id="392" w:name="_Toc361508599"/>
      <w:bookmarkStart w:id="393" w:name="_Toc352691487"/>
      <w:bookmarkStart w:id="394" w:name="_Toc369531530"/>
      <w:bookmarkStart w:id="395" w:name="_Toc15242"/>
      <w:bookmarkEnd w:id="385"/>
      <w:bookmarkEnd w:id="386"/>
      <w:bookmarkEnd w:id="387"/>
      <w:bookmarkEnd w:id="388"/>
      <w:bookmarkEnd w:id="389"/>
      <w:bookmarkEnd w:id="390"/>
      <w:bookmarkEnd w:id="391"/>
      <w:bookmarkEnd w:id="392"/>
      <w:bookmarkEnd w:id="393"/>
      <w:bookmarkEnd w:id="394"/>
      <w:bookmarkEnd w:id="395"/>
      <w:r w:rsidRPr="006A0AD5">
        <w:rPr>
          <w:sz w:val="24"/>
        </w:rPr>
        <w:t xml:space="preserve"> </w:t>
      </w:r>
      <w:r w:rsidRPr="006A0AD5">
        <w:rPr>
          <w:sz w:val="24"/>
        </w:rPr>
        <w:t>本项目的报价方式见投标人须知前附表。投标人在投标截止时间前修改投</w:t>
      </w:r>
      <w:r w:rsidRPr="006A0AD5">
        <w:rPr>
          <w:sz w:val="24"/>
        </w:rPr>
        <w:lastRenderedPageBreak/>
        <w:t>标函中的投标报价总额，应同时修改投标文件</w:t>
      </w:r>
      <w:r w:rsidRPr="006A0AD5">
        <w:rPr>
          <w:sz w:val="24"/>
        </w:rPr>
        <w:t>“</w:t>
      </w:r>
      <w:r w:rsidR="005E637A" w:rsidRPr="006A0AD5">
        <w:rPr>
          <w:rFonts w:eastAsia="隶书"/>
          <w:sz w:val="24"/>
        </w:rPr>
        <w:t>咨询</w:t>
      </w:r>
      <w:r w:rsidRPr="006A0AD5">
        <w:rPr>
          <w:rFonts w:eastAsia="隶书"/>
          <w:sz w:val="24"/>
        </w:rPr>
        <w:t>服务费用清单</w:t>
      </w:r>
      <w:r w:rsidRPr="006A0AD5">
        <w:rPr>
          <w:sz w:val="24"/>
        </w:rPr>
        <w:t>”</w:t>
      </w:r>
      <w:r w:rsidRPr="006A0AD5">
        <w:rPr>
          <w:sz w:val="24"/>
        </w:rPr>
        <w:t>中的相应报价。此修改须符合本章第</w:t>
      </w:r>
      <w:r w:rsidRPr="006A0AD5">
        <w:rPr>
          <w:sz w:val="24"/>
        </w:rPr>
        <w:t>4.3</w:t>
      </w:r>
      <w:r w:rsidRPr="006A0AD5">
        <w:rPr>
          <w:sz w:val="24"/>
        </w:rPr>
        <w:t>款的有关要求。</w:t>
      </w:r>
    </w:p>
    <w:p w14:paraId="1A940410" w14:textId="77777777" w:rsidR="00157346" w:rsidRPr="006A0AD5" w:rsidRDefault="00157346" w:rsidP="00007799">
      <w:pPr>
        <w:spacing w:line="440" w:lineRule="atLeast"/>
        <w:ind w:firstLineChars="200" w:firstLine="480"/>
        <w:rPr>
          <w:sz w:val="24"/>
        </w:rPr>
      </w:pPr>
      <w:r w:rsidRPr="006A0AD5">
        <w:rPr>
          <w:sz w:val="24"/>
        </w:rPr>
        <w:t xml:space="preserve">3.2.4 </w:t>
      </w:r>
      <w:r w:rsidRPr="006A0AD5">
        <w:rPr>
          <w:sz w:val="24"/>
        </w:rPr>
        <w:t>招标人设有最高投标限价的，投标人的投标报价不得超过最高投标限价，最高投标限价在投标</w:t>
      </w:r>
      <w:bookmarkStart w:id="396" w:name="_Toc144974512"/>
      <w:bookmarkStart w:id="397" w:name="_Toc152042320"/>
      <w:bookmarkStart w:id="398" w:name="_Toc152045544"/>
      <w:bookmarkStart w:id="399" w:name="_Toc247513968"/>
      <w:bookmarkStart w:id="400" w:name="_Toc247527569"/>
      <w:bookmarkStart w:id="401" w:name="_Toc300834965"/>
      <w:bookmarkStart w:id="402" w:name="_Toc384308225"/>
      <w:bookmarkStart w:id="403" w:name="_Toc361508600"/>
      <w:bookmarkStart w:id="404" w:name="_Toc352691488"/>
      <w:bookmarkStart w:id="405" w:name="_Toc369531531"/>
      <w:bookmarkStart w:id="406" w:name="_Toc10429"/>
      <w:r w:rsidRPr="006A0AD5">
        <w:rPr>
          <w:sz w:val="24"/>
        </w:rPr>
        <w:t>人须知前附表中载明。</w:t>
      </w:r>
      <w:bookmarkEnd w:id="396"/>
      <w:bookmarkEnd w:id="397"/>
      <w:bookmarkEnd w:id="398"/>
      <w:bookmarkEnd w:id="399"/>
      <w:bookmarkEnd w:id="400"/>
      <w:bookmarkEnd w:id="401"/>
      <w:bookmarkEnd w:id="402"/>
      <w:bookmarkEnd w:id="403"/>
      <w:bookmarkEnd w:id="404"/>
      <w:bookmarkEnd w:id="405"/>
      <w:bookmarkEnd w:id="406"/>
    </w:p>
    <w:p w14:paraId="3B6C995A" w14:textId="77777777" w:rsidR="00157346" w:rsidRPr="006A0AD5" w:rsidRDefault="00157346" w:rsidP="00007799">
      <w:pPr>
        <w:spacing w:line="440" w:lineRule="atLeast"/>
        <w:ind w:firstLineChars="200" w:firstLine="480"/>
        <w:rPr>
          <w:sz w:val="24"/>
        </w:rPr>
      </w:pPr>
      <w:r w:rsidRPr="006A0AD5">
        <w:rPr>
          <w:sz w:val="24"/>
        </w:rPr>
        <w:t>3.2.</w:t>
      </w:r>
      <w:r w:rsidR="00F56183" w:rsidRPr="006A0AD5">
        <w:rPr>
          <w:sz w:val="24"/>
        </w:rPr>
        <w:t>5</w:t>
      </w:r>
      <w:r w:rsidRPr="006A0AD5">
        <w:rPr>
          <w:sz w:val="24"/>
        </w:rPr>
        <w:t xml:space="preserve"> </w:t>
      </w:r>
      <w:r w:rsidRPr="006A0AD5">
        <w:rPr>
          <w:sz w:val="24"/>
        </w:rPr>
        <w:t>投标报价的</w:t>
      </w:r>
      <w:proofErr w:type="gramStart"/>
      <w:r w:rsidRPr="006A0AD5">
        <w:rPr>
          <w:sz w:val="24"/>
        </w:rPr>
        <w:t>其他要</w:t>
      </w:r>
      <w:proofErr w:type="gramEnd"/>
      <w:r w:rsidRPr="006A0AD5">
        <w:rPr>
          <w:sz w:val="24"/>
        </w:rPr>
        <w:t>求见投标人须知前附表。</w:t>
      </w:r>
    </w:p>
    <w:p w14:paraId="5043ECBC" w14:textId="77777777" w:rsidR="00157346" w:rsidRPr="006A0AD5" w:rsidRDefault="00157346" w:rsidP="00007799">
      <w:pPr>
        <w:pStyle w:val="1"/>
        <w:spacing w:before="240" w:after="240" w:line="440" w:lineRule="atLeast"/>
        <w:rPr>
          <w:rFonts w:eastAsia="黑体"/>
          <w:b w:val="0"/>
          <w:sz w:val="24"/>
          <w:szCs w:val="24"/>
        </w:rPr>
      </w:pPr>
      <w:bookmarkStart w:id="407" w:name="_Toc503235763"/>
      <w:bookmarkStart w:id="408" w:name="_Toc510015696"/>
      <w:r w:rsidRPr="006A0AD5">
        <w:rPr>
          <w:rFonts w:eastAsia="黑体"/>
          <w:b w:val="0"/>
          <w:sz w:val="24"/>
          <w:szCs w:val="24"/>
        </w:rPr>
        <w:t xml:space="preserve">3.3 </w:t>
      </w:r>
      <w:r w:rsidRPr="006A0AD5">
        <w:rPr>
          <w:rFonts w:eastAsia="黑体"/>
          <w:b w:val="0"/>
          <w:sz w:val="24"/>
          <w:szCs w:val="24"/>
        </w:rPr>
        <w:t>投标有效期</w:t>
      </w:r>
      <w:bookmarkEnd w:id="407"/>
      <w:bookmarkEnd w:id="408"/>
    </w:p>
    <w:p w14:paraId="58DDB65F"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3.3.1</w:t>
        </w:r>
      </w:smartTag>
      <w:r w:rsidRPr="006A0AD5">
        <w:rPr>
          <w:sz w:val="24"/>
        </w:rPr>
        <w:t xml:space="preserve"> </w:t>
      </w:r>
      <w:r w:rsidRPr="006A0AD5">
        <w:rPr>
          <w:sz w:val="24"/>
        </w:rPr>
        <w:t>除投标人须知前附表另有规定外，投标有效期为</w:t>
      </w:r>
      <w:r w:rsidRPr="006A0AD5">
        <w:rPr>
          <w:sz w:val="24"/>
        </w:rPr>
        <w:t>90</w:t>
      </w:r>
      <w:r w:rsidRPr="006A0AD5">
        <w:rPr>
          <w:sz w:val="24"/>
        </w:rPr>
        <w:t>日。</w:t>
      </w:r>
    </w:p>
    <w:p w14:paraId="4CAA3EB1"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3.3.2</w:t>
        </w:r>
      </w:smartTag>
      <w:r w:rsidRPr="006A0AD5">
        <w:rPr>
          <w:sz w:val="24"/>
        </w:rPr>
        <w:t xml:space="preserve"> </w:t>
      </w:r>
      <w:r w:rsidRPr="006A0AD5">
        <w:rPr>
          <w:sz w:val="24"/>
        </w:rPr>
        <w:t>在投标有效期内，投标人撤销投标文件的，应承担招标文件和法律规定的责任。</w:t>
      </w:r>
    </w:p>
    <w:p w14:paraId="3A33E085"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3.3.3</w:t>
        </w:r>
      </w:smartTag>
      <w:r w:rsidRPr="006A0AD5">
        <w:rPr>
          <w:sz w:val="24"/>
        </w:rPr>
        <w:t xml:space="preserve"> </w:t>
      </w:r>
      <w:r w:rsidRPr="006A0AD5">
        <w:rPr>
          <w:sz w:val="24"/>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w:t>
      </w:r>
      <w:r w:rsidRPr="006A0AD5">
        <w:rPr>
          <w:rFonts w:eastAsia="隶书"/>
          <w:sz w:val="24"/>
        </w:rPr>
        <w:t>银行同期活期存款利息</w:t>
      </w:r>
      <w:r w:rsidRPr="006A0AD5">
        <w:rPr>
          <w:sz w:val="24"/>
        </w:rPr>
        <w:t>。</w:t>
      </w:r>
    </w:p>
    <w:p w14:paraId="73392E72" w14:textId="77777777" w:rsidR="00157346" w:rsidRPr="006A0AD5" w:rsidRDefault="00157346" w:rsidP="00007799">
      <w:pPr>
        <w:pStyle w:val="1"/>
        <w:spacing w:before="240" w:after="240" w:line="440" w:lineRule="atLeast"/>
        <w:rPr>
          <w:rFonts w:eastAsia="黑体"/>
          <w:b w:val="0"/>
          <w:sz w:val="24"/>
          <w:szCs w:val="24"/>
        </w:rPr>
      </w:pPr>
      <w:bookmarkStart w:id="409" w:name="_Toc503235764"/>
      <w:bookmarkStart w:id="410" w:name="_Toc510015697"/>
      <w:r w:rsidRPr="006A0AD5">
        <w:rPr>
          <w:rFonts w:eastAsia="黑体"/>
          <w:b w:val="0"/>
          <w:sz w:val="24"/>
          <w:szCs w:val="24"/>
        </w:rPr>
        <w:t xml:space="preserve">3.4 </w:t>
      </w:r>
      <w:r w:rsidRPr="006A0AD5">
        <w:rPr>
          <w:rFonts w:eastAsia="黑体"/>
          <w:b w:val="0"/>
          <w:sz w:val="24"/>
          <w:szCs w:val="24"/>
        </w:rPr>
        <w:t>投标保证金</w:t>
      </w:r>
      <w:bookmarkEnd w:id="409"/>
      <w:bookmarkEnd w:id="410"/>
    </w:p>
    <w:p w14:paraId="73B7CD56"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3.4.1 </w:t>
      </w:r>
      <w:r w:rsidRPr="006A0AD5">
        <w:rPr>
          <w:rFonts w:eastAsia="隶书"/>
          <w:sz w:val="24"/>
        </w:rPr>
        <w:t>投标人在递交投标文件的同时，应按投标人须知前附表规定的金额</w:t>
      </w:r>
      <w:r w:rsidRPr="006A0AD5">
        <w:rPr>
          <w:rFonts w:eastAsia="隶书"/>
          <w:sz w:val="24"/>
          <w:vertAlign w:val="superscript"/>
        </w:rPr>
        <w:footnoteReference w:id="50"/>
      </w:r>
      <w:r w:rsidRPr="006A0AD5">
        <w:rPr>
          <w:rFonts w:eastAsia="隶书"/>
          <w:sz w:val="24"/>
        </w:rPr>
        <w:t>和第</w:t>
      </w:r>
      <w:r w:rsidR="00F56183" w:rsidRPr="006A0AD5">
        <w:rPr>
          <w:rFonts w:eastAsia="隶书"/>
          <w:sz w:val="24"/>
        </w:rPr>
        <w:t>七</w:t>
      </w:r>
      <w:r w:rsidRPr="006A0AD5">
        <w:rPr>
          <w:rFonts w:eastAsia="隶书"/>
          <w:sz w:val="24"/>
        </w:rPr>
        <w:t>章</w:t>
      </w:r>
      <w:r w:rsidRPr="006A0AD5">
        <w:rPr>
          <w:rFonts w:eastAsia="隶书"/>
          <w:sz w:val="24"/>
        </w:rPr>
        <w:t>“</w:t>
      </w:r>
      <w:r w:rsidRPr="006A0AD5">
        <w:rPr>
          <w:rFonts w:eastAsia="隶书"/>
          <w:sz w:val="24"/>
        </w:rPr>
        <w:t>投标文件格式</w:t>
      </w:r>
      <w:r w:rsidRPr="006A0AD5">
        <w:rPr>
          <w:rFonts w:eastAsia="隶书"/>
          <w:sz w:val="24"/>
        </w:rPr>
        <w:t>”</w:t>
      </w:r>
      <w:r w:rsidRPr="006A0AD5">
        <w:rPr>
          <w:rFonts w:eastAsia="隶书"/>
          <w:sz w:val="24"/>
        </w:rPr>
        <w:t>规定的投标保证金格式递交投标保证金，并作为其投标文件的组成部分。联合体投标的，其投标保证金由牵头人递交，并应符合投标人须知前附表的规定。</w:t>
      </w:r>
    </w:p>
    <w:p w14:paraId="6D4D5B3E"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投标保证金应采用现金、支票、银行保函或招标人在投标人须知前附表规定的其他形式。</w:t>
      </w:r>
    </w:p>
    <w:p w14:paraId="4BB2553B"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）若采用现金或支票，投标人应在递交投标文件截止时间之前，将投标保证金由投标人的基本账户转入招标人指定账户，否则视为投标保证金无效。招标人指定的开户银行及账号见投标人须知前附表。</w:t>
      </w:r>
    </w:p>
    <w:p w14:paraId="137C8E1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）若采用银行保函，则应由符合投标人须知前附表规定级别的银行开具，并采用招标文件提供的格式。银行保函复印件装订在投标文件内，原件应在递交投标文件截止时间之前单独密封递交给招标人。</w:t>
      </w:r>
    </w:p>
    <w:p w14:paraId="2C636058"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lastRenderedPageBreak/>
        <w:t>无论采取何种形式的投标保证金，投标保证金有效期均应与投标有效期一致。招标人如果按本章第</w:t>
      </w:r>
      <w:r w:rsidRPr="006A0AD5">
        <w:rPr>
          <w:rFonts w:eastAsia="隶书"/>
          <w:sz w:val="24"/>
        </w:rPr>
        <w:t>3.3.3</w:t>
      </w:r>
      <w:r w:rsidRPr="006A0AD5">
        <w:rPr>
          <w:rFonts w:eastAsia="隶书"/>
          <w:sz w:val="24"/>
        </w:rPr>
        <w:t>项的规定延长了投标有效期，则投标保证金的有效期也相应延长。</w:t>
      </w:r>
    </w:p>
    <w:p w14:paraId="7B73E9F4" w14:textId="77777777" w:rsidR="00157346" w:rsidRPr="006A0AD5" w:rsidRDefault="00157346" w:rsidP="00007799">
      <w:pPr>
        <w:spacing w:line="440" w:lineRule="atLeast"/>
        <w:ind w:firstLineChars="200" w:firstLine="480"/>
        <w:rPr>
          <w:sz w:val="24"/>
        </w:rPr>
      </w:pPr>
      <w:r w:rsidRPr="006A0AD5">
        <w:rPr>
          <w:sz w:val="24"/>
        </w:rPr>
        <w:t xml:space="preserve">3.4.2 </w:t>
      </w:r>
      <w:r w:rsidRPr="006A0AD5">
        <w:rPr>
          <w:sz w:val="24"/>
        </w:rPr>
        <w:t>投标人不按本章第</w:t>
      </w:r>
      <w:r w:rsidRPr="006A0AD5">
        <w:rPr>
          <w:sz w:val="24"/>
        </w:rPr>
        <w:t>3.4.1</w:t>
      </w:r>
      <w:r w:rsidRPr="006A0AD5">
        <w:rPr>
          <w:sz w:val="24"/>
        </w:rPr>
        <w:t>项要求提交投标保证金的，评标委员会将否决其投标。</w:t>
      </w:r>
    </w:p>
    <w:p w14:paraId="28E33B9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3.4.3 </w:t>
      </w:r>
      <w:r w:rsidRPr="006A0AD5">
        <w:rPr>
          <w:rFonts w:eastAsia="隶书"/>
          <w:sz w:val="24"/>
        </w:rPr>
        <w:t>招标人最迟将在中标通知书发出后</w:t>
      </w:r>
      <w:r w:rsidRPr="006A0AD5">
        <w:rPr>
          <w:rFonts w:eastAsia="隶书"/>
          <w:sz w:val="24"/>
        </w:rPr>
        <w:t>5</w:t>
      </w:r>
      <w:r w:rsidRPr="006A0AD5">
        <w:rPr>
          <w:rFonts w:eastAsia="隶书"/>
          <w:sz w:val="24"/>
        </w:rPr>
        <w:t>日内向中标候选人以外的其他投标人退还投标保证金，与中标人签订合同后</w:t>
      </w:r>
      <w:r w:rsidRPr="006A0AD5">
        <w:rPr>
          <w:rFonts w:eastAsia="隶书"/>
          <w:sz w:val="24"/>
        </w:rPr>
        <w:t>5</w:t>
      </w:r>
      <w:r w:rsidRPr="006A0AD5">
        <w:rPr>
          <w:rFonts w:eastAsia="隶书"/>
          <w:sz w:val="24"/>
        </w:rPr>
        <w:t>日内向中标人和其他中标候选人退还投标保证金。投标保证金以现金或支票形式递交的，招标人应同时退还投标保证金的银行同期活期存款利息，且退还至投标人的基本账户。</w:t>
      </w:r>
    </w:p>
    <w:p w14:paraId="3072C72F"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利息计算原则见投标人须知前附表。</w:t>
      </w:r>
    </w:p>
    <w:p w14:paraId="3E50250D" w14:textId="77777777" w:rsidR="00157346" w:rsidRPr="006A0AD5" w:rsidRDefault="00157346" w:rsidP="00007799">
      <w:pPr>
        <w:spacing w:line="440" w:lineRule="atLeast"/>
        <w:ind w:firstLineChars="200" w:firstLine="480"/>
        <w:rPr>
          <w:sz w:val="24"/>
        </w:rPr>
      </w:pPr>
      <w:r w:rsidRPr="006A0AD5">
        <w:rPr>
          <w:sz w:val="24"/>
        </w:rPr>
        <w:t xml:space="preserve">3.4.4 </w:t>
      </w:r>
      <w:r w:rsidRPr="006A0AD5">
        <w:rPr>
          <w:sz w:val="24"/>
        </w:rPr>
        <w:t>有下列情形之一的，投标保证金将不予退还：</w:t>
      </w:r>
    </w:p>
    <w:p w14:paraId="23AA286F"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1</w:t>
      </w:r>
      <w:r w:rsidRPr="006A0AD5">
        <w:rPr>
          <w:sz w:val="24"/>
        </w:rPr>
        <w:t>）投标人在投标有效期内撤销投标文件；</w:t>
      </w:r>
    </w:p>
    <w:p w14:paraId="51DDF374"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2</w:t>
      </w:r>
      <w:r w:rsidRPr="006A0AD5">
        <w:rPr>
          <w:sz w:val="24"/>
        </w:rPr>
        <w:t>）中标人在收到中标通知书后，无正当理由不与招标人订立合同，在签订合同时向招标人提出附加条件，或不按照招标文件要求提交履约保证金；</w:t>
      </w:r>
    </w:p>
    <w:p w14:paraId="4AD18DC5" w14:textId="77777777" w:rsidR="00157346" w:rsidRPr="006A0AD5" w:rsidRDefault="00157346" w:rsidP="00007799">
      <w:pPr>
        <w:spacing w:line="440" w:lineRule="atLeast"/>
        <w:ind w:firstLineChars="200" w:firstLine="480"/>
        <w:rPr>
          <w:sz w:val="24"/>
        </w:rPr>
      </w:pPr>
      <w:r w:rsidRPr="006A0AD5">
        <w:rPr>
          <w:sz w:val="24"/>
        </w:rPr>
        <w:t>（</w:t>
      </w:r>
      <w:r w:rsidRPr="006A0AD5">
        <w:rPr>
          <w:sz w:val="24"/>
        </w:rPr>
        <w:t>3</w:t>
      </w:r>
      <w:r w:rsidRPr="006A0AD5">
        <w:rPr>
          <w:sz w:val="24"/>
        </w:rPr>
        <w:t>）发生投标人须知前附表规定的其他可以不予退还投标保证金的情形。</w:t>
      </w:r>
    </w:p>
    <w:p w14:paraId="6438963B" w14:textId="77777777" w:rsidR="00157346" w:rsidRPr="006A0AD5" w:rsidRDefault="00157346" w:rsidP="00007799">
      <w:pPr>
        <w:pStyle w:val="1"/>
        <w:spacing w:before="240" w:after="240" w:line="440" w:lineRule="atLeast"/>
        <w:rPr>
          <w:rFonts w:eastAsia="黑体"/>
          <w:b w:val="0"/>
          <w:sz w:val="24"/>
          <w:szCs w:val="24"/>
        </w:rPr>
      </w:pPr>
      <w:bookmarkStart w:id="411" w:name="_Toc503235765"/>
      <w:bookmarkStart w:id="412" w:name="_Toc510015698"/>
      <w:r w:rsidRPr="006A0AD5">
        <w:rPr>
          <w:rFonts w:eastAsia="黑体"/>
          <w:b w:val="0"/>
          <w:sz w:val="24"/>
          <w:szCs w:val="24"/>
        </w:rPr>
        <w:t xml:space="preserve">3.5 </w:t>
      </w:r>
      <w:r w:rsidRPr="006A0AD5">
        <w:rPr>
          <w:rFonts w:eastAsia="黑体"/>
          <w:b w:val="0"/>
          <w:sz w:val="24"/>
          <w:szCs w:val="24"/>
        </w:rPr>
        <w:t>资格审查资料（适用于已进行资格预审的）</w:t>
      </w:r>
      <w:bookmarkEnd w:id="411"/>
      <w:bookmarkEnd w:id="412"/>
    </w:p>
    <w:p w14:paraId="69E8433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3.5.1 </w:t>
      </w:r>
      <w:r w:rsidRPr="006A0AD5">
        <w:rPr>
          <w:rFonts w:eastAsia="隶书"/>
          <w:sz w:val="24"/>
        </w:rPr>
        <w:t>投标人在递交投标文件前，发生可能影响其投标资格的新情况的，应在投标文件中更新或补充其在申请资格预审时提供的资料，以证实其各项资格条件仍能继续满足资格预审文件的要求。</w:t>
      </w:r>
    </w:p>
    <w:p w14:paraId="0E66FFB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3.5.2 </w:t>
      </w:r>
      <w:r w:rsidRPr="006A0AD5">
        <w:rPr>
          <w:rFonts w:eastAsia="隶书"/>
          <w:sz w:val="24"/>
        </w:rPr>
        <w:t>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14:paraId="206C5FC1"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3.5.3 </w:t>
      </w:r>
      <w:r w:rsidRPr="006A0AD5">
        <w:rPr>
          <w:rFonts w:eastAsia="隶书"/>
          <w:sz w:val="24"/>
        </w:rPr>
        <w:t>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rsidRPr="006A0AD5">
        <w:rPr>
          <w:rFonts w:eastAsia="隶书"/>
          <w:sz w:val="24"/>
        </w:rPr>
        <w:t>5%</w:t>
      </w:r>
      <w:r w:rsidRPr="006A0AD5">
        <w:rPr>
          <w:rFonts w:eastAsia="隶书"/>
          <w:sz w:val="24"/>
        </w:rPr>
        <w:t>签约合同价的金额作为违约金。同时招标人将投标人上述弄虚作假行为上报</w:t>
      </w:r>
      <w:proofErr w:type="gramStart"/>
      <w:r w:rsidRPr="006A0AD5">
        <w:rPr>
          <w:rFonts w:eastAsia="隶书"/>
          <w:sz w:val="24"/>
        </w:rPr>
        <w:t>省级交通</w:t>
      </w:r>
      <w:proofErr w:type="gramEnd"/>
      <w:r w:rsidRPr="006A0AD5">
        <w:rPr>
          <w:rFonts w:eastAsia="隶书"/>
          <w:sz w:val="24"/>
        </w:rPr>
        <w:t>运输主管部门，作为不良记录纳入公路建设市场信用信息管理系统。</w:t>
      </w:r>
    </w:p>
    <w:p w14:paraId="78A22DE6" w14:textId="77777777" w:rsidR="00157346" w:rsidRPr="006A0AD5" w:rsidRDefault="00157346" w:rsidP="00007799">
      <w:pPr>
        <w:pStyle w:val="1"/>
        <w:spacing w:before="240" w:after="240" w:line="440" w:lineRule="atLeast"/>
        <w:rPr>
          <w:rFonts w:eastAsia="黑体"/>
          <w:b w:val="0"/>
          <w:sz w:val="24"/>
          <w:szCs w:val="24"/>
        </w:rPr>
      </w:pPr>
      <w:bookmarkStart w:id="413" w:name="_Toc503235766"/>
      <w:bookmarkStart w:id="414" w:name="_Toc510015699"/>
      <w:r w:rsidRPr="006A0AD5">
        <w:rPr>
          <w:rFonts w:eastAsia="黑体"/>
          <w:b w:val="0"/>
          <w:sz w:val="24"/>
          <w:szCs w:val="24"/>
        </w:rPr>
        <w:lastRenderedPageBreak/>
        <w:t xml:space="preserve">3.5 </w:t>
      </w:r>
      <w:r w:rsidRPr="006A0AD5">
        <w:rPr>
          <w:rFonts w:eastAsia="黑体"/>
          <w:b w:val="0"/>
          <w:sz w:val="24"/>
          <w:szCs w:val="24"/>
        </w:rPr>
        <w:t>资格审查资料（适用于未进行资格预审的）</w:t>
      </w:r>
      <w:bookmarkEnd w:id="413"/>
      <w:bookmarkEnd w:id="414"/>
    </w:p>
    <w:p w14:paraId="00C7D901" w14:textId="77777777" w:rsidR="00157346" w:rsidRPr="006A0AD5" w:rsidRDefault="00157346" w:rsidP="00007799">
      <w:pPr>
        <w:spacing w:line="440" w:lineRule="atLeast"/>
        <w:ind w:firstLineChars="200" w:firstLine="480"/>
        <w:rPr>
          <w:sz w:val="24"/>
        </w:rPr>
      </w:pPr>
      <w:r w:rsidRPr="006A0AD5">
        <w:rPr>
          <w:sz w:val="24"/>
        </w:rPr>
        <w:t>除投标人须知前附表另有规定外，投标人应按下列规定提供资格审查资料，以证明其满足本章第</w:t>
      </w:r>
      <w:r w:rsidRPr="006A0AD5">
        <w:rPr>
          <w:sz w:val="24"/>
        </w:rPr>
        <w:t>1.4</w:t>
      </w:r>
      <w:r w:rsidRPr="006A0AD5">
        <w:rPr>
          <w:sz w:val="24"/>
        </w:rPr>
        <w:t>款规定的</w:t>
      </w:r>
      <w:r w:rsidRPr="006A0AD5">
        <w:rPr>
          <w:rFonts w:eastAsia="隶书"/>
          <w:sz w:val="24"/>
        </w:rPr>
        <w:t>资质、业绩、信誉等要求</w:t>
      </w:r>
      <w:r w:rsidRPr="006A0AD5">
        <w:rPr>
          <w:sz w:val="24"/>
        </w:rPr>
        <w:t>。</w:t>
      </w:r>
    </w:p>
    <w:p w14:paraId="0DDCA600"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3.5.1 “</w:t>
      </w:r>
      <w:r w:rsidRPr="006A0AD5">
        <w:rPr>
          <w:rFonts w:eastAsia="隶书"/>
          <w:sz w:val="24"/>
        </w:rPr>
        <w:t>投标人基本情况表</w:t>
      </w:r>
      <w:r w:rsidRPr="006A0AD5">
        <w:rPr>
          <w:rFonts w:eastAsia="隶书"/>
          <w:sz w:val="24"/>
        </w:rPr>
        <w:t>”</w:t>
      </w:r>
      <w:r w:rsidRPr="006A0AD5">
        <w:rPr>
          <w:rFonts w:eastAsia="隶书"/>
          <w:sz w:val="24"/>
        </w:rPr>
        <w:t>应附企业法人营业执照副本和组织机构代码证副本（按照</w:t>
      </w:r>
      <w:r w:rsidRPr="006A0AD5">
        <w:rPr>
          <w:rFonts w:eastAsia="隶书"/>
          <w:sz w:val="24"/>
        </w:rPr>
        <w:t>“</w:t>
      </w:r>
      <w:r w:rsidRPr="006A0AD5">
        <w:rPr>
          <w:rFonts w:eastAsia="隶书"/>
          <w:sz w:val="24"/>
        </w:rPr>
        <w:t>三证合一</w:t>
      </w:r>
      <w:r w:rsidRPr="006A0AD5">
        <w:rPr>
          <w:rFonts w:eastAsia="隶书"/>
          <w:sz w:val="24"/>
        </w:rPr>
        <w:t>”</w:t>
      </w:r>
      <w:r w:rsidRPr="006A0AD5">
        <w:rPr>
          <w:rFonts w:eastAsia="隶书"/>
          <w:sz w:val="24"/>
        </w:rPr>
        <w:t>或</w:t>
      </w:r>
      <w:r w:rsidRPr="006A0AD5">
        <w:rPr>
          <w:rFonts w:eastAsia="隶书"/>
          <w:sz w:val="24"/>
        </w:rPr>
        <w:t>“</w:t>
      </w:r>
      <w:r w:rsidRPr="006A0AD5">
        <w:rPr>
          <w:rFonts w:eastAsia="隶书"/>
          <w:sz w:val="24"/>
        </w:rPr>
        <w:t>五证合一</w:t>
      </w:r>
      <w:r w:rsidRPr="006A0AD5">
        <w:rPr>
          <w:rFonts w:eastAsia="隶书"/>
          <w:sz w:val="24"/>
        </w:rPr>
        <w:t>”</w:t>
      </w:r>
      <w:r w:rsidRPr="006A0AD5">
        <w:rPr>
          <w:rFonts w:eastAsia="隶书"/>
          <w:sz w:val="24"/>
        </w:rPr>
        <w:t>登记制度进行登记的，可仅提供营业执照副本，下同）、资质证书副本</w:t>
      </w:r>
      <w:r w:rsidR="008D0C85" w:rsidRPr="006A0AD5">
        <w:rPr>
          <w:rFonts w:eastAsia="隶书"/>
          <w:sz w:val="24"/>
        </w:rPr>
        <w:t>（如需要）</w:t>
      </w:r>
      <w:r w:rsidRPr="006A0AD5">
        <w:rPr>
          <w:rFonts w:eastAsia="隶书"/>
          <w:sz w:val="24"/>
        </w:rPr>
        <w:t>、</w:t>
      </w:r>
      <w:ins w:id="415" w:author="华杰" w:date="2019-07-10T11:40:00Z">
        <w:r w:rsidR="000C5F02" w:rsidRPr="000B11DC">
          <w:rPr>
            <w:rFonts w:eastAsia="隶书" w:hint="eastAsia"/>
            <w:sz w:val="24"/>
            <w:highlight w:val="green"/>
          </w:rPr>
          <w:t>基本账户开户许可证明材料的复印件</w:t>
        </w:r>
      </w:ins>
      <w:del w:id="416" w:author="华杰" w:date="2019-07-10T11:40:00Z">
        <w:r w:rsidRPr="006A0AD5" w:rsidDel="000C5F02">
          <w:rPr>
            <w:rFonts w:eastAsia="隶书"/>
            <w:sz w:val="24"/>
          </w:rPr>
          <w:delText>基本账户开户许可证的复印件</w:delText>
        </w:r>
      </w:del>
      <w:r w:rsidRPr="006A0AD5">
        <w:rPr>
          <w:rFonts w:eastAsia="隶书"/>
          <w:sz w:val="24"/>
          <w:vertAlign w:val="superscript"/>
        </w:rPr>
        <w:footnoteReference w:id="51"/>
      </w:r>
      <w:r w:rsidRPr="006A0AD5">
        <w:rPr>
          <w:rFonts w:eastAsia="隶书"/>
          <w:sz w:val="24"/>
        </w:rPr>
        <w:t>，</w:t>
      </w:r>
      <w:r w:rsidR="00A07049" w:rsidRPr="006A0AD5">
        <w:rPr>
          <w:rFonts w:eastAsia="隶书"/>
          <w:sz w:val="24"/>
        </w:rPr>
        <w:t>以及</w:t>
      </w:r>
      <w:r w:rsidRPr="006A0AD5">
        <w:rPr>
          <w:rFonts w:eastAsia="隶书"/>
          <w:sz w:val="24"/>
        </w:rPr>
        <w:t>投标人在</w:t>
      </w:r>
      <w:r w:rsidR="00A07049" w:rsidRPr="006A0AD5">
        <w:rPr>
          <w:rFonts w:eastAsia="隶书"/>
          <w:sz w:val="24"/>
        </w:rPr>
        <w:t>国家企业</w:t>
      </w:r>
      <w:r w:rsidRPr="006A0AD5">
        <w:rPr>
          <w:rFonts w:eastAsia="隶书"/>
          <w:sz w:val="24"/>
        </w:rPr>
        <w:t>信用信息公示系统中基础信息（体现股东及出资详细信息）的网页截图或由法定的社会验资机构出具的验资报告或注册地工商部门出具的股东出资情况证明复印件。</w:t>
      </w:r>
    </w:p>
    <w:p w14:paraId="64D90F0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企业法人营业执照副本和组织机构代码证副本、</w:t>
      </w:r>
      <w:r w:rsidR="000232C6" w:rsidRPr="006A0AD5">
        <w:rPr>
          <w:rFonts w:eastAsia="隶书"/>
          <w:sz w:val="24"/>
        </w:rPr>
        <w:t>资质证书副本（如需要）</w:t>
      </w:r>
      <w:del w:id="417" w:author="华杰" w:date="2019-07-10T11:41:00Z">
        <w:r w:rsidR="00F56183" w:rsidRPr="006A0AD5" w:rsidDel="000C5F02">
          <w:rPr>
            <w:rFonts w:eastAsia="隶书"/>
            <w:sz w:val="24"/>
          </w:rPr>
          <w:delText>、</w:delText>
        </w:r>
        <w:r w:rsidRPr="006A0AD5" w:rsidDel="000C5F02">
          <w:rPr>
            <w:rFonts w:eastAsia="隶书"/>
            <w:sz w:val="24"/>
          </w:rPr>
          <w:delText>基本账户开户许可证</w:delText>
        </w:r>
      </w:del>
      <w:r w:rsidRPr="006A0AD5">
        <w:rPr>
          <w:rFonts w:eastAsia="隶书"/>
          <w:sz w:val="24"/>
        </w:rPr>
        <w:t>的复印件应提供全本（证书封面、封底、空白页除外），应包括投标人名称、投标人其他相关信息、颁发机构名称、投标人信息变更情况等关键页在内</w:t>
      </w:r>
      <w:del w:id="418" w:author="华杰" w:date="2019-07-10T11:41:00Z">
        <w:r w:rsidRPr="006A0AD5" w:rsidDel="000C5F02">
          <w:rPr>
            <w:rFonts w:eastAsia="隶书"/>
            <w:sz w:val="24"/>
          </w:rPr>
          <w:delText>，并逐页加盖投标人单位章</w:delText>
        </w:r>
      </w:del>
      <w:r w:rsidRPr="006A0AD5">
        <w:rPr>
          <w:rFonts w:eastAsia="隶书"/>
          <w:sz w:val="24"/>
        </w:rPr>
        <w:t>。</w:t>
      </w:r>
    </w:p>
    <w:p w14:paraId="7622CB15"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3.5.2 “</w:t>
      </w:r>
      <w:r w:rsidRPr="006A0AD5">
        <w:rPr>
          <w:rFonts w:eastAsia="隶书"/>
          <w:sz w:val="24"/>
        </w:rPr>
        <w:t>近年完成的类似项目</w:t>
      </w:r>
      <w:r w:rsidRPr="006A0AD5">
        <w:rPr>
          <w:rFonts w:eastAsia="隶书"/>
          <w:sz w:val="24"/>
        </w:rPr>
        <w:t>”</w:t>
      </w:r>
      <w:r w:rsidRPr="006A0AD5">
        <w:rPr>
          <w:rFonts w:eastAsia="隶书"/>
          <w:sz w:val="24"/>
        </w:rPr>
        <w:t>应</w:t>
      </w:r>
      <w:proofErr w:type="gramStart"/>
      <w:r w:rsidR="00FE5352" w:rsidRPr="006A0AD5">
        <w:rPr>
          <w:rFonts w:eastAsia="隶书"/>
          <w:sz w:val="24"/>
        </w:rPr>
        <w:t>附合同</w:t>
      </w:r>
      <w:proofErr w:type="gramEnd"/>
      <w:r w:rsidR="00FE5352" w:rsidRPr="006A0AD5">
        <w:rPr>
          <w:rFonts w:eastAsia="隶书"/>
          <w:sz w:val="24"/>
        </w:rPr>
        <w:t>协议书的复印件</w:t>
      </w:r>
      <w:r w:rsidRPr="006A0AD5">
        <w:rPr>
          <w:rFonts w:eastAsia="隶书"/>
          <w:sz w:val="24"/>
        </w:rPr>
        <w:t>，具体时间要求见投标人须知前附表。</w:t>
      </w:r>
    </w:p>
    <w:p w14:paraId="2FD5E20F" w14:textId="77777777" w:rsidR="005804E2" w:rsidRPr="006A0AD5" w:rsidRDefault="005804E2" w:rsidP="00007799">
      <w:pPr>
        <w:spacing w:line="440" w:lineRule="atLeast"/>
        <w:ind w:firstLineChars="200" w:firstLine="480"/>
        <w:rPr>
          <w:rFonts w:eastAsia="隶书"/>
          <w:sz w:val="24"/>
        </w:rPr>
      </w:pPr>
      <w:r w:rsidRPr="006A0AD5">
        <w:rPr>
          <w:rFonts w:eastAsia="隶书"/>
          <w:sz w:val="24"/>
        </w:rPr>
        <w:t>如投标人提供的类似项目信息无法证实投标人满足招标文件规定的资格审查条件（业绩最低要求），则该项目业绩不予认定。</w:t>
      </w:r>
    </w:p>
    <w:p w14:paraId="3B4E35FC" w14:textId="77777777" w:rsidR="004271C4" w:rsidRPr="006A0AD5" w:rsidRDefault="00157346" w:rsidP="004271C4">
      <w:pPr>
        <w:spacing w:line="400" w:lineRule="atLeast"/>
        <w:ind w:firstLineChars="200" w:firstLine="480"/>
        <w:rPr>
          <w:rFonts w:eastAsia="隶书"/>
          <w:sz w:val="24"/>
        </w:rPr>
      </w:pPr>
      <w:r w:rsidRPr="006A0AD5">
        <w:rPr>
          <w:rFonts w:eastAsia="隶书"/>
          <w:sz w:val="24"/>
        </w:rPr>
        <w:t xml:space="preserve">3.5.3 </w:t>
      </w:r>
      <w:r w:rsidR="004271C4" w:rsidRPr="006A0AD5">
        <w:rPr>
          <w:rFonts w:eastAsia="隶书"/>
          <w:sz w:val="24"/>
        </w:rPr>
        <w:t>“</w:t>
      </w:r>
      <w:r w:rsidR="004271C4" w:rsidRPr="006A0AD5">
        <w:rPr>
          <w:rFonts w:eastAsia="隶书"/>
          <w:sz w:val="24"/>
        </w:rPr>
        <w:t>投标人的信誉情况表</w:t>
      </w:r>
      <w:r w:rsidR="004271C4" w:rsidRPr="006A0AD5">
        <w:rPr>
          <w:rFonts w:eastAsia="隶书"/>
          <w:sz w:val="24"/>
        </w:rPr>
        <w:t>”</w:t>
      </w:r>
      <w:r w:rsidR="004271C4" w:rsidRPr="006A0AD5">
        <w:rPr>
          <w:rFonts w:eastAsia="隶书"/>
          <w:sz w:val="24"/>
        </w:rPr>
        <w:t>应附投标人在国家企业信用信息公示系统中未被列入严重违法失信企业名单、在</w:t>
      </w:r>
      <w:r w:rsidR="004271C4" w:rsidRPr="006A0AD5">
        <w:rPr>
          <w:rFonts w:eastAsia="隶书"/>
          <w:sz w:val="24"/>
        </w:rPr>
        <w:t>“</w:t>
      </w:r>
      <w:r w:rsidR="004271C4" w:rsidRPr="006A0AD5">
        <w:rPr>
          <w:rFonts w:eastAsia="隶书"/>
          <w:sz w:val="24"/>
        </w:rPr>
        <w:t>信用中国</w:t>
      </w:r>
      <w:r w:rsidR="004271C4" w:rsidRPr="006A0AD5">
        <w:rPr>
          <w:rFonts w:eastAsia="隶书"/>
          <w:sz w:val="24"/>
        </w:rPr>
        <w:t>”</w:t>
      </w:r>
      <w:r w:rsidR="004271C4" w:rsidRPr="006A0AD5">
        <w:rPr>
          <w:rFonts w:eastAsia="隶书"/>
          <w:sz w:val="24"/>
        </w:rPr>
        <w:t>网站中未被列入失信被执行人名单的网页截图复印件，以及由项目所在地或投标人住所地检察机关职务犯罪预防部门出具的近三年内投标人及其法定代表人、拟委任的项目负责人均无行贿犯罪行为的查询记录证明原件。</w:t>
      </w:r>
    </w:p>
    <w:p w14:paraId="4279EAE6" w14:textId="77777777" w:rsidR="00157346" w:rsidRPr="006A0AD5" w:rsidRDefault="004271C4" w:rsidP="00007799">
      <w:pPr>
        <w:spacing w:line="440" w:lineRule="atLeast"/>
        <w:ind w:firstLineChars="200" w:firstLine="480"/>
        <w:rPr>
          <w:rFonts w:eastAsia="隶书"/>
          <w:sz w:val="24"/>
        </w:rPr>
      </w:pPr>
      <w:r w:rsidRPr="006A0AD5" w:rsidDel="004271C4">
        <w:rPr>
          <w:rFonts w:eastAsia="隶书"/>
          <w:sz w:val="24"/>
        </w:rPr>
        <w:t xml:space="preserve"> </w:t>
      </w:r>
      <w:r w:rsidR="00157346" w:rsidRPr="006A0AD5">
        <w:rPr>
          <w:rFonts w:eastAsia="隶书"/>
          <w:sz w:val="24"/>
        </w:rPr>
        <w:t>3.5.4 “</w:t>
      </w:r>
      <w:r w:rsidR="00480916" w:rsidRPr="006A0AD5">
        <w:rPr>
          <w:rFonts w:eastAsia="隶书"/>
          <w:sz w:val="24"/>
        </w:rPr>
        <w:t>拟委任的</w:t>
      </w:r>
      <w:r w:rsidR="005E637A" w:rsidRPr="006A0AD5">
        <w:rPr>
          <w:rFonts w:eastAsia="隶书"/>
          <w:sz w:val="24"/>
        </w:rPr>
        <w:t>项目负责人</w:t>
      </w:r>
      <w:r w:rsidR="00480916" w:rsidRPr="006A0AD5">
        <w:rPr>
          <w:rFonts w:eastAsia="隶书"/>
          <w:sz w:val="24"/>
        </w:rPr>
        <w:t>资历表</w:t>
      </w:r>
      <w:r w:rsidR="00157346" w:rsidRPr="006A0AD5">
        <w:rPr>
          <w:rFonts w:eastAsia="隶书"/>
          <w:sz w:val="24"/>
        </w:rPr>
        <w:t>”</w:t>
      </w:r>
      <w:r w:rsidR="00157346" w:rsidRPr="006A0AD5">
        <w:rPr>
          <w:rFonts w:eastAsia="隶书"/>
          <w:sz w:val="24"/>
        </w:rPr>
        <w:t>应</w:t>
      </w:r>
      <w:proofErr w:type="gramStart"/>
      <w:r w:rsidR="00157346" w:rsidRPr="006A0AD5">
        <w:rPr>
          <w:rFonts w:eastAsia="隶书"/>
          <w:sz w:val="24"/>
        </w:rPr>
        <w:t>附</w:t>
      </w:r>
      <w:r w:rsidR="005E637A" w:rsidRPr="006A0AD5">
        <w:rPr>
          <w:rFonts w:eastAsia="隶书"/>
          <w:sz w:val="24"/>
        </w:rPr>
        <w:t>项目</w:t>
      </w:r>
      <w:proofErr w:type="gramEnd"/>
      <w:r w:rsidR="005E637A" w:rsidRPr="006A0AD5">
        <w:rPr>
          <w:rFonts w:eastAsia="隶书"/>
          <w:sz w:val="24"/>
        </w:rPr>
        <w:t>负责人</w:t>
      </w:r>
      <w:r w:rsidR="00480916" w:rsidRPr="006A0AD5">
        <w:rPr>
          <w:rFonts w:eastAsia="隶书"/>
          <w:sz w:val="24"/>
        </w:rPr>
        <w:t>的</w:t>
      </w:r>
      <w:r w:rsidR="00157346" w:rsidRPr="006A0AD5">
        <w:rPr>
          <w:rFonts w:eastAsia="隶书"/>
          <w:sz w:val="24"/>
        </w:rPr>
        <w:t>身份证、职称资格证书</w:t>
      </w:r>
      <w:r w:rsidR="006F0C24" w:rsidRPr="006A0AD5">
        <w:rPr>
          <w:rFonts w:eastAsia="隶书"/>
          <w:sz w:val="24"/>
        </w:rPr>
        <w:t>和</w:t>
      </w:r>
      <w:r w:rsidR="00157346" w:rsidRPr="006A0AD5">
        <w:rPr>
          <w:rFonts w:eastAsia="隶书"/>
          <w:sz w:val="24"/>
        </w:rPr>
        <w:t>资格审查条件所要求的其他相关证书</w:t>
      </w:r>
      <w:r w:rsidR="005E637A" w:rsidRPr="006A0AD5">
        <w:rPr>
          <w:rFonts w:eastAsia="隶书"/>
          <w:sz w:val="24"/>
        </w:rPr>
        <w:t>（如注册</w:t>
      </w:r>
      <w:r w:rsidR="00A1320D" w:rsidRPr="006A0AD5">
        <w:rPr>
          <w:rFonts w:eastAsia="隶书"/>
          <w:sz w:val="24"/>
        </w:rPr>
        <w:t>造价</w:t>
      </w:r>
      <w:r w:rsidR="005E637A" w:rsidRPr="006A0AD5">
        <w:rPr>
          <w:rFonts w:eastAsia="隶书"/>
          <w:sz w:val="24"/>
        </w:rPr>
        <w:t>工程师证书</w:t>
      </w:r>
      <w:r w:rsidR="000C4A5D" w:rsidRPr="006A0AD5">
        <w:rPr>
          <w:rFonts w:eastAsia="隶书"/>
          <w:sz w:val="24"/>
        </w:rPr>
        <w:t>、注册结构工程师</w:t>
      </w:r>
      <w:r w:rsidR="005E637A" w:rsidRPr="006A0AD5">
        <w:rPr>
          <w:rFonts w:eastAsia="隶书"/>
          <w:sz w:val="24"/>
        </w:rPr>
        <w:t>等）</w:t>
      </w:r>
      <w:r w:rsidR="00157346" w:rsidRPr="006A0AD5">
        <w:rPr>
          <w:rFonts w:eastAsia="隶书"/>
          <w:sz w:val="24"/>
        </w:rPr>
        <w:t>的复印件，</w:t>
      </w:r>
      <w:r w:rsidR="006F0C24" w:rsidRPr="006A0AD5">
        <w:rPr>
          <w:rFonts w:eastAsia="隶书"/>
          <w:sz w:val="24"/>
        </w:rPr>
        <w:t>以及</w:t>
      </w:r>
      <w:r w:rsidR="00157346" w:rsidRPr="006A0AD5">
        <w:rPr>
          <w:rFonts w:eastAsia="隶书"/>
          <w:sz w:val="24"/>
        </w:rPr>
        <w:t>投标人所属社保机构出具的拟委任的</w:t>
      </w:r>
      <w:r w:rsidR="005E637A" w:rsidRPr="006A0AD5">
        <w:rPr>
          <w:rFonts w:eastAsia="隶书"/>
          <w:sz w:val="24"/>
        </w:rPr>
        <w:t>项目负责人</w:t>
      </w:r>
      <w:r w:rsidR="00157346" w:rsidRPr="006A0AD5">
        <w:rPr>
          <w:rFonts w:eastAsia="隶书"/>
          <w:sz w:val="24"/>
        </w:rPr>
        <w:t>的社保缴费证明或其他能够证明拟委任的</w:t>
      </w:r>
      <w:r w:rsidR="005E637A" w:rsidRPr="006A0AD5">
        <w:rPr>
          <w:rFonts w:eastAsia="隶书"/>
          <w:sz w:val="24"/>
        </w:rPr>
        <w:t>项目负责人</w:t>
      </w:r>
      <w:r w:rsidR="00157346" w:rsidRPr="006A0AD5">
        <w:rPr>
          <w:rFonts w:eastAsia="隶书"/>
          <w:sz w:val="24"/>
        </w:rPr>
        <w:t>参加社保的有效证明材料复印件。</w:t>
      </w:r>
    </w:p>
    <w:p w14:paraId="5A35580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如投标人提供</w:t>
      </w:r>
      <w:r w:rsidR="001D7AAE" w:rsidRPr="006A0AD5">
        <w:rPr>
          <w:rFonts w:eastAsia="隶书"/>
          <w:sz w:val="24"/>
        </w:rPr>
        <w:t>的项目负责人</w:t>
      </w:r>
      <w:r w:rsidRPr="006A0AD5">
        <w:rPr>
          <w:rFonts w:eastAsia="隶书"/>
          <w:sz w:val="24"/>
        </w:rPr>
        <w:t>相关业绩信息无法证实投标人满足招标文件规定的资格审查条件（</w:t>
      </w:r>
      <w:r w:rsidR="005E637A" w:rsidRPr="006A0AD5">
        <w:rPr>
          <w:rFonts w:eastAsia="隶书"/>
          <w:sz w:val="24"/>
        </w:rPr>
        <w:t>项目负责人</w:t>
      </w:r>
      <w:r w:rsidRPr="006A0AD5">
        <w:rPr>
          <w:rFonts w:eastAsia="隶书"/>
          <w:sz w:val="24"/>
        </w:rPr>
        <w:t>最低要求），则</w:t>
      </w:r>
      <w:proofErr w:type="gramStart"/>
      <w:r w:rsidRPr="006A0AD5">
        <w:rPr>
          <w:rFonts w:eastAsia="隶书"/>
          <w:sz w:val="24"/>
        </w:rPr>
        <w:t>该业绩</w:t>
      </w:r>
      <w:proofErr w:type="gramEnd"/>
      <w:r w:rsidRPr="006A0AD5">
        <w:rPr>
          <w:rFonts w:eastAsia="隶书"/>
          <w:sz w:val="24"/>
        </w:rPr>
        <w:t>不予认定。</w:t>
      </w:r>
    </w:p>
    <w:p w14:paraId="4B7F5358"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3.5.5 “</w:t>
      </w:r>
      <w:r w:rsidR="00FD294F" w:rsidRPr="006A0AD5">
        <w:rPr>
          <w:rFonts w:eastAsia="隶书"/>
          <w:sz w:val="24"/>
        </w:rPr>
        <w:t>拟委任的其他主要</w:t>
      </w:r>
      <w:r w:rsidR="005E637A" w:rsidRPr="006A0AD5">
        <w:rPr>
          <w:rFonts w:eastAsia="隶书"/>
          <w:sz w:val="24"/>
        </w:rPr>
        <w:t>咨询</w:t>
      </w:r>
      <w:r w:rsidR="00FD294F" w:rsidRPr="006A0AD5">
        <w:rPr>
          <w:rFonts w:eastAsia="隶书"/>
          <w:sz w:val="24"/>
        </w:rPr>
        <w:t>人员汇总表</w:t>
      </w:r>
      <w:r w:rsidRPr="006A0AD5">
        <w:rPr>
          <w:rFonts w:eastAsia="隶书"/>
          <w:sz w:val="24"/>
        </w:rPr>
        <w:t>”</w:t>
      </w:r>
      <w:r w:rsidRPr="006A0AD5">
        <w:rPr>
          <w:rFonts w:eastAsia="隶书"/>
          <w:sz w:val="24"/>
        </w:rPr>
        <w:t>（如有）应填报满足</w:t>
      </w:r>
      <w:r w:rsidR="00B54A3C" w:rsidRPr="006A0AD5">
        <w:rPr>
          <w:rFonts w:eastAsia="隶书"/>
          <w:sz w:val="24"/>
        </w:rPr>
        <w:t>投标人须知</w:t>
      </w:r>
      <w:r w:rsidRPr="006A0AD5">
        <w:rPr>
          <w:rFonts w:eastAsia="隶书"/>
          <w:sz w:val="24"/>
        </w:rPr>
        <w:t>前附</w:t>
      </w:r>
      <w:r w:rsidRPr="006A0AD5">
        <w:rPr>
          <w:rFonts w:eastAsia="隶书"/>
          <w:sz w:val="24"/>
        </w:rPr>
        <w:lastRenderedPageBreak/>
        <w:t>表附录</w:t>
      </w:r>
      <w:r w:rsidRPr="006A0AD5">
        <w:rPr>
          <w:rFonts w:eastAsia="隶书"/>
          <w:sz w:val="24"/>
        </w:rPr>
        <w:t>5</w:t>
      </w:r>
      <w:r w:rsidRPr="006A0AD5">
        <w:rPr>
          <w:rFonts w:eastAsia="隶书"/>
          <w:sz w:val="24"/>
        </w:rPr>
        <w:t>规定的</w:t>
      </w:r>
      <w:r w:rsidR="00FD294F" w:rsidRPr="006A0AD5">
        <w:rPr>
          <w:rFonts w:eastAsia="隶书"/>
          <w:sz w:val="24"/>
        </w:rPr>
        <w:t>其他主要</w:t>
      </w:r>
      <w:r w:rsidR="005E637A" w:rsidRPr="006A0AD5">
        <w:rPr>
          <w:rFonts w:eastAsia="隶书"/>
          <w:sz w:val="24"/>
        </w:rPr>
        <w:t>咨询</w:t>
      </w:r>
      <w:r w:rsidR="00FD294F" w:rsidRPr="006A0AD5">
        <w:rPr>
          <w:rFonts w:eastAsia="隶书"/>
          <w:sz w:val="24"/>
        </w:rPr>
        <w:t>人员</w:t>
      </w:r>
      <w:r w:rsidRPr="006A0AD5">
        <w:rPr>
          <w:rFonts w:eastAsia="隶书"/>
          <w:sz w:val="24"/>
        </w:rPr>
        <w:t>的相关信息。</w:t>
      </w:r>
      <w:r w:rsidRPr="006A0AD5">
        <w:rPr>
          <w:rFonts w:eastAsia="隶书"/>
          <w:sz w:val="24"/>
        </w:rPr>
        <w:t>“</w:t>
      </w:r>
      <w:r w:rsidR="00FD294F" w:rsidRPr="006A0AD5">
        <w:rPr>
          <w:rFonts w:eastAsia="隶书"/>
          <w:sz w:val="24"/>
        </w:rPr>
        <w:t>拟委任的其他主要</w:t>
      </w:r>
      <w:r w:rsidR="005E637A" w:rsidRPr="006A0AD5">
        <w:rPr>
          <w:rFonts w:eastAsia="隶书"/>
          <w:sz w:val="24"/>
        </w:rPr>
        <w:t>咨询</w:t>
      </w:r>
      <w:r w:rsidR="00FD294F" w:rsidRPr="006A0AD5">
        <w:rPr>
          <w:rFonts w:eastAsia="隶书"/>
          <w:sz w:val="24"/>
        </w:rPr>
        <w:t>人员</w:t>
      </w:r>
      <w:r w:rsidRPr="006A0AD5">
        <w:rPr>
          <w:rFonts w:eastAsia="隶书"/>
          <w:sz w:val="24"/>
        </w:rPr>
        <w:t>资历表</w:t>
      </w:r>
      <w:r w:rsidRPr="006A0AD5">
        <w:rPr>
          <w:rFonts w:eastAsia="隶书"/>
          <w:sz w:val="24"/>
        </w:rPr>
        <w:t>”</w:t>
      </w:r>
      <w:r w:rsidRPr="006A0AD5">
        <w:rPr>
          <w:rFonts w:eastAsia="隶书"/>
          <w:sz w:val="24"/>
        </w:rPr>
        <w:t>（如有）中</w:t>
      </w:r>
      <w:r w:rsidR="00FD294F" w:rsidRPr="006A0AD5">
        <w:rPr>
          <w:rFonts w:eastAsia="隶书"/>
          <w:sz w:val="24"/>
        </w:rPr>
        <w:t>相关人员</w:t>
      </w:r>
      <w:r w:rsidRPr="006A0AD5">
        <w:rPr>
          <w:rFonts w:eastAsia="隶书"/>
          <w:sz w:val="24"/>
        </w:rPr>
        <w:t>应附身份证、职称资格证书</w:t>
      </w:r>
      <w:r w:rsidR="0055515B" w:rsidRPr="006A0AD5">
        <w:rPr>
          <w:rFonts w:eastAsia="隶书"/>
          <w:sz w:val="24"/>
        </w:rPr>
        <w:t>和</w:t>
      </w:r>
      <w:r w:rsidRPr="006A0AD5">
        <w:rPr>
          <w:rFonts w:eastAsia="隶书"/>
          <w:sz w:val="24"/>
        </w:rPr>
        <w:t>资格审查条件所要求的其他相关证书</w:t>
      </w:r>
      <w:r w:rsidR="00FD294F" w:rsidRPr="006A0AD5">
        <w:rPr>
          <w:rFonts w:eastAsia="隶书"/>
          <w:sz w:val="24"/>
        </w:rPr>
        <w:t>（</w:t>
      </w:r>
      <w:r w:rsidR="00636DDA" w:rsidRPr="006A0AD5">
        <w:rPr>
          <w:rFonts w:eastAsia="隶书"/>
          <w:sz w:val="24"/>
        </w:rPr>
        <w:t>如注册造价工程师证书、注册结构工程师等</w:t>
      </w:r>
      <w:r w:rsidR="00FD294F" w:rsidRPr="006A0AD5">
        <w:rPr>
          <w:rFonts w:eastAsia="隶书"/>
          <w:sz w:val="24"/>
        </w:rPr>
        <w:t>）</w:t>
      </w:r>
      <w:r w:rsidRPr="006A0AD5">
        <w:rPr>
          <w:rFonts w:eastAsia="隶书"/>
          <w:sz w:val="24"/>
        </w:rPr>
        <w:t>的复印件，相关业绩证明材料复印件，以及投标人所属社保机构出具的社保缴费证明或其他能够证明其参加社保的有效证明材料复印件。</w:t>
      </w:r>
    </w:p>
    <w:p w14:paraId="6EAD3D65"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3.5.</w:t>
      </w:r>
      <w:r w:rsidR="001B1F05" w:rsidRPr="006A0AD5">
        <w:rPr>
          <w:rFonts w:eastAsia="隶书"/>
          <w:sz w:val="24"/>
        </w:rPr>
        <w:t xml:space="preserve">6 </w:t>
      </w:r>
      <w:r w:rsidRPr="006A0AD5">
        <w:rPr>
          <w:rFonts w:eastAsia="隶书"/>
          <w:sz w:val="24"/>
        </w:rPr>
        <w:t>投标人须知前附表规定接受联合体投标的，本章第</w:t>
      </w:r>
      <w:r w:rsidRPr="006A0AD5">
        <w:rPr>
          <w:rFonts w:eastAsia="隶书"/>
          <w:sz w:val="24"/>
        </w:rPr>
        <w:t>3.5.1</w:t>
      </w:r>
      <w:r w:rsidRPr="006A0AD5">
        <w:rPr>
          <w:rFonts w:eastAsia="隶书"/>
          <w:sz w:val="24"/>
        </w:rPr>
        <w:t>项至第</w:t>
      </w:r>
      <w:r w:rsidRPr="006A0AD5">
        <w:rPr>
          <w:rFonts w:eastAsia="隶书"/>
          <w:sz w:val="24"/>
        </w:rPr>
        <w:t>3.5.</w:t>
      </w:r>
      <w:r w:rsidR="001B1F05" w:rsidRPr="006A0AD5">
        <w:rPr>
          <w:rFonts w:eastAsia="隶书"/>
          <w:sz w:val="24"/>
        </w:rPr>
        <w:t>5</w:t>
      </w:r>
      <w:r w:rsidRPr="006A0AD5">
        <w:rPr>
          <w:rFonts w:eastAsia="隶书"/>
          <w:sz w:val="24"/>
        </w:rPr>
        <w:t>项规定的表格和资料应包括联合体各方相关情况。</w:t>
      </w:r>
    </w:p>
    <w:p w14:paraId="07193126"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3.5.</w:t>
      </w:r>
      <w:r w:rsidR="001B1F05" w:rsidRPr="006A0AD5">
        <w:rPr>
          <w:rFonts w:eastAsia="隶书"/>
          <w:sz w:val="24"/>
        </w:rPr>
        <w:t xml:space="preserve">7 </w:t>
      </w:r>
      <w:r w:rsidRPr="006A0AD5">
        <w:rPr>
          <w:rFonts w:eastAsia="隶书"/>
          <w:sz w:val="24"/>
        </w:rPr>
        <w:t>除合同条款约定的特殊情形外，</w:t>
      </w:r>
      <w:r w:rsidR="00FD294F" w:rsidRPr="006A0AD5">
        <w:rPr>
          <w:rFonts w:eastAsia="隶书"/>
          <w:sz w:val="24"/>
        </w:rPr>
        <w:t>投标人在投标文件中填报的</w:t>
      </w:r>
      <w:r w:rsidR="005E637A" w:rsidRPr="006A0AD5">
        <w:rPr>
          <w:rFonts w:eastAsia="隶书"/>
          <w:sz w:val="24"/>
        </w:rPr>
        <w:t>项目负责人</w:t>
      </w:r>
      <w:r w:rsidR="00FD294F" w:rsidRPr="006A0AD5">
        <w:rPr>
          <w:rFonts w:eastAsia="隶书"/>
          <w:sz w:val="24"/>
        </w:rPr>
        <w:t>不允许更换。</w:t>
      </w:r>
    </w:p>
    <w:p w14:paraId="6C7F302E"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3.5.</w:t>
      </w:r>
      <w:r w:rsidR="00C60BE8" w:rsidRPr="006A0AD5">
        <w:rPr>
          <w:rFonts w:eastAsia="隶书"/>
          <w:sz w:val="24"/>
        </w:rPr>
        <w:t>8</w:t>
      </w:r>
      <w:r w:rsidR="001B1F05" w:rsidRPr="006A0AD5">
        <w:rPr>
          <w:rFonts w:eastAsia="隶书"/>
          <w:sz w:val="24"/>
        </w:rPr>
        <w:t xml:space="preserve"> </w:t>
      </w:r>
      <w:r w:rsidRPr="006A0AD5">
        <w:rPr>
          <w:rFonts w:eastAsia="隶书"/>
          <w:sz w:val="24"/>
        </w:rPr>
        <w:t>招标人有权核查投标人在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rsidRPr="006A0AD5">
        <w:rPr>
          <w:rFonts w:eastAsia="隶书"/>
          <w:sz w:val="24"/>
        </w:rPr>
        <w:t>5</w:t>
      </w:r>
      <w:r w:rsidRPr="006A0AD5">
        <w:rPr>
          <w:rFonts w:eastAsia="隶书"/>
          <w:sz w:val="24"/>
        </w:rPr>
        <w:t>％签约合同价的金额作为违约金。同时招标人将投标人上述弄虚作假行为上报</w:t>
      </w:r>
      <w:proofErr w:type="gramStart"/>
      <w:r w:rsidRPr="006A0AD5">
        <w:rPr>
          <w:rFonts w:eastAsia="隶书"/>
          <w:sz w:val="24"/>
        </w:rPr>
        <w:t>省级交通</w:t>
      </w:r>
      <w:proofErr w:type="gramEnd"/>
      <w:r w:rsidRPr="006A0AD5">
        <w:rPr>
          <w:rFonts w:eastAsia="隶书"/>
          <w:sz w:val="24"/>
        </w:rPr>
        <w:t>运输主管部门，作为不良记录纳入公路建设市场信用信息管理系统。</w:t>
      </w:r>
    </w:p>
    <w:p w14:paraId="66684972" w14:textId="77777777" w:rsidR="00157346" w:rsidRPr="006A0AD5" w:rsidRDefault="00157346" w:rsidP="00007799">
      <w:pPr>
        <w:pStyle w:val="1"/>
        <w:spacing w:before="240" w:after="240" w:line="440" w:lineRule="atLeast"/>
        <w:rPr>
          <w:rFonts w:eastAsia="黑体"/>
          <w:b w:val="0"/>
          <w:sz w:val="24"/>
          <w:szCs w:val="24"/>
        </w:rPr>
      </w:pPr>
      <w:bookmarkStart w:id="419" w:name="_Toc503235767"/>
      <w:bookmarkStart w:id="420" w:name="_Toc510015700"/>
      <w:r w:rsidRPr="006A0AD5">
        <w:rPr>
          <w:rFonts w:eastAsia="黑体"/>
          <w:b w:val="0"/>
          <w:sz w:val="24"/>
          <w:szCs w:val="24"/>
        </w:rPr>
        <w:t xml:space="preserve">3.6 </w:t>
      </w:r>
      <w:r w:rsidRPr="006A0AD5">
        <w:rPr>
          <w:rFonts w:eastAsia="黑体"/>
          <w:b w:val="0"/>
          <w:sz w:val="24"/>
          <w:szCs w:val="24"/>
        </w:rPr>
        <w:t>备选投标方案</w:t>
      </w:r>
      <w:bookmarkEnd w:id="419"/>
      <w:bookmarkEnd w:id="420"/>
    </w:p>
    <w:p w14:paraId="49D69A9E"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3.6.1</w:t>
        </w:r>
      </w:smartTag>
      <w:r w:rsidRPr="006A0AD5">
        <w:rPr>
          <w:sz w:val="24"/>
        </w:rPr>
        <w:t xml:space="preserve"> </w:t>
      </w:r>
      <w:r w:rsidRPr="006A0AD5">
        <w:rPr>
          <w:sz w:val="24"/>
        </w:rPr>
        <w:t>除投标人须知前附表规定允许外，投标人不得递交备选投标方案，否则其投标将被否决。</w:t>
      </w:r>
    </w:p>
    <w:p w14:paraId="48F67112"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3.6.2</w:t>
        </w:r>
      </w:smartTag>
      <w:r w:rsidRPr="006A0AD5">
        <w:rPr>
          <w:sz w:val="24"/>
        </w:rPr>
        <w:t xml:space="preserve"> </w:t>
      </w:r>
      <w:r w:rsidRPr="006A0AD5">
        <w:rPr>
          <w:sz w:val="24"/>
        </w:rPr>
        <w:t>允许投标人递交备选投标方案的，只有中标人所递交的备选投标方案方可予以考虑。评标委员会认为中标人的备选投标方案优于其按照招标文件要求编制的投标方案的，招标人可以接受该备选投标方案。</w:t>
      </w:r>
    </w:p>
    <w:p w14:paraId="315C98EE"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3.6.3</w:t>
        </w:r>
      </w:smartTag>
      <w:r w:rsidRPr="006A0AD5">
        <w:rPr>
          <w:sz w:val="24"/>
        </w:rPr>
        <w:t xml:space="preserve"> </w:t>
      </w:r>
      <w:r w:rsidRPr="006A0AD5">
        <w:rPr>
          <w:sz w:val="24"/>
        </w:rPr>
        <w:t>投标人提供两个或两个以上投标报价，或在投标文件中提供一个报价，但同时提供两个或两个以上</w:t>
      </w:r>
      <w:bookmarkStart w:id="421" w:name="_Toc300834971"/>
      <w:bookmarkStart w:id="422" w:name="_Toc247527575"/>
      <w:bookmarkStart w:id="423" w:name="_Toc247513974"/>
      <w:bookmarkStart w:id="424" w:name="_Toc152045550"/>
      <w:bookmarkStart w:id="425" w:name="_Toc152042326"/>
      <w:bookmarkStart w:id="426" w:name="_Toc144974518"/>
      <w:bookmarkStart w:id="427" w:name="_Toc384308232"/>
      <w:bookmarkStart w:id="428" w:name="_Toc361508607"/>
      <w:bookmarkStart w:id="429" w:name="_Toc352691495"/>
      <w:bookmarkStart w:id="430" w:name="_Toc369531538"/>
      <w:bookmarkStart w:id="431" w:name="_Toc29902"/>
      <w:r w:rsidRPr="006A0AD5">
        <w:rPr>
          <w:sz w:val="24"/>
        </w:rPr>
        <w:t>技术建议书的</w:t>
      </w:r>
      <w:bookmarkEnd w:id="421"/>
      <w:bookmarkEnd w:id="422"/>
      <w:bookmarkEnd w:id="423"/>
      <w:bookmarkEnd w:id="424"/>
      <w:bookmarkEnd w:id="425"/>
      <w:bookmarkEnd w:id="426"/>
      <w:bookmarkEnd w:id="427"/>
      <w:bookmarkEnd w:id="428"/>
      <w:bookmarkEnd w:id="429"/>
      <w:bookmarkEnd w:id="430"/>
      <w:bookmarkEnd w:id="431"/>
      <w:r w:rsidRPr="006A0AD5">
        <w:rPr>
          <w:sz w:val="24"/>
        </w:rPr>
        <w:t>，视为提供备选方案。</w:t>
      </w:r>
    </w:p>
    <w:p w14:paraId="4863B0B0" w14:textId="77777777" w:rsidR="00157346" w:rsidRPr="006A0AD5" w:rsidRDefault="00157346" w:rsidP="00007799">
      <w:pPr>
        <w:pStyle w:val="1"/>
        <w:spacing w:before="240" w:after="240" w:line="440" w:lineRule="atLeast"/>
        <w:rPr>
          <w:rFonts w:eastAsia="黑体"/>
          <w:b w:val="0"/>
          <w:sz w:val="24"/>
          <w:szCs w:val="24"/>
        </w:rPr>
      </w:pPr>
      <w:bookmarkStart w:id="432" w:name="_Toc503235768"/>
      <w:bookmarkStart w:id="433" w:name="_Toc510015701"/>
      <w:r w:rsidRPr="006A0AD5">
        <w:rPr>
          <w:rFonts w:eastAsia="黑体"/>
          <w:b w:val="0"/>
          <w:sz w:val="24"/>
          <w:szCs w:val="24"/>
        </w:rPr>
        <w:t xml:space="preserve">3.7 </w:t>
      </w:r>
      <w:r w:rsidRPr="006A0AD5">
        <w:rPr>
          <w:rFonts w:eastAsia="黑体"/>
          <w:b w:val="0"/>
          <w:sz w:val="24"/>
          <w:szCs w:val="24"/>
        </w:rPr>
        <w:t>投标文件的编制</w:t>
      </w:r>
      <w:bookmarkEnd w:id="432"/>
      <w:bookmarkEnd w:id="433"/>
    </w:p>
    <w:p w14:paraId="337E1BB1"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3.7.1 </w:t>
      </w:r>
      <w:r w:rsidRPr="006A0AD5">
        <w:rPr>
          <w:rFonts w:eastAsia="隶书"/>
          <w:sz w:val="24"/>
        </w:rPr>
        <w:t>投标文件应按</w:t>
      </w:r>
      <w:r w:rsidR="00F56183" w:rsidRPr="006A0AD5">
        <w:rPr>
          <w:rFonts w:eastAsia="隶书"/>
          <w:sz w:val="24"/>
        </w:rPr>
        <w:t>第七章</w:t>
      </w:r>
      <w:r w:rsidRPr="006A0AD5">
        <w:rPr>
          <w:rFonts w:eastAsia="隶书"/>
          <w:sz w:val="24"/>
        </w:rPr>
        <w:t>“</w:t>
      </w:r>
      <w:r w:rsidRPr="006A0AD5">
        <w:rPr>
          <w:rFonts w:eastAsia="隶书"/>
          <w:sz w:val="24"/>
        </w:rPr>
        <w:t>投标文件格式</w:t>
      </w:r>
      <w:r w:rsidRPr="006A0AD5">
        <w:rPr>
          <w:rFonts w:eastAsia="隶书"/>
          <w:sz w:val="24"/>
        </w:rPr>
        <w:t>”</w:t>
      </w:r>
      <w:r w:rsidRPr="006A0AD5">
        <w:rPr>
          <w:rFonts w:eastAsia="隶书"/>
          <w:sz w:val="24"/>
        </w:rPr>
        <w:t>进行编写，如有必要，可以增加附页，作为投标文件的组成部分。</w:t>
      </w:r>
    </w:p>
    <w:p w14:paraId="07F92148" w14:textId="77777777" w:rsidR="00157346" w:rsidRPr="006A0AD5" w:rsidRDefault="00157346" w:rsidP="00007799">
      <w:pPr>
        <w:spacing w:line="440" w:lineRule="atLeast"/>
        <w:ind w:firstLineChars="200" w:firstLine="480"/>
        <w:rPr>
          <w:sz w:val="24"/>
        </w:rPr>
      </w:pPr>
      <w:r w:rsidRPr="006A0AD5">
        <w:rPr>
          <w:sz w:val="24"/>
        </w:rPr>
        <w:t xml:space="preserve">3.7.2 </w:t>
      </w:r>
      <w:r w:rsidRPr="006A0AD5">
        <w:rPr>
          <w:sz w:val="24"/>
        </w:rPr>
        <w:t>投标文件应对招标文件有关</w:t>
      </w:r>
      <w:r w:rsidR="005E637A" w:rsidRPr="006A0AD5">
        <w:rPr>
          <w:sz w:val="24"/>
        </w:rPr>
        <w:t>咨询</w:t>
      </w:r>
      <w:r w:rsidRPr="006A0AD5">
        <w:rPr>
          <w:sz w:val="24"/>
        </w:rPr>
        <w:t>服务期限、投标有效期、</w:t>
      </w:r>
      <w:r w:rsidRPr="006A0AD5">
        <w:rPr>
          <w:rFonts w:eastAsia="隶书"/>
          <w:sz w:val="24"/>
        </w:rPr>
        <w:t>质量要求、安全目标、</w:t>
      </w:r>
      <w:r w:rsidR="00127CF0" w:rsidRPr="006A0AD5">
        <w:rPr>
          <w:sz w:val="24"/>
        </w:rPr>
        <w:t>委托人</w:t>
      </w:r>
      <w:r w:rsidRPr="006A0AD5">
        <w:rPr>
          <w:sz w:val="24"/>
        </w:rPr>
        <w:t>要求、招标范围等实质性内容</w:t>
      </w:r>
      <w:proofErr w:type="gramStart"/>
      <w:r w:rsidRPr="006A0AD5">
        <w:rPr>
          <w:sz w:val="24"/>
        </w:rPr>
        <w:t>作出</w:t>
      </w:r>
      <w:proofErr w:type="gramEnd"/>
      <w:r w:rsidRPr="006A0AD5">
        <w:rPr>
          <w:sz w:val="24"/>
        </w:rPr>
        <w:t>响应。</w:t>
      </w:r>
    </w:p>
    <w:p w14:paraId="7B7E81AC" w14:textId="77777777" w:rsidR="000C5F02" w:rsidRPr="003E2496" w:rsidRDefault="000C5F02" w:rsidP="000C5F02">
      <w:pPr>
        <w:spacing w:line="400" w:lineRule="atLeast"/>
        <w:ind w:firstLineChars="200" w:firstLine="480"/>
        <w:rPr>
          <w:ins w:id="434" w:author="华杰" w:date="2019-07-10T11:43:00Z"/>
          <w:rFonts w:eastAsia="隶书"/>
          <w:sz w:val="24"/>
        </w:rPr>
      </w:pPr>
      <w:ins w:id="435" w:author="华杰" w:date="2019-07-10T11:43:00Z">
        <w:r w:rsidRPr="003E2496">
          <w:rPr>
            <w:rFonts w:eastAsia="隶书"/>
            <w:sz w:val="24"/>
          </w:rPr>
          <w:lastRenderedPageBreak/>
          <w:t xml:space="preserve">3.7.3 </w:t>
        </w:r>
        <w:r w:rsidRPr="003E2496">
          <w:rPr>
            <w:rFonts w:eastAsia="隶书" w:hint="eastAsia"/>
            <w:sz w:val="24"/>
          </w:rPr>
          <w:t>投标文件的制作应满足以下规定：</w:t>
        </w:r>
      </w:ins>
    </w:p>
    <w:p w14:paraId="3F419E5E" w14:textId="77777777" w:rsidR="000C5F02" w:rsidRPr="003E2496" w:rsidRDefault="000C5F02" w:rsidP="000C5F02">
      <w:pPr>
        <w:spacing w:line="400" w:lineRule="atLeast"/>
        <w:ind w:firstLineChars="200" w:firstLine="480"/>
        <w:rPr>
          <w:ins w:id="436" w:author="华杰" w:date="2019-07-10T11:43:00Z"/>
          <w:rFonts w:eastAsia="隶书"/>
          <w:sz w:val="24"/>
        </w:rPr>
      </w:pPr>
      <w:ins w:id="437" w:author="华杰" w:date="2019-07-10T11:43:00Z">
        <w:r w:rsidRPr="003E2496">
          <w:rPr>
            <w:rFonts w:eastAsia="隶书" w:hint="eastAsia"/>
            <w:sz w:val="24"/>
          </w:rPr>
          <w:t>（</w:t>
        </w:r>
        <w:r w:rsidRPr="003E2496">
          <w:rPr>
            <w:rFonts w:eastAsia="隶书"/>
            <w:sz w:val="24"/>
          </w:rPr>
          <w:t>1</w:t>
        </w:r>
        <w:r w:rsidRPr="003E2496">
          <w:rPr>
            <w:rFonts w:eastAsia="隶书" w:hint="eastAsia"/>
            <w:sz w:val="24"/>
          </w:rPr>
          <w:t>）投标文件由投标人使用“电子交易平台”自带的“投标文件制作工具”制作生成。</w:t>
        </w:r>
      </w:ins>
    </w:p>
    <w:p w14:paraId="536551CA" w14:textId="77777777" w:rsidR="000C5F02" w:rsidRPr="003E2496" w:rsidRDefault="000C5F02" w:rsidP="000C5F02">
      <w:pPr>
        <w:spacing w:line="400" w:lineRule="atLeast"/>
        <w:ind w:firstLineChars="200" w:firstLine="480"/>
        <w:rPr>
          <w:ins w:id="438" w:author="华杰" w:date="2019-07-10T11:43:00Z"/>
          <w:rFonts w:eastAsia="隶书"/>
          <w:sz w:val="24"/>
        </w:rPr>
      </w:pPr>
      <w:ins w:id="439" w:author="华杰" w:date="2019-07-10T11:43:00Z">
        <w:r w:rsidRPr="003E2496">
          <w:rPr>
            <w:rFonts w:eastAsia="隶书" w:hint="eastAsia"/>
            <w:sz w:val="24"/>
          </w:rPr>
          <w:t>（</w:t>
        </w:r>
        <w:r w:rsidRPr="003E2496">
          <w:rPr>
            <w:rFonts w:eastAsia="隶书"/>
            <w:sz w:val="24"/>
          </w:rPr>
          <w:t>2</w:t>
        </w:r>
        <w:r w:rsidRPr="003E2496">
          <w:rPr>
            <w:rFonts w:eastAsia="隶书" w:hint="eastAsia"/>
            <w:sz w:val="24"/>
          </w:rPr>
          <w:t>）投标人在编制投标文件时应建立分级目录，并按照标签提示导入相关内容。</w:t>
        </w:r>
      </w:ins>
    </w:p>
    <w:p w14:paraId="70FFA3D2" w14:textId="77777777" w:rsidR="000C5F02" w:rsidRPr="003E2496" w:rsidRDefault="000C5F02" w:rsidP="000C5F02">
      <w:pPr>
        <w:spacing w:line="400" w:lineRule="atLeast"/>
        <w:ind w:firstLineChars="200" w:firstLine="480"/>
        <w:rPr>
          <w:ins w:id="440" w:author="华杰" w:date="2019-07-10T11:43:00Z"/>
          <w:rFonts w:eastAsia="隶书"/>
          <w:sz w:val="24"/>
        </w:rPr>
      </w:pPr>
      <w:ins w:id="441" w:author="华杰" w:date="2019-07-10T11:43:00Z">
        <w:r w:rsidRPr="003E2496">
          <w:rPr>
            <w:rFonts w:eastAsia="隶书" w:hint="eastAsia"/>
            <w:sz w:val="24"/>
          </w:rPr>
          <w:t>（</w:t>
        </w:r>
        <w:r w:rsidRPr="003E2496">
          <w:rPr>
            <w:rFonts w:eastAsia="隶书"/>
            <w:sz w:val="24"/>
          </w:rPr>
          <w:t>3</w:t>
        </w:r>
        <w:r w:rsidRPr="003E2496">
          <w:rPr>
            <w:rFonts w:eastAsia="隶书" w:hint="eastAsia"/>
            <w:sz w:val="24"/>
          </w:rPr>
          <w:t>）投标文件中证明资料的“复印件”均为“原件的扫描件”，应从“电子交易平台”会员诚信库中选择并进行超链接，未标示“复印件”的证明资料均应直接制作生成。</w:t>
        </w:r>
      </w:ins>
    </w:p>
    <w:p w14:paraId="1A3CAFA5" w14:textId="77777777" w:rsidR="000C5F02" w:rsidRPr="003E2496" w:rsidRDefault="000C5F02" w:rsidP="000C5F02">
      <w:pPr>
        <w:spacing w:line="400" w:lineRule="atLeast"/>
        <w:ind w:firstLineChars="200" w:firstLine="480"/>
        <w:rPr>
          <w:ins w:id="442" w:author="华杰" w:date="2019-07-10T11:43:00Z"/>
          <w:rFonts w:eastAsia="隶书"/>
          <w:sz w:val="24"/>
        </w:rPr>
      </w:pPr>
      <w:ins w:id="443" w:author="华杰" w:date="2019-07-10T11:43:00Z">
        <w:r w:rsidRPr="003E2496">
          <w:rPr>
            <w:rFonts w:eastAsia="隶书" w:hint="eastAsia"/>
            <w:sz w:val="24"/>
          </w:rPr>
          <w:t>（</w:t>
        </w:r>
        <w:r w:rsidRPr="003E2496">
          <w:rPr>
            <w:rFonts w:eastAsia="隶书"/>
            <w:sz w:val="24"/>
          </w:rPr>
          <w:t>4</w:t>
        </w:r>
        <w:r w:rsidRPr="003E2496">
          <w:rPr>
            <w:rFonts w:eastAsia="隶书" w:hint="eastAsia"/>
            <w:sz w:val="24"/>
          </w:rPr>
          <w:t>）第</w:t>
        </w:r>
        <w:r>
          <w:rPr>
            <w:rFonts w:eastAsia="隶书" w:hint="eastAsia"/>
            <w:sz w:val="24"/>
          </w:rPr>
          <w:t>七</w:t>
        </w:r>
        <w:r w:rsidRPr="003E2496">
          <w:rPr>
            <w:rFonts w:eastAsia="隶书" w:hint="eastAsia"/>
            <w:sz w:val="24"/>
          </w:rPr>
          <w:t>章“投标文件格式”中要求盖单位章和（或）签字的地方，投标人均应使用</w:t>
        </w:r>
        <w:r w:rsidRPr="003E2496">
          <w:rPr>
            <w:rFonts w:eastAsia="隶书"/>
            <w:sz w:val="24"/>
          </w:rPr>
          <w:t xml:space="preserve">CA </w:t>
        </w:r>
        <w:r w:rsidRPr="003E2496">
          <w:rPr>
            <w:rFonts w:eastAsia="隶书" w:hint="eastAsia"/>
            <w:sz w:val="24"/>
          </w:rPr>
          <w:t>数字证书加盖投标人的单位电子印章和（或）法定代表人的个人电子印章或电子签名章。联合体投标的，投标文件由联合体牵头人按上述规定加盖联合体牵头人单位电子印章和（或）法定代表人的个人电子印章或电子签名章。</w:t>
        </w:r>
      </w:ins>
    </w:p>
    <w:p w14:paraId="252B0643" w14:textId="77777777" w:rsidR="000C5F02" w:rsidRPr="003E2496" w:rsidRDefault="000C5F02" w:rsidP="000C5F02">
      <w:pPr>
        <w:spacing w:line="400" w:lineRule="atLeast"/>
        <w:ind w:firstLineChars="200" w:firstLine="480"/>
        <w:rPr>
          <w:ins w:id="444" w:author="华杰" w:date="2019-07-10T11:43:00Z"/>
          <w:rFonts w:eastAsia="隶书"/>
          <w:sz w:val="24"/>
        </w:rPr>
      </w:pPr>
      <w:ins w:id="445" w:author="华杰" w:date="2019-07-10T11:43:00Z">
        <w:r w:rsidRPr="003E2496">
          <w:rPr>
            <w:rFonts w:eastAsia="隶书" w:hint="eastAsia"/>
            <w:sz w:val="24"/>
          </w:rPr>
          <w:t>（</w:t>
        </w:r>
        <w:r>
          <w:rPr>
            <w:rFonts w:eastAsia="隶书"/>
            <w:sz w:val="24"/>
          </w:rPr>
          <w:t>5</w:t>
        </w:r>
        <w:r w:rsidRPr="003E2496">
          <w:rPr>
            <w:rFonts w:eastAsia="隶书" w:hint="eastAsia"/>
            <w:sz w:val="24"/>
          </w:rPr>
          <w:t>）投标文件制作完成后，投标人应使用</w:t>
        </w:r>
        <w:r w:rsidRPr="003E2496">
          <w:rPr>
            <w:rFonts w:eastAsia="隶书"/>
            <w:sz w:val="24"/>
          </w:rPr>
          <w:t xml:space="preserve">CA </w:t>
        </w:r>
        <w:r w:rsidRPr="003E2496">
          <w:rPr>
            <w:rFonts w:eastAsia="隶书" w:hint="eastAsia"/>
            <w:sz w:val="24"/>
          </w:rPr>
          <w:t>数字证书对投标文件进行文件加密，形成加密的投标文件。</w:t>
        </w:r>
      </w:ins>
    </w:p>
    <w:p w14:paraId="7E9C1074" w14:textId="77777777" w:rsidR="000C5F02" w:rsidRPr="003E2496" w:rsidRDefault="000C5F02" w:rsidP="000C5F02">
      <w:pPr>
        <w:spacing w:line="400" w:lineRule="atLeast"/>
        <w:ind w:firstLineChars="200" w:firstLine="480"/>
        <w:rPr>
          <w:ins w:id="446" w:author="华杰" w:date="2019-07-10T11:43:00Z"/>
          <w:rFonts w:eastAsia="隶书"/>
          <w:sz w:val="24"/>
        </w:rPr>
      </w:pPr>
      <w:ins w:id="447" w:author="华杰" w:date="2019-07-10T11:43:00Z">
        <w:r w:rsidRPr="003E2496">
          <w:rPr>
            <w:rFonts w:eastAsia="隶书" w:hint="eastAsia"/>
            <w:sz w:val="24"/>
          </w:rPr>
          <w:t>（</w:t>
        </w:r>
        <w:r>
          <w:rPr>
            <w:rFonts w:eastAsia="隶书"/>
            <w:sz w:val="24"/>
          </w:rPr>
          <w:t>6</w:t>
        </w:r>
        <w:r w:rsidRPr="003E2496">
          <w:rPr>
            <w:rFonts w:eastAsia="隶书" w:hint="eastAsia"/>
            <w:sz w:val="24"/>
          </w:rPr>
          <w:t>）投标文件制作的具体方法详见“投标文件制作工具”中的帮助文档。</w:t>
        </w:r>
      </w:ins>
    </w:p>
    <w:p w14:paraId="4430235B" w14:textId="77777777" w:rsidR="000C5F02" w:rsidRPr="00ED1D51" w:rsidRDefault="000C5F02" w:rsidP="000C5F02">
      <w:pPr>
        <w:spacing w:line="400" w:lineRule="atLeast"/>
        <w:ind w:firstLineChars="200" w:firstLine="480"/>
        <w:rPr>
          <w:ins w:id="448" w:author="华杰" w:date="2019-07-10T11:43:00Z"/>
          <w:rFonts w:eastAsia="隶书"/>
          <w:sz w:val="24"/>
        </w:rPr>
      </w:pPr>
      <w:ins w:id="449" w:author="华杰" w:date="2019-07-10T11:43:00Z">
        <w:r w:rsidRPr="003E2496">
          <w:rPr>
            <w:rFonts w:eastAsia="隶书"/>
            <w:sz w:val="24"/>
          </w:rPr>
          <w:t xml:space="preserve">3.7.4 </w:t>
        </w:r>
        <w:r w:rsidRPr="003E2496">
          <w:rPr>
            <w:rFonts w:eastAsia="隶书" w:hint="eastAsia"/>
            <w:sz w:val="24"/>
          </w:rPr>
          <w:t>因投标人自身原因而导致投标文件无法导入“电子交易平台”电子开标、评标系统，该投标视为无效投标，投标人自行承担由此导致的全部责任。</w:t>
        </w:r>
      </w:ins>
    </w:p>
    <w:p w14:paraId="05C94596" w14:textId="77777777" w:rsidR="00157346" w:rsidRPr="006A0AD5" w:rsidDel="000C5F02" w:rsidRDefault="000C5F02">
      <w:pPr>
        <w:spacing w:line="400" w:lineRule="atLeast"/>
        <w:ind w:firstLineChars="200" w:firstLine="480"/>
        <w:rPr>
          <w:del w:id="450" w:author="华杰" w:date="2019-07-10T11:43:00Z"/>
          <w:rFonts w:eastAsia="隶书"/>
          <w:sz w:val="24"/>
        </w:rPr>
        <w:pPrChange w:id="451" w:author="华杰" w:date="2019-07-10T11:43:00Z">
          <w:pPr>
            <w:spacing w:line="440" w:lineRule="atLeast"/>
            <w:ind w:firstLineChars="200" w:firstLine="480"/>
          </w:pPr>
        </w:pPrChange>
      </w:pPr>
      <w:ins w:id="452" w:author="华杰" w:date="2019-07-10T11:43:00Z">
        <w:r w:rsidRPr="00C53585">
          <w:rPr>
            <w:rFonts w:eastAsia="隶书"/>
            <w:sz w:val="24"/>
          </w:rPr>
          <w:t>3.7.</w:t>
        </w:r>
        <w:r>
          <w:rPr>
            <w:rFonts w:eastAsia="隶书"/>
            <w:sz w:val="24"/>
          </w:rPr>
          <w:t>5</w:t>
        </w:r>
        <w:r w:rsidRPr="00C53585">
          <w:rPr>
            <w:rFonts w:eastAsia="隶书"/>
            <w:sz w:val="24"/>
          </w:rPr>
          <w:t xml:space="preserve"> </w:t>
        </w:r>
        <w:r>
          <w:rPr>
            <w:rFonts w:eastAsia="隶书" w:hint="eastAsia"/>
            <w:sz w:val="24"/>
          </w:rPr>
          <w:t>纸质</w:t>
        </w:r>
        <w:r w:rsidRPr="00C53585">
          <w:rPr>
            <w:rFonts w:eastAsia="隶书"/>
            <w:sz w:val="24"/>
          </w:rPr>
          <w:t>投标文件份数见投标人须知前附表。</w:t>
        </w:r>
        <w:r>
          <w:rPr>
            <w:rFonts w:eastAsia="隶书" w:hint="eastAsia"/>
            <w:sz w:val="24"/>
          </w:rPr>
          <w:t>纸质</w:t>
        </w:r>
        <w:r w:rsidRPr="00C53585">
          <w:rPr>
            <w:rFonts w:eastAsia="隶书"/>
            <w:sz w:val="24"/>
          </w:rPr>
          <w:t>投标文件应装订成册（</w:t>
        </w:r>
        <w:r w:rsidRPr="00C53585">
          <w:rPr>
            <w:rFonts w:eastAsia="隶书"/>
            <w:sz w:val="24"/>
          </w:rPr>
          <w:t>A4</w:t>
        </w:r>
        <w:r w:rsidRPr="00C53585">
          <w:rPr>
            <w:rFonts w:eastAsia="隶书"/>
            <w:sz w:val="24"/>
          </w:rPr>
          <w:t>纸幅），并逐页标注连续页码。</w:t>
        </w:r>
        <w:r>
          <w:rPr>
            <w:rFonts w:eastAsia="隶书" w:hint="eastAsia"/>
            <w:sz w:val="24"/>
          </w:rPr>
          <w:t>纸质</w:t>
        </w:r>
        <w:r w:rsidRPr="00C53585">
          <w:rPr>
            <w:rFonts w:eastAsia="隶书"/>
            <w:sz w:val="24"/>
          </w:rPr>
          <w:t>投标文件不得采用活页夹装订，否则，招标人对由于</w:t>
        </w:r>
        <w:r>
          <w:rPr>
            <w:rFonts w:eastAsia="隶书" w:hint="eastAsia"/>
            <w:sz w:val="24"/>
          </w:rPr>
          <w:t>纸质</w:t>
        </w:r>
        <w:r w:rsidRPr="00C53585">
          <w:rPr>
            <w:rFonts w:eastAsia="隶书"/>
            <w:sz w:val="24"/>
          </w:rPr>
          <w:t>投标文件装订松散而造成的丢失或其他后果不承担任何责任。装订的</w:t>
        </w:r>
        <w:proofErr w:type="gramStart"/>
        <w:r w:rsidRPr="00C53585">
          <w:rPr>
            <w:rFonts w:eastAsia="隶书"/>
            <w:sz w:val="24"/>
          </w:rPr>
          <w:t>其他要</w:t>
        </w:r>
        <w:proofErr w:type="gramEnd"/>
        <w:r w:rsidRPr="00C53585">
          <w:rPr>
            <w:rFonts w:eastAsia="隶书"/>
            <w:sz w:val="24"/>
          </w:rPr>
          <w:t>求见投标人须知前附表。</w:t>
        </w:r>
      </w:ins>
      <w:smartTag w:uri="urn:schemas-microsoft-com:office:smarttags" w:element="chsdate">
        <w:smartTagPr>
          <w:attr w:name="Year" w:val="1899"/>
          <w:attr w:name="Month" w:val="12"/>
          <w:attr w:name="Day" w:val="30"/>
          <w:attr w:name="IsLunarDate" w:val="False"/>
          <w:attr w:name="IsROCDate" w:val="False"/>
        </w:smartTagPr>
        <w:del w:id="453" w:author="华杰" w:date="2019-07-10T11:43:00Z">
          <w:r w:rsidR="00157346" w:rsidRPr="006A0AD5" w:rsidDel="000C5F02">
            <w:rPr>
              <w:rFonts w:eastAsia="隶书"/>
              <w:sz w:val="24"/>
            </w:rPr>
            <w:delText xml:space="preserve">3.7.3 </w:delText>
          </w:r>
        </w:del>
      </w:smartTag>
      <w:del w:id="454" w:author="华杰" w:date="2019-07-10T11:43:00Z">
        <w:r w:rsidR="00157346" w:rsidRPr="006A0AD5" w:rsidDel="000C5F02">
          <w:rPr>
            <w:rFonts w:eastAsia="隶书"/>
            <w:sz w:val="24"/>
          </w:rPr>
          <w:delText>投标文件应用不褪色的材料书写或打印。投标文件格式中明确要求投标人法定代表人或其委托代理人签字之处，必须由相关人员亲笔签名，不得使用印章、签名章或其他电子制版签名代替；明确要求投标人加盖单位章之处，必须加盖单位章。其中</w:delText>
        </w:r>
        <w:r w:rsidR="003C3598" w:rsidRPr="006A0AD5" w:rsidDel="000C5F02">
          <w:rPr>
            <w:rFonts w:eastAsia="隶书"/>
            <w:sz w:val="24"/>
          </w:rPr>
          <w:delText>，</w:delText>
        </w:r>
        <w:r w:rsidR="00157346" w:rsidRPr="006A0AD5" w:rsidDel="000C5F02">
          <w:rPr>
            <w:rFonts w:eastAsia="隶书"/>
            <w:sz w:val="24"/>
          </w:rPr>
          <w:delText>投标函及对投标文件的澄清和说明应加盖投标人单位章，或由投标人的法定代表人或其委托代理人签字。</w:delText>
        </w:r>
      </w:del>
    </w:p>
    <w:p w14:paraId="157F31B5" w14:textId="77777777" w:rsidR="00157346" w:rsidRPr="006A0AD5" w:rsidDel="000C5F02" w:rsidRDefault="00157346" w:rsidP="00007799">
      <w:pPr>
        <w:spacing w:line="440" w:lineRule="atLeast"/>
        <w:ind w:firstLineChars="200" w:firstLine="480"/>
        <w:rPr>
          <w:del w:id="455" w:author="华杰" w:date="2019-07-10T11:43:00Z"/>
          <w:rFonts w:eastAsia="隶书"/>
          <w:sz w:val="24"/>
        </w:rPr>
      </w:pPr>
      <w:del w:id="456" w:author="华杰" w:date="2019-07-10T11:43:00Z">
        <w:r w:rsidRPr="006A0AD5" w:rsidDel="000C5F02">
          <w:rPr>
            <w:rFonts w:eastAsia="隶书"/>
            <w:sz w:val="24"/>
          </w:rPr>
          <w:delText>如果投标文件由委托代理人签署，则投标人</w:delText>
        </w:r>
        <w:r w:rsidR="00D22964" w:rsidRPr="006A0AD5" w:rsidDel="000C5F02">
          <w:rPr>
            <w:rFonts w:eastAsia="隶书"/>
            <w:sz w:val="24"/>
          </w:rPr>
          <w:delText>须</w:delText>
        </w:r>
        <w:r w:rsidRPr="006A0AD5" w:rsidDel="000C5F02">
          <w:rPr>
            <w:rFonts w:eastAsia="隶书"/>
            <w:sz w:val="24"/>
          </w:rPr>
          <w:delText>提交授权委托书，授权委托书应按</w:delText>
        </w:r>
        <w:r w:rsidR="00F56183" w:rsidRPr="006A0AD5" w:rsidDel="000C5F02">
          <w:rPr>
            <w:rFonts w:eastAsia="隶书"/>
            <w:sz w:val="24"/>
          </w:rPr>
          <w:delText>第七章</w:delText>
        </w:r>
        <w:r w:rsidRPr="006A0AD5" w:rsidDel="000C5F02">
          <w:rPr>
            <w:rFonts w:eastAsia="隶书"/>
            <w:sz w:val="24"/>
          </w:rPr>
          <w:delText>“</w:delText>
        </w:r>
        <w:r w:rsidRPr="006A0AD5" w:rsidDel="000C5F02">
          <w:rPr>
            <w:rFonts w:eastAsia="隶书"/>
            <w:sz w:val="24"/>
          </w:rPr>
          <w:delText>投标文件格式</w:delText>
        </w:r>
        <w:r w:rsidRPr="006A0AD5" w:rsidDel="000C5F02">
          <w:rPr>
            <w:rFonts w:eastAsia="隶书"/>
            <w:sz w:val="24"/>
          </w:rPr>
          <w:delText>”</w:delText>
        </w:r>
        <w:r w:rsidRPr="006A0AD5" w:rsidDel="000C5F02">
          <w:rPr>
            <w:rFonts w:eastAsia="隶书"/>
            <w:sz w:val="24"/>
          </w:rPr>
          <w:delText>的要求出具，并由法定代表人和委托代理人亲笔签名，不得使用印章、签名章或其他电子制版签名</w:delText>
        </w:r>
        <w:r w:rsidR="003406F0" w:rsidRPr="006A0AD5" w:rsidDel="000C5F02">
          <w:rPr>
            <w:rFonts w:eastAsia="隶书"/>
            <w:sz w:val="24"/>
          </w:rPr>
          <w:delText>代替</w:delText>
        </w:r>
        <w:r w:rsidRPr="006A0AD5" w:rsidDel="000C5F02">
          <w:rPr>
            <w:rFonts w:eastAsia="隶书"/>
            <w:sz w:val="24"/>
          </w:rPr>
          <w:delText>。</w:delText>
        </w:r>
      </w:del>
    </w:p>
    <w:p w14:paraId="4BA2B8A8" w14:textId="77777777" w:rsidR="00157346" w:rsidRPr="006A0AD5" w:rsidDel="000C5F02" w:rsidRDefault="00157346" w:rsidP="00007799">
      <w:pPr>
        <w:spacing w:line="440" w:lineRule="atLeast"/>
        <w:ind w:firstLineChars="200" w:firstLine="480"/>
        <w:rPr>
          <w:del w:id="457" w:author="华杰" w:date="2019-07-10T11:43:00Z"/>
          <w:rFonts w:eastAsia="隶书"/>
          <w:sz w:val="24"/>
        </w:rPr>
      </w:pPr>
      <w:del w:id="458" w:author="华杰" w:date="2019-07-10T11:43:00Z">
        <w:r w:rsidRPr="006A0AD5" w:rsidDel="000C5F02">
          <w:rPr>
            <w:rFonts w:eastAsia="隶书"/>
            <w:sz w:val="24"/>
          </w:rPr>
          <w:delText>如果由投标人的法定代表人亲自签署投标文件，则投标人</w:delText>
        </w:r>
        <w:r w:rsidR="00D22964" w:rsidRPr="006A0AD5" w:rsidDel="000C5F02">
          <w:rPr>
            <w:rFonts w:eastAsia="隶书"/>
            <w:sz w:val="24"/>
          </w:rPr>
          <w:delText>须</w:delText>
        </w:r>
        <w:r w:rsidRPr="006A0AD5" w:rsidDel="000C5F02">
          <w:rPr>
            <w:rFonts w:eastAsia="隶书"/>
            <w:sz w:val="24"/>
          </w:rPr>
          <w:delText>提交法定代表人身份证明，身份证明应符合</w:delText>
        </w:r>
        <w:r w:rsidR="00F56183" w:rsidRPr="006A0AD5" w:rsidDel="000C5F02">
          <w:rPr>
            <w:rFonts w:eastAsia="隶书"/>
            <w:sz w:val="24"/>
          </w:rPr>
          <w:delText>第七章</w:delText>
        </w:r>
        <w:r w:rsidRPr="006A0AD5" w:rsidDel="000C5F02">
          <w:rPr>
            <w:rFonts w:eastAsia="隶书"/>
            <w:sz w:val="24"/>
          </w:rPr>
          <w:delText>“</w:delText>
        </w:r>
        <w:r w:rsidRPr="006A0AD5" w:rsidDel="000C5F02">
          <w:rPr>
            <w:rFonts w:eastAsia="隶书"/>
            <w:sz w:val="24"/>
          </w:rPr>
          <w:delText>投标文件格式</w:delText>
        </w:r>
        <w:r w:rsidRPr="006A0AD5" w:rsidDel="000C5F02">
          <w:rPr>
            <w:rFonts w:eastAsia="隶书"/>
            <w:sz w:val="24"/>
          </w:rPr>
          <w:delText>”</w:delText>
        </w:r>
        <w:r w:rsidRPr="006A0AD5" w:rsidDel="000C5F02">
          <w:rPr>
            <w:rFonts w:eastAsia="隶书"/>
            <w:sz w:val="24"/>
          </w:rPr>
          <w:delText>的要求。</w:delText>
        </w:r>
      </w:del>
    </w:p>
    <w:p w14:paraId="3C92DEF2" w14:textId="77777777" w:rsidR="00157346" w:rsidRPr="006A0AD5" w:rsidDel="000C5F02" w:rsidRDefault="00157346" w:rsidP="00007799">
      <w:pPr>
        <w:spacing w:line="440" w:lineRule="atLeast"/>
        <w:ind w:firstLineChars="200" w:firstLine="480"/>
        <w:rPr>
          <w:del w:id="459" w:author="华杰" w:date="2019-07-10T11:43:00Z"/>
          <w:rFonts w:eastAsia="隶书"/>
          <w:sz w:val="24"/>
        </w:rPr>
      </w:pPr>
      <w:del w:id="460" w:author="华杰" w:date="2019-07-10T11:43:00Z">
        <w:r w:rsidRPr="006A0AD5" w:rsidDel="000C5F02">
          <w:rPr>
            <w:rFonts w:eastAsia="隶书"/>
            <w:sz w:val="24"/>
          </w:rPr>
          <w:delText>以联合体形式参与投标的，投标文件由联合体牵头人的法定代表人或其委托代理人按上述规定签署并加盖联合体牵头人单位章。法定代表人授权委托书或法定代表人身份证明须由联合体牵头人按上述规定出具。</w:delText>
        </w:r>
      </w:del>
    </w:p>
    <w:p w14:paraId="697FC28D" w14:textId="77777777" w:rsidR="00157346" w:rsidRPr="006A0AD5" w:rsidDel="000C5F02" w:rsidRDefault="00157346" w:rsidP="00007799">
      <w:pPr>
        <w:spacing w:line="440" w:lineRule="atLeast"/>
        <w:ind w:firstLineChars="200" w:firstLine="480"/>
        <w:rPr>
          <w:del w:id="461" w:author="华杰" w:date="2019-07-10T11:43:00Z"/>
          <w:rFonts w:eastAsia="隶书"/>
          <w:sz w:val="24"/>
        </w:rPr>
      </w:pPr>
      <w:del w:id="462" w:author="华杰" w:date="2019-07-10T11:43:00Z">
        <w:r w:rsidRPr="006A0AD5" w:rsidDel="000C5F02">
          <w:rPr>
            <w:rFonts w:eastAsia="隶书"/>
            <w:sz w:val="24"/>
          </w:rPr>
          <w:delText>投标文件应尽量避免涂改、行间插字或删除。如果出现上述情况，改动之处应由投标人的法定代表人或其授权的代理人签字或盖单位章。</w:delText>
        </w:r>
      </w:del>
    </w:p>
    <w:p w14:paraId="655796DA" w14:textId="77777777" w:rsidR="00157346" w:rsidRPr="006A0AD5" w:rsidDel="000C5F02" w:rsidRDefault="00157346" w:rsidP="00007799">
      <w:pPr>
        <w:spacing w:line="440" w:lineRule="atLeast"/>
        <w:ind w:firstLineChars="200" w:firstLine="480"/>
        <w:rPr>
          <w:del w:id="463" w:author="华杰" w:date="2019-07-10T11:43:00Z"/>
          <w:rFonts w:eastAsia="隶书"/>
          <w:sz w:val="24"/>
        </w:rPr>
      </w:pPr>
      <w:del w:id="464" w:author="华杰" w:date="2019-07-10T11:43:00Z">
        <w:r w:rsidRPr="006A0AD5" w:rsidDel="000C5F02">
          <w:rPr>
            <w:rFonts w:eastAsia="隶书"/>
            <w:sz w:val="24"/>
          </w:rPr>
          <w:delText xml:space="preserve">3.7.4 </w:delText>
        </w:r>
        <w:r w:rsidRPr="006A0AD5" w:rsidDel="000C5F02">
          <w:rPr>
            <w:rFonts w:eastAsia="隶书"/>
            <w:sz w:val="24"/>
          </w:rPr>
          <w:delText>投标文件正本一份</w:delText>
        </w:r>
        <w:r w:rsidRPr="006A0AD5" w:rsidDel="000C5F02">
          <w:rPr>
            <w:rFonts w:eastAsia="隶书"/>
            <w:sz w:val="24"/>
          </w:rPr>
          <w:delText xml:space="preserve">, </w:delText>
        </w:r>
        <w:r w:rsidRPr="006A0AD5" w:rsidDel="000C5F02">
          <w:rPr>
            <w:rFonts w:eastAsia="隶书"/>
            <w:sz w:val="24"/>
          </w:rPr>
          <w:delText>副本份数见投标人须知前附表。正本和副本的封面右上角上应清楚地标记</w:delText>
        </w:r>
        <w:r w:rsidRPr="006A0AD5" w:rsidDel="000C5F02">
          <w:rPr>
            <w:rFonts w:eastAsia="隶书"/>
            <w:sz w:val="24"/>
          </w:rPr>
          <w:delText>“</w:delText>
        </w:r>
        <w:r w:rsidRPr="006A0AD5" w:rsidDel="000C5F02">
          <w:rPr>
            <w:rFonts w:eastAsia="隶书"/>
            <w:sz w:val="24"/>
          </w:rPr>
          <w:delText>正本</w:delText>
        </w:r>
        <w:r w:rsidRPr="006A0AD5" w:rsidDel="000C5F02">
          <w:rPr>
            <w:rFonts w:eastAsia="隶书"/>
            <w:sz w:val="24"/>
          </w:rPr>
          <w:delText>”</w:delText>
        </w:r>
        <w:r w:rsidRPr="006A0AD5" w:rsidDel="000C5F02">
          <w:rPr>
            <w:rFonts w:eastAsia="隶书"/>
            <w:sz w:val="24"/>
          </w:rPr>
          <w:delText>或</w:delText>
        </w:r>
        <w:r w:rsidRPr="006A0AD5" w:rsidDel="000C5F02">
          <w:rPr>
            <w:rFonts w:eastAsia="隶书"/>
            <w:sz w:val="24"/>
          </w:rPr>
          <w:delText>“</w:delText>
        </w:r>
        <w:r w:rsidRPr="006A0AD5" w:rsidDel="000C5F02">
          <w:rPr>
            <w:rFonts w:eastAsia="隶书"/>
            <w:sz w:val="24"/>
          </w:rPr>
          <w:delText>副本</w:delText>
        </w:r>
        <w:r w:rsidRPr="006A0AD5" w:rsidDel="000C5F02">
          <w:rPr>
            <w:rFonts w:eastAsia="隶书"/>
            <w:sz w:val="24"/>
          </w:rPr>
          <w:delText>”</w:delText>
        </w:r>
        <w:r w:rsidRPr="006A0AD5" w:rsidDel="000C5F02">
          <w:rPr>
            <w:rFonts w:eastAsia="隶书"/>
            <w:sz w:val="24"/>
          </w:rPr>
          <w:delText>字样。投标人应根据投标人须知前附表要求提供电子版文件。当副本和正本不一致或电子版文件和纸质正本文件不一致时，以纸质正本文件为准。</w:delText>
        </w:r>
      </w:del>
    </w:p>
    <w:p w14:paraId="6C431E28" w14:textId="77777777" w:rsidR="00157346" w:rsidRPr="006A0AD5" w:rsidRDefault="00157346" w:rsidP="00007799">
      <w:pPr>
        <w:spacing w:line="440" w:lineRule="atLeast"/>
        <w:ind w:firstLineChars="200" w:firstLine="480"/>
        <w:rPr>
          <w:sz w:val="24"/>
        </w:rPr>
      </w:pPr>
      <w:del w:id="465" w:author="华杰" w:date="2019-07-10T11:43:00Z">
        <w:r w:rsidRPr="006A0AD5" w:rsidDel="000C5F02">
          <w:rPr>
            <w:rFonts w:eastAsia="隶书"/>
            <w:sz w:val="24"/>
          </w:rPr>
          <w:delText xml:space="preserve">3.7.5 </w:delText>
        </w:r>
        <w:r w:rsidRPr="006A0AD5" w:rsidDel="000C5F02">
          <w:rPr>
            <w:rFonts w:eastAsia="隶书"/>
            <w:sz w:val="24"/>
          </w:rPr>
          <w:delText>投标文件的正本与副本应分别装订成册（</w:delText>
        </w:r>
        <w:r w:rsidRPr="006A0AD5" w:rsidDel="000C5F02">
          <w:rPr>
            <w:rFonts w:eastAsia="隶书"/>
            <w:sz w:val="24"/>
          </w:rPr>
          <w:delText>A4</w:delText>
        </w:r>
        <w:r w:rsidRPr="006A0AD5" w:rsidDel="000C5F02">
          <w:rPr>
            <w:rFonts w:eastAsia="隶书"/>
            <w:sz w:val="24"/>
          </w:rPr>
          <w:delText>纸幅），编制目录</w:delText>
        </w:r>
        <w:r w:rsidR="00953316" w:rsidRPr="006A0AD5" w:rsidDel="000C5F02">
          <w:rPr>
            <w:rFonts w:eastAsia="隶书"/>
            <w:sz w:val="24"/>
          </w:rPr>
          <w:delText>并</w:delText>
        </w:r>
        <w:r w:rsidRPr="006A0AD5" w:rsidDel="000C5F02">
          <w:rPr>
            <w:rFonts w:eastAsia="隶书"/>
            <w:sz w:val="24"/>
          </w:rPr>
          <w:delText>逐页标注连续页码。投标文件不得采用活页夹装订，否则，招标人对由于投标文件装订松散而造成的丢失或其他后果不承担任何责任。装订的其他要求见投标人须知前附表。</w:delText>
        </w:r>
      </w:del>
    </w:p>
    <w:p w14:paraId="65E8D320" w14:textId="77777777" w:rsidR="00157346" w:rsidRPr="006A0AD5" w:rsidRDefault="00157346" w:rsidP="00007799">
      <w:pPr>
        <w:pStyle w:val="1"/>
        <w:spacing w:before="360" w:after="240" w:line="440" w:lineRule="atLeast"/>
        <w:rPr>
          <w:rFonts w:eastAsia="黑体"/>
          <w:b w:val="0"/>
          <w:sz w:val="28"/>
          <w:szCs w:val="28"/>
        </w:rPr>
      </w:pPr>
      <w:bookmarkStart w:id="466" w:name="_Toc503235769"/>
      <w:bookmarkStart w:id="467" w:name="_Toc510015702"/>
      <w:r w:rsidRPr="006A0AD5">
        <w:rPr>
          <w:rFonts w:eastAsia="黑体"/>
          <w:b w:val="0"/>
          <w:sz w:val="28"/>
          <w:szCs w:val="28"/>
        </w:rPr>
        <w:t xml:space="preserve">4. </w:t>
      </w:r>
      <w:r w:rsidRPr="006A0AD5">
        <w:rPr>
          <w:rFonts w:eastAsia="黑体"/>
          <w:b w:val="0"/>
          <w:sz w:val="28"/>
          <w:szCs w:val="28"/>
        </w:rPr>
        <w:t>投标</w:t>
      </w:r>
      <w:bookmarkEnd w:id="466"/>
      <w:bookmarkEnd w:id="467"/>
      <w:r w:rsidRPr="006A0AD5">
        <w:rPr>
          <w:rFonts w:eastAsia="黑体"/>
          <w:b w:val="0"/>
          <w:sz w:val="28"/>
          <w:szCs w:val="28"/>
        </w:rPr>
        <w:tab/>
      </w:r>
    </w:p>
    <w:p w14:paraId="2FF8505D" w14:textId="77777777" w:rsidR="0002025C" w:rsidRPr="003E2496" w:rsidRDefault="0002025C" w:rsidP="0002025C">
      <w:pPr>
        <w:pStyle w:val="1"/>
        <w:spacing w:before="240" w:after="240" w:line="240" w:lineRule="atLeast"/>
        <w:rPr>
          <w:ins w:id="468" w:author="华杰" w:date="2019-07-10T11:44:00Z"/>
          <w:rFonts w:ascii="黑体" w:eastAsia="黑体"/>
          <w:b w:val="0"/>
          <w:sz w:val="24"/>
          <w:szCs w:val="24"/>
        </w:rPr>
      </w:pPr>
      <w:bookmarkStart w:id="469" w:name="_Toc501257528"/>
      <w:bookmarkStart w:id="470" w:name="_Toc503235770"/>
      <w:bookmarkStart w:id="471" w:name="_Toc510015703"/>
      <w:ins w:id="472" w:author="华杰" w:date="2019-07-10T11:44:00Z">
        <w:r w:rsidRPr="003E2496">
          <w:rPr>
            <w:rFonts w:ascii="黑体" w:eastAsia="黑体"/>
            <w:b w:val="0"/>
            <w:sz w:val="24"/>
            <w:szCs w:val="24"/>
          </w:rPr>
          <w:t xml:space="preserve">4.1 </w:t>
        </w:r>
        <w:r w:rsidRPr="003E2496">
          <w:rPr>
            <w:rFonts w:ascii="黑体" w:eastAsia="黑体" w:hint="eastAsia"/>
            <w:b w:val="0"/>
            <w:sz w:val="24"/>
            <w:szCs w:val="24"/>
          </w:rPr>
          <w:t>电子投标文件的</w:t>
        </w:r>
        <w:bookmarkEnd w:id="469"/>
        <w:r w:rsidRPr="003E2496">
          <w:rPr>
            <w:rFonts w:ascii="黑体" w:eastAsia="黑体" w:hint="eastAsia"/>
            <w:b w:val="0"/>
            <w:sz w:val="24"/>
            <w:szCs w:val="24"/>
          </w:rPr>
          <w:t>加密</w:t>
        </w:r>
      </w:ins>
    </w:p>
    <w:p w14:paraId="642FBC2D" w14:textId="77777777" w:rsidR="0002025C" w:rsidRPr="003E2496" w:rsidRDefault="0002025C" w:rsidP="0002025C">
      <w:pPr>
        <w:spacing w:line="400" w:lineRule="atLeast"/>
        <w:ind w:firstLineChars="200" w:firstLine="480"/>
        <w:rPr>
          <w:ins w:id="473" w:author="华杰" w:date="2019-07-10T11:44:00Z"/>
          <w:rFonts w:eastAsia="黑体"/>
          <w:b/>
          <w:sz w:val="24"/>
        </w:rPr>
      </w:pPr>
      <w:ins w:id="474" w:author="华杰" w:date="2019-07-10T11:44:00Z">
        <w:r>
          <w:rPr>
            <w:rFonts w:hint="eastAsia"/>
            <w:sz w:val="24"/>
          </w:rPr>
          <w:t>电子</w:t>
        </w:r>
        <w:r w:rsidRPr="003E2496">
          <w:rPr>
            <w:rFonts w:hint="eastAsia"/>
            <w:sz w:val="24"/>
          </w:rPr>
          <w:t>投标文件应按照本章第</w:t>
        </w:r>
        <w:smartTag w:uri="urn:schemas-microsoft-com:office:smarttags" w:element="chsdate">
          <w:smartTagPr>
            <w:attr w:name="IsROCDate" w:val="False"/>
            <w:attr w:name="IsLunarDate" w:val="False"/>
            <w:attr w:name="Day" w:val="30"/>
            <w:attr w:name="Month" w:val="12"/>
            <w:attr w:name="Year" w:val="1899"/>
          </w:smartTagPr>
          <w:r w:rsidRPr="003E2496">
            <w:rPr>
              <w:sz w:val="24"/>
            </w:rPr>
            <w:t>3.7.3</w:t>
          </w:r>
        </w:smartTag>
        <w:r w:rsidRPr="003E2496">
          <w:rPr>
            <w:rFonts w:hint="eastAsia"/>
            <w:sz w:val="24"/>
          </w:rPr>
          <w:t>项要求制作并加密，未按要求加密的投标文件，招标人（“电子交易平台”）将拒绝接收并提示。</w:t>
        </w:r>
      </w:ins>
    </w:p>
    <w:p w14:paraId="1652F3A0" w14:textId="77777777" w:rsidR="00157346" w:rsidRPr="006A0AD5" w:rsidRDefault="00157346" w:rsidP="00007799">
      <w:pPr>
        <w:pStyle w:val="1"/>
        <w:spacing w:before="240" w:after="240" w:line="440" w:lineRule="atLeast"/>
        <w:rPr>
          <w:rFonts w:eastAsia="黑体"/>
          <w:b w:val="0"/>
          <w:sz w:val="24"/>
          <w:szCs w:val="24"/>
        </w:rPr>
      </w:pPr>
      <w:r w:rsidRPr="006A0AD5">
        <w:rPr>
          <w:rFonts w:eastAsia="黑体"/>
          <w:b w:val="0"/>
          <w:sz w:val="24"/>
          <w:szCs w:val="24"/>
        </w:rPr>
        <w:t>4.</w:t>
      </w:r>
      <w:del w:id="475" w:author="华杰" w:date="2019-07-10T11:43:00Z">
        <w:r w:rsidRPr="006A0AD5" w:rsidDel="0002025C">
          <w:rPr>
            <w:rFonts w:eastAsia="黑体"/>
            <w:b w:val="0"/>
            <w:sz w:val="24"/>
            <w:szCs w:val="24"/>
          </w:rPr>
          <w:delText xml:space="preserve">1 </w:delText>
        </w:r>
      </w:del>
      <w:ins w:id="476" w:author="华杰" w:date="2019-07-10T11:43:00Z">
        <w:r w:rsidR="0002025C">
          <w:rPr>
            <w:rFonts w:eastAsia="黑体"/>
            <w:b w:val="0"/>
            <w:sz w:val="24"/>
            <w:szCs w:val="24"/>
          </w:rPr>
          <w:t>2</w:t>
        </w:r>
        <w:r w:rsidR="0002025C" w:rsidRPr="006A0AD5">
          <w:rPr>
            <w:rFonts w:eastAsia="黑体"/>
            <w:b w:val="0"/>
            <w:sz w:val="24"/>
            <w:szCs w:val="24"/>
          </w:rPr>
          <w:t xml:space="preserve"> </w:t>
        </w:r>
      </w:ins>
      <w:ins w:id="477" w:author="华杰" w:date="2019-07-10T11:44:00Z">
        <w:r w:rsidR="0002025C">
          <w:rPr>
            <w:rFonts w:eastAsia="黑体" w:hint="eastAsia"/>
            <w:b w:val="0"/>
            <w:sz w:val="24"/>
            <w:szCs w:val="24"/>
          </w:rPr>
          <w:t>纸质</w:t>
        </w:r>
      </w:ins>
      <w:r w:rsidRPr="006A0AD5">
        <w:rPr>
          <w:rFonts w:eastAsia="黑体"/>
          <w:b w:val="0"/>
          <w:sz w:val="24"/>
          <w:szCs w:val="24"/>
        </w:rPr>
        <w:t>投标文件的密封和标识</w:t>
      </w:r>
      <w:bookmarkEnd w:id="470"/>
      <w:bookmarkEnd w:id="471"/>
    </w:p>
    <w:p w14:paraId="0758FC7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4.</w:t>
      </w:r>
      <w:del w:id="478" w:author="华杰" w:date="2019-07-10T11:44:00Z">
        <w:r w:rsidRPr="006A0AD5" w:rsidDel="0002025C">
          <w:rPr>
            <w:rFonts w:eastAsia="隶书"/>
            <w:sz w:val="24"/>
          </w:rPr>
          <w:delText>1</w:delText>
        </w:r>
      </w:del>
      <w:ins w:id="479" w:author="华杰" w:date="2019-07-10T11:44:00Z">
        <w:r w:rsidR="0002025C">
          <w:rPr>
            <w:rFonts w:eastAsia="隶书"/>
            <w:sz w:val="24"/>
          </w:rPr>
          <w:t>2</w:t>
        </w:r>
      </w:ins>
      <w:r w:rsidRPr="006A0AD5">
        <w:rPr>
          <w:rFonts w:eastAsia="隶书"/>
          <w:sz w:val="24"/>
        </w:rPr>
        <w:t xml:space="preserve">.1 </w:t>
      </w:r>
      <w:r w:rsidRPr="006A0AD5">
        <w:rPr>
          <w:rFonts w:eastAsia="隶书"/>
          <w:sz w:val="24"/>
        </w:rPr>
        <w:t>投标文件应采用双信封形式密封。投标文件第一个信封（商务及技术文件）以及第二个信封（报价文件）应单独密封包装。</w:t>
      </w:r>
      <w:r w:rsidR="008227AF" w:rsidRPr="006A0AD5">
        <w:rPr>
          <w:rFonts w:eastAsia="隶书"/>
          <w:sz w:val="24"/>
        </w:rPr>
        <w:t>商务及技术文件</w:t>
      </w:r>
      <w:del w:id="480" w:author="华杰" w:date="2019-07-10T11:44:00Z">
        <w:r w:rsidRPr="006A0AD5" w:rsidDel="00704997">
          <w:rPr>
            <w:rFonts w:eastAsia="隶书"/>
            <w:sz w:val="24"/>
          </w:rPr>
          <w:delText>的正本与副本</w:delText>
        </w:r>
      </w:del>
      <w:r w:rsidRPr="006A0AD5">
        <w:rPr>
          <w:rFonts w:eastAsia="隶书"/>
          <w:sz w:val="24"/>
        </w:rPr>
        <w:t>应统一密封在一个封套中。报价文件</w:t>
      </w:r>
      <w:del w:id="481" w:author="华杰" w:date="2019-07-10T11:44:00Z">
        <w:r w:rsidRPr="006A0AD5" w:rsidDel="00704997">
          <w:rPr>
            <w:rFonts w:eastAsia="隶书"/>
            <w:sz w:val="24"/>
          </w:rPr>
          <w:delText>的正本与副本</w:delText>
        </w:r>
      </w:del>
      <w:r w:rsidRPr="006A0AD5">
        <w:rPr>
          <w:rFonts w:eastAsia="隶书"/>
          <w:sz w:val="24"/>
        </w:rPr>
        <w:t>以及投标文件电子版文件（如需要）应统一密封在另一个封套中。封套应加贴封条，并在封套的封口处加盖投标人单位章或由投标人的法定代表人或其委</w:t>
      </w:r>
      <w:r w:rsidRPr="006A0AD5">
        <w:rPr>
          <w:rFonts w:eastAsia="隶书"/>
          <w:sz w:val="24"/>
        </w:rPr>
        <w:lastRenderedPageBreak/>
        <w:t>托代理人签字。</w:t>
      </w:r>
    </w:p>
    <w:p w14:paraId="7BDA5C0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采用银行保函形式提交投标保证金的，银行保函原件应密封在单独的封套中。</w:t>
      </w:r>
    </w:p>
    <w:p w14:paraId="0309BA50"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4.</w:t>
      </w:r>
      <w:del w:id="482" w:author="华杰" w:date="2019-07-10T11:44:00Z">
        <w:r w:rsidRPr="006A0AD5" w:rsidDel="0002025C">
          <w:rPr>
            <w:rFonts w:eastAsia="隶书"/>
            <w:sz w:val="24"/>
          </w:rPr>
          <w:delText>1</w:delText>
        </w:r>
      </w:del>
      <w:ins w:id="483" w:author="华杰" w:date="2019-07-10T11:44:00Z">
        <w:r w:rsidR="0002025C">
          <w:rPr>
            <w:rFonts w:eastAsia="隶书"/>
            <w:sz w:val="24"/>
          </w:rPr>
          <w:t>2</w:t>
        </w:r>
      </w:ins>
      <w:r w:rsidRPr="006A0AD5">
        <w:rPr>
          <w:rFonts w:eastAsia="隶书"/>
          <w:sz w:val="24"/>
        </w:rPr>
        <w:t xml:space="preserve">.2 </w:t>
      </w:r>
      <w:ins w:id="484" w:author="华杰" w:date="2019-07-10T11:44:00Z">
        <w:r w:rsidR="0002025C">
          <w:rPr>
            <w:rFonts w:eastAsia="隶书" w:hint="eastAsia"/>
            <w:sz w:val="24"/>
          </w:rPr>
          <w:t>纸质</w:t>
        </w:r>
      </w:ins>
      <w:r w:rsidRPr="006A0AD5">
        <w:rPr>
          <w:rFonts w:eastAsia="隶书"/>
          <w:sz w:val="24"/>
        </w:rPr>
        <w:t>投标文件第一个信封（商务及技术文件）、第二个信封（报价文件）以及银行保函封套上应写明的内容见投标人须知前附表。</w:t>
      </w:r>
    </w:p>
    <w:p w14:paraId="273D380D" w14:textId="77777777" w:rsidR="00157346" w:rsidRPr="006A0AD5" w:rsidRDefault="00157346" w:rsidP="00007799">
      <w:pPr>
        <w:spacing w:line="440" w:lineRule="atLeast"/>
        <w:ind w:firstLineChars="200" w:firstLine="480"/>
        <w:rPr>
          <w:sz w:val="24"/>
        </w:rPr>
      </w:pPr>
      <w:r w:rsidRPr="006A0AD5">
        <w:rPr>
          <w:sz w:val="24"/>
        </w:rPr>
        <w:t>4.</w:t>
      </w:r>
      <w:del w:id="485" w:author="华杰" w:date="2019-07-10T11:44:00Z">
        <w:r w:rsidRPr="006A0AD5" w:rsidDel="0002025C">
          <w:rPr>
            <w:sz w:val="24"/>
          </w:rPr>
          <w:delText>1</w:delText>
        </w:r>
      </w:del>
      <w:ins w:id="486" w:author="华杰" w:date="2019-07-10T11:44:00Z">
        <w:r w:rsidR="0002025C">
          <w:rPr>
            <w:sz w:val="24"/>
          </w:rPr>
          <w:t>2</w:t>
        </w:r>
      </w:ins>
      <w:r w:rsidRPr="006A0AD5">
        <w:rPr>
          <w:sz w:val="24"/>
        </w:rPr>
        <w:t xml:space="preserve">.3 </w:t>
      </w:r>
      <w:r w:rsidRPr="006A0AD5">
        <w:rPr>
          <w:sz w:val="24"/>
        </w:rPr>
        <w:t>未按本章第</w:t>
      </w:r>
      <w:r w:rsidRPr="006A0AD5">
        <w:rPr>
          <w:sz w:val="24"/>
        </w:rPr>
        <w:t>4.</w:t>
      </w:r>
      <w:del w:id="487" w:author="华杰" w:date="2019-07-10T11:44:00Z">
        <w:r w:rsidRPr="006A0AD5" w:rsidDel="0002025C">
          <w:rPr>
            <w:sz w:val="24"/>
          </w:rPr>
          <w:delText>1</w:delText>
        </w:r>
      </w:del>
      <w:ins w:id="488" w:author="华杰" w:date="2019-07-10T11:44:00Z">
        <w:r w:rsidR="0002025C">
          <w:rPr>
            <w:sz w:val="24"/>
          </w:rPr>
          <w:t>2</w:t>
        </w:r>
      </w:ins>
      <w:r w:rsidRPr="006A0AD5">
        <w:rPr>
          <w:sz w:val="24"/>
        </w:rPr>
        <w:t>.1</w:t>
      </w:r>
      <w:r w:rsidRPr="006A0AD5">
        <w:rPr>
          <w:sz w:val="24"/>
        </w:rPr>
        <w:t>项要求密封的投标文件，招标人将予以拒收。</w:t>
      </w:r>
    </w:p>
    <w:p w14:paraId="729C0BE9" w14:textId="77777777" w:rsidR="00704997" w:rsidRPr="003E2496" w:rsidRDefault="00704997" w:rsidP="00704997">
      <w:pPr>
        <w:pStyle w:val="1"/>
        <w:spacing w:before="240" w:after="240" w:line="240" w:lineRule="atLeast"/>
        <w:rPr>
          <w:ins w:id="489" w:author="华杰" w:date="2019-07-10T11:45:00Z"/>
          <w:sz w:val="24"/>
        </w:rPr>
      </w:pPr>
      <w:bookmarkStart w:id="490" w:name="_Toc501257529"/>
      <w:bookmarkStart w:id="491" w:name="_Toc503235771"/>
      <w:bookmarkStart w:id="492" w:name="_Toc510015704"/>
      <w:ins w:id="493" w:author="华杰" w:date="2019-07-10T11:45:00Z">
        <w:r w:rsidRPr="003E2496">
          <w:rPr>
            <w:rFonts w:eastAsia="黑体"/>
            <w:b w:val="0"/>
            <w:sz w:val="24"/>
            <w:szCs w:val="24"/>
          </w:rPr>
          <w:t>4.3</w:t>
        </w:r>
        <w:r>
          <w:rPr>
            <w:rFonts w:eastAsia="黑体"/>
            <w:b w:val="0"/>
            <w:sz w:val="24"/>
            <w:szCs w:val="24"/>
          </w:rPr>
          <w:t xml:space="preserve"> </w:t>
        </w:r>
        <w:r w:rsidRPr="003E2496">
          <w:rPr>
            <w:rFonts w:ascii="黑体" w:eastAsia="黑体" w:hint="eastAsia"/>
            <w:b w:val="0"/>
            <w:sz w:val="24"/>
            <w:szCs w:val="24"/>
          </w:rPr>
          <w:t>电子投标文件的递交</w:t>
        </w:r>
        <w:bookmarkEnd w:id="490"/>
      </w:ins>
    </w:p>
    <w:p w14:paraId="6781DB89" w14:textId="77777777" w:rsidR="00704997" w:rsidRPr="003E2496" w:rsidRDefault="00704997" w:rsidP="00704997">
      <w:pPr>
        <w:spacing w:line="400" w:lineRule="atLeast"/>
        <w:ind w:firstLineChars="200" w:firstLine="480"/>
        <w:rPr>
          <w:ins w:id="494" w:author="华杰" w:date="2019-07-10T11:45:00Z"/>
          <w:sz w:val="24"/>
        </w:rPr>
      </w:pPr>
      <w:bookmarkStart w:id="495" w:name="_Hlk13218215"/>
      <w:ins w:id="496" w:author="华杰" w:date="2019-07-10T11:45:00Z">
        <w:r w:rsidRPr="003E2496">
          <w:rPr>
            <w:sz w:val="24"/>
          </w:rPr>
          <w:t xml:space="preserve">4.3.1 </w:t>
        </w:r>
        <w:r w:rsidRPr="003E2496">
          <w:rPr>
            <w:rFonts w:eastAsia="隶书" w:hint="eastAsia"/>
            <w:sz w:val="24"/>
          </w:rPr>
          <w:t>投标人应在第一章“招标公告”或“投标邀请书”规定的投标截止时间前，通过互联网使用</w:t>
        </w:r>
        <w:r w:rsidRPr="003E2496">
          <w:rPr>
            <w:rFonts w:eastAsia="隶书"/>
            <w:sz w:val="24"/>
          </w:rPr>
          <w:t>CA</w:t>
        </w:r>
        <w:r w:rsidRPr="003E2496">
          <w:rPr>
            <w:rFonts w:eastAsia="隶书" w:hint="eastAsia"/>
            <w:sz w:val="24"/>
          </w:rPr>
          <w:t>数字证书登录“电子交易平台”，将加密的投标文件上传，并保存上</w:t>
        </w:r>
        <w:proofErr w:type="gramStart"/>
        <w:r w:rsidRPr="003E2496">
          <w:rPr>
            <w:rFonts w:eastAsia="隶书" w:hint="eastAsia"/>
            <w:sz w:val="24"/>
          </w:rPr>
          <w:t>传成功</w:t>
        </w:r>
        <w:proofErr w:type="gramEnd"/>
        <w:r w:rsidRPr="003E2496">
          <w:rPr>
            <w:rFonts w:eastAsia="隶书" w:hint="eastAsia"/>
            <w:sz w:val="24"/>
          </w:rPr>
          <w:t>后系统自动生成的电子签收凭证，递交时间即为电子签收凭证时间。投标人应充分考虑上传文件时的不可预见因素，未在投标截止时间前完成上传的，视为逾期送达，招标人（“电子交易平台”）将拒绝接收。</w:t>
        </w:r>
      </w:ins>
    </w:p>
    <w:p w14:paraId="7BCFF434" w14:textId="77777777" w:rsidR="00704997" w:rsidRPr="00C53585" w:rsidRDefault="00704997" w:rsidP="00704997">
      <w:pPr>
        <w:spacing w:line="400" w:lineRule="atLeast"/>
        <w:ind w:firstLineChars="200" w:firstLine="480"/>
        <w:rPr>
          <w:ins w:id="497" w:author="华杰" w:date="2019-07-10T11:45:00Z"/>
          <w:sz w:val="24"/>
        </w:rPr>
      </w:pPr>
      <w:ins w:id="498" w:author="华杰" w:date="2019-07-10T11:45:00Z">
        <w:r w:rsidRPr="003E2496">
          <w:rPr>
            <w:sz w:val="24"/>
          </w:rPr>
          <w:t xml:space="preserve">4.3.2 </w:t>
        </w:r>
        <w:r w:rsidRPr="003E2496">
          <w:rPr>
            <w:rFonts w:eastAsia="隶书" w:hint="eastAsia"/>
            <w:sz w:val="24"/>
          </w:rPr>
          <w:t>根据本章第</w:t>
        </w:r>
        <w:r w:rsidRPr="003E2496">
          <w:rPr>
            <w:rFonts w:eastAsia="隶书"/>
            <w:sz w:val="24"/>
          </w:rPr>
          <w:t>4.1</w:t>
        </w:r>
        <w:r w:rsidRPr="003E2496">
          <w:rPr>
            <w:rFonts w:eastAsia="隶书" w:hint="eastAsia"/>
            <w:sz w:val="24"/>
          </w:rPr>
          <w:t>款的规定，投标人递交的投标文件，只要出现应当拒收的情形，其投标文件</w:t>
        </w:r>
        <w:r>
          <w:rPr>
            <w:rFonts w:eastAsia="隶书" w:hint="eastAsia"/>
            <w:sz w:val="24"/>
          </w:rPr>
          <w:t>将</w:t>
        </w:r>
        <w:r w:rsidRPr="003E2496">
          <w:rPr>
            <w:rFonts w:eastAsia="隶书" w:hint="eastAsia"/>
            <w:sz w:val="24"/>
          </w:rPr>
          <w:t>予以拒收。</w:t>
        </w:r>
        <w:bookmarkEnd w:id="495"/>
      </w:ins>
    </w:p>
    <w:p w14:paraId="73D85C22" w14:textId="77777777" w:rsidR="00157346" w:rsidRPr="006A0AD5" w:rsidRDefault="00157346" w:rsidP="00007799">
      <w:pPr>
        <w:pStyle w:val="1"/>
        <w:spacing w:before="240" w:after="240" w:line="440" w:lineRule="atLeast"/>
        <w:rPr>
          <w:rFonts w:eastAsia="黑体"/>
          <w:b w:val="0"/>
          <w:sz w:val="24"/>
          <w:szCs w:val="24"/>
        </w:rPr>
      </w:pPr>
      <w:r w:rsidRPr="006A0AD5">
        <w:rPr>
          <w:rFonts w:eastAsia="黑体"/>
          <w:b w:val="0"/>
          <w:sz w:val="24"/>
          <w:szCs w:val="24"/>
        </w:rPr>
        <w:t>4.</w:t>
      </w:r>
      <w:del w:id="499" w:author="华杰" w:date="2019-07-10T11:45:00Z">
        <w:r w:rsidRPr="006A0AD5" w:rsidDel="00704997">
          <w:rPr>
            <w:rFonts w:eastAsia="黑体"/>
            <w:b w:val="0"/>
            <w:sz w:val="24"/>
            <w:szCs w:val="24"/>
          </w:rPr>
          <w:delText>2</w:delText>
        </w:r>
      </w:del>
      <w:ins w:id="500" w:author="华杰" w:date="2019-07-10T11:45:00Z">
        <w:r w:rsidR="00704997">
          <w:rPr>
            <w:rFonts w:eastAsia="黑体"/>
            <w:b w:val="0"/>
            <w:sz w:val="24"/>
            <w:szCs w:val="24"/>
          </w:rPr>
          <w:t>4</w:t>
        </w:r>
      </w:ins>
      <w:r w:rsidRPr="006A0AD5">
        <w:rPr>
          <w:rFonts w:eastAsia="黑体"/>
          <w:b w:val="0"/>
          <w:sz w:val="24"/>
          <w:szCs w:val="24"/>
        </w:rPr>
        <w:tab/>
        <w:t xml:space="preserve"> </w:t>
      </w:r>
      <w:r w:rsidRPr="006A0AD5">
        <w:rPr>
          <w:rFonts w:eastAsia="黑体"/>
          <w:b w:val="0"/>
          <w:sz w:val="24"/>
          <w:szCs w:val="24"/>
        </w:rPr>
        <w:t>投标文件的递交</w:t>
      </w:r>
      <w:bookmarkEnd w:id="491"/>
      <w:bookmarkEnd w:id="492"/>
    </w:p>
    <w:p w14:paraId="4E537E42"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4.</w:t>
      </w:r>
      <w:del w:id="501" w:author="华杰" w:date="2019-07-10T11:45:00Z">
        <w:r w:rsidRPr="006A0AD5" w:rsidDel="00704997">
          <w:rPr>
            <w:rFonts w:eastAsia="隶书"/>
            <w:sz w:val="24"/>
          </w:rPr>
          <w:delText>2</w:delText>
        </w:r>
      </w:del>
      <w:ins w:id="502" w:author="华杰" w:date="2019-07-10T11:45:00Z">
        <w:r w:rsidR="00704997">
          <w:rPr>
            <w:rFonts w:eastAsia="隶书"/>
            <w:sz w:val="24"/>
          </w:rPr>
          <w:t>4</w:t>
        </w:r>
      </w:ins>
      <w:r w:rsidRPr="006A0AD5">
        <w:rPr>
          <w:rFonts w:eastAsia="隶书"/>
          <w:sz w:val="24"/>
        </w:rPr>
        <w:t xml:space="preserve">.1 </w:t>
      </w:r>
      <w:r w:rsidRPr="006A0AD5">
        <w:rPr>
          <w:rFonts w:eastAsia="隶书"/>
          <w:sz w:val="24"/>
        </w:rPr>
        <w:t>投标人应在第一章</w:t>
      </w:r>
      <w:r w:rsidRPr="006A0AD5">
        <w:rPr>
          <w:rFonts w:eastAsia="隶书"/>
          <w:sz w:val="24"/>
        </w:rPr>
        <w:t>“</w:t>
      </w:r>
      <w:r w:rsidRPr="006A0AD5">
        <w:rPr>
          <w:rFonts w:eastAsia="隶书"/>
          <w:sz w:val="24"/>
        </w:rPr>
        <w:t>招标公告</w:t>
      </w:r>
      <w:r w:rsidRPr="006A0AD5">
        <w:rPr>
          <w:rFonts w:eastAsia="隶书"/>
          <w:sz w:val="24"/>
        </w:rPr>
        <w:t>”</w:t>
      </w:r>
      <w:r w:rsidRPr="006A0AD5">
        <w:rPr>
          <w:rFonts w:eastAsia="隶书"/>
          <w:sz w:val="24"/>
        </w:rPr>
        <w:t>或</w:t>
      </w:r>
      <w:r w:rsidRPr="006A0AD5">
        <w:rPr>
          <w:rFonts w:eastAsia="隶书"/>
          <w:sz w:val="24"/>
        </w:rPr>
        <w:t>“</w:t>
      </w:r>
      <w:r w:rsidRPr="006A0AD5">
        <w:rPr>
          <w:rFonts w:eastAsia="隶书"/>
          <w:sz w:val="24"/>
        </w:rPr>
        <w:t>投标邀请书</w:t>
      </w:r>
      <w:r w:rsidRPr="006A0AD5">
        <w:rPr>
          <w:rFonts w:eastAsia="隶书"/>
          <w:sz w:val="24"/>
        </w:rPr>
        <w:t>”</w:t>
      </w:r>
      <w:r w:rsidRPr="006A0AD5">
        <w:rPr>
          <w:rFonts w:eastAsia="隶书"/>
          <w:sz w:val="24"/>
        </w:rPr>
        <w:t>规定的投标截止时间前递交投标文件。</w:t>
      </w:r>
    </w:p>
    <w:p w14:paraId="741F9831"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4.</w:t>
      </w:r>
      <w:del w:id="503" w:author="华杰" w:date="2019-07-10T11:45:00Z">
        <w:r w:rsidRPr="006A0AD5" w:rsidDel="00704997">
          <w:rPr>
            <w:rFonts w:eastAsia="隶书"/>
            <w:sz w:val="24"/>
          </w:rPr>
          <w:delText>2</w:delText>
        </w:r>
      </w:del>
      <w:ins w:id="504" w:author="华杰" w:date="2019-07-10T11:45:00Z">
        <w:r w:rsidR="00704997">
          <w:rPr>
            <w:rFonts w:eastAsia="隶书"/>
            <w:sz w:val="24"/>
          </w:rPr>
          <w:t>4</w:t>
        </w:r>
      </w:ins>
      <w:r w:rsidRPr="006A0AD5">
        <w:rPr>
          <w:rFonts w:eastAsia="隶书"/>
          <w:sz w:val="24"/>
        </w:rPr>
        <w:t xml:space="preserve">.2 </w:t>
      </w:r>
      <w:r w:rsidRPr="006A0AD5">
        <w:rPr>
          <w:rFonts w:eastAsia="隶书"/>
          <w:sz w:val="24"/>
        </w:rPr>
        <w:t>投标人递交投标文件的地点：见第一章</w:t>
      </w:r>
      <w:r w:rsidRPr="006A0AD5">
        <w:rPr>
          <w:rFonts w:eastAsia="隶书"/>
          <w:sz w:val="24"/>
        </w:rPr>
        <w:t>“</w:t>
      </w:r>
      <w:r w:rsidRPr="006A0AD5">
        <w:rPr>
          <w:rFonts w:eastAsia="隶书"/>
          <w:sz w:val="24"/>
        </w:rPr>
        <w:t>招标公告</w:t>
      </w:r>
      <w:r w:rsidRPr="006A0AD5">
        <w:rPr>
          <w:rFonts w:eastAsia="隶书"/>
          <w:sz w:val="24"/>
        </w:rPr>
        <w:t>”</w:t>
      </w:r>
      <w:r w:rsidRPr="006A0AD5">
        <w:rPr>
          <w:rFonts w:eastAsia="隶书"/>
          <w:sz w:val="24"/>
        </w:rPr>
        <w:t>或</w:t>
      </w:r>
      <w:r w:rsidRPr="006A0AD5">
        <w:rPr>
          <w:rFonts w:eastAsia="隶书"/>
          <w:sz w:val="24"/>
        </w:rPr>
        <w:t>“</w:t>
      </w:r>
      <w:r w:rsidRPr="006A0AD5">
        <w:rPr>
          <w:rFonts w:eastAsia="隶书"/>
          <w:sz w:val="24"/>
        </w:rPr>
        <w:t>投标邀请书</w:t>
      </w:r>
      <w:r w:rsidRPr="006A0AD5">
        <w:rPr>
          <w:rFonts w:eastAsia="隶书"/>
          <w:sz w:val="24"/>
        </w:rPr>
        <w:t>”</w:t>
      </w:r>
      <w:r w:rsidRPr="006A0AD5">
        <w:rPr>
          <w:rFonts w:eastAsia="隶书"/>
          <w:sz w:val="24"/>
        </w:rPr>
        <w:t>。</w:t>
      </w:r>
    </w:p>
    <w:p w14:paraId="7B1E976B" w14:textId="77777777" w:rsidR="00157346" w:rsidRPr="006A0AD5" w:rsidRDefault="00157346" w:rsidP="00007799">
      <w:pPr>
        <w:spacing w:line="440" w:lineRule="atLeast"/>
        <w:ind w:firstLineChars="200" w:firstLine="480"/>
        <w:rPr>
          <w:sz w:val="24"/>
        </w:rPr>
      </w:pPr>
      <w:r w:rsidRPr="006A0AD5">
        <w:rPr>
          <w:sz w:val="24"/>
        </w:rPr>
        <w:t>4.</w:t>
      </w:r>
      <w:del w:id="505" w:author="华杰" w:date="2019-07-10T11:45:00Z">
        <w:r w:rsidRPr="006A0AD5" w:rsidDel="00704997">
          <w:rPr>
            <w:sz w:val="24"/>
          </w:rPr>
          <w:delText>2</w:delText>
        </w:r>
      </w:del>
      <w:ins w:id="506" w:author="华杰" w:date="2019-07-10T11:45:00Z">
        <w:r w:rsidR="00704997">
          <w:rPr>
            <w:sz w:val="24"/>
          </w:rPr>
          <w:t>4</w:t>
        </w:r>
      </w:ins>
      <w:r w:rsidRPr="006A0AD5">
        <w:rPr>
          <w:sz w:val="24"/>
        </w:rPr>
        <w:t xml:space="preserve">.3 </w:t>
      </w:r>
      <w:r w:rsidRPr="006A0AD5">
        <w:rPr>
          <w:sz w:val="24"/>
        </w:rPr>
        <w:t>除投标人须知前附表另有规定外，投标人所递交的</w:t>
      </w:r>
      <w:ins w:id="507" w:author="华杰" w:date="2019-07-10T11:46:00Z">
        <w:r w:rsidR="009D58CF">
          <w:rPr>
            <w:rFonts w:hint="eastAsia"/>
            <w:sz w:val="24"/>
          </w:rPr>
          <w:t>纸质</w:t>
        </w:r>
      </w:ins>
      <w:r w:rsidRPr="006A0AD5">
        <w:rPr>
          <w:sz w:val="24"/>
        </w:rPr>
        <w:t>投标文件不予退还。</w:t>
      </w:r>
      <w:r w:rsidRPr="006A0AD5">
        <w:rPr>
          <w:rFonts w:eastAsia="隶书"/>
          <w:sz w:val="24"/>
        </w:rPr>
        <w:t>投标人少于</w:t>
      </w:r>
      <w:r w:rsidRPr="006A0AD5">
        <w:rPr>
          <w:rFonts w:eastAsia="隶书"/>
          <w:sz w:val="24"/>
        </w:rPr>
        <w:t>3</w:t>
      </w:r>
      <w:r w:rsidRPr="006A0AD5">
        <w:rPr>
          <w:rFonts w:eastAsia="隶书"/>
          <w:sz w:val="24"/>
        </w:rPr>
        <w:t>个的，</w:t>
      </w:r>
      <w:ins w:id="508" w:author="华杰" w:date="2019-07-10T11:46:00Z">
        <w:r w:rsidR="009D58CF">
          <w:rPr>
            <w:rFonts w:eastAsia="隶书" w:hint="eastAsia"/>
            <w:sz w:val="24"/>
          </w:rPr>
          <w:t>纸质</w:t>
        </w:r>
      </w:ins>
      <w:r w:rsidRPr="006A0AD5">
        <w:rPr>
          <w:rFonts w:eastAsia="隶书"/>
          <w:sz w:val="24"/>
        </w:rPr>
        <w:t>投标文件当场退还给投标人。</w:t>
      </w:r>
    </w:p>
    <w:p w14:paraId="5FA3DB61" w14:textId="77777777" w:rsidR="00157346" w:rsidRPr="006A0AD5" w:rsidRDefault="00157346" w:rsidP="00007799">
      <w:pPr>
        <w:spacing w:line="440" w:lineRule="atLeast"/>
        <w:ind w:firstLineChars="200" w:firstLine="480"/>
        <w:rPr>
          <w:sz w:val="24"/>
        </w:rPr>
      </w:pPr>
      <w:r w:rsidRPr="006A0AD5">
        <w:rPr>
          <w:sz w:val="24"/>
        </w:rPr>
        <w:t>4.</w:t>
      </w:r>
      <w:del w:id="509" w:author="华杰" w:date="2019-07-10T11:45:00Z">
        <w:r w:rsidRPr="006A0AD5" w:rsidDel="00704997">
          <w:rPr>
            <w:sz w:val="24"/>
          </w:rPr>
          <w:delText>2</w:delText>
        </w:r>
      </w:del>
      <w:ins w:id="510" w:author="华杰" w:date="2019-07-10T11:45:00Z">
        <w:r w:rsidR="00704997">
          <w:rPr>
            <w:sz w:val="24"/>
          </w:rPr>
          <w:t>4</w:t>
        </w:r>
      </w:ins>
      <w:r w:rsidRPr="006A0AD5">
        <w:rPr>
          <w:sz w:val="24"/>
        </w:rPr>
        <w:t xml:space="preserve">.4 </w:t>
      </w:r>
      <w:r w:rsidRPr="006A0AD5">
        <w:rPr>
          <w:sz w:val="24"/>
        </w:rPr>
        <w:t>招标人收到投标文件后，向投标人出具签收凭证。</w:t>
      </w:r>
    </w:p>
    <w:p w14:paraId="2C240DA7" w14:textId="77777777" w:rsidR="00157346" w:rsidRDefault="00157346" w:rsidP="00007799">
      <w:pPr>
        <w:spacing w:line="440" w:lineRule="atLeast"/>
        <w:ind w:firstLineChars="200" w:firstLine="480"/>
        <w:rPr>
          <w:ins w:id="511" w:author="华杰" w:date="2019-07-10T11:45:00Z"/>
          <w:sz w:val="24"/>
        </w:rPr>
      </w:pPr>
      <w:r w:rsidRPr="006A0AD5">
        <w:rPr>
          <w:sz w:val="24"/>
        </w:rPr>
        <w:t>4.</w:t>
      </w:r>
      <w:del w:id="512" w:author="华杰" w:date="2019-07-10T11:45:00Z">
        <w:r w:rsidRPr="006A0AD5" w:rsidDel="00704997">
          <w:rPr>
            <w:sz w:val="24"/>
          </w:rPr>
          <w:delText>2</w:delText>
        </w:r>
      </w:del>
      <w:ins w:id="513" w:author="华杰" w:date="2019-07-10T11:45:00Z">
        <w:r w:rsidR="00704997">
          <w:rPr>
            <w:sz w:val="24"/>
          </w:rPr>
          <w:t>4</w:t>
        </w:r>
      </w:ins>
      <w:r w:rsidRPr="006A0AD5">
        <w:rPr>
          <w:sz w:val="24"/>
        </w:rPr>
        <w:t xml:space="preserve">.5 </w:t>
      </w:r>
      <w:r w:rsidRPr="006A0AD5">
        <w:rPr>
          <w:sz w:val="24"/>
        </w:rPr>
        <w:t>逾期送达的或未送达指定地点的</w:t>
      </w:r>
      <w:ins w:id="514" w:author="华杰" w:date="2019-07-10T11:47:00Z">
        <w:r w:rsidR="009D58CF">
          <w:rPr>
            <w:rFonts w:hint="eastAsia"/>
            <w:sz w:val="24"/>
          </w:rPr>
          <w:t>纸质</w:t>
        </w:r>
      </w:ins>
      <w:r w:rsidRPr="006A0AD5">
        <w:rPr>
          <w:sz w:val="24"/>
        </w:rPr>
        <w:t>投标文件，招标人将予以拒收。</w:t>
      </w:r>
    </w:p>
    <w:p w14:paraId="7E2C8B58" w14:textId="77777777" w:rsidR="00704997" w:rsidRPr="00704997" w:rsidRDefault="00704997">
      <w:pPr>
        <w:spacing w:line="400" w:lineRule="atLeast"/>
        <w:ind w:firstLineChars="200" w:firstLine="480"/>
        <w:rPr>
          <w:sz w:val="24"/>
        </w:rPr>
        <w:pPrChange w:id="515" w:author="华杰" w:date="2019-07-10T11:46:00Z">
          <w:pPr>
            <w:spacing w:line="440" w:lineRule="atLeast"/>
            <w:ind w:firstLineChars="200" w:firstLine="480"/>
          </w:pPr>
        </w:pPrChange>
      </w:pPr>
      <w:ins w:id="516" w:author="华杰" w:date="2019-07-10T11:45:00Z">
        <w:r w:rsidRPr="003E2496">
          <w:rPr>
            <w:rFonts w:eastAsia="隶书"/>
            <w:sz w:val="24"/>
          </w:rPr>
          <w:t xml:space="preserve">4.4.6 </w:t>
        </w:r>
        <w:r w:rsidRPr="003E2496">
          <w:rPr>
            <w:rFonts w:eastAsia="隶书" w:hint="eastAsia"/>
            <w:sz w:val="24"/>
          </w:rPr>
          <w:t>采用“现场递交”方式递交的</w:t>
        </w:r>
        <w:r>
          <w:rPr>
            <w:rFonts w:eastAsia="隶书" w:hint="eastAsia"/>
            <w:sz w:val="24"/>
          </w:rPr>
          <w:t>纸质</w:t>
        </w:r>
        <w:r w:rsidRPr="003E2496">
          <w:rPr>
            <w:rFonts w:eastAsia="隶书" w:hint="eastAsia"/>
            <w:sz w:val="24"/>
          </w:rPr>
          <w:t>投标文件为采用“网上递交”方式递交的投标文件在加密电子投标文件上传失败、开标解密失败或解密后无法正常读取或者导入电子开标评标系统时的补救方案；未采用“现场递交”方式递交</w:t>
        </w:r>
        <w:r>
          <w:rPr>
            <w:rFonts w:eastAsia="隶书" w:hint="eastAsia"/>
            <w:sz w:val="24"/>
          </w:rPr>
          <w:t>纸质</w:t>
        </w:r>
        <w:r w:rsidRPr="003E2496">
          <w:rPr>
            <w:rFonts w:eastAsia="隶书" w:hint="eastAsia"/>
            <w:sz w:val="24"/>
          </w:rPr>
          <w:t>投标文件的，视为放弃因</w:t>
        </w:r>
        <w:r>
          <w:rPr>
            <w:rFonts w:eastAsia="隶书" w:hint="eastAsia"/>
            <w:sz w:val="24"/>
          </w:rPr>
          <w:t>电子</w:t>
        </w:r>
        <w:r w:rsidRPr="003E2496">
          <w:rPr>
            <w:rFonts w:eastAsia="隶书" w:hint="eastAsia"/>
            <w:sz w:val="24"/>
          </w:rPr>
          <w:t>投标文件上传、解密失败或解密后无法正常读取或者导入电子开标评标系统时进行补救的权利。</w:t>
        </w:r>
      </w:ins>
    </w:p>
    <w:p w14:paraId="0DEA9A58" w14:textId="77777777" w:rsidR="00157346" w:rsidRPr="006A0AD5" w:rsidRDefault="00157346" w:rsidP="00007799">
      <w:pPr>
        <w:pStyle w:val="1"/>
        <w:spacing w:before="240" w:after="240" w:line="440" w:lineRule="atLeast"/>
        <w:rPr>
          <w:rFonts w:eastAsia="黑体"/>
          <w:b w:val="0"/>
          <w:sz w:val="24"/>
          <w:szCs w:val="24"/>
        </w:rPr>
      </w:pPr>
      <w:bookmarkStart w:id="517" w:name="_Toc503235772"/>
      <w:bookmarkStart w:id="518" w:name="_Toc510015705"/>
      <w:r w:rsidRPr="006A0AD5">
        <w:rPr>
          <w:rFonts w:eastAsia="黑体"/>
          <w:b w:val="0"/>
          <w:sz w:val="24"/>
          <w:szCs w:val="24"/>
        </w:rPr>
        <w:t>4.</w:t>
      </w:r>
      <w:del w:id="519" w:author="华杰" w:date="2019-07-10T11:47:00Z">
        <w:r w:rsidRPr="006A0AD5" w:rsidDel="009D58CF">
          <w:rPr>
            <w:rFonts w:eastAsia="黑体"/>
            <w:b w:val="0"/>
            <w:sz w:val="24"/>
            <w:szCs w:val="24"/>
          </w:rPr>
          <w:delText xml:space="preserve">3 </w:delText>
        </w:r>
      </w:del>
      <w:ins w:id="520" w:author="华杰" w:date="2019-07-10T11:47:00Z">
        <w:r w:rsidR="009D58CF">
          <w:rPr>
            <w:rFonts w:eastAsia="黑体"/>
            <w:b w:val="0"/>
            <w:sz w:val="24"/>
            <w:szCs w:val="24"/>
          </w:rPr>
          <w:t>5</w:t>
        </w:r>
        <w:r w:rsidR="009D58CF" w:rsidRPr="006A0AD5">
          <w:rPr>
            <w:rFonts w:eastAsia="黑体"/>
            <w:b w:val="0"/>
            <w:sz w:val="24"/>
            <w:szCs w:val="24"/>
          </w:rPr>
          <w:t xml:space="preserve"> </w:t>
        </w:r>
      </w:ins>
      <w:r w:rsidRPr="006A0AD5">
        <w:rPr>
          <w:rFonts w:eastAsia="黑体"/>
          <w:b w:val="0"/>
          <w:sz w:val="24"/>
          <w:szCs w:val="24"/>
        </w:rPr>
        <w:t>投标文件的修改与撤回</w:t>
      </w:r>
      <w:bookmarkEnd w:id="517"/>
      <w:bookmarkEnd w:id="518"/>
    </w:p>
    <w:p w14:paraId="7C2FE0AE" w14:textId="77777777" w:rsidR="00157346" w:rsidRPr="006A0AD5" w:rsidRDefault="00157346" w:rsidP="00007799">
      <w:pPr>
        <w:spacing w:line="440" w:lineRule="atLeast"/>
        <w:ind w:firstLineChars="200" w:firstLine="480"/>
        <w:rPr>
          <w:sz w:val="24"/>
        </w:rPr>
      </w:pPr>
      <w:r w:rsidRPr="006A0AD5">
        <w:rPr>
          <w:sz w:val="24"/>
        </w:rPr>
        <w:t>4.</w:t>
      </w:r>
      <w:del w:id="521" w:author="华杰" w:date="2019-07-10T11:47:00Z">
        <w:r w:rsidRPr="006A0AD5" w:rsidDel="009D58CF">
          <w:rPr>
            <w:sz w:val="24"/>
          </w:rPr>
          <w:delText>3</w:delText>
        </w:r>
      </w:del>
      <w:ins w:id="522" w:author="华杰" w:date="2019-07-10T11:47:00Z">
        <w:r w:rsidR="009D58CF">
          <w:rPr>
            <w:sz w:val="24"/>
          </w:rPr>
          <w:t>5</w:t>
        </w:r>
      </w:ins>
      <w:r w:rsidRPr="006A0AD5">
        <w:rPr>
          <w:sz w:val="24"/>
        </w:rPr>
        <w:t xml:space="preserve">.1 </w:t>
      </w:r>
      <w:r w:rsidRPr="006A0AD5">
        <w:rPr>
          <w:sz w:val="24"/>
        </w:rPr>
        <w:t>在</w:t>
      </w:r>
      <w:ins w:id="523" w:author="华杰" w:date="2019-07-10T11:47:00Z">
        <w:r w:rsidR="009D58CF" w:rsidRPr="009D58CF">
          <w:rPr>
            <w:rFonts w:hint="eastAsia"/>
            <w:sz w:val="24"/>
          </w:rPr>
          <w:t>第一章“招标公告”或“投标邀请书”规定的投标截止时间</w:t>
        </w:r>
      </w:ins>
      <w:del w:id="524" w:author="华杰" w:date="2019-07-10T11:47:00Z">
        <w:r w:rsidRPr="006A0AD5" w:rsidDel="009D58CF">
          <w:rPr>
            <w:sz w:val="24"/>
          </w:rPr>
          <w:delText>本章第</w:delText>
        </w:r>
        <w:r w:rsidRPr="006A0AD5" w:rsidDel="009D58CF">
          <w:rPr>
            <w:sz w:val="24"/>
          </w:rPr>
          <w:delText>4.2.1</w:delText>
        </w:r>
        <w:r w:rsidRPr="006A0AD5" w:rsidDel="009D58CF">
          <w:rPr>
            <w:sz w:val="24"/>
          </w:rPr>
          <w:delText>项规定的投标截止时间</w:delText>
        </w:r>
      </w:del>
      <w:r w:rsidRPr="006A0AD5">
        <w:rPr>
          <w:sz w:val="24"/>
        </w:rPr>
        <w:t>前，投标人可以修改或撤回已递交的投标文件，但应以书面形式通知招标人。</w:t>
      </w:r>
    </w:p>
    <w:p w14:paraId="53CB74B0" w14:textId="77777777" w:rsidR="00157346" w:rsidRPr="006A0AD5" w:rsidRDefault="00157346" w:rsidP="00007799">
      <w:pPr>
        <w:spacing w:line="440" w:lineRule="atLeast"/>
        <w:ind w:firstLineChars="200" w:firstLine="480"/>
        <w:rPr>
          <w:sz w:val="24"/>
        </w:rPr>
      </w:pPr>
      <w:r w:rsidRPr="006A0AD5">
        <w:rPr>
          <w:sz w:val="24"/>
        </w:rPr>
        <w:lastRenderedPageBreak/>
        <w:t>4.</w:t>
      </w:r>
      <w:del w:id="525" w:author="华杰" w:date="2019-07-11T15:02:00Z">
        <w:r w:rsidRPr="006A0AD5" w:rsidDel="0041089D">
          <w:rPr>
            <w:sz w:val="24"/>
          </w:rPr>
          <w:delText>3</w:delText>
        </w:r>
      </w:del>
      <w:ins w:id="526" w:author="华杰" w:date="2019-07-11T15:02:00Z">
        <w:r w:rsidR="0041089D">
          <w:rPr>
            <w:sz w:val="24"/>
          </w:rPr>
          <w:t>5</w:t>
        </w:r>
      </w:ins>
      <w:r w:rsidRPr="006A0AD5">
        <w:rPr>
          <w:sz w:val="24"/>
        </w:rPr>
        <w:t xml:space="preserve">.2 </w:t>
      </w:r>
      <w:r w:rsidRPr="006A0AD5">
        <w:rPr>
          <w:sz w:val="24"/>
        </w:rPr>
        <w:t>投标人修改或撤回已递交投标文件的书面通知应按照本章第</w:t>
      </w:r>
      <w:r w:rsidRPr="006A0AD5">
        <w:rPr>
          <w:sz w:val="24"/>
        </w:rPr>
        <w:t>3.7.3</w:t>
      </w:r>
      <w:r w:rsidRPr="006A0AD5">
        <w:rPr>
          <w:sz w:val="24"/>
        </w:rPr>
        <w:t>项的要求签字或盖章。招标人收到书面通知后，向投标人出具签收凭证。</w:t>
      </w:r>
    </w:p>
    <w:p w14:paraId="3F4858FB" w14:textId="77777777" w:rsidR="00157346" w:rsidRPr="006A0AD5" w:rsidRDefault="00157346" w:rsidP="00007799">
      <w:pPr>
        <w:spacing w:line="440" w:lineRule="atLeast"/>
        <w:ind w:firstLineChars="200" w:firstLine="480"/>
        <w:rPr>
          <w:sz w:val="24"/>
        </w:rPr>
      </w:pPr>
      <w:r w:rsidRPr="006A0AD5">
        <w:rPr>
          <w:sz w:val="24"/>
        </w:rPr>
        <w:t>4.</w:t>
      </w:r>
      <w:del w:id="527" w:author="华杰" w:date="2019-07-11T15:02:00Z">
        <w:r w:rsidRPr="006A0AD5" w:rsidDel="0041089D">
          <w:rPr>
            <w:sz w:val="24"/>
          </w:rPr>
          <w:delText>3</w:delText>
        </w:r>
      </w:del>
      <w:ins w:id="528" w:author="华杰" w:date="2019-07-11T15:02:00Z">
        <w:r w:rsidR="0041089D">
          <w:rPr>
            <w:sz w:val="24"/>
          </w:rPr>
          <w:t>5</w:t>
        </w:r>
      </w:ins>
      <w:r w:rsidRPr="006A0AD5">
        <w:rPr>
          <w:sz w:val="24"/>
        </w:rPr>
        <w:t xml:space="preserve">.3 </w:t>
      </w:r>
      <w:r w:rsidRPr="006A0AD5">
        <w:rPr>
          <w:sz w:val="24"/>
        </w:rPr>
        <w:t>投标人撤回投标文件的，招标人自收到投标人书面撤回通知之日起</w:t>
      </w:r>
      <w:r w:rsidRPr="006A0AD5">
        <w:rPr>
          <w:sz w:val="24"/>
        </w:rPr>
        <w:t>5</w:t>
      </w:r>
      <w:r w:rsidRPr="006A0AD5">
        <w:rPr>
          <w:sz w:val="24"/>
        </w:rPr>
        <w:t>日内退还已收取的投标保证金。</w:t>
      </w:r>
    </w:p>
    <w:p w14:paraId="558A753E" w14:textId="77777777" w:rsidR="00157346" w:rsidRPr="000360AF" w:rsidRDefault="00157346">
      <w:pPr>
        <w:spacing w:line="400" w:lineRule="atLeast"/>
        <w:ind w:firstLineChars="200" w:firstLine="480"/>
        <w:rPr>
          <w:sz w:val="24"/>
        </w:rPr>
        <w:pPrChange w:id="529" w:author="华杰" w:date="2019-07-11T15:01:00Z">
          <w:pPr>
            <w:spacing w:line="440" w:lineRule="atLeast"/>
            <w:ind w:firstLineChars="200" w:firstLine="480"/>
          </w:pPr>
        </w:pPrChange>
      </w:pPr>
      <w:r w:rsidRPr="006A0AD5">
        <w:rPr>
          <w:sz w:val="24"/>
        </w:rPr>
        <w:t>4.</w:t>
      </w:r>
      <w:del w:id="530" w:author="华杰" w:date="2019-07-11T15:02:00Z">
        <w:r w:rsidRPr="006A0AD5" w:rsidDel="0041089D">
          <w:rPr>
            <w:sz w:val="24"/>
          </w:rPr>
          <w:delText>3</w:delText>
        </w:r>
      </w:del>
      <w:ins w:id="531" w:author="华杰" w:date="2019-07-11T15:02:00Z">
        <w:r w:rsidR="0041089D">
          <w:rPr>
            <w:sz w:val="24"/>
          </w:rPr>
          <w:t>5</w:t>
        </w:r>
      </w:ins>
      <w:r w:rsidRPr="006A0AD5">
        <w:rPr>
          <w:sz w:val="24"/>
        </w:rPr>
        <w:t xml:space="preserve">.4 </w:t>
      </w:r>
      <w:r w:rsidRPr="006A0AD5">
        <w:rPr>
          <w:sz w:val="24"/>
        </w:rPr>
        <w:t>修改的内容为投标文件的组成部分。修改的</w:t>
      </w:r>
      <w:ins w:id="532" w:author="华杰" w:date="2019-07-11T15:01:00Z">
        <w:r w:rsidR="000360AF">
          <w:rPr>
            <w:rFonts w:hint="eastAsia"/>
            <w:sz w:val="24"/>
          </w:rPr>
          <w:t>纸质</w:t>
        </w:r>
      </w:ins>
      <w:r w:rsidRPr="006A0AD5">
        <w:rPr>
          <w:sz w:val="24"/>
        </w:rPr>
        <w:t>投标文件应按照本章第</w:t>
      </w:r>
      <w:r w:rsidRPr="006A0AD5">
        <w:rPr>
          <w:sz w:val="24"/>
        </w:rPr>
        <w:t>3</w:t>
      </w:r>
      <w:r w:rsidRPr="006A0AD5">
        <w:rPr>
          <w:sz w:val="24"/>
        </w:rPr>
        <w:t>条、第</w:t>
      </w:r>
      <w:r w:rsidRPr="006A0AD5">
        <w:rPr>
          <w:sz w:val="24"/>
        </w:rPr>
        <w:t>4</w:t>
      </w:r>
      <w:r w:rsidRPr="006A0AD5">
        <w:rPr>
          <w:sz w:val="24"/>
        </w:rPr>
        <w:t>条的规定进行编制、密封、标记和递交，并标明</w:t>
      </w:r>
      <w:r w:rsidRPr="006A0AD5">
        <w:rPr>
          <w:sz w:val="24"/>
        </w:rPr>
        <w:t>“</w:t>
      </w:r>
      <w:r w:rsidRPr="006A0AD5">
        <w:rPr>
          <w:sz w:val="24"/>
        </w:rPr>
        <w:t>修改</w:t>
      </w:r>
      <w:r w:rsidRPr="006A0AD5">
        <w:rPr>
          <w:sz w:val="24"/>
        </w:rPr>
        <w:t>”</w:t>
      </w:r>
      <w:r w:rsidRPr="006A0AD5">
        <w:rPr>
          <w:sz w:val="24"/>
        </w:rPr>
        <w:t>字样。</w:t>
      </w:r>
      <w:ins w:id="533" w:author="华杰" w:date="2019-07-11T15:01:00Z">
        <w:r w:rsidR="000360AF" w:rsidRPr="0041089D">
          <w:rPr>
            <w:rFonts w:hint="eastAsia"/>
            <w:sz w:val="24"/>
            <w:rPrChange w:id="534" w:author="华杰" w:date="2019-07-11T15:02:00Z">
              <w:rPr>
                <w:rFonts w:eastAsia="隶书" w:hint="eastAsia"/>
                <w:sz w:val="24"/>
              </w:rPr>
            </w:rPrChange>
          </w:rPr>
          <w:t>对采用网上递交的投标文件，以投标截止时间前最后完成上传的文件为准。</w:t>
        </w:r>
      </w:ins>
    </w:p>
    <w:p w14:paraId="3BC0A01E" w14:textId="77777777" w:rsidR="00157346" w:rsidRPr="006A0AD5" w:rsidRDefault="00157346" w:rsidP="00007799">
      <w:pPr>
        <w:pStyle w:val="1"/>
        <w:spacing w:before="360" w:after="240" w:line="440" w:lineRule="atLeast"/>
        <w:rPr>
          <w:rFonts w:eastAsia="黑体"/>
          <w:b w:val="0"/>
          <w:sz w:val="28"/>
          <w:szCs w:val="28"/>
        </w:rPr>
      </w:pPr>
      <w:bookmarkStart w:id="535" w:name="_Toc503235773"/>
      <w:bookmarkStart w:id="536" w:name="_Toc510015706"/>
      <w:r w:rsidRPr="006A0AD5">
        <w:rPr>
          <w:rFonts w:eastAsia="黑体"/>
          <w:b w:val="0"/>
          <w:sz w:val="28"/>
          <w:szCs w:val="28"/>
        </w:rPr>
        <w:t xml:space="preserve">5. </w:t>
      </w:r>
      <w:r w:rsidRPr="006A0AD5">
        <w:rPr>
          <w:rFonts w:eastAsia="黑体"/>
          <w:b w:val="0"/>
          <w:sz w:val="28"/>
          <w:szCs w:val="28"/>
        </w:rPr>
        <w:t>开标</w:t>
      </w:r>
      <w:bookmarkEnd w:id="535"/>
      <w:bookmarkEnd w:id="536"/>
    </w:p>
    <w:p w14:paraId="67CB7B82" w14:textId="77777777" w:rsidR="00157346" w:rsidRPr="006A0AD5" w:rsidRDefault="00157346" w:rsidP="00007799">
      <w:pPr>
        <w:pStyle w:val="1"/>
        <w:spacing w:before="240" w:after="240" w:line="440" w:lineRule="atLeast"/>
        <w:rPr>
          <w:rFonts w:eastAsia="黑体"/>
          <w:b w:val="0"/>
          <w:sz w:val="24"/>
          <w:szCs w:val="24"/>
        </w:rPr>
      </w:pPr>
      <w:bookmarkStart w:id="537" w:name="_Toc503235774"/>
      <w:bookmarkStart w:id="538" w:name="_Toc510015707"/>
      <w:r w:rsidRPr="006A0AD5">
        <w:rPr>
          <w:rFonts w:eastAsia="黑体"/>
          <w:b w:val="0"/>
          <w:sz w:val="24"/>
          <w:szCs w:val="24"/>
        </w:rPr>
        <w:t xml:space="preserve">5.1 </w:t>
      </w:r>
      <w:r w:rsidRPr="006A0AD5">
        <w:rPr>
          <w:rFonts w:eastAsia="黑体"/>
          <w:b w:val="0"/>
          <w:sz w:val="24"/>
          <w:szCs w:val="24"/>
        </w:rPr>
        <w:t>开标时间和地点</w:t>
      </w:r>
      <w:bookmarkEnd w:id="537"/>
      <w:bookmarkEnd w:id="538"/>
    </w:p>
    <w:p w14:paraId="044E178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招标人在本章第</w:t>
      </w:r>
      <w:smartTag w:uri="urn:schemas-microsoft-com:office:smarttags" w:element="chsdate">
        <w:smartTagPr>
          <w:attr w:name="Year" w:val="1899"/>
          <w:attr w:name="Month" w:val="12"/>
          <w:attr w:name="Day" w:val="30"/>
          <w:attr w:name="IsLunarDate" w:val="False"/>
          <w:attr w:name="IsROCDate" w:val="False"/>
        </w:smartTagPr>
        <w:r w:rsidRPr="006A0AD5">
          <w:rPr>
            <w:rFonts w:eastAsia="隶书"/>
            <w:sz w:val="24"/>
          </w:rPr>
          <w:t>4.2.1</w:t>
        </w:r>
      </w:smartTag>
      <w:r w:rsidRPr="006A0AD5">
        <w:rPr>
          <w:rFonts w:eastAsia="隶书"/>
          <w:sz w:val="24"/>
        </w:rPr>
        <w:t>项规定的投标截止时间（开标时间）和投标人须知前附表规定的地点对收到的投标文件第一个信封（商务及技术文件）公开开标，并邀请所有投标人的法定代表人或其委托代理人准时参加。</w:t>
      </w:r>
    </w:p>
    <w:p w14:paraId="42EA303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招标人在投标人须知前附表规定的时间和地点对投标文件第二个信封（报价文件）</w:t>
      </w:r>
      <w:r w:rsidR="007B532F" w:rsidRPr="006A0AD5">
        <w:rPr>
          <w:rFonts w:eastAsia="隶书"/>
          <w:sz w:val="24"/>
        </w:rPr>
        <w:t>公开</w:t>
      </w:r>
      <w:r w:rsidRPr="006A0AD5">
        <w:rPr>
          <w:rFonts w:eastAsia="隶书"/>
          <w:sz w:val="24"/>
        </w:rPr>
        <w:t>开标，并邀请所有投标人的法定代表人或其委托代理人准时参加。</w:t>
      </w:r>
    </w:p>
    <w:p w14:paraId="2D48D6CC"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投标人若未派法定代表人或委托代理人出席开标活动，视为该投标人默认开标结果。</w:t>
      </w:r>
    </w:p>
    <w:p w14:paraId="5E650CA6" w14:textId="77777777" w:rsidR="00157346" w:rsidRPr="006A0AD5" w:rsidRDefault="00157346" w:rsidP="00007799">
      <w:pPr>
        <w:pStyle w:val="1"/>
        <w:spacing w:before="240" w:after="240" w:line="440" w:lineRule="atLeast"/>
        <w:rPr>
          <w:rFonts w:eastAsia="黑体"/>
          <w:b w:val="0"/>
          <w:sz w:val="24"/>
          <w:szCs w:val="24"/>
        </w:rPr>
      </w:pPr>
      <w:bookmarkStart w:id="539" w:name="_Toc503235775"/>
      <w:bookmarkStart w:id="540" w:name="_Toc510015708"/>
      <w:r w:rsidRPr="006A0AD5">
        <w:rPr>
          <w:rFonts w:eastAsia="黑体"/>
          <w:b w:val="0"/>
          <w:sz w:val="24"/>
          <w:szCs w:val="24"/>
        </w:rPr>
        <w:t xml:space="preserve">5.2 </w:t>
      </w:r>
      <w:r w:rsidRPr="006A0AD5">
        <w:rPr>
          <w:rFonts w:eastAsia="黑体"/>
          <w:b w:val="0"/>
          <w:sz w:val="24"/>
          <w:szCs w:val="24"/>
        </w:rPr>
        <w:t>开标程序</w:t>
      </w:r>
      <w:bookmarkEnd w:id="539"/>
      <w:bookmarkEnd w:id="540"/>
    </w:p>
    <w:p w14:paraId="65A3338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5.2.1 </w:t>
      </w:r>
      <w:r w:rsidRPr="006A0AD5">
        <w:rPr>
          <w:rFonts w:eastAsia="隶书"/>
          <w:sz w:val="24"/>
        </w:rPr>
        <w:t>主持人按下列程序对投标文件第一个信封（商务及技术文件）进行开标：</w:t>
      </w:r>
    </w:p>
    <w:p w14:paraId="40FC286B"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）宣布开标纪律；</w:t>
      </w:r>
    </w:p>
    <w:p w14:paraId="24A76611"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）公布在投标截止时间前递交投标文件的投标人数量；</w:t>
      </w:r>
    </w:p>
    <w:p w14:paraId="450361CF"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）宣布开标人、唱标人、记录人等有关人员姓名；</w:t>
      </w:r>
    </w:p>
    <w:p w14:paraId="2DCC0E8D" w14:textId="77777777" w:rsidR="00157346" w:rsidRDefault="00157346" w:rsidP="00007799">
      <w:pPr>
        <w:spacing w:line="440" w:lineRule="atLeast"/>
        <w:ind w:firstLineChars="200" w:firstLine="480"/>
        <w:rPr>
          <w:ins w:id="541" w:author="华杰" w:date="2019-07-11T15:03:00Z"/>
          <w:rFonts w:eastAsia="隶书"/>
          <w:sz w:val="24"/>
        </w:rPr>
      </w:pPr>
      <w:r w:rsidRPr="006A0AD5">
        <w:rPr>
          <w:rFonts w:eastAsia="隶书"/>
          <w:sz w:val="24"/>
        </w:rPr>
        <w:t>（</w:t>
      </w:r>
      <w:r w:rsidRPr="006A0AD5">
        <w:rPr>
          <w:rFonts w:eastAsia="隶书"/>
          <w:sz w:val="24"/>
        </w:rPr>
        <w:t>4</w:t>
      </w:r>
      <w:r w:rsidRPr="006A0AD5">
        <w:rPr>
          <w:rFonts w:eastAsia="隶书"/>
          <w:sz w:val="24"/>
        </w:rPr>
        <w:t>）</w:t>
      </w:r>
      <w:ins w:id="542" w:author="华杰" w:date="2019-07-11T15:02:00Z">
        <w:r w:rsidR="0041089D">
          <w:rPr>
            <w:rFonts w:eastAsia="隶书" w:hint="eastAsia"/>
            <w:sz w:val="24"/>
          </w:rPr>
          <w:t>如</w:t>
        </w:r>
        <w:r w:rsidR="0041089D">
          <w:rPr>
            <w:rFonts w:eastAsia="隶书"/>
            <w:sz w:val="24"/>
          </w:rPr>
          <w:t>需</w:t>
        </w:r>
        <w:r w:rsidR="0041089D" w:rsidRPr="008F6DB0">
          <w:rPr>
            <w:rFonts w:eastAsia="隶书" w:hint="eastAsia"/>
            <w:sz w:val="24"/>
          </w:rPr>
          <w:t>采用纸质投标文件开标的</w:t>
        </w:r>
        <w:r w:rsidR="0041089D">
          <w:rPr>
            <w:rFonts w:eastAsia="隶书" w:hint="eastAsia"/>
            <w:sz w:val="24"/>
          </w:rPr>
          <w:t>，</w:t>
        </w:r>
      </w:ins>
      <w:del w:id="543" w:author="华杰" w:date="2019-07-11T15:03:00Z">
        <w:r w:rsidRPr="006A0AD5" w:rsidDel="0041089D">
          <w:rPr>
            <w:rFonts w:eastAsia="隶书"/>
            <w:sz w:val="24"/>
          </w:rPr>
          <w:delText>按照投标人须知前附表规定</w:delText>
        </w:r>
      </w:del>
      <w:r w:rsidRPr="006A0AD5">
        <w:rPr>
          <w:rFonts w:eastAsia="隶书"/>
          <w:sz w:val="24"/>
        </w:rPr>
        <w:t>由投标人推选的代表检查投标文件的密封情况；</w:t>
      </w:r>
    </w:p>
    <w:p w14:paraId="08571496" w14:textId="77777777" w:rsidR="0041089D" w:rsidRDefault="0041089D" w:rsidP="0041089D">
      <w:pPr>
        <w:spacing w:line="400" w:lineRule="atLeast"/>
        <w:ind w:firstLineChars="200" w:firstLine="480"/>
        <w:rPr>
          <w:ins w:id="544" w:author="华杰" w:date="2019-07-11T15:03:00Z"/>
          <w:rFonts w:eastAsia="隶书"/>
          <w:sz w:val="24"/>
        </w:rPr>
      </w:pPr>
      <w:ins w:id="545" w:author="华杰" w:date="2019-07-11T15:03:00Z">
        <w:r>
          <w:rPr>
            <w:rFonts w:eastAsia="隶书" w:hint="eastAsia"/>
            <w:sz w:val="24"/>
          </w:rPr>
          <w:t>（</w:t>
        </w:r>
        <w:r>
          <w:rPr>
            <w:rFonts w:eastAsia="隶书" w:hint="eastAsia"/>
            <w:sz w:val="24"/>
          </w:rPr>
          <w:t>5</w:t>
        </w:r>
        <w:r>
          <w:rPr>
            <w:rFonts w:eastAsia="隶书" w:hint="eastAsia"/>
            <w:sz w:val="24"/>
          </w:rPr>
          <w:t>）</w:t>
        </w:r>
        <w:r w:rsidRPr="008F6DB0">
          <w:rPr>
            <w:rFonts w:eastAsia="隶书" w:hint="eastAsia"/>
            <w:sz w:val="24"/>
          </w:rPr>
          <w:t>投标人代表解密加密的投标文件</w:t>
        </w:r>
        <w:r>
          <w:rPr>
            <w:rFonts w:eastAsia="隶书" w:hint="eastAsia"/>
            <w:sz w:val="24"/>
          </w:rPr>
          <w:t>；</w:t>
        </w:r>
      </w:ins>
    </w:p>
    <w:p w14:paraId="0FBD7E69" w14:textId="77777777" w:rsidR="0041089D" w:rsidRDefault="0041089D" w:rsidP="0041089D">
      <w:pPr>
        <w:spacing w:line="400" w:lineRule="atLeast"/>
        <w:ind w:firstLineChars="200" w:firstLine="480"/>
        <w:rPr>
          <w:ins w:id="546" w:author="华杰" w:date="2019-07-11T15:03:00Z"/>
          <w:rFonts w:eastAsia="隶书"/>
          <w:sz w:val="24"/>
        </w:rPr>
      </w:pPr>
      <w:ins w:id="547" w:author="华杰" w:date="2019-07-11T15:03:00Z">
        <w:r>
          <w:rPr>
            <w:rFonts w:eastAsia="隶书" w:hint="eastAsia"/>
            <w:sz w:val="24"/>
          </w:rPr>
          <w:t>（</w:t>
        </w:r>
        <w:r>
          <w:rPr>
            <w:rFonts w:eastAsia="隶书" w:hint="eastAsia"/>
            <w:sz w:val="24"/>
          </w:rPr>
          <w:t>6</w:t>
        </w:r>
        <w:r>
          <w:rPr>
            <w:rFonts w:eastAsia="隶书" w:hint="eastAsia"/>
            <w:sz w:val="24"/>
          </w:rPr>
          <w:t>）</w:t>
        </w:r>
        <w:r w:rsidRPr="00B52857">
          <w:rPr>
            <w:rFonts w:eastAsia="隶书" w:hint="eastAsia"/>
            <w:sz w:val="24"/>
          </w:rPr>
          <w:t>导入并读取所有解密成功的投标文件第一个信封（商务及技术文件）的内容；</w:t>
        </w:r>
      </w:ins>
    </w:p>
    <w:p w14:paraId="73A7334B" w14:textId="77777777" w:rsidR="0041089D" w:rsidRPr="0041089D" w:rsidDel="0041089D" w:rsidRDefault="0041089D" w:rsidP="00007799">
      <w:pPr>
        <w:spacing w:line="440" w:lineRule="atLeast"/>
        <w:ind w:firstLineChars="200" w:firstLine="480"/>
        <w:rPr>
          <w:del w:id="548" w:author="华杰" w:date="2019-07-11T15:03:00Z"/>
          <w:rFonts w:eastAsia="隶书"/>
          <w:sz w:val="24"/>
        </w:rPr>
      </w:pPr>
    </w:p>
    <w:p w14:paraId="7067CA71"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del w:id="549" w:author="华杰" w:date="2019-07-11T15:03:00Z">
        <w:r w:rsidRPr="006A0AD5" w:rsidDel="0041089D">
          <w:rPr>
            <w:rFonts w:eastAsia="隶书"/>
            <w:sz w:val="24"/>
          </w:rPr>
          <w:delText>5</w:delText>
        </w:r>
      </w:del>
      <w:ins w:id="550" w:author="华杰" w:date="2019-07-11T15:03:00Z">
        <w:r w:rsidR="0041089D">
          <w:rPr>
            <w:rFonts w:eastAsia="隶书"/>
            <w:sz w:val="24"/>
          </w:rPr>
          <w:t>7</w:t>
        </w:r>
      </w:ins>
      <w:r w:rsidRPr="006A0AD5">
        <w:rPr>
          <w:rFonts w:eastAsia="隶书"/>
          <w:sz w:val="24"/>
        </w:rPr>
        <w:t>）</w:t>
      </w:r>
      <w:del w:id="551" w:author="华杰" w:date="2019-07-11T15:03:00Z">
        <w:r w:rsidRPr="006A0AD5" w:rsidDel="0041089D">
          <w:rPr>
            <w:rFonts w:eastAsia="隶书"/>
            <w:sz w:val="24"/>
          </w:rPr>
          <w:delText>按照投标人须知前附表规定的开标顺序当众开标，</w:delText>
        </w:r>
      </w:del>
      <w:r w:rsidRPr="006A0AD5">
        <w:rPr>
          <w:rFonts w:eastAsia="隶书"/>
          <w:sz w:val="24"/>
        </w:rPr>
        <w:t>公布标段名称、投标人名称、投标保证金的递交情况、</w:t>
      </w:r>
      <w:r w:rsidR="005E637A" w:rsidRPr="006A0AD5">
        <w:rPr>
          <w:rFonts w:eastAsia="隶书"/>
          <w:sz w:val="24"/>
        </w:rPr>
        <w:t>咨询</w:t>
      </w:r>
      <w:r w:rsidRPr="006A0AD5">
        <w:rPr>
          <w:rFonts w:eastAsia="隶书"/>
          <w:sz w:val="24"/>
        </w:rPr>
        <w:t>服务期限及其他内容，并记录在案；</w:t>
      </w:r>
    </w:p>
    <w:p w14:paraId="58CE372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lastRenderedPageBreak/>
        <w:t>（</w:t>
      </w:r>
      <w:del w:id="552" w:author="华杰" w:date="2019-07-11T15:03:00Z">
        <w:r w:rsidRPr="006A0AD5" w:rsidDel="0041089D">
          <w:rPr>
            <w:rFonts w:eastAsia="隶书"/>
            <w:sz w:val="24"/>
          </w:rPr>
          <w:delText>6</w:delText>
        </w:r>
      </w:del>
      <w:ins w:id="553" w:author="华杰" w:date="2019-07-11T15:03:00Z">
        <w:r w:rsidR="0041089D">
          <w:rPr>
            <w:rFonts w:eastAsia="隶书"/>
            <w:sz w:val="24"/>
          </w:rPr>
          <w:t>8</w:t>
        </w:r>
      </w:ins>
      <w:r w:rsidRPr="006A0AD5">
        <w:rPr>
          <w:rFonts w:eastAsia="隶书"/>
          <w:sz w:val="24"/>
        </w:rPr>
        <w:t>）投标人代表、招标人代表、记录人等有关人员在开标记录上签字确认；</w:t>
      </w:r>
    </w:p>
    <w:p w14:paraId="7A27A95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del w:id="554" w:author="华杰" w:date="2019-07-11T15:03:00Z">
        <w:r w:rsidRPr="006A0AD5" w:rsidDel="0041089D">
          <w:rPr>
            <w:rFonts w:eastAsia="隶书"/>
            <w:sz w:val="24"/>
          </w:rPr>
          <w:delText>7</w:delText>
        </w:r>
      </w:del>
      <w:ins w:id="555" w:author="华杰" w:date="2019-07-11T15:03:00Z">
        <w:r w:rsidR="0041089D">
          <w:rPr>
            <w:rFonts w:eastAsia="隶书"/>
            <w:sz w:val="24"/>
          </w:rPr>
          <w:t>9</w:t>
        </w:r>
      </w:ins>
      <w:r w:rsidRPr="006A0AD5">
        <w:rPr>
          <w:rFonts w:eastAsia="隶书"/>
          <w:sz w:val="24"/>
        </w:rPr>
        <w:t>）开标结束。</w:t>
      </w:r>
    </w:p>
    <w:p w14:paraId="5E9943D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5.2.2 </w:t>
      </w:r>
      <w:ins w:id="556" w:author="华杰" w:date="2019-07-11T15:04:00Z">
        <w:r w:rsidR="008F5F90" w:rsidRPr="008F6DB0">
          <w:rPr>
            <w:rFonts w:eastAsia="隶书" w:hint="eastAsia"/>
            <w:sz w:val="24"/>
          </w:rPr>
          <w:t>投标文件第二个信封（报价文件）在投标文件第一个信封（商务及技术文件）完成评审前，“电子交易平台”的开标评标系统将不进行读取，</w:t>
        </w:r>
        <w:r w:rsidR="008F5F90">
          <w:rPr>
            <w:rFonts w:eastAsia="隶书"/>
            <w:sz w:val="24"/>
          </w:rPr>
          <w:t>纸质</w:t>
        </w:r>
      </w:ins>
      <w:del w:id="557" w:author="华杰" w:date="2019-07-11T15:04:00Z">
        <w:r w:rsidRPr="006A0AD5" w:rsidDel="008F5F90">
          <w:rPr>
            <w:rFonts w:eastAsia="隶书"/>
            <w:sz w:val="24"/>
          </w:rPr>
          <w:delText>在投标文件第一个信封（商务及技术文件）开标现场，</w:delText>
        </w:r>
      </w:del>
      <w:r w:rsidRPr="006A0AD5">
        <w:rPr>
          <w:rFonts w:eastAsia="隶书"/>
          <w:sz w:val="24"/>
        </w:rPr>
        <w:t>投标文件第二个信封（报价文件）不予开封，由招标人密封保存。</w:t>
      </w:r>
    </w:p>
    <w:p w14:paraId="38CBFD5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5.2.3 </w:t>
      </w:r>
      <w:r w:rsidRPr="006A0AD5">
        <w:rPr>
          <w:rFonts w:eastAsia="隶书"/>
          <w:sz w:val="24"/>
        </w:rPr>
        <w:t>招标人将按照本章第</w:t>
      </w:r>
      <w:r w:rsidRPr="006A0AD5">
        <w:rPr>
          <w:rFonts w:eastAsia="隶书"/>
          <w:sz w:val="24"/>
        </w:rPr>
        <w:t>5.1</w:t>
      </w:r>
      <w:r w:rsidRPr="006A0AD5">
        <w:rPr>
          <w:rFonts w:eastAsia="隶书"/>
          <w:sz w:val="24"/>
        </w:rPr>
        <w:t>款规定的时间和地点对投标文件第二个信封（报价文件）进行开标。主持人按下列程序进行开标：</w:t>
      </w:r>
    </w:p>
    <w:p w14:paraId="04C3174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）宣布开标纪律；</w:t>
      </w:r>
    </w:p>
    <w:p w14:paraId="4B61A1E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）当众拆开投标文件第一个信封（商务及技术文件）评审结果的密封袋，宣布通过投标文件第一个信封（商务及技术文件）评审的投标人名单；</w:t>
      </w:r>
    </w:p>
    <w:p w14:paraId="7B8C7527"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）宣布开标人、唱标人、记录人等有关人员姓名；</w:t>
      </w:r>
    </w:p>
    <w:p w14:paraId="5677446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w:t>
      </w:r>
      <w:ins w:id="558" w:author="华杰" w:date="2019-07-11T15:08:00Z">
        <w:r w:rsidR="001C39CD" w:rsidRPr="008F6DB0">
          <w:rPr>
            <w:rFonts w:eastAsia="隶书" w:hint="eastAsia"/>
            <w:sz w:val="24"/>
          </w:rPr>
          <w:t>开标人将所有投标文件第二个信封（报价文件）的内容导入“电子交易平台”的开标评标系统，未通过投标文件第一个信封（商务及技术文件）评审的投标人的第二个信封（报价文件）不予读取</w:t>
        </w:r>
        <w:r w:rsidR="001C39CD" w:rsidRPr="009D446C">
          <w:rPr>
            <w:rFonts w:eastAsia="隶书" w:hint="eastAsia"/>
            <w:sz w:val="24"/>
          </w:rPr>
          <w:t>；采用纸质投标文件开标的，仅对通过第一个信封（商务及技术文件）评审的投标文件第二个信封（报价文件）进行启封</w:t>
        </w:r>
        <w:r w:rsidR="001C39CD" w:rsidRPr="001C4873">
          <w:rPr>
            <w:rFonts w:eastAsia="隶书"/>
            <w:sz w:val="24"/>
          </w:rPr>
          <w:t>；</w:t>
        </w:r>
      </w:ins>
      <w:del w:id="559" w:author="华杰" w:date="2019-07-11T15:08:00Z">
        <w:r w:rsidRPr="006A0AD5" w:rsidDel="001C39CD">
          <w:rPr>
            <w:rFonts w:eastAsia="隶书"/>
            <w:sz w:val="24"/>
          </w:rPr>
          <w:delText>按照投标人须知前附表规定由投标人推选的代表检查投标文件的密封情况；</w:delText>
        </w:r>
      </w:del>
    </w:p>
    <w:p w14:paraId="38878778"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5</w:t>
      </w:r>
      <w:r w:rsidRPr="006A0AD5">
        <w:rPr>
          <w:rFonts w:eastAsia="隶书"/>
          <w:sz w:val="24"/>
        </w:rPr>
        <w:t>）</w:t>
      </w:r>
      <w:del w:id="560" w:author="华杰" w:date="2019-07-11T15:09:00Z">
        <w:r w:rsidRPr="006A0AD5" w:rsidDel="001C39CD">
          <w:rPr>
            <w:rFonts w:eastAsia="隶书"/>
            <w:sz w:val="24"/>
          </w:rPr>
          <w:delText>按照投标人须知前附表规定的开标顺序当众开标，开标人只拆封通过投标文件第一个信封（商务及技术文件）评审的投标文件第二个信封（报价文件），</w:delText>
        </w:r>
      </w:del>
      <w:r w:rsidRPr="006A0AD5">
        <w:rPr>
          <w:rFonts w:eastAsia="隶书"/>
          <w:sz w:val="24"/>
        </w:rPr>
        <w:t>公布标段名称、投标人名称、投标报价</w:t>
      </w:r>
      <w:r w:rsidR="00B66879" w:rsidRPr="006A0AD5">
        <w:rPr>
          <w:rFonts w:eastAsia="隶书"/>
          <w:sz w:val="24"/>
          <w:vertAlign w:val="superscript"/>
        </w:rPr>
        <w:footnoteReference w:id="52"/>
      </w:r>
      <w:r w:rsidRPr="006A0AD5">
        <w:rPr>
          <w:rFonts w:eastAsia="隶书"/>
          <w:sz w:val="24"/>
        </w:rPr>
        <w:t>及其他内容，并记录在案；</w:t>
      </w:r>
    </w:p>
    <w:p w14:paraId="4264E9F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6</w:t>
      </w:r>
      <w:r w:rsidRPr="006A0AD5">
        <w:rPr>
          <w:rFonts w:eastAsia="隶书"/>
          <w:sz w:val="24"/>
        </w:rPr>
        <w:t>）计算并宣布评标基准价；</w:t>
      </w:r>
    </w:p>
    <w:p w14:paraId="346FE39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7</w:t>
      </w:r>
      <w:r w:rsidRPr="006A0AD5">
        <w:rPr>
          <w:rFonts w:eastAsia="隶书"/>
          <w:sz w:val="24"/>
        </w:rPr>
        <w:t>）将未通过投标文件第一个信封（商务及技术文件）评审的投标文件</w:t>
      </w:r>
      <w:ins w:id="561" w:author="华杰" w:date="2019-07-11T15:09:00Z">
        <w:r w:rsidR="001C39CD">
          <w:rPr>
            <w:rFonts w:eastAsia="隶书" w:hint="eastAsia"/>
            <w:sz w:val="24"/>
          </w:rPr>
          <w:t>纸质投标文件</w:t>
        </w:r>
      </w:ins>
      <w:r w:rsidRPr="006A0AD5">
        <w:rPr>
          <w:rFonts w:eastAsia="隶书"/>
          <w:sz w:val="24"/>
        </w:rPr>
        <w:t>第二个信封（报价文件）退还给投标人；</w:t>
      </w:r>
      <w:r w:rsidRPr="006A0AD5">
        <w:rPr>
          <w:rFonts w:eastAsia="隶书"/>
          <w:sz w:val="24"/>
        </w:rPr>
        <w:t xml:space="preserve"> </w:t>
      </w:r>
    </w:p>
    <w:p w14:paraId="437A3F2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8</w:t>
      </w:r>
      <w:r w:rsidRPr="006A0AD5">
        <w:rPr>
          <w:rFonts w:eastAsia="隶书"/>
          <w:sz w:val="24"/>
        </w:rPr>
        <w:t>）投标人代表、招标人代表、记录人等有关人员在开标记录上签字确认；</w:t>
      </w:r>
    </w:p>
    <w:p w14:paraId="43D51F85"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9</w:t>
      </w:r>
      <w:r w:rsidRPr="006A0AD5">
        <w:rPr>
          <w:rFonts w:eastAsia="隶书"/>
          <w:sz w:val="24"/>
        </w:rPr>
        <w:t>）开标结束。</w:t>
      </w:r>
    </w:p>
    <w:p w14:paraId="62270A2E"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5.2.4 </w:t>
      </w:r>
      <w:r w:rsidRPr="006A0AD5">
        <w:rPr>
          <w:rFonts w:eastAsia="隶书"/>
          <w:sz w:val="24"/>
        </w:rPr>
        <w:t>在投标文件第二个信封（报价文件）开标现场，招标人将按第三章</w:t>
      </w:r>
      <w:r w:rsidRPr="006A0AD5">
        <w:rPr>
          <w:rFonts w:eastAsia="隶书"/>
          <w:sz w:val="24"/>
        </w:rPr>
        <w:t>“</w:t>
      </w:r>
      <w:r w:rsidRPr="006A0AD5">
        <w:rPr>
          <w:rFonts w:eastAsia="隶书"/>
          <w:sz w:val="24"/>
        </w:rPr>
        <w:t>评标办法</w:t>
      </w:r>
      <w:r w:rsidRPr="006A0AD5">
        <w:rPr>
          <w:rFonts w:eastAsia="隶书"/>
          <w:sz w:val="24"/>
        </w:rPr>
        <w:t>”</w:t>
      </w:r>
      <w:r w:rsidRPr="006A0AD5">
        <w:rPr>
          <w:rFonts w:eastAsia="隶书"/>
          <w:sz w:val="24"/>
        </w:rPr>
        <w:t>规定的原则计算并宣布评标基准价。若招标人发现投标文件出现以下任</w:t>
      </w:r>
      <w:proofErr w:type="gramStart"/>
      <w:r w:rsidRPr="006A0AD5">
        <w:rPr>
          <w:rFonts w:eastAsia="隶书"/>
          <w:sz w:val="24"/>
        </w:rPr>
        <w:t>一</w:t>
      </w:r>
      <w:proofErr w:type="gramEnd"/>
      <w:r w:rsidRPr="006A0AD5">
        <w:rPr>
          <w:rFonts w:eastAsia="隶书"/>
          <w:sz w:val="24"/>
        </w:rPr>
        <w:t>情况，其投标报价将不再参加评标基准价的计算：</w:t>
      </w:r>
    </w:p>
    <w:p w14:paraId="0EBE70E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）未在投标函上填写投标总价；</w:t>
      </w:r>
    </w:p>
    <w:p w14:paraId="3AFD76B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）投标报价超出招标人公布的最高投标限价（如有）；</w:t>
      </w:r>
    </w:p>
    <w:p w14:paraId="28BFA0BF"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）投标报价的大写金额无法确定具体数值</w:t>
      </w:r>
      <w:ins w:id="562" w:author="华杰" w:date="2019-07-11T15:12:00Z">
        <w:r w:rsidR="00DA404B" w:rsidRPr="00DA404B">
          <w:rPr>
            <w:rFonts w:eastAsia="隶书" w:hint="eastAsia"/>
            <w:sz w:val="24"/>
          </w:rPr>
          <w:t>（仅当采用纸质投标文件开标时）</w:t>
        </w:r>
      </w:ins>
      <w:r w:rsidRPr="006A0AD5">
        <w:rPr>
          <w:rFonts w:eastAsia="隶书"/>
          <w:sz w:val="24"/>
        </w:rPr>
        <w:t>；</w:t>
      </w:r>
    </w:p>
    <w:p w14:paraId="5A86928E"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）投标函上填写的标段号与投标文件封套上标记的标段号不一致</w:t>
      </w:r>
      <w:ins w:id="563" w:author="华杰" w:date="2019-07-11T15:12:00Z">
        <w:r w:rsidR="00DA404B" w:rsidRPr="00DA404B">
          <w:rPr>
            <w:rFonts w:eastAsia="隶书" w:hint="eastAsia"/>
            <w:sz w:val="24"/>
          </w:rPr>
          <w:t>（仅当采用纸质投标文件开标时）</w:t>
        </w:r>
      </w:ins>
      <w:r w:rsidRPr="006A0AD5">
        <w:rPr>
          <w:rFonts w:eastAsia="隶书"/>
          <w:sz w:val="24"/>
        </w:rPr>
        <w:t>。</w:t>
      </w:r>
    </w:p>
    <w:p w14:paraId="77B14340"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lastRenderedPageBreak/>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14:paraId="666DDD24" w14:textId="77777777" w:rsidR="00157346" w:rsidRDefault="00157346" w:rsidP="00007799">
      <w:pPr>
        <w:spacing w:line="440" w:lineRule="atLeast"/>
        <w:ind w:firstLineChars="200" w:firstLine="480"/>
        <w:rPr>
          <w:ins w:id="564" w:author="华杰" w:date="2019-07-11T15:13:00Z"/>
          <w:rFonts w:eastAsia="隶书"/>
          <w:sz w:val="24"/>
        </w:rPr>
      </w:pPr>
      <w:r w:rsidRPr="006A0AD5">
        <w:rPr>
          <w:rFonts w:eastAsia="隶书"/>
          <w:sz w:val="24"/>
        </w:rPr>
        <w:t xml:space="preserve">5.2.5 </w:t>
      </w:r>
      <w:r w:rsidRPr="006A0AD5">
        <w:rPr>
          <w:rFonts w:eastAsia="隶书"/>
          <w:sz w:val="24"/>
        </w:rPr>
        <w:t>在投标文件第一个信封（商务及技术文件）或第二个信封（报价文件）开标过程中，若招标人宣读的内容与投标文件不符，投标人有权在开标现场提出疑问，经招标人当场核查确认之后，可重新宣读其投标文件。若投标人现场未提出疑问，则认为投标人已确认招标人宣读的内容。</w:t>
      </w:r>
    </w:p>
    <w:p w14:paraId="1FC9A7B0" w14:textId="77777777" w:rsidR="00DA404B" w:rsidRPr="003E2496" w:rsidRDefault="00DA404B" w:rsidP="00DA404B">
      <w:pPr>
        <w:pStyle w:val="1"/>
        <w:spacing w:before="240" w:after="240" w:line="240" w:lineRule="atLeast"/>
        <w:rPr>
          <w:ins w:id="565" w:author="华杰" w:date="2019-07-11T15:13:00Z"/>
          <w:rFonts w:eastAsia="黑体"/>
          <w:b w:val="0"/>
          <w:sz w:val="24"/>
          <w:szCs w:val="24"/>
        </w:rPr>
      </w:pPr>
      <w:ins w:id="566" w:author="华杰" w:date="2019-07-11T15:13:00Z">
        <w:r w:rsidRPr="003E2496">
          <w:rPr>
            <w:rFonts w:eastAsia="黑体"/>
            <w:b w:val="0"/>
            <w:sz w:val="24"/>
            <w:szCs w:val="24"/>
          </w:rPr>
          <w:t xml:space="preserve">5.3 </w:t>
        </w:r>
        <w:bookmarkStart w:id="567" w:name="_Toc501257533"/>
        <w:r w:rsidRPr="003E2496">
          <w:rPr>
            <w:rFonts w:eastAsia="黑体" w:hint="eastAsia"/>
            <w:b w:val="0"/>
            <w:sz w:val="24"/>
            <w:szCs w:val="24"/>
          </w:rPr>
          <w:t>开标补救措施</w:t>
        </w:r>
        <w:bookmarkEnd w:id="567"/>
      </w:ins>
    </w:p>
    <w:p w14:paraId="1632DD36" w14:textId="77777777" w:rsidR="00DA404B" w:rsidRPr="003E2496" w:rsidRDefault="00DA404B" w:rsidP="00DA404B">
      <w:pPr>
        <w:spacing w:line="400" w:lineRule="atLeast"/>
        <w:ind w:firstLineChars="200" w:firstLine="480"/>
        <w:rPr>
          <w:ins w:id="568" w:author="华杰" w:date="2019-07-11T15:13:00Z"/>
          <w:rFonts w:eastAsia="隶书"/>
          <w:sz w:val="24"/>
        </w:rPr>
      </w:pPr>
      <w:smartTag w:uri="urn:schemas-microsoft-com:office:smarttags" w:element="chsdate">
        <w:smartTagPr>
          <w:attr w:name="Year" w:val="1899"/>
          <w:attr w:name="Month" w:val="12"/>
          <w:attr w:name="Day" w:val="30"/>
          <w:attr w:name="IsLunarDate" w:val="False"/>
          <w:attr w:name="IsROCDate" w:val="False"/>
        </w:smartTagPr>
        <w:ins w:id="569" w:author="华杰" w:date="2019-07-11T15:13:00Z">
          <w:r w:rsidRPr="003E2496">
            <w:rPr>
              <w:rFonts w:eastAsia="隶书"/>
              <w:sz w:val="24"/>
            </w:rPr>
            <w:t>5.3.1</w:t>
          </w:r>
        </w:ins>
      </w:smartTag>
      <w:ins w:id="570" w:author="华杰" w:date="2019-07-11T15:13:00Z">
        <w:r w:rsidRPr="003E2496">
          <w:rPr>
            <w:rFonts w:eastAsia="隶书"/>
            <w:sz w:val="24"/>
          </w:rPr>
          <w:t xml:space="preserve"> </w:t>
        </w:r>
        <w:r w:rsidRPr="003E2496">
          <w:rPr>
            <w:rFonts w:eastAsia="隶书" w:hint="eastAsia"/>
            <w:sz w:val="24"/>
          </w:rPr>
          <w:t>开标过程中因本章第</w:t>
        </w:r>
        <w:r w:rsidRPr="003E2496">
          <w:rPr>
            <w:rFonts w:eastAsia="隶书"/>
            <w:sz w:val="24"/>
          </w:rPr>
          <w:t>5.3.2</w:t>
        </w:r>
        <w:r w:rsidRPr="003E2496">
          <w:rPr>
            <w:rFonts w:eastAsia="隶书" w:hint="eastAsia"/>
            <w:sz w:val="24"/>
          </w:rPr>
          <w:t>项、第</w:t>
        </w:r>
        <w:r w:rsidRPr="003E2496">
          <w:rPr>
            <w:rFonts w:eastAsia="隶书"/>
            <w:sz w:val="24"/>
          </w:rPr>
          <w:t>5.3.3</w:t>
        </w:r>
        <w:r w:rsidRPr="003E2496">
          <w:rPr>
            <w:rFonts w:eastAsia="隶书" w:hint="eastAsia"/>
            <w:sz w:val="24"/>
          </w:rPr>
          <w:t>项、第</w:t>
        </w:r>
        <w:r w:rsidRPr="003E2496">
          <w:rPr>
            <w:rFonts w:eastAsia="隶书"/>
            <w:sz w:val="24"/>
          </w:rPr>
          <w:t>5.3.4</w:t>
        </w:r>
        <w:r w:rsidRPr="003E2496">
          <w:rPr>
            <w:rFonts w:eastAsia="隶书" w:hint="eastAsia"/>
            <w:sz w:val="24"/>
          </w:rPr>
          <w:t>项所列原因，导致系统无法正常运行，将采取补救措施。</w:t>
        </w:r>
      </w:ins>
    </w:p>
    <w:p w14:paraId="385D2507" w14:textId="77777777" w:rsidR="00DA404B" w:rsidRPr="003E2496" w:rsidRDefault="00DA404B" w:rsidP="00DA404B">
      <w:pPr>
        <w:spacing w:line="400" w:lineRule="atLeast"/>
        <w:ind w:firstLineChars="200" w:firstLine="480"/>
        <w:rPr>
          <w:ins w:id="571" w:author="华杰" w:date="2019-07-11T15:13:00Z"/>
          <w:rFonts w:eastAsia="隶书"/>
          <w:sz w:val="24"/>
        </w:rPr>
      </w:pPr>
      <w:smartTag w:uri="urn:schemas-microsoft-com:office:smarttags" w:element="chsdate">
        <w:smartTagPr>
          <w:attr w:name="Year" w:val="1899"/>
          <w:attr w:name="Month" w:val="12"/>
          <w:attr w:name="Day" w:val="30"/>
          <w:attr w:name="IsLunarDate" w:val="False"/>
          <w:attr w:name="IsROCDate" w:val="False"/>
        </w:smartTagPr>
        <w:ins w:id="572" w:author="华杰" w:date="2019-07-11T15:13:00Z">
          <w:r w:rsidRPr="003E2496">
            <w:rPr>
              <w:rFonts w:eastAsia="隶书"/>
              <w:sz w:val="24"/>
            </w:rPr>
            <w:t>5.3.2</w:t>
          </w:r>
        </w:ins>
      </w:smartTag>
      <w:ins w:id="573" w:author="华杰" w:date="2019-07-11T15:13:00Z">
        <w:r w:rsidRPr="003E2496">
          <w:rPr>
            <w:rFonts w:eastAsia="隶书"/>
            <w:sz w:val="24"/>
          </w:rPr>
          <w:t xml:space="preserve"> </w:t>
        </w:r>
        <w:r w:rsidRPr="003E2496">
          <w:rPr>
            <w:rFonts w:eastAsia="隶书" w:hint="eastAsia"/>
            <w:sz w:val="24"/>
          </w:rPr>
          <w:t>因“电子交易平台”系统故障导致投标人无法正常上传加密的投标文件，投标人应打印并在投标截止时间前递交电子交易平台自动生成的上</w:t>
        </w:r>
        <w:proofErr w:type="gramStart"/>
        <w:r w:rsidRPr="003E2496">
          <w:rPr>
            <w:rFonts w:eastAsia="隶书" w:hint="eastAsia"/>
            <w:sz w:val="24"/>
          </w:rPr>
          <w:t>传失败</w:t>
        </w:r>
        <w:proofErr w:type="gramEnd"/>
        <w:r w:rsidRPr="003E2496">
          <w:rPr>
            <w:rFonts w:eastAsia="隶书" w:hint="eastAsia"/>
            <w:sz w:val="24"/>
          </w:rPr>
          <w:t>的异常记录单，并采用该投标人的纸质投标文件进行开标。</w:t>
        </w:r>
      </w:ins>
    </w:p>
    <w:p w14:paraId="68625129" w14:textId="77777777" w:rsidR="00DA404B" w:rsidRPr="003E2496" w:rsidRDefault="00DA404B" w:rsidP="00DA404B">
      <w:pPr>
        <w:spacing w:line="400" w:lineRule="atLeast"/>
        <w:ind w:firstLineChars="200" w:firstLine="480"/>
        <w:rPr>
          <w:ins w:id="574" w:author="华杰" w:date="2019-07-11T15:13:00Z"/>
          <w:rFonts w:eastAsia="隶书"/>
          <w:sz w:val="24"/>
        </w:rPr>
      </w:pPr>
      <w:ins w:id="575" w:author="华杰" w:date="2019-07-11T15:13:00Z">
        <w:r w:rsidRPr="003E2496">
          <w:rPr>
            <w:rFonts w:eastAsia="隶书"/>
            <w:sz w:val="24"/>
          </w:rPr>
          <w:t xml:space="preserve">5.3.3 </w:t>
        </w:r>
        <w:r w:rsidRPr="003E2496">
          <w:rPr>
            <w:rFonts w:eastAsia="隶书" w:hint="eastAsia"/>
            <w:sz w:val="24"/>
          </w:rPr>
          <w:t>因为投标人</w:t>
        </w:r>
        <w:r w:rsidRPr="003E2496">
          <w:rPr>
            <w:rFonts w:eastAsia="隶书"/>
            <w:sz w:val="24"/>
          </w:rPr>
          <w:t>CA</w:t>
        </w:r>
        <w:r w:rsidRPr="003E2496">
          <w:rPr>
            <w:rFonts w:eastAsia="隶书" w:hint="eastAsia"/>
            <w:sz w:val="24"/>
          </w:rPr>
          <w:t>数字证书损坏等原因导致无法正常解密加密电子投标文件的，采用该投标人的纸质投标文件进行开标。</w:t>
        </w:r>
      </w:ins>
    </w:p>
    <w:p w14:paraId="1ED08703" w14:textId="77777777" w:rsidR="00DA404B" w:rsidRPr="003E2496" w:rsidRDefault="00DA404B" w:rsidP="00DA404B">
      <w:pPr>
        <w:spacing w:line="400" w:lineRule="atLeast"/>
        <w:ind w:firstLineChars="200" w:firstLine="480"/>
        <w:rPr>
          <w:ins w:id="576" w:author="华杰" w:date="2019-07-11T15:13:00Z"/>
          <w:rFonts w:eastAsia="隶书"/>
          <w:sz w:val="24"/>
        </w:rPr>
      </w:pPr>
      <w:ins w:id="577" w:author="华杰" w:date="2019-07-11T15:13:00Z">
        <w:r w:rsidRPr="003E2496">
          <w:rPr>
            <w:rFonts w:eastAsia="隶书"/>
            <w:sz w:val="24"/>
          </w:rPr>
          <w:t xml:space="preserve">5.3.4 </w:t>
        </w:r>
        <w:r w:rsidRPr="003E2496">
          <w:rPr>
            <w:rFonts w:eastAsia="隶书" w:hint="eastAsia"/>
            <w:sz w:val="24"/>
          </w:rPr>
          <w:t>当出现以下情况时，应对未开标的中止电子开标，并在恢复正常后及时安排时间开标：</w:t>
        </w:r>
      </w:ins>
    </w:p>
    <w:p w14:paraId="40D82DE5" w14:textId="77777777" w:rsidR="00DA404B" w:rsidRPr="003E2496" w:rsidRDefault="00DA404B" w:rsidP="00DA404B">
      <w:pPr>
        <w:spacing w:line="400" w:lineRule="atLeast"/>
        <w:ind w:firstLineChars="200" w:firstLine="480"/>
        <w:rPr>
          <w:ins w:id="578" w:author="华杰" w:date="2019-07-11T15:13:00Z"/>
          <w:rFonts w:eastAsia="隶书"/>
          <w:sz w:val="24"/>
        </w:rPr>
      </w:pPr>
      <w:ins w:id="579" w:author="华杰" w:date="2019-07-11T15:13:00Z">
        <w:r w:rsidRPr="003E2496">
          <w:rPr>
            <w:rFonts w:eastAsia="隶书" w:hint="eastAsia"/>
            <w:sz w:val="24"/>
          </w:rPr>
          <w:t>（</w:t>
        </w:r>
        <w:r w:rsidRPr="003E2496">
          <w:rPr>
            <w:rFonts w:eastAsia="隶书"/>
            <w:sz w:val="24"/>
          </w:rPr>
          <w:t>1</w:t>
        </w:r>
        <w:r w:rsidRPr="003E2496">
          <w:rPr>
            <w:rFonts w:eastAsia="隶书" w:hint="eastAsia"/>
            <w:sz w:val="24"/>
          </w:rPr>
          <w:t>）系统服务器发生故障，无法访问或无法使用系统；</w:t>
        </w:r>
      </w:ins>
    </w:p>
    <w:p w14:paraId="40657FAF" w14:textId="77777777" w:rsidR="00DA404B" w:rsidRPr="003E2496" w:rsidRDefault="00DA404B" w:rsidP="00DA404B">
      <w:pPr>
        <w:spacing w:line="400" w:lineRule="atLeast"/>
        <w:ind w:firstLineChars="200" w:firstLine="480"/>
        <w:rPr>
          <w:ins w:id="580" w:author="华杰" w:date="2019-07-11T15:13:00Z"/>
          <w:rFonts w:eastAsia="隶书"/>
          <w:sz w:val="24"/>
        </w:rPr>
      </w:pPr>
      <w:ins w:id="581" w:author="华杰" w:date="2019-07-11T15:13:00Z">
        <w:r w:rsidRPr="003E2496">
          <w:rPr>
            <w:rFonts w:eastAsia="隶书" w:hint="eastAsia"/>
            <w:sz w:val="24"/>
          </w:rPr>
          <w:t>（</w:t>
        </w:r>
        <w:r w:rsidRPr="003E2496">
          <w:rPr>
            <w:rFonts w:eastAsia="隶书"/>
            <w:sz w:val="24"/>
          </w:rPr>
          <w:t>2</w:t>
        </w:r>
        <w:r w:rsidRPr="003E2496">
          <w:rPr>
            <w:rFonts w:eastAsia="隶书" w:hint="eastAsia"/>
            <w:sz w:val="24"/>
          </w:rPr>
          <w:t>）系统的软件或数据库出现错误，不能进行正常操作；</w:t>
        </w:r>
      </w:ins>
    </w:p>
    <w:p w14:paraId="10E04015" w14:textId="77777777" w:rsidR="00DA404B" w:rsidRPr="003E2496" w:rsidRDefault="00DA404B" w:rsidP="00DA404B">
      <w:pPr>
        <w:spacing w:line="400" w:lineRule="atLeast"/>
        <w:ind w:firstLineChars="200" w:firstLine="480"/>
        <w:rPr>
          <w:ins w:id="582" w:author="华杰" w:date="2019-07-11T15:13:00Z"/>
          <w:rFonts w:eastAsia="隶书"/>
          <w:sz w:val="24"/>
        </w:rPr>
      </w:pPr>
      <w:ins w:id="583" w:author="华杰" w:date="2019-07-11T15:13:00Z">
        <w:r w:rsidRPr="003E2496">
          <w:rPr>
            <w:rFonts w:eastAsia="隶书" w:hint="eastAsia"/>
            <w:sz w:val="24"/>
          </w:rPr>
          <w:t>（</w:t>
        </w:r>
        <w:r w:rsidRPr="003E2496">
          <w:rPr>
            <w:rFonts w:eastAsia="隶书"/>
            <w:sz w:val="24"/>
          </w:rPr>
          <w:t>3</w:t>
        </w:r>
        <w:r w:rsidRPr="003E2496">
          <w:rPr>
            <w:rFonts w:eastAsia="隶书" w:hint="eastAsia"/>
            <w:sz w:val="24"/>
          </w:rPr>
          <w:t>）系统发现有安全漏洞，有潜在的泄密危险；</w:t>
        </w:r>
      </w:ins>
    </w:p>
    <w:p w14:paraId="06072180" w14:textId="77777777" w:rsidR="00DA404B" w:rsidRPr="003E2496" w:rsidRDefault="00DA404B" w:rsidP="00DA404B">
      <w:pPr>
        <w:spacing w:line="400" w:lineRule="atLeast"/>
        <w:ind w:firstLineChars="200" w:firstLine="480"/>
        <w:rPr>
          <w:ins w:id="584" w:author="华杰" w:date="2019-07-11T15:13:00Z"/>
          <w:rFonts w:eastAsia="隶书"/>
          <w:sz w:val="24"/>
        </w:rPr>
      </w:pPr>
      <w:ins w:id="585" w:author="华杰" w:date="2019-07-11T15:13:00Z">
        <w:r w:rsidRPr="003E2496">
          <w:rPr>
            <w:rFonts w:eastAsia="隶书" w:hint="eastAsia"/>
            <w:sz w:val="24"/>
          </w:rPr>
          <w:t>（</w:t>
        </w:r>
        <w:r w:rsidRPr="003E2496">
          <w:rPr>
            <w:rFonts w:eastAsia="隶书"/>
            <w:sz w:val="24"/>
          </w:rPr>
          <w:t>4</w:t>
        </w:r>
        <w:r w:rsidRPr="003E2496">
          <w:rPr>
            <w:rFonts w:eastAsia="隶书" w:hint="eastAsia"/>
            <w:sz w:val="24"/>
          </w:rPr>
          <w:t>）出现断电事故且短时间内无法恢复供电；</w:t>
        </w:r>
      </w:ins>
    </w:p>
    <w:p w14:paraId="5A9CE3FF" w14:textId="77777777" w:rsidR="00DA404B" w:rsidRPr="003E2496" w:rsidRDefault="00DA404B" w:rsidP="00DA404B">
      <w:pPr>
        <w:spacing w:line="400" w:lineRule="atLeast"/>
        <w:ind w:firstLineChars="200" w:firstLine="480"/>
        <w:rPr>
          <w:ins w:id="586" w:author="华杰" w:date="2019-07-11T15:13:00Z"/>
          <w:rFonts w:eastAsia="隶书"/>
          <w:sz w:val="24"/>
        </w:rPr>
      </w:pPr>
      <w:ins w:id="587" w:author="华杰" w:date="2019-07-11T15:13:00Z">
        <w:r w:rsidRPr="003E2496">
          <w:rPr>
            <w:rFonts w:eastAsia="隶书" w:hint="eastAsia"/>
            <w:sz w:val="24"/>
          </w:rPr>
          <w:t>（</w:t>
        </w:r>
        <w:r w:rsidRPr="003E2496">
          <w:rPr>
            <w:rFonts w:eastAsia="隶书"/>
            <w:sz w:val="24"/>
          </w:rPr>
          <w:t>5</w:t>
        </w:r>
        <w:r w:rsidRPr="003E2496">
          <w:rPr>
            <w:rFonts w:eastAsia="隶书" w:hint="eastAsia"/>
            <w:sz w:val="24"/>
          </w:rPr>
          <w:t>）其他无法保证招投标过程正常进行的情形。</w:t>
        </w:r>
      </w:ins>
    </w:p>
    <w:p w14:paraId="4FE385D4" w14:textId="77777777" w:rsidR="00DA404B" w:rsidRPr="00DA404B" w:rsidRDefault="00DA404B">
      <w:pPr>
        <w:spacing w:line="400" w:lineRule="atLeast"/>
        <w:ind w:firstLineChars="200" w:firstLine="480"/>
        <w:rPr>
          <w:rFonts w:eastAsia="隶书"/>
          <w:sz w:val="24"/>
        </w:rPr>
        <w:pPrChange w:id="588" w:author="华杰" w:date="2019-07-11T15:13:00Z">
          <w:pPr>
            <w:spacing w:line="440" w:lineRule="atLeast"/>
            <w:ind w:firstLineChars="200" w:firstLine="480"/>
          </w:pPr>
        </w:pPrChange>
      </w:pPr>
      <w:ins w:id="589" w:author="华杰" w:date="2019-07-11T15:13:00Z">
        <w:r w:rsidRPr="003E2496">
          <w:rPr>
            <w:rFonts w:eastAsia="隶书"/>
            <w:sz w:val="24"/>
          </w:rPr>
          <w:t xml:space="preserve">5.3.5 </w:t>
        </w:r>
        <w:r w:rsidRPr="003E2496">
          <w:rPr>
            <w:rFonts w:eastAsia="隶书" w:hint="eastAsia"/>
            <w:sz w:val="24"/>
          </w:rPr>
          <w:t>采取补救措施时，必须对原有资料及信息</w:t>
        </w:r>
        <w:proofErr w:type="gramStart"/>
        <w:r w:rsidRPr="003E2496">
          <w:rPr>
            <w:rFonts w:eastAsia="隶书" w:hint="eastAsia"/>
            <w:sz w:val="24"/>
          </w:rPr>
          <w:t>作出</w:t>
        </w:r>
        <w:proofErr w:type="gramEnd"/>
        <w:r w:rsidRPr="003E2496">
          <w:rPr>
            <w:rFonts w:eastAsia="隶书" w:hint="eastAsia"/>
            <w:sz w:val="24"/>
          </w:rPr>
          <w:t>妥善保密处理。</w:t>
        </w:r>
      </w:ins>
    </w:p>
    <w:p w14:paraId="6691E7D6" w14:textId="77777777" w:rsidR="00157346" w:rsidRPr="006A0AD5" w:rsidRDefault="00157346" w:rsidP="00007799">
      <w:pPr>
        <w:pStyle w:val="1"/>
        <w:spacing w:before="240" w:after="240" w:line="440" w:lineRule="atLeast"/>
        <w:rPr>
          <w:rFonts w:eastAsia="黑体"/>
          <w:b w:val="0"/>
          <w:sz w:val="24"/>
          <w:szCs w:val="24"/>
        </w:rPr>
      </w:pPr>
      <w:bookmarkStart w:id="590" w:name="_Toc503235776"/>
      <w:bookmarkStart w:id="591" w:name="_Toc510015709"/>
      <w:r w:rsidRPr="006A0AD5">
        <w:rPr>
          <w:rFonts w:eastAsia="黑体"/>
          <w:b w:val="0"/>
          <w:sz w:val="24"/>
          <w:szCs w:val="24"/>
        </w:rPr>
        <w:t>5.</w:t>
      </w:r>
      <w:del w:id="592" w:author="华杰" w:date="2019-07-11T15:13:00Z">
        <w:r w:rsidRPr="006A0AD5" w:rsidDel="00DA404B">
          <w:rPr>
            <w:rFonts w:eastAsia="黑体"/>
            <w:b w:val="0"/>
            <w:sz w:val="24"/>
            <w:szCs w:val="24"/>
          </w:rPr>
          <w:delText>3</w:delText>
        </w:r>
      </w:del>
      <w:ins w:id="593" w:author="华杰" w:date="2019-07-11T15:13:00Z">
        <w:r w:rsidR="00DA404B">
          <w:rPr>
            <w:rFonts w:eastAsia="黑体"/>
            <w:b w:val="0"/>
            <w:sz w:val="24"/>
            <w:szCs w:val="24"/>
          </w:rPr>
          <w:t>4</w:t>
        </w:r>
      </w:ins>
      <w:r w:rsidRPr="006A0AD5">
        <w:rPr>
          <w:rFonts w:eastAsia="黑体"/>
          <w:b w:val="0"/>
          <w:sz w:val="24"/>
          <w:szCs w:val="24"/>
        </w:rPr>
        <w:tab/>
        <w:t xml:space="preserve"> </w:t>
      </w:r>
      <w:r w:rsidRPr="006A0AD5">
        <w:rPr>
          <w:rFonts w:eastAsia="黑体"/>
          <w:b w:val="0"/>
          <w:sz w:val="24"/>
          <w:szCs w:val="24"/>
        </w:rPr>
        <w:t>开标异议</w:t>
      </w:r>
      <w:bookmarkEnd w:id="590"/>
      <w:bookmarkEnd w:id="591"/>
    </w:p>
    <w:p w14:paraId="0677E412" w14:textId="77777777" w:rsidR="00157346" w:rsidRPr="006A0AD5" w:rsidRDefault="00157346" w:rsidP="00007799">
      <w:pPr>
        <w:spacing w:line="440" w:lineRule="atLeast"/>
        <w:ind w:firstLineChars="200" w:firstLine="480"/>
        <w:rPr>
          <w:rFonts w:eastAsia="隶书"/>
          <w:sz w:val="24"/>
        </w:rPr>
      </w:pPr>
      <w:r w:rsidRPr="006A0AD5">
        <w:rPr>
          <w:sz w:val="24"/>
        </w:rPr>
        <w:t>投标人对开标有异议的，应在开标现场提出，招标人当场</w:t>
      </w:r>
      <w:proofErr w:type="gramStart"/>
      <w:r w:rsidRPr="006A0AD5">
        <w:rPr>
          <w:sz w:val="24"/>
        </w:rPr>
        <w:t>作出</w:t>
      </w:r>
      <w:proofErr w:type="gramEnd"/>
      <w:r w:rsidRPr="006A0AD5">
        <w:rPr>
          <w:sz w:val="24"/>
        </w:rPr>
        <w:t>答复，并制作记录，</w:t>
      </w:r>
      <w:r w:rsidRPr="006A0AD5">
        <w:rPr>
          <w:rFonts w:eastAsia="隶书"/>
          <w:sz w:val="24"/>
        </w:rPr>
        <w:t>有异议的投标人</w:t>
      </w:r>
      <w:r w:rsidR="00174FFE" w:rsidRPr="006A0AD5">
        <w:rPr>
          <w:rFonts w:eastAsia="隶书"/>
          <w:sz w:val="24"/>
        </w:rPr>
        <w:t>代表</w:t>
      </w:r>
      <w:r w:rsidRPr="006A0AD5">
        <w:rPr>
          <w:rFonts w:eastAsia="隶书"/>
          <w:sz w:val="24"/>
        </w:rPr>
        <w:t>、招标人代表、记录人等有关人员在记录上签字确认。</w:t>
      </w:r>
    </w:p>
    <w:p w14:paraId="40754C86" w14:textId="77777777" w:rsidR="00157346" w:rsidRPr="006A0AD5" w:rsidRDefault="00157346" w:rsidP="00007799">
      <w:pPr>
        <w:pStyle w:val="1"/>
        <w:spacing w:before="360" w:after="240" w:line="440" w:lineRule="atLeast"/>
        <w:rPr>
          <w:rFonts w:eastAsia="黑体"/>
          <w:b w:val="0"/>
          <w:sz w:val="28"/>
          <w:szCs w:val="28"/>
        </w:rPr>
      </w:pPr>
      <w:bookmarkStart w:id="594" w:name="_Toc503235777"/>
      <w:bookmarkStart w:id="595" w:name="_Toc510015710"/>
      <w:r w:rsidRPr="006A0AD5">
        <w:rPr>
          <w:rFonts w:eastAsia="黑体"/>
          <w:b w:val="0"/>
          <w:sz w:val="28"/>
          <w:szCs w:val="28"/>
        </w:rPr>
        <w:lastRenderedPageBreak/>
        <w:t xml:space="preserve">6. </w:t>
      </w:r>
      <w:r w:rsidRPr="006A0AD5">
        <w:rPr>
          <w:rFonts w:eastAsia="黑体"/>
          <w:b w:val="0"/>
          <w:sz w:val="28"/>
          <w:szCs w:val="28"/>
        </w:rPr>
        <w:t>评标</w:t>
      </w:r>
      <w:bookmarkEnd w:id="594"/>
      <w:bookmarkEnd w:id="595"/>
    </w:p>
    <w:p w14:paraId="6F057D2E" w14:textId="77777777" w:rsidR="00157346" w:rsidRPr="006A0AD5" w:rsidRDefault="00157346" w:rsidP="00007799">
      <w:pPr>
        <w:pStyle w:val="1"/>
        <w:spacing w:before="240" w:after="240" w:line="440" w:lineRule="atLeast"/>
        <w:rPr>
          <w:rFonts w:eastAsia="黑体"/>
          <w:b w:val="0"/>
          <w:sz w:val="24"/>
          <w:szCs w:val="24"/>
        </w:rPr>
      </w:pPr>
      <w:bookmarkStart w:id="596" w:name="_Toc503235778"/>
      <w:bookmarkStart w:id="597" w:name="_Toc510015711"/>
      <w:r w:rsidRPr="006A0AD5">
        <w:rPr>
          <w:rFonts w:eastAsia="黑体"/>
          <w:b w:val="0"/>
          <w:sz w:val="24"/>
          <w:szCs w:val="24"/>
        </w:rPr>
        <w:t>6.1</w:t>
      </w:r>
      <w:r w:rsidRPr="006A0AD5">
        <w:rPr>
          <w:rFonts w:eastAsia="黑体"/>
          <w:b w:val="0"/>
          <w:sz w:val="24"/>
          <w:szCs w:val="24"/>
        </w:rPr>
        <w:tab/>
        <w:t xml:space="preserve"> </w:t>
      </w:r>
      <w:r w:rsidRPr="006A0AD5">
        <w:rPr>
          <w:rFonts w:eastAsia="黑体"/>
          <w:b w:val="0"/>
          <w:sz w:val="24"/>
          <w:szCs w:val="24"/>
        </w:rPr>
        <w:t>评标委员会</w:t>
      </w:r>
      <w:bookmarkEnd w:id="596"/>
      <w:bookmarkEnd w:id="597"/>
    </w:p>
    <w:p w14:paraId="40A03902" w14:textId="77777777" w:rsidR="00157346" w:rsidRPr="006A0AD5" w:rsidRDefault="00157346" w:rsidP="00007799">
      <w:pPr>
        <w:spacing w:line="440" w:lineRule="atLeast"/>
        <w:ind w:firstLineChars="200" w:firstLine="480"/>
        <w:rPr>
          <w:sz w:val="24"/>
        </w:rPr>
      </w:pPr>
      <w:r w:rsidRPr="006A0AD5">
        <w:rPr>
          <w:sz w:val="24"/>
        </w:rPr>
        <w:t xml:space="preserve">6.1.1 </w:t>
      </w:r>
      <w:r w:rsidRPr="006A0AD5">
        <w:rPr>
          <w:sz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5DB7DFC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6.1.2 </w:t>
      </w:r>
      <w:r w:rsidRPr="006A0AD5">
        <w:rPr>
          <w:rFonts w:eastAsia="隶书"/>
          <w:sz w:val="24"/>
        </w:rPr>
        <w:t>评标委员会成员有下列情形之一的，应主动提出回避：</w:t>
      </w:r>
    </w:p>
    <w:p w14:paraId="7210141A"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）为负责招标项目监督管理的交通运输主管部门的工作人员；</w:t>
      </w:r>
    </w:p>
    <w:p w14:paraId="6DE02899"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）与投标人法定代表人或其委托代理人有近亲属关系；</w:t>
      </w:r>
    </w:p>
    <w:p w14:paraId="4B8258DD"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）为投标人的工作人员或退休人员；</w:t>
      </w:r>
    </w:p>
    <w:p w14:paraId="6297E3AF"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）与投标人有其他利害关系，可能影响评标活动公正性；</w:t>
      </w:r>
    </w:p>
    <w:p w14:paraId="7806A2C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5</w:t>
      </w:r>
      <w:r w:rsidRPr="006A0AD5">
        <w:rPr>
          <w:rFonts w:eastAsia="隶书"/>
          <w:sz w:val="24"/>
        </w:rPr>
        <w:t>）在与招标投标有关的活动中有过违法违规行为、曾受过行政处罚或刑事处罚。</w:t>
      </w:r>
    </w:p>
    <w:p w14:paraId="319F0C26"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6A0AD5">
          <w:rPr>
            <w:sz w:val="24"/>
          </w:rPr>
          <w:t>6.1.3</w:t>
        </w:r>
      </w:smartTag>
      <w:r w:rsidRPr="006A0AD5">
        <w:rPr>
          <w:sz w:val="24"/>
        </w:rPr>
        <w:t xml:space="preserve"> </w:t>
      </w:r>
      <w:r w:rsidRPr="006A0AD5">
        <w:rPr>
          <w:sz w:val="24"/>
        </w:rPr>
        <w:t>评标过程中，评标委员会成员有回避事由、擅离职守或因健康等原因不能继续评标的，招标人有权更换。被更换的评标委员会成员</w:t>
      </w:r>
      <w:proofErr w:type="gramStart"/>
      <w:r w:rsidRPr="006A0AD5">
        <w:rPr>
          <w:sz w:val="24"/>
        </w:rPr>
        <w:t>作出</w:t>
      </w:r>
      <w:proofErr w:type="gramEnd"/>
      <w:r w:rsidRPr="006A0AD5">
        <w:rPr>
          <w:sz w:val="24"/>
        </w:rPr>
        <w:t>的评审结论无效，由更换后的评标委员会成员重新进行评审。</w:t>
      </w:r>
    </w:p>
    <w:p w14:paraId="3DA1EAA4" w14:textId="77777777" w:rsidR="00157346" w:rsidRPr="006A0AD5" w:rsidRDefault="00157346" w:rsidP="00007799">
      <w:pPr>
        <w:pStyle w:val="1"/>
        <w:spacing w:before="240" w:after="240" w:line="440" w:lineRule="atLeast"/>
        <w:rPr>
          <w:rFonts w:eastAsia="黑体"/>
          <w:b w:val="0"/>
          <w:sz w:val="24"/>
          <w:szCs w:val="24"/>
        </w:rPr>
      </w:pPr>
      <w:bookmarkStart w:id="598" w:name="_Toc503235779"/>
      <w:bookmarkStart w:id="599" w:name="_Toc510015712"/>
      <w:r w:rsidRPr="006A0AD5">
        <w:rPr>
          <w:rFonts w:eastAsia="黑体"/>
          <w:b w:val="0"/>
          <w:sz w:val="24"/>
          <w:szCs w:val="24"/>
        </w:rPr>
        <w:t xml:space="preserve">6.2 </w:t>
      </w:r>
      <w:r w:rsidRPr="006A0AD5">
        <w:rPr>
          <w:rFonts w:eastAsia="黑体"/>
          <w:b w:val="0"/>
          <w:sz w:val="24"/>
          <w:szCs w:val="24"/>
        </w:rPr>
        <w:t>评标原则</w:t>
      </w:r>
      <w:bookmarkEnd w:id="598"/>
      <w:bookmarkEnd w:id="599"/>
    </w:p>
    <w:p w14:paraId="07B37172" w14:textId="77777777" w:rsidR="00157346" w:rsidRPr="006A0AD5" w:rsidRDefault="00157346" w:rsidP="00007799">
      <w:pPr>
        <w:spacing w:line="440" w:lineRule="atLeast"/>
        <w:ind w:firstLineChars="200" w:firstLine="480"/>
        <w:rPr>
          <w:sz w:val="24"/>
        </w:rPr>
      </w:pPr>
      <w:r w:rsidRPr="006A0AD5">
        <w:rPr>
          <w:sz w:val="24"/>
        </w:rPr>
        <w:t>评标活动遵循公平、公正、科学和择优的原则。</w:t>
      </w:r>
    </w:p>
    <w:p w14:paraId="0A13CA0E" w14:textId="77777777" w:rsidR="00157346" w:rsidRPr="006A0AD5" w:rsidRDefault="00157346" w:rsidP="00007799">
      <w:pPr>
        <w:pStyle w:val="1"/>
        <w:spacing w:before="240" w:after="240" w:line="440" w:lineRule="atLeast"/>
        <w:rPr>
          <w:rFonts w:eastAsia="黑体"/>
          <w:b w:val="0"/>
          <w:sz w:val="24"/>
          <w:szCs w:val="24"/>
        </w:rPr>
      </w:pPr>
      <w:bookmarkStart w:id="600" w:name="_Toc503235780"/>
      <w:bookmarkStart w:id="601" w:name="_Toc510015713"/>
      <w:r w:rsidRPr="006A0AD5">
        <w:rPr>
          <w:rFonts w:eastAsia="黑体"/>
          <w:b w:val="0"/>
          <w:sz w:val="24"/>
          <w:szCs w:val="24"/>
        </w:rPr>
        <w:t xml:space="preserve">6.3 </w:t>
      </w:r>
      <w:r w:rsidRPr="006A0AD5">
        <w:rPr>
          <w:rFonts w:eastAsia="黑体"/>
          <w:b w:val="0"/>
          <w:sz w:val="24"/>
          <w:szCs w:val="24"/>
        </w:rPr>
        <w:t>评标</w:t>
      </w:r>
      <w:bookmarkEnd w:id="600"/>
      <w:bookmarkEnd w:id="601"/>
    </w:p>
    <w:p w14:paraId="343B31EF"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6A0AD5">
          <w:rPr>
            <w:sz w:val="24"/>
          </w:rPr>
          <w:t xml:space="preserve">6.3.1 </w:t>
        </w:r>
      </w:smartTag>
      <w:r w:rsidRPr="006A0AD5">
        <w:rPr>
          <w:sz w:val="24"/>
        </w:rPr>
        <w:t>评标委员会按照第三章</w:t>
      </w:r>
      <w:r w:rsidRPr="006A0AD5">
        <w:rPr>
          <w:sz w:val="24"/>
        </w:rPr>
        <w:t>“</w:t>
      </w:r>
      <w:r w:rsidRPr="006A0AD5">
        <w:rPr>
          <w:sz w:val="24"/>
        </w:rPr>
        <w:t>评标办法</w:t>
      </w:r>
      <w:r w:rsidRPr="006A0AD5">
        <w:rPr>
          <w:sz w:val="24"/>
        </w:rPr>
        <w:t>”</w:t>
      </w:r>
      <w:r w:rsidRPr="006A0AD5">
        <w:rPr>
          <w:sz w:val="24"/>
        </w:rPr>
        <w:t>规定的方法、评审因素、标准和程序对投标文件进行评审。第三章</w:t>
      </w:r>
      <w:r w:rsidRPr="006A0AD5">
        <w:rPr>
          <w:sz w:val="24"/>
        </w:rPr>
        <w:t>“</w:t>
      </w:r>
      <w:r w:rsidRPr="006A0AD5">
        <w:rPr>
          <w:sz w:val="24"/>
        </w:rPr>
        <w:t>评标办法</w:t>
      </w:r>
      <w:r w:rsidRPr="006A0AD5">
        <w:rPr>
          <w:sz w:val="24"/>
        </w:rPr>
        <w:t>”</w:t>
      </w:r>
      <w:r w:rsidRPr="006A0AD5">
        <w:rPr>
          <w:sz w:val="24"/>
        </w:rPr>
        <w:t>没有规定的方法、评审因素和标准，不作为评标依据。</w:t>
      </w:r>
    </w:p>
    <w:p w14:paraId="5DF7762A" w14:textId="77777777" w:rsidR="00157346" w:rsidRDefault="00157346" w:rsidP="00007799">
      <w:pPr>
        <w:spacing w:line="440" w:lineRule="atLeast"/>
        <w:ind w:firstLineChars="200" w:firstLine="480"/>
        <w:rPr>
          <w:ins w:id="602" w:author="华杰" w:date="2019-07-11T15:14:00Z"/>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 xml:space="preserve">6.3.2 </w:t>
        </w:r>
      </w:smartTag>
      <w:r w:rsidRPr="006A0AD5">
        <w:rPr>
          <w:sz w:val="24"/>
        </w:rPr>
        <w:t>评标完成后，评标委员会应向招标人提交书面评标报告和中标候选人名单。评标委员会推荐中标</w:t>
      </w:r>
      <w:bookmarkStart w:id="603" w:name="_Toc144974526"/>
      <w:bookmarkStart w:id="604" w:name="_Toc152042334"/>
      <w:bookmarkStart w:id="605" w:name="_Toc152045558"/>
      <w:bookmarkStart w:id="606" w:name="_Toc247513982"/>
      <w:bookmarkStart w:id="607" w:name="_Toc247527583"/>
      <w:bookmarkStart w:id="608" w:name="_Toc300834979"/>
      <w:bookmarkStart w:id="609" w:name="_Toc384308240"/>
      <w:bookmarkStart w:id="610" w:name="_Toc361508615"/>
      <w:bookmarkStart w:id="611" w:name="_Toc352691502"/>
      <w:bookmarkStart w:id="612" w:name="_Toc369531546"/>
      <w:bookmarkStart w:id="613" w:name="_Toc12259"/>
      <w:r w:rsidRPr="006A0AD5">
        <w:rPr>
          <w:sz w:val="24"/>
        </w:rPr>
        <w:t>候选人的人数见投标人须知前附</w:t>
      </w:r>
      <w:bookmarkEnd w:id="603"/>
      <w:bookmarkEnd w:id="604"/>
      <w:bookmarkEnd w:id="605"/>
      <w:bookmarkEnd w:id="606"/>
      <w:bookmarkEnd w:id="607"/>
      <w:bookmarkEnd w:id="608"/>
      <w:bookmarkEnd w:id="609"/>
      <w:bookmarkEnd w:id="610"/>
      <w:bookmarkEnd w:id="611"/>
      <w:bookmarkEnd w:id="612"/>
      <w:bookmarkEnd w:id="613"/>
      <w:r w:rsidRPr="006A0AD5">
        <w:rPr>
          <w:sz w:val="24"/>
        </w:rPr>
        <w:t>表。</w:t>
      </w:r>
    </w:p>
    <w:p w14:paraId="797D0903" w14:textId="77777777" w:rsidR="00DA404B" w:rsidRPr="00CB039C" w:rsidRDefault="00DA404B" w:rsidP="00DA404B">
      <w:pPr>
        <w:spacing w:line="400" w:lineRule="atLeast"/>
        <w:ind w:firstLineChars="200" w:firstLine="480"/>
        <w:rPr>
          <w:ins w:id="614" w:author="华杰" w:date="2019-07-11T15:14:00Z"/>
          <w:rFonts w:eastAsia="隶书"/>
          <w:sz w:val="24"/>
        </w:rPr>
      </w:pPr>
      <w:ins w:id="615" w:author="华杰" w:date="2019-07-11T15:14:00Z">
        <w:r w:rsidRPr="00CB039C">
          <w:rPr>
            <w:rFonts w:eastAsia="隶书" w:hint="eastAsia"/>
            <w:sz w:val="24"/>
          </w:rPr>
          <w:t xml:space="preserve">6.3.3 </w:t>
        </w:r>
        <w:r w:rsidRPr="00CB039C">
          <w:rPr>
            <w:rFonts w:eastAsia="隶书" w:hint="eastAsia"/>
            <w:sz w:val="24"/>
          </w:rPr>
          <w:t>评标补救措施</w:t>
        </w:r>
      </w:ins>
    </w:p>
    <w:p w14:paraId="4CCFBD89" w14:textId="77777777" w:rsidR="00DA404B" w:rsidRPr="00DA404B" w:rsidRDefault="00DA404B">
      <w:pPr>
        <w:spacing w:line="400" w:lineRule="atLeast"/>
        <w:ind w:firstLineChars="200" w:firstLine="480"/>
        <w:rPr>
          <w:sz w:val="24"/>
        </w:rPr>
        <w:pPrChange w:id="616" w:author="华杰" w:date="2019-07-11T15:14:00Z">
          <w:pPr>
            <w:spacing w:line="440" w:lineRule="atLeast"/>
            <w:ind w:firstLineChars="200" w:firstLine="480"/>
          </w:pPr>
        </w:pPrChange>
      </w:pPr>
      <w:ins w:id="617" w:author="华杰" w:date="2019-07-11T15:14:00Z">
        <w:r w:rsidRPr="00CB039C">
          <w:rPr>
            <w:rFonts w:eastAsia="隶书" w:hint="eastAsia"/>
            <w:sz w:val="24"/>
          </w:rPr>
          <w:t>评标委员会按照本章第</w:t>
        </w:r>
        <w:r w:rsidRPr="00CB039C">
          <w:rPr>
            <w:rFonts w:eastAsia="隶书" w:hint="eastAsia"/>
            <w:sz w:val="24"/>
          </w:rPr>
          <w:t>6.3.1</w:t>
        </w:r>
        <w:r w:rsidRPr="00CB039C">
          <w:rPr>
            <w:rFonts w:eastAsia="隶书" w:hint="eastAsia"/>
            <w:sz w:val="24"/>
          </w:rPr>
          <w:t>项的规定在电子评标系统上开展评审工作。如果评标过程中出现异常情况，导致无法继续评审工作的，可暂停评标，对原有资料及信息</w:t>
        </w:r>
        <w:proofErr w:type="gramStart"/>
        <w:r w:rsidRPr="00CB039C">
          <w:rPr>
            <w:rFonts w:eastAsia="隶书" w:hint="eastAsia"/>
            <w:sz w:val="24"/>
          </w:rPr>
          <w:t>作出</w:t>
        </w:r>
        <w:proofErr w:type="gramEnd"/>
        <w:r w:rsidRPr="00CB039C">
          <w:rPr>
            <w:rFonts w:eastAsia="隶书" w:hint="eastAsia"/>
            <w:sz w:val="24"/>
          </w:rPr>
          <w:t>妥善保密处理，</w:t>
        </w:r>
        <w:proofErr w:type="gramStart"/>
        <w:r w:rsidRPr="00CB039C">
          <w:rPr>
            <w:rFonts w:eastAsia="隶书" w:hint="eastAsia"/>
            <w:sz w:val="24"/>
          </w:rPr>
          <w:t>待电子</w:t>
        </w:r>
        <w:proofErr w:type="gramEnd"/>
        <w:r w:rsidRPr="00CB039C">
          <w:rPr>
            <w:rFonts w:eastAsia="隶书" w:hint="eastAsia"/>
            <w:sz w:val="24"/>
          </w:rPr>
          <w:t>评标系统恢复正常之后，应重新组织评审。</w:t>
        </w:r>
      </w:ins>
    </w:p>
    <w:p w14:paraId="58A71DF0" w14:textId="77777777" w:rsidR="00157346" w:rsidRPr="006A0AD5" w:rsidRDefault="00157346" w:rsidP="00007799">
      <w:pPr>
        <w:pStyle w:val="1"/>
        <w:spacing w:before="360" w:after="240" w:line="440" w:lineRule="atLeast"/>
        <w:rPr>
          <w:rFonts w:eastAsia="黑体"/>
          <w:b w:val="0"/>
          <w:sz w:val="28"/>
          <w:szCs w:val="28"/>
        </w:rPr>
      </w:pPr>
      <w:bookmarkStart w:id="618" w:name="_Toc503235781"/>
      <w:bookmarkStart w:id="619" w:name="_Toc510015714"/>
      <w:r w:rsidRPr="006A0AD5">
        <w:rPr>
          <w:rFonts w:eastAsia="黑体"/>
          <w:b w:val="0"/>
          <w:sz w:val="28"/>
          <w:szCs w:val="28"/>
        </w:rPr>
        <w:lastRenderedPageBreak/>
        <w:t xml:space="preserve">7. </w:t>
      </w:r>
      <w:r w:rsidRPr="006A0AD5">
        <w:rPr>
          <w:rFonts w:eastAsia="黑体"/>
          <w:b w:val="0"/>
          <w:sz w:val="28"/>
          <w:szCs w:val="28"/>
        </w:rPr>
        <w:t>合同授予</w:t>
      </w:r>
      <w:bookmarkEnd w:id="618"/>
      <w:bookmarkEnd w:id="619"/>
    </w:p>
    <w:p w14:paraId="1E3472FB" w14:textId="77777777" w:rsidR="00157346" w:rsidRPr="006A0AD5" w:rsidRDefault="00157346" w:rsidP="00007799">
      <w:pPr>
        <w:pStyle w:val="1"/>
        <w:spacing w:before="240" w:after="240" w:line="440" w:lineRule="atLeast"/>
        <w:rPr>
          <w:rFonts w:eastAsia="黑体"/>
          <w:b w:val="0"/>
          <w:sz w:val="24"/>
          <w:szCs w:val="24"/>
        </w:rPr>
      </w:pPr>
      <w:bookmarkStart w:id="620" w:name="_Toc503235782"/>
      <w:bookmarkStart w:id="621" w:name="_Toc510015715"/>
      <w:r w:rsidRPr="006A0AD5">
        <w:rPr>
          <w:rFonts w:eastAsia="黑体"/>
          <w:b w:val="0"/>
          <w:sz w:val="24"/>
          <w:szCs w:val="24"/>
        </w:rPr>
        <w:t xml:space="preserve">7.1 </w:t>
      </w:r>
      <w:r w:rsidRPr="006A0AD5">
        <w:rPr>
          <w:rFonts w:eastAsia="黑体"/>
          <w:b w:val="0"/>
          <w:sz w:val="24"/>
          <w:szCs w:val="24"/>
        </w:rPr>
        <w:t>中标候选人公示</w:t>
      </w:r>
      <w:bookmarkEnd w:id="620"/>
      <w:bookmarkEnd w:id="621"/>
    </w:p>
    <w:p w14:paraId="5D2BC526" w14:textId="77777777" w:rsidR="00157346" w:rsidRPr="006A0AD5" w:rsidRDefault="00157346" w:rsidP="00007799">
      <w:pPr>
        <w:spacing w:line="440" w:lineRule="atLeast"/>
        <w:ind w:firstLineChars="200" w:firstLine="480"/>
        <w:rPr>
          <w:rFonts w:eastAsia="隶书"/>
          <w:sz w:val="24"/>
        </w:rPr>
      </w:pPr>
      <w:r w:rsidRPr="006A0AD5">
        <w:rPr>
          <w:sz w:val="24"/>
        </w:rPr>
        <w:t>招标人在收到评标报告之日起</w:t>
      </w:r>
      <w:r w:rsidRPr="006A0AD5">
        <w:rPr>
          <w:sz w:val="24"/>
        </w:rPr>
        <w:t>3</w:t>
      </w:r>
      <w:r w:rsidRPr="006A0AD5">
        <w:rPr>
          <w:sz w:val="24"/>
        </w:rPr>
        <w:t>日内，按照投标人须知前附表规定的公示媒介和期限公示中标候选人，公示期不得少于</w:t>
      </w:r>
      <w:r w:rsidRPr="006A0AD5">
        <w:rPr>
          <w:sz w:val="24"/>
        </w:rPr>
        <w:t>3</w:t>
      </w:r>
      <w:r w:rsidRPr="006A0AD5">
        <w:rPr>
          <w:sz w:val="24"/>
        </w:rPr>
        <w:t>日，</w:t>
      </w:r>
      <w:r w:rsidRPr="006A0AD5">
        <w:rPr>
          <w:rFonts w:eastAsia="隶书"/>
          <w:sz w:val="24"/>
        </w:rPr>
        <w:t>公示内容包括：</w:t>
      </w:r>
    </w:p>
    <w:p w14:paraId="733724F5"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）中标候选人排序、名称、投标报价，对</w:t>
      </w:r>
      <w:r w:rsidR="005E637A" w:rsidRPr="006A0AD5">
        <w:rPr>
          <w:rFonts w:eastAsia="隶书"/>
          <w:sz w:val="24"/>
        </w:rPr>
        <w:t>咨询</w:t>
      </w:r>
      <w:r w:rsidRPr="006A0AD5">
        <w:rPr>
          <w:rFonts w:eastAsia="隶书"/>
          <w:sz w:val="24"/>
        </w:rPr>
        <w:t>质量要求、安全目标和</w:t>
      </w:r>
      <w:r w:rsidR="005E637A" w:rsidRPr="006A0AD5">
        <w:rPr>
          <w:rFonts w:eastAsia="隶书"/>
          <w:sz w:val="24"/>
        </w:rPr>
        <w:t>咨询</w:t>
      </w:r>
      <w:r w:rsidRPr="006A0AD5">
        <w:rPr>
          <w:rFonts w:eastAsia="隶书"/>
          <w:sz w:val="24"/>
        </w:rPr>
        <w:t>服务期限的响应情况；</w:t>
      </w:r>
    </w:p>
    <w:p w14:paraId="2591C94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）中标候选人在投标文件中承诺的</w:t>
      </w:r>
      <w:r w:rsidR="005E637A" w:rsidRPr="006A0AD5">
        <w:rPr>
          <w:rFonts w:eastAsia="隶书"/>
          <w:sz w:val="24"/>
        </w:rPr>
        <w:t>项目负责人</w:t>
      </w:r>
      <w:r w:rsidRPr="006A0AD5">
        <w:rPr>
          <w:rFonts w:eastAsia="隶书"/>
          <w:sz w:val="24"/>
        </w:rPr>
        <w:t>姓名、个人业绩、相关证书名称和编号；</w:t>
      </w:r>
    </w:p>
    <w:p w14:paraId="64E2C55C"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）中标候选人在投标文件中填报的项目业绩；</w:t>
      </w:r>
    </w:p>
    <w:p w14:paraId="6ABA5933"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）被否决投标的投标人名称、否决依据和原因；</w:t>
      </w:r>
    </w:p>
    <w:p w14:paraId="09FCE042"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5</w:t>
      </w:r>
      <w:r w:rsidRPr="006A0AD5">
        <w:rPr>
          <w:rFonts w:eastAsia="隶书"/>
          <w:sz w:val="24"/>
        </w:rPr>
        <w:t>）提出异议的渠道和方式；</w:t>
      </w:r>
    </w:p>
    <w:p w14:paraId="4533F894" w14:textId="77777777" w:rsidR="00157346" w:rsidRPr="006A0AD5" w:rsidRDefault="00157346" w:rsidP="00007799">
      <w:pPr>
        <w:spacing w:line="440" w:lineRule="atLeast"/>
        <w:ind w:firstLineChars="200" w:firstLine="480"/>
        <w:rPr>
          <w:sz w:val="24"/>
        </w:rPr>
      </w:pPr>
      <w:r w:rsidRPr="006A0AD5">
        <w:rPr>
          <w:rFonts w:eastAsia="隶书"/>
          <w:sz w:val="24"/>
        </w:rPr>
        <w:t>（</w:t>
      </w:r>
      <w:r w:rsidRPr="006A0AD5">
        <w:rPr>
          <w:rFonts w:eastAsia="隶书"/>
          <w:sz w:val="24"/>
        </w:rPr>
        <w:t>6</w:t>
      </w:r>
      <w:r w:rsidRPr="006A0AD5">
        <w:rPr>
          <w:rFonts w:eastAsia="隶书"/>
          <w:sz w:val="24"/>
        </w:rPr>
        <w:t>）投标人须知前附表规定公示的其他内容。</w:t>
      </w:r>
    </w:p>
    <w:p w14:paraId="75D40CDF" w14:textId="77777777" w:rsidR="00157346" w:rsidRPr="006A0AD5" w:rsidRDefault="00157346" w:rsidP="00007799">
      <w:pPr>
        <w:pStyle w:val="1"/>
        <w:spacing w:before="240" w:after="240" w:line="440" w:lineRule="atLeast"/>
        <w:rPr>
          <w:rFonts w:eastAsia="黑体"/>
          <w:b w:val="0"/>
          <w:sz w:val="24"/>
          <w:szCs w:val="24"/>
        </w:rPr>
      </w:pPr>
      <w:bookmarkStart w:id="622" w:name="_Toc503235783"/>
      <w:bookmarkStart w:id="623" w:name="_Toc510015716"/>
      <w:r w:rsidRPr="006A0AD5">
        <w:rPr>
          <w:rFonts w:eastAsia="黑体"/>
          <w:b w:val="0"/>
          <w:sz w:val="24"/>
          <w:szCs w:val="24"/>
        </w:rPr>
        <w:t xml:space="preserve">7.2 </w:t>
      </w:r>
      <w:r w:rsidRPr="006A0AD5">
        <w:rPr>
          <w:rFonts w:eastAsia="黑体"/>
          <w:b w:val="0"/>
          <w:sz w:val="24"/>
          <w:szCs w:val="24"/>
        </w:rPr>
        <w:t>评标结果异议</w:t>
      </w:r>
      <w:bookmarkEnd w:id="622"/>
      <w:bookmarkEnd w:id="623"/>
    </w:p>
    <w:p w14:paraId="62FEAF4F" w14:textId="77777777" w:rsidR="00157346" w:rsidRPr="006A0AD5" w:rsidRDefault="00157346" w:rsidP="00007799">
      <w:pPr>
        <w:spacing w:line="440" w:lineRule="atLeast"/>
        <w:ind w:firstLineChars="200" w:firstLine="480"/>
        <w:rPr>
          <w:sz w:val="24"/>
        </w:rPr>
      </w:pPr>
      <w:r w:rsidRPr="006A0AD5">
        <w:rPr>
          <w:sz w:val="24"/>
        </w:rPr>
        <w:t>投标人或其他利害关系人对依法必须进行招标的项目的评标结果有异议的，应在中标候选人公示期间提出。招标人将在收到异议之日起</w:t>
      </w:r>
      <w:r w:rsidRPr="006A0AD5">
        <w:rPr>
          <w:sz w:val="24"/>
        </w:rPr>
        <w:t>3</w:t>
      </w:r>
      <w:r w:rsidRPr="006A0AD5">
        <w:rPr>
          <w:sz w:val="24"/>
        </w:rPr>
        <w:t>日内</w:t>
      </w:r>
      <w:proofErr w:type="gramStart"/>
      <w:r w:rsidRPr="006A0AD5">
        <w:rPr>
          <w:sz w:val="24"/>
        </w:rPr>
        <w:t>作出</w:t>
      </w:r>
      <w:proofErr w:type="gramEnd"/>
      <w:r w:rsidRPr="006A0AD5">
        <w:rPr>
          <w:sz w:val="24"/>
        </w:rPr>
        <w:t>答复；</w:t>
      </w:r>
      <w:proofErr w:type="gramStart"/>
      <w:r w:rsidRPr="006A0AD5">
        <w:rPr>
          <w:sz w:val="24"/>
        </w:rPr>
        <w:t>作出</w:t>
      </w:r>
      <w:proofErr w:type="gramEnd"/>
      <w:r w:rsidRPr="006A0AD5">
        <w:rPr>
          <w:sz w:val="24"/>
        </w:rPr>
        <w:t>答复前，将暂停招标投标活动。</w:t>
      </w:r>
      <w:ins w:id="624" w:author="华杰" w:date="2019-07-11T15:14:00Z">
        <w:r w:rsidR="00DA404B" w:rsidRPr="00CB039C">
          <w:rPr>
            <w:rFonts w:eastAsia="隶书" w:hint="eastAsia"/>
            <w:sz w:val="24"/>
          </w:rPr>
          <w:t>提出异议与</w:t>
        </w:r>
        <w:proofErr w:type="gramStart"/>
        <w:r w:rsidR="00DA404B" w:rsidRPr="00CB039C">
          <w:rPr>
            <w:rFonts w:eastAsia="隶书" w:hint="eastAsia"/>
            <w:sz w:val="24"/>
          </w:rPr>
          <w:t>作出</w:t>
        </w:r>
        <w:proofErr w:type="gramEnd"/>
        <w:r w:rsidR="00DA404B" w:rsidRPr="00CB039C">
          <w:rPr>
            <w:rFonts w:eastAsia="隶书" w:hint="eastAsia"/>
            <w:sz w:val="24"/>
          </w:rPr>
          <w:t>答复均应通过“电子交易平台”在“异议与答复”菜单以书面形式进行。</w:t>
        </w:r>
      </w:ins>
    </w:p>
    <w:p w14:paraId="5F9863E8" w14:textId="77777777" w:rsidR="00157346" w:rsidRPr="006A0AD5" w:rsidRDefault="00157346" w:rsidP="00007799">
      <w:pPr>
        <w:pStyle w:val="1"/>
        <w:spacing w:before="240" w:after="240" w:line="440" w:lineRule="atLeast"/>
        <w:rPr>
          <w:rFonts w:eastAsia="黑体"/>
          <w:b w:val="0"/>
          <w:sz w:val="24"/>
          <w:szCs w:val="24"/>
        </w:rPr>
      </w:pPr>
      <w:bookmarkStart w:id="625" w:name="_Toc503235784"/>
      <w:bookmarkStart w:id="626" w:name="_Toc510015717"/>
      <w:r w:rsidRPr="006A0AD5">
        <w:rPr>
          <w:rFonts w:eastAsia="黑体"/>
          <w:b w:val="0"/>
          <w:sz w:val="24"/>
          <w:szCs w:val="24"/>
        </w:rPr>
        <w:t xml:space="preserve">7.3 </w:t>
      </w:r>
      <w:r w:rsidRPr="006A0AD5">
        <w:rPr>
          <w:rFonts w:eastAsia="黑体"/>
          <w:b w:val="0"/>
          <w:sz w:val="24"/>
          <w:szCs w:val="24"/>
        </w:rPr>
        <w:t>中标候选人履约能力审查</w:t>
      </w:r>
      <w:bookmarkEnd w:id="625"/>
      <w:bookmarkEnd w:id="626"/>
    </w:p>
    <w:p w14:paraId="743D9EEF" w14:textId="77777777" w:rsidR="00157346" w:rsidRPr="006A0AD5" w:rsidRDefault="00157346" w:rsidP="00007799">
      <w:pPr>
        <w:spacing w:line="440" w:lineRule="atLeast"/>
        <w:ind w:firstLineChars="200" w:firstLine="480"/>
        <w:rPr>
          <w:sz w:val="24"/>
        </w:rPr>
      </w:pPr>
      <w:r w:rsidRPr="006A0AD5">
        <w:rPr>
          <w:sz w:val="24"/>
        </w:rPr>
        <w:t>中标候选人的经营、财务状况发生较大变化或存在违法行为，招标人认为可能影响其履约能力的，将在发出中标通知书前提请原评标委员会按照招标文件规定的标准和方法进行审查确认。</w:t>
      </w:r>
    </w:p>
    <w:p w14:paraId="7B0726FD" w14:textId="77777777" w:rsidR="00157346" w:rsidRPr="006A0AD5" w:rsidRDefault="00157346" w:rsidP="00007799">
      <w:pPr>
        <w:pStyle w:val="1"/>
        <w:spacing w:before="240" w:after="240" w:line="440" w:lineRule="atLeast"/>
        <w:rPr>
          <w:rFonts w:eastAsia="黑体"/>
          <w:b w:val="0"/>
          <w:sz w:val="24"/>
          <w:szCs w:val="24"/>
        </w:rPr>
      </w:pPr>
      <w:bookmarkStart w:id="627" w:name="_Toc503235785"/>
      <w:bookmarkStart w:id="628" w:name="_Toc510015718"/>
      <w:r w:rsidRPr="006A0AD5">
        <w:rPr>
          <w:rFonts w:eastAsia="黑体"/>
          <w:b w:val="0"/>
          <w:sz w:val="24"/>
          <w:szCs w:val="24"/>
        </w:rPr>
        <w:t xml:space="preserve">7.4 </w:t>
      </w:r>
      <w:r w:rsidRPr="006A0AD5">
        <w:rPr>
          <w:rFonts w:eastAsia="黑体"/>
          <w:b w:val="0"/>
          <w:sz w:val="24"/>
          <w:szCs w:val="24"/>
        </w:rPr>
        <w:t>定标</w:t>
      </w:r>
      <w:bookmarkEnd w:id="627"/>
      <w:bookmarkEnd w:id="628"/>
    </w:p>
    <w:p w14:paraId="5C6FB4F7" w14:textId="77777777" w:rsidR="00157346" w:rsidRPr="006A0AD5" w:rsidRDefault="00157346" w:rsidP="00007799">
      <w:pPr>
        <w:spacing w:line="440" w:lineRule="atLeast"/>
        <w:ind w:firstLineChars="200" w:firstLine="480"/>
        <w:rPr>
          <w:sz w:val="24"/>
        </w:rPr>
      </w:pPr>
      <w:r w:rsidRPr="006A0AD5">
        <w:rPr>
          <w:sz w:val="24"/>
        </w:rPr>
        <w:t>按照投标人须知前附表的规定，招标人或招标人授权的评标委员会依法确定中标人。</w:t>
      </w:r>
    </w:p>
    <w:p w14:paraId="447E47B7" w14:textId="77777777" w:rsidR="00157346" w:rsidRPr="006A0AD5" w:rsidRDefault="00157346" w:rsidP="00007799">
      <w:pPr>
        <w:pStyle w:val="1"/>
        <w:spacing w:before="240" w:after="240" w:line="440" w:lineRule="atLeast"/>
        <w:rPr>
          <w:rFonts w:eastAsia="黑体"/>
          <w:b w:val="0"/>
          <w:sz w:val="24"/>
          <w:szCs w:val="24"/>
        </w:rPr>
      </w:pPr>
      <w:bookmarkStart w:id="629" w:name="_Toc503235786"/>
      <w:bookmarkStart w:id="630" w:name="_Toc510015719"/>
      <w:r w:rsidRPr="006A0AD5">
        <w:rPr>
          <w:rFonts w:eastAsia="黑体"/>
          <w:b w:val="0"/>
          <w:sz w:val="24"/>
          <w:szCs w:val="24"/>
        </w:rPr>
        <w:lastRenderedPageBreak/>
        <w:t xml:space="preserve">7.5 </w:t>
      </w:r>
      <w:r w:rsidRPr="006A0AD5">
        <w:rPr>
          <w:rFonts w:eastAsia="黑体"/>
          <w:b w:val="0"/>
          <w:sz w:val="24"/>
          <w:szCs w:val="24"/>
        </w:rPr>
        <w:t>中标通知</w:t>
      </w:r>
      <w:bookmarkEnd w:id="629"/>
      <w:bookmarkEnd w:id="630"/>
    </w:p>
    <w:p w14:paraId="3B92051B" w14:textId="77777777" w:rsidR="00157346" w:rsidRPr="006A0AD5" w:rsidRDefault="00157346" w:rsidP="00007799">
      <w:pPr>
        <w:spacing w:line="440" w:lineRule="atLeast"/>
        <w:ind w:firstLineChars="200" w:firstLine="480"/>
        <w:rPr>
          <w:sz w:val="24"/>
        </w:rPr>
      </w:pPr>
      <w:r w:rsidRPr="006A0AD5">
        <w:rPr>
          <w:sz w:val="24"/>
        </w:rPr>
        <w:t>在本章第</w:t>
      </w:r>
      <w:r w:rsidRPr="006A0AD5">
        <w:rPr>
          <w:sz w:val="24"/>
        </w:rPr>
        <w:t>3.3</w:t>
      </w:r>
      <w:r w:rsidRPr="006A0AD5">
        <w:rPr>
          <w:sz w:val="24"/>
        </w:rPr>
        <w:t>款规定的投标有效期内，招标人</w:t>
      </w:r>
      <w:r w:rsidRPr="006A0AD5">
        <w:rPr>
          <w:rFonts w:eastAsia="隶书"/>
          <w:sz w:val="24"/>
        </w:rPr>
        <w:t>以投标人须知前附表规定的形式</w:t>
      </w:r>
      <w:r w:rsidRPr="006A0AD5">
        <w:rPr>
          <w:sz w:val="24"/>
        </w:rPr>
        <w:t>向中标人发出中标通知书，同时将中标结果通知未中标的投标人。</w:t>
      </w:r>
    </w:p>
    <w:p w14:paraId="6BDABD8A" w14:textId="77777777" w:rsidR="00157346" w:rsidRPr="006A0AD5" w:rsidRDefault="00157346" w:rsidP="00007799">
      <w:pPr>
        <w:pStyle w:val="1"/>
        <w:spacing w:before="240" w:after="240" w:line="440" w:lineRule="atLeast"/>
        <w:rPr>
          <w:rFonts w:eastAsia="黑体"/>
          <w:b w:val="0"/>
          <w:sz w:val="24"/>
          <w:szCs w:val="24"/>
        </w:rPr>
      </w:pPr>
      <w:bookmarkStart w:id="631" w:name="_Toc501257108"/>
      <w:bookmarkStart w:id="632" w:name="_Toc503235787"/>
      <w:bookmarkStart w:id="633" w:name="_Toc510015720"/>
      <w:r w:rsidRPr="006A0AD5">
        <w:rPr>
          <w:rFonts w:eastAsia="黑体"/>
          <w:b w:val="0"/>
          <w:sz w:val="24"/>
          <w:szCs w:val="24"/>
        </w:rPr>
        <w:t xml:space="preserve">7.6 </w:t>
      </w:r>
      <w:r w:rsidRPr="006A0AD5">
        <w:rPr>
          <w:rFonts w:eastAsia="黑体"/>
          <w:b w:val="0"/>
          <w:sz w:val="24"/>
          <w:szCs w:val="24"/>
        </w:rPr>
        <w:t>中标结果公告</w:t>
      </w:r>
      <w:bookmarkEnd w:id="631"/>
      <w:bookmarkEnd w:id="632"/>
      <w:bookmarkEnd w:id="633"/>
    </w:p>
    <w:p w14:paraId="41A6441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招标人在确定中标人之日起</w:t>
      </w:r>
      <w:r w:rsidRPr="006A0AD5">
        <w:rPr>
          <w:rFonts w:eastAsia="隶书"/>
          <w:sz w:val="24"/>
        </w:rPr>
        <w:t>3</w:t>
      </w:r>
      <w:r w:rsidRPr="006A0AD5">
        <w:rPr>
          <w:rFonts w:eastAsia="隶书"/>
          <w:sz w:val="24"/>
        </w:rPr>
        <w:t>日内，按照投标人须知前附表规定的公告媒介和期限公告中标结果，公告期不得少于</w:t>
      </w:r>
      <w:r w:rsidRPr="006A0AD5">
        <w:rPr>
          <w:rFonts w:eastAsia="隶书"/>
          <w:sz w:val="24"/>
        </w:rPr>
        <w:t>3</w:t>
      </w:r>
      <w:r w:rsidRPr="006A0AD5">
        <w:rPr>
          <w:rFonts w:eastAsia="隶书"/>
          <w:sz w:val="24"/>
        </w:rPr>
        <w:t>日。公告内容包括中标人名称、中标价。</w:t>
      </w:r>
    </w:p>
    <w:p w14:paraId="228E914E" w14:textId="77777777" w:rsidR="00157346" w:rsidRPr="006A0AD5" w:rsidRDefault="00157346" w:rsidP="00007799">
      <w:pPr>
        <w:pStyle w:val="1"/>
        <w:spacing w:before="240" w:after="240" w:line="440" w:lineRule="atLeast"/>
        <w:rPr>
          <w:rFonts w:eastAsia="黑体"/>
          <w:b w:val="0"/>
          <w:sz w:val="24"/>
          <w:szCs w:val="24"/>
        </w:rPr>
      </w:pPr>
      <w:bookmarkStart w:id="634" w:name="_Toc503235789"/>
      <w:bookmarkStart w:id="635" w:name="_Toc510015721"/>
      <w:r w:rsidRPr="006A0AD5">
        <w:rPr>
          <w:rFonts w:eastAsia="黑体"/>
          <w:b w:val="0"/>
          <w:sz w:val="24"/>
          <w:szCs w:val="24"/>
        </w:rPr>
        <w:t>7.</w:t>
      </w:r>
      <w:r w:rsidR="002734C1" w:rsidRPr="006A0AD5">
        <w:rPr>
          <w:rFonts w:eastAsia="黑体"/>
          <w:b w:val="0"/>
          <w:sz w:val="24"/>
          <w:szCs w:val="24"/>
        </w:rPr>
        <w:t>7</w:t>
      </w:r>
      <w:r w:rsidRPr="006A0AD5">
        <w:rPr>
          <w:rFonts w:eastAsia="黑体"/>
          <w:b w:val="0"/>
          <w:sz w:val="24"/>
          <w:szCs w:val="24"/>
        </w:rPr>
        <w:t xml:space="preserve"> </w:t>
      </w:r>
      <w:r w:rsidRPr="006A0AD5">
        <w:rPr>
          <w:rFonts w:eastAsia="黑体"/>
          <w:b w:val="0"/>
          <w:sz w:val="24"/>
          <w:szCs w:val="24"/>
        </w:rPr>
        <w:t>履约保证金</w:t>
      </w:r>
      <w:bookmarkEnd w:id="634"/>
      <w:bookmarkEnd w:id="635"/>
    </w:p>
    <w:p w14:paraId="52690F3D" w14:textId="77777777" w:rsidR="00157346" w:rsidRPr="006A0AD5" w:rsidRDefault="00157346" w:rsidP="00007799">
      <w:pPr>
        <w:spacing w:line="440" w:lineRule="atLeast"/>
        <w:ind w:firstLineChars="200" w:firstLine="480"/>
        <w:rPr>
          <w:sz w:val="24"/>
        </w:rPr>
      </w:pPr>
      <w:r w:rsidRPr="006A0AD5">
        <w:rPr>
          <w:sz w:val="24"/>
        </w:rPr>
        <w:t>7.</w:t>
      </w:r>
      <w:r w:rsidR="002734C1" w:rsidRPr="006A0AD5">
        <w:rPr>
          <w:sz w:val="24"/>
        </w:rPr>
        <w:t>7</w:t>
      </w:r>
      <w:r w:rsidRPr="006A0AD5">
        <w:rPr>
          <w:sz w:val="24"/>
        </w:rPr>
        <w:t xml:space="preserve">.1 </w:t>
      </w:r>
      <w:r w:rsidRPr="006A0AD5">
        <w:rPr>
          <w:sz w:val="24"/>
        </w:rPr>
        <w:t>在签订合同前，中标人应按投标人须知前附表规定的形式、金额和招标文件第四章</w:t>
      </w:r>
      <w:r w:rsidRPr="006A0AD5">
        <w:rPr>
          <w:sz w:val="24"/>
        </w:rPr>
        <w:t>“</w:t>
      </w:r>
      <w:r w:rsidRPr="006A0AD5">
        <w:rPr>
          <w:sz w:val="24"/>
        </w:rPr>
        <w:t>合同条款及格式</w:t>
      </w:r>
      <w:r w:rsidRPr="006A0AD5">
        <w:rPr>
          <w:sz w:val="24"/>
        </w:rPr>
        <w:t>”</w:t>
      </w:r>
      <w:r w:rsidRPr="006A0AD5">
        <w:rPr>
          <w:sz w:val="24"/>
        </w:rPr>
        <w:t>规定的或事先经过招标人书面认可的履约保证金格式向招标人提交履约保证金。除投标人须知前附表另有规定外，履约保证金为</w:t>
      </w:r>
      <w:r w:rsidRPr="006A0AD5">
        <w:rPr>
          <w:rFonts w:eastAsia="隶书"/>
          <w:sz w:val="24"/>
        </w:rPr>
        <w:t>签约合同价</w:t>
      </w:r>
      <w:r w:rsidRPr="006A0AD5">
        <w:rPr>
          <w:sz w:val="24"/>
        </w:rPr>
        <w:t>的</w:t>
      </w:r>
      <w:r w:rsidRPr="006A0AD5">
        <w:rPr>
          <w:sz w:val="24"/>
        </w:rPr>
        <w:t>10%</w:t>
      </w:r>
      <w:r w:rsidRPr="006A0AD5">
        <w:rPr>
          <w:sz w:val="24"/>
        </w:rPr>
        <w:t>。联合体中标的，其履约保证金以联合体各方或联合体中牵头人的名义提交。</w:t>
      </w:r>
    </w:p>
    <w:p w14:paraId="237A6FF4"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采用银行保函时，应由符合投标人须知前附表规定级别的银行开具，所需的费用由中标人承担，中标人应保证银行保函有效。</w:t>
      </w:r>
    </w:p>
    <w:p w14:paraId="2B25A07C" w14:textId="77777777" w:rsidR="00157346" w:rsidRPr="006A0AD5" w:rsidRDefault="00157346" w:rsidP="00007799">
      <w:pPr>
        <w:spacing w:line="440" w:lineRule="atLeast"/>
        <w:ind w:firstLineChars="200" w:firstLine="480"/>
        <w:rPr>
          <w:sz w:val="24"/>
        </w:rPr>
      </w:pPr>
      <w:r w:rsidRPr="006A0AD5">
        <w:rPr>
          <w:sz w:val="24"/>
        </w:rPr>
        <w:t>7.</w:t>
      </w:r>
      <w:r w:rsidR="002734C1" w:rsidRPr="006A0AD5">
        <w:rPr>
          <w:sz w:val="24"/>
        </w:rPr>
        <w:t>7</w:t>
      </w:r>
      <w:r w:rsidRPr="006A0AD5">
        <w:rPr>
          <w:sz w:val="24"/>
        </w:rPr>
        <w:t xml:space="preserve">.2 </w:t>
      </w:r>
      <w:r w:rsidRPr="006A0AD5">
        <w:rPr>
          <w:sz w:val="24"/>
        </w:rPr>
        <w:t>中标人不能按本章第</w:t>
      </w:r>
      <w:r w:rsidRPr="006A0AD5">
        <w:rPr>
          <w:sz w:val="24"/>
        </w:rPr>
        <w:t>7.</w:t>
      </w:r>
      <w:r w:rsidR="00033048" w:rsidRPr="006A0AD5">
        <w:rPr>
          <w:sz w:val="24"/>
        </w:rPr>
        <w:t>7</w:t>
      </w:r>
      <w:r w:rsidRPr="006A0AD5">
        <w:rPr>
          <w:sz w:val="24"/>
        </w:rPr>
        <w:t>.1</w:t>
      </w:r>
      <w:r w:rsidRPr="006A0AD5">
        <w:rPr>
          <w:sz w:val="24"/>
        </w:rPr>
        <w:t>项要求提交履约保证金的，视为放弃中标，其投标保证金不予退还，给招标人造成的损失超过投标保证金数额的，中标人还应对超过部分予以赔偿。</w:t>
      </w:r>
    </w:p>
    <w:p w14:paraId="5D8A7B67" w14:textId="77777777" w:rsidR="00157346" w:rsidRPr="006A0AD5" w:rsidRDefault="00157346" w:rsidP="00007799">
      <w:pPr>
        <w:pStyle w:val="1"/>
        <w:spacing w:before="240" w:after="240" w:line="440" w:lineRule="atLeast"/>
        <w:rPr>
          <w:rFonts w:eastAsia="黑体"/>
          <w:b w:val="0"/>
          <w:sz w:val="24"/>
          <w:szCs w:val="24"/>
        </w:rPr>
      </w:pPr>
      <w:bookmarkStart w:id="636" w:name="_Toc503235790"/>
      <w:bookmarkStart w:id="637" w:name="_Toc510015722"/>
      <w:r w:rsidRPr="006A0AD5">
        <w:rPr>
          <w:rFonts w:eastAsia="黑体"/>
          <w:b w:val="0"/>
          <w:sz w:val="24"/>
          <w:szCs w:val="24"/>
        </w:rPr>
        <w:t>7.</w:t>
      </w:r>
      <w:r w:rsidR="002734C1" w:rsidRPr="006A0AD5">
        <w:rPr>
          <w:rFonts w:eastAsia="黑体"/>
          <w:b w:val="0"/>
          <w:sz w:val="24"/>
          <w:szCs w:val="24"/>
        </w:rPr>
        <w:t>8</w:t>
      </w:r>
      <w:r w:rsidRPr="006A0AD5">
        <w:rPr>
          <w:rFonts w:eastAsia="黑体"/>
          <w:b w:val="0"/>
          <w:sz w:val="24"/>
          <w:szCs w:val="24"/>
        </w:rPr>
        <w:t xml:space="preserve"> </w:t>
      </w:r>
      <w:r w:rsidRPr="006A0AD5">
        <w:rPr>
          <w:rFonts w:eastAsia="黑体"/>
          <w:b w:val="0"/>
          <w:sz w:val="24"/>
          <w:szCs w:val="24"/>
        </w:rPr>
        <w:t>签订合同</w:t>
      </w:r>
      <w:bookmarkEnd w:id="636"/>
      <w:bookmarkEnd w:id="637"/>
    </w:p>
    <w:p w14:paraId="24AD0DC3" w14:textId="77777777" w:rsidR="00157346" w:rsidRPr="006A0AD5" w:rsidRDefault="00157346" w:rsidP="00007799">
      <w:pPr>
        <w:spacing w:line="440" w:lineRule="atLeast"/>
        <w:ind w:firstLineChars="200" w:firstLine="480"/>
        <w:rPr>
          <w:sz w:val="24"/>
        </w:rPr>
      </w:pPr>
      <w:r w:rsidRPr="006A0AD5">
        <w:rPr>
          <w:sz w:val="24"/>
        </w:rPr>
        <w:t>7.</w:t>
      </w:r>
      <w:r w:rsidR="002734C1" w:rsidRPr="006A0AD5">
        <w:rPr>
          <w:sz w:val="24"/>
        </w:rPr>
        <w:t>8</w:t>
      </w:r>
      <w:r w:rsidRPr="006A0AD5">
        <w:rPr>
          <w:sz w:val="24"/>
        </w:rPr>
        <w:t xml:space="preserve">.1 </w:t>
      </w:r>
      <w:r w:rsidRPr="006A0AD5">
        <w:rPr>
          <w:sz w:val="24"/>
        </w:rPr>
        <w:t>招标人和中标人应在中标通知书发出之日起</w:t>
      </w:r>
      <w:r w:rsidRPr="006A0AD5">
        <w:rPr>
          <w:sz w:val="24"/>
        </w:rPr>
        <w:t>30</w:t>
      </w:r>
      <w:r w:rsidRPr="006A0AD5">
        <w:rPr>
          <w:sz w:val="24"/>
        </w:rPr>
        <w:t>日内，根据招标文件和中标人的投标文件订立书面合同。中标人无正当理由拒签合同，在签订合同时向招标人提出附加条件，或不按照招标文件要求提交履约保证金的，招标人取消其中标资格，其投标保证金不予退还；给招标人造成的损失超过投标保证金数额的，中标人还应对超过部分予以赔偿。</w:t>
      </w:r>
      <w:r w:rsidRPr="006A0AD5">
        <w:rPr>
          <w:sz w:val="24"/>
        </w:rPr>
        <w:t xml:space="preserve"> </w:t>
      </w:r>
    </w:p>
    <w:p w14:paraId="1DF5C889" w14:textId="77777777" w:rsidR="00157346" w:rsidRPr="006A0AD5" w:rsidRDefault="00157346" w:rsidP="00007799">
      <w:pPr>
        <w:spacing w:line="440" w:lineRule="atLeast"/>
        <w:ind w:firstLineChars="200" w:firstLine="480"/>
        <w:rPr>
          <w:sz w:val="24"/>
        </w:rPr>
      </w:pPr>
      <w:r w:rsidRPr="006A0AD5">
        <w:rPr>
          <w:sz w:val="24"/>
        </w:rPr>
        <w:t>7.</w:t>
      </w:r>
      <w:r w:rsidR="002734C1" w:rsidRPr="006A0AD5">
        <w:rPr>
          <w:sz w:val="24"/>
        </w:rPr>
        <w:t>8</w:t>
      </w:r>
      <w:r w:rsidRPr="006A0AD5">
        <w:rPr>
          <w:sz w:val="24"/>
        </w:rPr>
        <w:t xml:space="preserve">.2 </w:t>
      </w:r>
      <w:r w:rsidRPr="006A0AD5">
        <w:rPr>
          <w:sz w:val="24"/>
        </w:rPr>
        <w:t>发出中标通知书后，招标人无正当理由拒签合同，或在签订合同时向中标人提出附加条件的，招标人向中标人退还投标保证金；给中标人造成损失的，还应赔偿损失。</w:t>
      </w:r>
    </w:p>
    <w:p w14:paraId="791AE950"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7.</w:t>
      </w:r>
      <w:r w:rsidR="002734C1" w:rsidRPr="006A0AD5">
        <w:rPr>
          <w:rFonts w:eastAsia="隶书"/>
          <w:sz w:val="24"/>
        </w:rPr>
        <w:t>8</w:t>
      </w:r>
      <w:r w:rsidRPr="006A0AD5">
        <w:rPr>
          <w:rFonts w:eastAsia="隶书"/>
          <w:sz w:val="24"/>
        </w:rPr>
        <w:t xml:space="preserve">.3 </w:t>
      </w:r>
      <w:r w:rsidRPr="006A0AD5">
        <w:rPr>
          <w:rFonts w:eastAsia="隶书"/>
          <w:sz w:val="24"/>
        </w:rPr>
        <w:t>签约合同价的确定原则如下：</w:t>
      </w:r>
    </w:p>
    <w:p w14:paraId="18758F16"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）按照评标办法规定对投标报价进行修正后，若修正后的最终投标报价小于</w:t>
      </w:r>
      <w:r w:rsidRPr="006A0AD5">
        <w:rPr>
          <w:rFonts w:eastAsia="隶书"/>
          <w:sz w:val="24"/>
        </w:rPr>
        <w:lastRenderedPageBreak/>
        <w:t>开标时的投标</w:t>
      </w:r>
      <w:proofErr w:type="gramStart"/>
      <w:r w:rsidRPr="006A0AD5">
        <w:rPr>
          <w:rFonts w:eastAsia="隶书"/>
          <w:sz w:val="24"/>
        </w:rPr>
        <w:t>函大写金额</w:t>
      </w:r>
      <w:proofErr w:type="gramEnd"/>
      <w:r w:rsidRPr="006A0AD5">
        <w:rPr>
          <w:rFonts w:eastAsia="隶书"/>
          <w:sz w:val="24"/>
        </w:rPr>
        <w:t>报价，则签订合同时以修正后的最终投标报价为准；</w:t>
      </w:r>
    </w:p>
    <w:p w14:paraId="70FEFD8E"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）按照评标办法规定对投标报价进行修正后，若修正后的最终投标报价大于开标时的投标</w:t>
      </w:r>
      <w:proofErr w:type="gramStart"/>
      <w:r w:rsidRPr="006A0AD5">
        <w:rPr>
          <w:rFonts w:eastAsia="隶书"/>
          <w:sz w:val="24"/>
        </w:rPr>
        <w:t>函大写金额</w:t>
      </w:r>
      <w:proofErr w:type="gramEnd"/>
      <w:r w:rsidRPr="006A0AD5">
        <w:rPr>
          <w:rFonts w:eastAsia="隶书"/>
          <w:sz w:val="24"/>
        </w:rPr>
        <w:t>报价，则签订合同时以开标时的投标</w:t>
      </w:r>
      <w:proofErr w:type="gramStart"/>
      <w:r w:rsidRPr="006A0AD5">
        <w:rPr>
          <w:rFonts w:eastAsia="隶书"/>
          <w:sz w:val="24"/>
        </w:rPr>
        <w:t>函大写金额</w:t>
      </w:r>
      <w:proofErr w:type="gramEnd"/>
      <w:r w:rsidRPr="006A0AD5">
        <w:rPr>
          <w:rFonts w:eastAsia="隶书"/>
          <w:sz w:val="24"/>
        </w:rPr>
        <w:t>报价为准，同时按比例修正相应子目的单价或合价。</w:t>
      </w:r>
    </w:p>
    <w:p w14:paraId="01522421"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7.</w:t>
      </w:r>
      <w:r w:rsidR="002734C1" w:rsidRPr="006A0AD5">
        <w:rPr>
          <w:rFonts w:eastAsia="隶书"/>
          <w:sz w:val="24"/>
        </w:rPr>
        <w:t>8</w:t>
      </w:r>
      <w:r w:rsidRPr="006A0AD5">
        <w:rPr>
          <w:rFonts w:eastAsia="隶书"/>
          <w:sz w:val="24"/>
        </w:rPr>
        <w:t xml:space="preserve">.4 </w:t>
      </w:r>
      <w:r w:rsidRPr="006A0AD5">
        <w:rPr>
          <w:rFonts w:eastAsia="隶书"/>
          <w:sz w:val="24"/>
        </w:rPr>
        <w:t>联合体中标的，联合体各方应共同与招标人签订合同，就中标项目向招标人承担连带责任。</w:t>
      </w:r>
    </w:p>
    <w:p w14:paraId="4740BD0F"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7.</w:t>
      </w:r>
      <w:r w:rsidR="002734C1" w:rsidRPr="006A0AD5">
        <w:rPr>
          <w:rFonts w:eastAsia="隶书"/>
          <w:sz w:val="24"/>
        </w:rPr>
        <w:t>8</w:t>
      </w:r>
      <w:r w:rsidRPr="006A0AD5">
        <w:rPr>
          <w:rFonts w:eastAsia="隶书"/>
          <w:sz w:val="24"/>
        </w:rPr>
        <w:t xml:space="preserve">.5 </w:t>
      </w:r>
      <w:r w:rsidRPr="006A0AD5">
        <w:rPr>
          <w:rFonts w:eastAsia="隶书"/>
          <w:sz w:val="24"/>
        </w:rPr>
        <w:t>招标人和中标人在签订合同协议书的同时，</w:t>
      </w:r>
      <w:r w:rsidR="00D22964" w:rsidRPr="006A0AD5">
        <w:rPr>
          <w:rFonts w:eastAsia="隶书"/>
          <w:sz w:val="24"/>
        </w:rPr>
        <w:t>须</w:t>
      </w:r>
      <w:r w:rsidRPr="006A0AD5">
        <w:rPr>
          <w:rFonts w:eastAsia="隶书"/>
          <w:sz w:val="24"/>
        </w:rPr>
        <w:t>按照本招标文件规定的格式和要求签订廉政合同，明确双方在廉政建设方面的权利和义务以及应承担的违约责任。</w:t>
      </w:r>
    </w:p>
    <w:p w14:paraId="19A1D5B3" w14:textId="77777777" w:rsidR="00157346" w:rsidRPr="006A0AD5" w:rsidRDefault="00157346" w:rsidP="00007799">
      <w:pPr>
        <w:pStyle w:val="1"/>
        <w:spacing w:before="360" w:after="240" w:line="440" w:lineRule="atLeast"/>
        <w:rPr>
          <w:rFonts w:eastAsia="黑体"/>
          <w:b w:val="0"/>
          <w:sz w:val="28"/>
          <w:szCs w:val="28"/>
        </w:rPr>
      </w:pPr>
      <w:bookmarkStart w:id="638" w:name="_Toc503235791"/>
      <w:bookmarkStart w:id="639" w:name="_Toc510015723"/>
      <w:r w:rsidRPr="006A0AD5">
        <w:rPr>
          <w:rFonts w:eastAsia="黑体"/>
          <w:b w:val="0"/>
          <w:sz w:val="28"/>
          <w:szCs w:val="28"/>
        </w:rPr>
        <w:t xml:space="preserve">8. </w:t>
      </w:r>
      <w:r w:rsidRPr="006A0AD5">
        <w:rPr>
          <w:rFonts w:eastAsia="黑体"/>
          <w:b w:val="0"/>
          <w:sz w:val="28"/>
          <w:szCs w:val="28"/>
        </w:rPr>
        <w:t>纪律和监督</w:t>
      </w:r>
      <w:bookmarkEnd w:id="638"/>
      <w:bookmarkEnd w:id="639"/>
    </w:p>
    <w:p w14:paraId="708FEC85" w14:textId="77777777" w:rsidR="00157346" w:rsidRPr="006A0AD5" w:rsidRDefault="00157346" w:rsidP="00007799">
      <w:pPr>
        <w:pStyle w:val="1"/>
        <w:spacing w:before="240" w:after="240" w:line="440" w:lineRule="atLeast"/>
        <w:rPr>
          <w:rFonts w:eastAsia="黑体"/>
          <w:b w:val="0"/>
          <w:sz w:val="24"/>
          <w:szCs w:val="24"/>
        </w:rPr>
      </w:pPr>
      <w:bookmarkStart w:id="640" w:name="_Toc503235792"/>
      <w:bookmarkStart w:id="641" w:name="_Toc510015724"/>
      <w:r w:rsidRPr="006A0AD5">
        <w:rPr>
          <w:rFonts w:eastAsia="黑体"/>
          <w:b w:val="0"/>
          <w:sz w:val="24"/>
          <w:szCs w:val="24"/>
        </w:rPr>
        <w:t xml:space="preserve">8.1 </w:t>
      </w:r>
      <w:r w:rsidRPr="006A0AD5">
        <w:rPr>
          <w:rFonts w:eastAsia="黑体"/>
          <w:b w:val="0"/>
          <w:sz w:val="24"/>
          <w:szCs w:val="24"/>
        </w:rPr>
        <w:t>对招标人的纪律要求</w:t>
      </w:r>
      <w:bookmarkEnd w:id="640"/>
      <w:bookmarkEnd w:id="641"/>
    </w:p>
    <w:p w14:paraId="5C71A8DE" w14:textId="77777777" w:rsidR="00157346" w:rsidRPr="006A0AD5" w:rsidRDefault="00157346" w:rsidP="00007799">
      <w:pPr>
        <w:spacing w:line="440" w:lineRule="atLeast"/>
        <w:ind w:firstLineChars="200" w:firstLine="480"/>
        <w:rPr>
          <w:sz w:val="24"/>
        </w:rPr>
      </w:pPr>
      <w:r w:rsidRPr="006A0AD5">
        <w:rPr>
          <w:sz w:val="24"/>
        </w:rPr>
        <w:t>招标人不得泄露招标投标活动中应保密的情况和资料，不得与投标人串通损害国家利益、社会公共利益或他人合法权益。</w:t>
      </w:r>
    </w:p>
    <w:p w14:paraId="0F6844E9" w14:textId="77777777" w:rsidR="00157346" w:rsidRPr="006A0AD5" w:rsidRDefault="00157346" w:rsidP="00007799">
      <w:pPr>
        <w:pStyle w:val="1"/>
        <w:spacing w:before="240" w:after="240" w:line="440" w:lineRule="atLeast"/>
        <w:rPr>
          <w:rFonts w:eastAsia="黑体"/>
          <w:b w:val="0"/>
          <w:sz w:val="24"/>
          <w:szCs w:val="24"/>
        </w:rPr>
      </w:pPr>
      <w:bookmarkStart w:id="642" w:name="_Toc503235793"/>
      <w:bookmarkStart w:id="643" w:name="_Toc510015725"/>
      <w:r w:rsidRPr="006A0AD5">
        <w:rPr>
          <w:rFonts w:eastAsia="黑体"/>
          <w:b w:val="0"/>
          <w:sz w:val="24"/>
          <w:szCs w:val="24"/>
        </w:rPr>
        <w:t xml:space="preserve">8.2 </w:t>
      </w:r>
      <w:r w:rsidRPr="006A0AD5">
        <w:rPr>
          <w:rFonts w:eastAsia="黑体"/>
          <w:b w:val="0"/>
          <w:sz w:val="24"/>
          <w:szCs w:val="24"/>
        </w:rPr>
        <w:t>对投标人的纪律要求</w:t>
      </w:r>
      <w:bookmarkEnd w:id="642"/>
      <w:bookmarkEnd w:id="643"/>
    </w:p>
    <w:p w14:paraId="2E286694" w14:textId="77777777" w:rsidR="00157346" w:rsidRPr="006A0AD5" w:rsidRDefault="00157346" w:rsidP="00007799">
      <w:pPr>
        <w:spacing w:line="440" w:lineRule="atLeast"/>
        <w:ind w:firstLineChars="200" w:firstLine="480"/>
        <w:rPr>
          <w:sz w:val="24"/>
        </w:rPr>
      </w:pPr>
      <w:r w:rsidRPr="006A0AD5">
        <w:rPr>
          <w:sz w:val="24"/>
        </w:rPr>
        <w:t>投标人不得相互串通投标或与招标人串通投标，不得向招标人或评标委员会成员行贿谋取中标，不得以他人名义投标或以其他方式弄虚作假骗取中标；投标人不得以任何方式干扰、影响评标工作。</w:t>
      </w:r>
    </w:p>
    <w:p w14:paraId="5EF3FDA0" w14:textId="77777777" w:rsidR="00157346" w:rsidRPr="006A0AD5" w:rsidRDefault="00157346" w:rsidP="00007799">
      <w:pPr>
        <w:pStyle w:val="1"/>
        <w:spacing w:before="240" w:after="240" w:line="440" w:lineRule="atLeast"/>
        <w:rPr>
          <w:rFonts w:eastAsia="黑体"/>
          <w:b w:val="0"/>
          <w:sz w:val="24"/>
          <w:szCs w:val="24"/>
        </w:rPr>
      </w:pPr>
      <w:bookmarkStart w:id="644" w:name="_Toc503235794"/>
      <w:bookmarkStart w:id="645" w:name="_Toc510015726"/>
      <w:r w:rsidRPr="006A0AD5">
        <w:rPr>
          <w:rFonts w:eastAsia="黑体"/>
          <w:b w:val="0"/>
          <w:sz w:val="24"/>
          <w:szCs w:val="24"/>
        </w:rPr>
        <w:t xml:space="preserve">8.3 </w:t>
      </w:r>
      <w:r w:rsidRPr="006A0AD5">
        <w:rPr>
          <w:rFonts w:eastAsia="黑体"/>
          <w:b w:val="0"/>
          <w:sz w:val="24"/>
          <w:szCs w:val="24"/>
        </w:rPr>
        <w:t>对评标委员会成员的纪律要求</w:t>
      </w:r>
      <w:bookmarkEnd w:id="644"/>
      <w:bookmarkEnd w:id="645"/>
    </w:p>
    <w:p w14:paraId="5155D65D" w14:textId="77777777" w:rsidR="00157346" w:rsidRPr="006A0AD5" w:rsidRDefault="00157346" w:rsidP="00007799">
      <w:pPr>
        <w:spacing w:line="440" w:lineRule="atLeast"/>
        <w:ind w:firstLineChars="200" w:firstLine="480"/>
        <w:rPr>
          <w:sz w:val="24"/>
        </w:rPr>
      </w:pPr>
      <w:r w:rsidRPr="006A0AD5">
        <w:rPr>
          <w:sz w:val="24"/>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w:t>
      </w:r>
      <w:r w:rsidRPr="006A0AD5">
        <w:rPr>
          <w:sz w:val="24"/>
        </w:rPr>
        <w:t>“</w:t>
      </w:r>
      <w:r w:rsidRPr="006A0AD5">
        <w:rPr>
          <w:sz w:val="24"/>
        </w:rPr>
        <w:t>评标办法</w:t>
      </w:r>
      <w:r w:rsidRPr="006A0AD5">
        <w:rPr>
          <w:sz w:val="24"/>
        </w:rPr>
        <w:t>”</w:t>
      </w:r>
      <w:r w:rsidRPr="006A0AD5">
        <w:rPr>
          <w:sz w:val="24"/>
        </w:rPr>
        <w:t>没有规定的评审因素和标准进行评标。</w:t>
      </w:r>
    </w:p>
    <w:p w14:paraId="650D958F" w14:textId="77777777" w:rsidR="00157346" w:rsidRPr="006A0AD5" w:rsidRDefault="00157346" w:rsidP="00007799">
      <w:pPr>
        <w:pStyle w:val="1"/>
        <w:spacing w:before="240" w:after="240" w:line="440" w:lineRule="atLeast"/>
        <w:rPr>
          <w:rFonts w:eastAsia="黑体"/>
          <w:b w:val="0"/>
          <w:sz w:val="24"/>
          <w:szCs w:val="24"/>
        </w:rPr>
      </w:pPr>
      <w:bookmarkStart w:id="646" w:name="_Toc503235795"/>
      <w:bookmarkStart w:id="647" w:name="_Toc510015727"/>
      <w:r w:rsidRPr="006A0AD5">
        <w:rPr>
          <w:rFonts w:eastAsia="黑体"/>
          <w:b w:val="0"/>
          <w:sz w:val="24"/>
          <w:szCs w:val="24"/>
        </w:rPr>
        <w:t xml:space="preserve">8.4 </w:t>
      </w:r>
      <w:r w:rsidRPr="006A0AD5">
        <w:rPr>
          <w:rFonts w:eastAsia="黑体"/>
          <w:b w:val="0"/>
          <w:sz w:val="24"/>
          <w:szCs w:val="24"/>
        </w:rPr>
        <w:t>对与评标活动有关的工作人员的纪律要求</w:t>
      </w:r>
      <w:bookmarkEnd w:id="646"/>
      <w:bookmarkEnd w:id="647"/>
    </w:p>
    <w:p w14:paraId="552F7EBE" w14:textId="77777777" w:rsidR="00157346" w:rsidRPr="006A0AD5" w:rsidRDefault="00157346" w:rsidP="00007799">
      <w:pPr>
        <w:spacing w:line="440" w:lineRule="atLeast"/>
        <w:ind w:firstLineChars="200" w:firstLine="480"/>
        <w:rPr>
          <w:sz w:val="24"/>
        </w:rPr>
      </w:pPr>
      <w:r w:rsidRPr="006A0AD5">
        <w:rPr>
          <w:sz w:val="24"/>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14:paraId="1A1E192A" w14:textId="77777777" w:rsidR="00157346" w:rsidRPr="006A0AD5" w:rsidRDefault="00157346" w:rsidP="00007799">
      <w:pPr>
        <w:pStyle w:val="1"/>
        <w:spacing w:before="240" w:after="240" w:line="440" w:lineRule="atLeast"/>
        <w:rPr>
          <w:rFonts w:eastAsia="黑体"/>
          <w:b w:val="0"/>
          <w:sz w:val="24"/>
          <w:szCs w:val="24"/>
        </w:rPr>
      </w:pPr>
      <w:bookmarkStart w:id="648" w:name="_Toc503235796"/>
      <w:bookmarkStart w:id="649" w:name="_Toc510015728"/>
      <w:r w:rsidRPr="006A0AD5">
        <w:rPr>
          <w:rFonts w:eastAsia="黑体"/>
          <w:b w:val="0"/>
          <w:sz w:val="24"/>
          <w:szCs w:val="24"/>
        </w:rPr>
        <w:lastRenderedPageBreak/>
        <w:t xml:space="preserve">8.5 </w:t>
      </w:r>
      <w:r w:rsidRPr="006A0AD5">
        <w:rPr>
          <w:rFonts w:eastAsia="黑体"/>
          <w:b w:val="0"/>
          <w:sz w:val="24"/>
          <w:szCs w:val="24"/>
        </w:rPr>
        <w:t>投诉</w:t>
      </w:r>
      <w:bookmarkEnd w:id="648"/>
      <w:bookmarkEnd w:id="649"/>
    </w:p>
    <w:p w14:paraId="0FB82771" w14:textId="77777777" w:rsidR="00157346" w:rsidRPr="006A0AD5" w:rsidRDefault="00157346" w:rsidP="00007799">
      <w:pPr>
        <w:spacing w:line="44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8.5.1</w:t>
        </w:r>
      </w:smartTag>
      <w:r w:rsidRPr="006A0AD5">
        <w:rPr>
          <w:sz w:val="24"/>
        </w:rPr>
        <w:t xml:space="preserve"> </w:t>
      </w:r>
      <w:r w:rsidRPr="006A0AD5">
        <w:rPr>
          <w:sz w:val="24"/>
        </w:rPr>
        <w:t>投标人或其他利害关系人认为招标投标活动不符合法律、行政法规规定的，可以自知道或应当知道之日起</w:t>
      </w:r>
      <w:r w:rsidRPr="006A0AD5">
        <w:rPr>
          <w:sz w:val="24"/>
        </w:rPr>
        <w:t>10</w:t>
      </w:r>
      <w:r w:rsidRPr="006A0AD5">
        <w:rPr>
          <w:sz w:val="24"/>
        </w:rPr>
        <w:t>日内向有关行政监督部门投诉。投诉应有明确的请求和必要的证明材料。</w:t>
      </w:r>
    </w:p>
    <w:p w14:paraId="26CDE2F5"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监督部门的联系方式见投标人须知前附表。</w:t>
      </w:r>
    </w:p>
    <w:p w14:paraId="4388A0BA" w14:textId="77777777" w:rsidR="00157346" w:rsidRPr="006A0AD5" w:rsidRDefault="00157346" w:rsidP="00007799">
      <w:pPr>
        <w:spacing w:line="440" w:lineRule="atLeast"/>
        <w:ind w:firstLineChars="200" w:firstLine="480"/>
        <w:rPr>
          <w:sz w:val="24"/>
        </w:rPr>
      </w:pPr>
      <w:r w:rsidRPr="006A0AD5">
        <w:rPr>
          <w:sz w:val="24"/>
        </w:rPr>
        <w:t xml:space="preserve">8.5.2 </w:t>
      </w:r>
      <w:r w:rsidRPr="006A0AD5">
        <w:rPr>
          <w:sz w:val="24"/>
        </w:rPr>
        <w:t>投标人或其他利害关系人对招标文件、开标和评标结果提出投诉的，应按照</w:t>
      </w:r>
      <w:r w:rsidR="00BF56C8" w:rsidRPr="006A0AD5">
        <w:rPr>
          <w:sz w:val="24"/>
        </w:rPr>
        <w:t>本章</w:t>
      </w:r>
      <w:r w:rsidRPr="006A0AD5">
        <w:rPr>
          <w:sz w:val="24"/>
        </w:rPr>
        <w:t>第</w:t>
      </w:r>
      <w:r w:rsidRPr="006A0AD5">
        <w:rPr>
          <w:sz w:val="24"/>
        </w:rPr>
        <w:t>2.4</w:t>
      </w:r>
      <w:r w:rsidRPr="006A0AD5">
        <w:rPr>
          <w:sz w:val="24"/>
        </w:rPr>
        <w:t>款、第</w:t>
      </w:r>
      <w:r w:rsidRPr="006A0AD5">
        <w:rPr>
          <w:sz w:val="24"/>
        </w:rPr>
        <w:t>5.3</w:t>
      </w:r>
      <w:r w:rsidRPr="006A0AD5">
        <w:rPr>
          <w:sz w:val="24"/>
        </w:rPr>
        <w:t>款和第</w:t>
      </w:r>
      <w:r w:rsidRPr="006A0AD5">
        <w:rPr>
          <w:sz w:val="24"/>
        </w:rPr>
        <w:t>7.2</w:t>
      </w:r>
      <w:r w:rsidRPr="006A0AD5">
        <w:rPr>
          <w:sz w:val="24"/>
        </w:rPr>
        <w:t>款的规定先向招标人提出异议。异议答复期间</w:t>
      </w:r>
      <w:bookmarkStart w:id="650" w:name="_Toc144974538"/>
      <w:bookmarkStart w:id="651" w:name="_Toc152042346"/>
      <w:bookmarkStart w:id="652" w:name="_Toc152045570"/>
      <w:bookmarkStart w:id="653" w:name="_Toc247513994"/>
      <w:bookmarkStart w:id="654" w:name="_Toc247527595"/>
      <w:bookmarkStart w:id="655" w:name="_Toc300834993"/>
      <w:bookmarkStart w:id="656" w:name="_Toc384308255"/>
      <w:bookmarkStart w:id="657" w:name="_Toc361508630"/>
      <w:bookmarkStart w:id="658" w:name="_Toc352691517"/>
      <w:bookmarkStart w:id="659" w:name="_Toc369531561"/>
      <w:bookmarkStart w:id="660" w:name="_Toc12776"/>
      <w:r w:rsidRPr="006A0AD5">
        <w:rPr>
          <w:sz w:val="24"/>
        </w:rPr>
        <w:t>不计算在第</w:t>
      </w:r>
      <w:r w:rsidRPr="006A0AD5">
        <w:rPr>
          <w:sz w:val="24"/>
        </w:rPr>
        <w:t>8.5.</w:t>
      </w:r>
      <w:bookmarkEnd w:id="650"/>
      <w:bookmarkEnd w:id="651"/>
      <w:bookmarkEnd w:id="652"/>
      <w:bookmarkEnd w:id="653"/>
      <w:bookmarkEnd w:id="654"/>
      <w:bookmarkEnd w:id="655"/>
      <w:bookmarkEnd w:id="656"/>
      <w:bookmarkEnd w:id="657"/>
      <w:bookmarkEnd w:id="658"/>
      <w:bookmarkEnd w:id="659"/>
      <w:bookmarkEnd w:id="660"/>
      <w:r w:rsidRPr="006A0AD5">
        <w:rPr>
          <w:sz w:val="24"/>
        </w:rPr>
        <w:t>1</w:t>
      </w:r>
      <w:r w:rsidRPr="006A0AD5">
        <w:rPr>
          <w:sz w:val="24"/>
        </w:rPr>
        <w:t>项规定的期限内。</w:t>
      </w:r>
    </w:p>
    <w:p w14:paraId="6B8AE399" w14:textId="77777777" w:rsidR="00157346" w:rsidRPr="006A0AD5" w:rsidRDefault="00157346" w:rsidP="00007799">
      <w:pPr>
        <w:pStyle w:val="1"/>
        <w:spacing w:before="360" w:after="240" w:line="440" w:lineRule="atLeast"/>
        <w:rPr>
          <w:rFonts w:eastAsia="黑体"/>
          <w:b w:val="0"/>
          <w:sz w:val="28"/>
          <w:szCs w:val="28"/>
        </w:rPr>
      </w:pPr>
      <w:bookmarkStart w:id="661" w:name="_Toc503235797"/>
      <w:bookmarkStart w:id="662" w:name="_Toc510015729"/>
      <w:r w:rsidRPr="006A0AD5">
        <w:rPr>
          <w:rFonts w:eastAsia="黑体"/>
          <w:b w:val="0"/>
          <w:sz w:val="28"/>
          <w:szCs w:val="28"/>
        </w:rPr>
        <w:t xml:space="preserve">9. </w:t>
      </w:r>
      <w:r w:rsidRPr="006A0AD5">
        <w:rPr>
          <w:rFonts w:eastAsia="黑体"/>
          <w:b w:val="0"/>
          <w:sz w:val="28"/>
          <w:szCs w:val="28"/>
        </w:rPr>
        <w:t>是否采用电子招标投标</w:t>
      </w:r>
      <w:bookmarkEnd w:id="661"/>
      <w:bookmarkEnd w:id="662"/>
    </w:p>
    <w:p w14:paraId="4A4A513A" w14:textId="77777777" w:rsidR="00157346" w:rsidRPr="006A0AD5" w:rsidRDefault="00157346" w:rsidP="00007799">
      <w:pPr>
        <w:spacing w:line="440" w:lineRule="atLeast"/>
        <w:ind w:firstLineChars="200" w:firstLine="480"/>
        <w:rPr>
          <w:sz w:val="24"/>
        </w:rPr>
      </w:pPr>
      <w:r w:rsidRPr="006A0AD5">
        <w:rPr>
          <w:sz w:val="24"/>
        </w:rPr>
        <w:t>本招标项目是否采用电子招标投标方式，见投标人须知前附表。</w:t>
      </w:r>
    </w:p>
    <w:p w14:paraId="201B0699" w14:textId="77777777" w:rsidR="00157346" w:rsidRPr="006A0AD5" w:rsidRDefault="00157346" w:rsidP="00007799">
      <w:pPr>
        <w:pStyle w:val="1"/>
        <w:spacing w:before="360" w:after="240" w:line="440" w:lineRule="atLeast"/>
        <w:rPr>
          <w:rFonts w:eastAsia="黑体"/>
          <w:b w:val="0"/>
          <w:sz w:val="28"/>
          <w:szCs w:val="28"/>
        </w:rPr>
      </w:pPr>
      <w:bookmarkStart w:id="663" w:name="_Toc503235798"/>
      <w:bookmarkStart w:id="664" w:name="_Toc510015730"/>
      <w:r w:rsidRPr="006A0AD5">
        <w:rPr>
          <w:rFonts w:eastAsia="黑体"/>
          <w:b w:val="0"/>
          <w:sz w:val="28"/>
          <w:szCs w:val="28"/>
        </w:rPr>
        <w:t xml:space="preserve">10. </w:t>
      </w:r>
      <w:r w:rsidRPr="006A0AD5">
        <w:rPr>
          <w:rFonts w:eastAsia="黑体"/>
          <w:b w:val="0"/>
          <w:sz w:val="28"/>
          <w:szCs w:val="28"/>
        </w:rPr>
        <w:t>需要补充的其他内容</w:t>
      </w:r>
      <w:bookmarkEnd w:id="663"/>
      <w:bookmarkEnd w:id="664"/>
    </w:p>
    <w:p w14:paraId="47D8DDF8" w14:textId="77777777" w:rsidR="00157346" w:rsidRPr="006A0AD5" w:rsidRDefault="00157346" w:rsidP="00007799">
      <w:pPr>
        <w:spacing w:line="440" w:lineRule="atLeast"/>
        <w:ind w:firstLineChars="200" w:firstLine="480"/>
        <w:rPr>
          <w:rFonts w:eastAsia="隶书"/>
          <w:sz w:val="24"/>
        </w:rPr>
      </w:pPr>
      <w:r w:rsidRPr="006A0AD5">
        <w:rPr>
          <w:rFonts w:eastAsia="隶书"/>
          <w:sz w:val="24"/>
        </w:rPr>
        <w:t xml:space="preserve">10.1 </w:t>
      </w:r>
      <w:r w:rsidRPr="006A0AD5">
        <w:rPr>
          <w:rFonts w:eastAsia="隶书"/>
          <w:sz w:val="24"/>
        </w:rPr>
        <w:t>自购买招标文件之日起，投标人应保证其提供的联系方式（电话、传真、电子邮件）一直有效，以便及时收到招标人发出的函件</w:t>
      </w:r>
      <w:r w:rsidR="00A566B5" w:rsidRPr="006A0AD5">
        <w:rPr>
          <w:rFonts w:eastAsia="隶书"/>
          <w:sz w:val="24"/>
        </w:rPr>
        <w:t>（招标文件的澄清、修改等）</w:t>
      </w:r>
      <w:r w:rsidRPr="006A0AD5">
        <w:rPr>
          <w:rFonts w:eastAsia="隶书"/>
          <w:sz w:val="24"/>
        </w:rPr>
        <w:t>，并应及时向招标人反馈信息，否则招标人不承担由此引起的一切后果。</w:t>
      </w:r>
    </w:p>
    <w:p w14:paraId="65C84A62" w14:textId="77777777" w:rsidR="00157346" w:rsidRPr="006A0AD5" w:rsidRDefault="00157346" w:rsidP="00007799">
      <w:pPr>
        <w:spacing w:line="440" w:lineRule="atLeast"/>
        <w:ind w:firstLineChars="200" w:firstLine="480"/>
        <w:rPr>
          <w:sz w:val="24"/>
        </w:rPr>
      </w:pPr>
    </w:p>
    <w:p w14:paraId="4FDA82E4" w14:textId="77777777" w:rsidR="00157346" w:rsidRPr="006A0AD5" w:rsidRDefault="00157346" w:rsidP="00007799">
      <w:pPr>
        <w:spacing w:line="440" w:lineRule="atLeast"/>
        <w:ind w:firstLineChars="200" w:firstLine="480"/>
        <w:rPr>
          <w:sz w:val="24"/>
        </w:rPr>
      </w:pPr>
      <w:r w:rsidRPr="006A0AD5">
        <w:rPr>
          <w:sz w:val="24"/>
        </w:rPr>
        <w:t>需要补充的其他内容：见投标人须知前附表。</w:t>
      </w:r>
    </w:p>
    <w:p w14:paraId="0CDC573F" w14:textId="77777777" w:rsidR="00157346" w:rsidRPr="006A0AD5" w:rsidRDefault="00157346" w:rsidP="00007799">
      <w:pPr>
        <w:spacing w:line="440" w:lineRule="atLeast"/>
        <w:ind w:firstLineChars="200" w:firstLine="480"/>
        <w:rPr>
          <w:rFonts w:eastAsia="隶书"/>
          <w:sz w:val="24"/>
        </w:rPr>
      </w:pPr>
    </w:p>
    <w:p w14:paraId="7C0BCD5F" w14:textId="77777777" w:rsidR="00157346" w:rsidRPr="006A0AD5" w:rsidRDefault="00157346" w:rsidP="00007799">
      <w:pPr>
        <w:spacing w:line="440" w:lineRule="atLeast"/>
        <w:ind w:firstLineChars="200" w:firstLine="480"/>
        <w:rPr>
          <w:rFonts w:eastAsia="隶书"/>
          <w:sz w:val="24"/>
        </w:rPr>
      </w:pPr>
    </w:p>
    <w:p w14:paraId="6BD2AC45" w14:textId="77777777" w:rsidR="00157346" w:rsidRPr="006A0AD5" w:rsidRDefault="00157346" w:rsidP="00007799">
      <w:pPr>
        <w:pStyle w:val="1"/>
        <w:spacing w:before="0" w:after="0" w:line="440" w:lineRule="atLeast"/>
        <w:rPr>
          <w:rFonts w:eastAsia="黑体"/>
          <w:b w:val="0"/>
          <w:sz w:val="24"/>
          <w:szCs w:val="24"/>
        </w:rPr>
      </w:pPr>
      <w:r w:rsidRPr="006A0AD5">
        <w:rPr>
          <w:rFonts w:eastAsia="隶书"/>
          <w:sz w:val="24"/>
        </w:rPr>
        <w:br w:type="page"/>
      </w:r>
      <w:bookmarkStart w:id="665" w:name="_Toc503235799"/>
      <w:bookmarkStart w:id="666" w:name="_Toc510015731"/>
      <w:r w:rsidRPr="006A0AD5">
        <w:rPr>
          <w:rFonts w:eastAsia="黑体"/>
          <w:b w:val="0"/>
          <w:sz w:val="24"/>
          <w:szCs w:val="24"/>
        </w:rPr>
        <w:lastRenderedPageBreak/>
        <w:t>附件一</w:t>
      </w:r>
      <w:r w:rsidR="00964A14" w:rsidRPr="006A0AD5">
        <w:rPr>
          <w:rFonts w:eastAsia="黑体"/>
          <w:b w:val="0"/>
          <w:sz w:val="24"/>
          <w:szCs w:val="24"/>
        </w:rPr>
        <w:t xml:space="preserve"> </w:t>
      </w:r>
      <w:r w:rsidRPr="006A0AD5">
        <w:rPr>
          <w:rFonts w:eastAsia="黑体"/>
          <w:b w:val="0"/>
          <w:sz w:val="24"/>
          <w:szCs w:val="24"/>
        </w:rPr>
        <w:t>开标记录表</w:t>
      </w:r>
      <w:bookmarkEnd w:id="665"/>
      <w:r w:rsidR="00543825" w:rsidRPr="006A0AD5">
        <w:rPr>
          <w:b w:val="0"/>
          <w:sz w:val="24"/>
          <w:szCs w:val="24"/>
          <w:vertAlign w:val="superscript"/>
        </w:rPr>
        <w:footnoteReference w:id="53"/>
      </w:r>
      <w:bookmarkEnd w:id="666"/>
    </w:p>
    <w:p w14:paraId="0C27CF87" w14:textId="77777777" w:rsidR="00157346" w:rsidRPr="006A0AD5" w:rsidRDefault="00157346" w:rsidP="00645C42">
      <w:pPr>
        <w:spacing w:beforeLines="50" w:before="120" w:line="440" w:lineRule="atLeast"/>
        <w:jc w:val="center"/>
        <w:rPr>
          <w:rFonts w:eastAsia="黑体"/>
          <w:sz w:val="28"/>
          <w:szCs w:val="28"/>
        </w:rPr>
      </w:pPr>
      <w:r w:rsidRPr="006A0AD5">
        <w:rPr>
          <w:rFonts w:eastAsia="黑体"/>
          <w:sz w:val="28"/>
          <w:szCs w:val="28"/>
          <w:u w:val="single"/>
        </w:rPr>
        <w:t xml:space="preserve">       </w:t>
      </w:r>
      <w:r w:rsidRPr="006A0AD5">
        <w:rPr>
          <w:rFonts w:eastAsia="黑体"/>
          <w:sz w:val="28"/>
          <w:szCs w:val="28"/>
        </w:rPr>
        <w:t>（项目名称）</w:t>
      </w:r>
      <w:r w:rsidRPr="006A0AD5">
        <w:rPr>
          <w:rFonts w:eastAsia="黑体"/>
          <w:sz w:val="28"/>
          <w:szCs w:val="28"/>
          <w:u w:val="single"/>
        </w:rPr>
        <w:t xml:space="preserve">    </w:t>
      </w:r>
      <w:r w:rsidRPr="006A0AD5">
        <w:rPr>
          <w:rFonts w:eastAsia="黑体"/>
          <w:sz w:val="28"/>
          <w:szCs w:val="28"/>
        </w:rPr>
        <w:t>标段</w:t>
      </w:r>
      <w:r w:rsidR="00F05778" w:rsidRPr="006A0AD5">
        <w:rPr>
          <w:rFonts w:eastAsia="黑体"/>
          <w:sz w:val="28"/>
          <w:szCs w:val="28"/>
        </w:rPr>
        <w:t>咨询服务</w:t>
      </w:r>
      <w:r w:rsidRPr="006A0AD5">
        <w:rPr>
          <w:rFonts w:eastAsia="黑体"/>
          <w:sz w:val="28"/>
          <w:szCs w:val="28"/>
        </w:rPr>
        <w:t>第一个信封（商务及技术文件）开标记录表</w:t>
      </w:r>
    </w:p>
    <w:p w14:paraId="6E511647" w14:textId="77777777" w:rsidR="00157346" w:rsidRPr="006A0AD5" w:rsidRDefault="00157346" w:rsidP="00007799">
      <w:pPr>
        <w:spacing w:line="440" w:lineRule="atLeast"/>
        <w:jc w:val="right"/>
        <w:rPr>
          <w:sz w:val="24"/>
        </w:rPr>
      </w:pPr>
      <w:r w:rsidRPr="006A0AD5">
        <w:rPr>
          <w:sz w:val="24"/>
        </w:rPr>
        <w:t>开标时间：</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414"/>
        <w:gridCol w:w="1071"/>
        <w:gridCol w:w="1071"/>
        <w:gridCol w:w="2093"/>
        <w:gridCol w:w="1276"/>
        <w:gridCol w:w="1559"/>
      </w:tblGrid>
      <w:tr w:rsidR="00157346" w:rsidRPr="006A0AD5" w14:paraId="3F276B65" w14:textId="77777777" w:rsidTr="00D43B73">
        <w:trPr>
          <w:trHeight w:val="709"/>
        </w:trPr>
        <w:tc>
          <w:tcPr>
            <w:tcW w:w="696" w:type="dxa"/>
            <w:shd w:val="clear" w:color="auto" w:fill="auto"/>
            <w:vAlign w:val="center"/>
          </w:tcPr>
          <w:p w14:paraId="37D09063" w14:textId="77777777" w:rsidR="00157346" w:rsidRPr="006A0AD5" w:rsidRDefault="00157346" w:rsidP="00007799">
            <w:pPr>
              <w:spacing w:line="440" w:lineRule="atLeast"/>
              <w:ind w:leftChars="-50" w:left="-105" w:rightChars="-50" w:right="-105"/>
              <w:jc w:val="center"/>
              <w:rPr>
                <w:szCs w:val="21"/>
              </w:rPr>
            </w:pPr>
            <w:r w:rsidRPr="006A0AD5">
              <w:rPr>
                <w:szCs w:val="21"/>
              </w:rPr>
              <w:t>序号</w:t>
            </w:r>
          </w:p>
        </w:tc>
        <w:tc>
          <w:tcPr>
            <w:tcW w:w="1414" w:type="dxa"/>
            <w:shd w:val="clear" w:color="auto" w:fill="auto"/>
            <w:vAlign w:val="center"/>
          </w:tcPr>
          <w:p w14:paraId="574003B3" w14:textId="77777777" w:rsidR="00157346" w:rsidRPr="006A0AD5" w:rsidRDefault="00157346" w:rsidP="00007799">
            <w:pPr>
              <w:spacing w:line="440" w:lineRule="atLeast"/>
              <w:ind w:leftChars="-50" w:left="-105" w:rightChars="-50" w:right="-105"/>
              <w:jc w:val="center"/>
              <w:rPr>
                <w:szCs w:val="21"/>
              </w:rPr>
            </w:pPr>
            <w:r w:rsidRPr="006A0AD5">
              <w:rPr>
                <w:szCs w:val="21"/>
              </w:rPr>
              <w:t>投标人</w:t>
            </w:r>
          </w:p>
        </w:tc>
        <w:tc>
          <w:tcPr>
            <w:tcW w:w="1071" w:type="dxa"/>
            <w:shd w:val="clear" w:color="auto" w:fill="auto"/>
            <w:vAlign w:val="center"/>
          </w:tcPr>
          <w:p w14:paraId="4DDACCC8" w14:textId="77777777" w:rsidR="00157346" w:rsidRPr="006A0AD5" w:rsidRDefault="00157346" w:rsidP="00007799">
            <w:pPr>
              <w:spacing w:line="440" w:lineRule="atLeast"/>
              <w:ind w:leftChars="-50" w:left="-105" w:rightChars="-50" w:right="-105"/>
              <w:jc w:val="center"/>
              <w:rPr>
                <w:szCs w:val="21"/>
              </w:rPr>
            </w:pPr>
            <w:r w:rsidRPr="006A0AD5">
              <w:rPr>
                <w:szCs w:val="21"/>
              </w:rPr>
              <w:t>密封情况</w:t>
            </w:r>
          </w:p>
        </w:tc>
        <w:tc>
          <w:tcPr>
            <w:tcW w:w="1071" w:type="dxa"/>
            <w:shd w:val="clear" w:color="auto" w:fill="auto"/>
            <w:vAlign w:val="center"/>
          </w:tcPr>
          <w:p w14:paraId="5DEEFDEE" w14:textId="77777777" w:rsidR="00157346" w:rsidRPr="006A0AD5" w:rsidRDefault="00157346" w:rsidP="00007799">
            <w:pPr>
              <w:spacing w:line="440" w:lineRule="atLeast"/>
              <w:ind w:leftChars="-50" w:left="-105" w:rightChars="-50" w:right="-105"/>
              <w:jc w:val="center"/>
              <w:rPr>
                <w:szCs w:val="21"/>
              </w:rPr>
            </w:pPr>
            <w:r w:rsidRPr="006A0AD5">
              <w:rPr>
                <w:szCs w:val="21"/>
              </w:rPr>
              <w:t>投标保证金递交情况</w:t>
            </w:r>
          </w:p>
        </w:tc>
        <w:tc>
          <w:tcPr>
            <w:tcW w:w="2093" w:type="dxa"/>
            <w:shd w:val="clear" w:color="auto" w:fill="auto"/>
            <w:vAlign w:val="center"/>
          </w:tcPr>
          <w:p w14:paraId="3490752B" w14:textId="77777777" w:rsidR="00157346" w:rsidRPr="006A0AD5" w:rsidRDefault="005E637A" w:rsidP="00007799">
            <w:pPr>
              <w:spacing w:line="440" w:lineRule="atLeast"/>
              <w:ind w:leftChars="-50" w:left="-105" w:rightChars="-50" w:right="-105"/>
              <w:jc w:val="center"/>
              <w:rPr>
                <w:szCs w:val="21"/>
              </w:rPr>
            </w:pPr>
            <w:r w:rsidRPr="006A0AD5">
              <w:rPr>
                <w:szCs w:val="21"/>
              </w:rPr>
              <w:t>咨询</w:t>
            </w:r>
            <w:r w:rsidR="00157346" w:rsidRPr="006A0AD5">
              <w:rPr>
                <w:szCs w:val="21"/>
              </w:rPr>
              <w:t>服务期限</w:t>
            </w:r>
          </w:p>
        </w:tc>
        <w:tc>
          <w:tcPr>
            <w:tcW w:w="1276" w:type="dxa"/>
            <w:shd w:val="clear" w:color="auto" w:fill="auto"/>
            <w:vAlign w:val="center"/>
          </w:tcPr>
          <w:p w14:paraId="24EBC711" w14:textId="77777777" w:rsidR="00157346" w:rsidRPr="006A0AD5" w:rsidRDefault="00157346" w:rsidP="00007799">
            <w:pPr>
              <w:spacing w:line="440" w:lineRule="atLeast"/>
              <w:ind w:leftChars="-50" w:left="-105" w:rightChars="-50" w:right="-105"/>
              <w:jc w:val="center"/>
              <w:rPr>
                <w:szCs w:val="21"/>
              </w:rPr>
            </w:pPr>
            <w:r w:rsidRPr="006A0AD5">
              <w:rPr>
                <w:szCs w:val="21"/>
              </w:rPr>
              <w:t>备注</w:t>
            </w:r>
          </w:p>
        </w:tc>
        <w:tc>
          <w:tcPr>
            <w:tcW w:w="1559" w:type="dxa"/>
            <w:shd w:val="clear" w:color="auto" w:fill="auto"/>
            <w:vAlign w:val="center"/>
          </w:tcPr>
          <w:p w14:paraId="0440A5DB" w14:textId="77777777" w:rsidR="00157346" w:rsidRPr="006A0AD5" w:rsidRDefault="00157346" w:rsidP="00007799">
            <w:pPr>
              <w:spacing w:line="440" w:lineRule="atLeast"/>
              <w:ind w:leftChars="-50" w:left="-105" w:rightChars="-50" w:right="-105"/>
              <w:jc w:val="center"/>
              <w:rPr>
                <w:szCs w:val="21"/>
              </w:rPr>
            </w:pPr>
            <w:r w:rsidRPr="006A0AD5">
              <w:rPr>
                <w:szCs w:val="21"/>
              </w:rPr>
              <w:t>投标人代表签名</w:t>
            </w:r>
          </w:p>
        </w:tc>
      </w:tr>
      <w:tr w:rsidR="00157346" w:rsidRPr="006A0AD5" w14:paraId="0FC65CF2" w14:textId="77777777" w:rsidTr="00D43B73">
        <w:tc>
          <w:tcPr>
            <w:tcW w:w="696" w:type="dxa"/>
            <w:shd w:val="clear" w:color="auto" w:fill="auto"/>
          </w:tcPr>
          <w:p w14:paraId="664FDB4E"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209D2278"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474014FC"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0071D4A7"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29F7BAA0"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1FBF4932"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0867C392" w14:textId="77777777" w:rsidR="00157346" w:rsidRPr="006A0AD5" w:rsidRDefault="00157346" w:rsidP="00645C42">
            <w:pPr>
              <w:spacing w:beforeLines="50" w:before="120" w:line="440" w:lineRule="atLeast"/>
              <w:jc w:val="right"/>
              <w:rPr>
                <w:sz w:val="24"/>
              </w:rPr>
            </w:pPr>
          </w:p>
        </w:tc>
      </w:tr>
      <w:tr w:rsidR="00157346" w:rsidRPr="006A0AD5" w14:paraId="43112C16" w14:textId="77777777" w:rsidTr="00D43B73">
        <w:tc>
          <w:tcPr>
            <w:tcW w:w="696" w:type="dxa"/>
            <w:shd w:val="clear" w:color="auto" w:fill="auto"/>
          </w:tcPr>
          <w:p w14:paraId="47E861C7"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38FBF7C8"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355D85C7"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5FE20021"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7C2BCDD9"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3784F232"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024C4574" w14:textId="77777777" w:rsidR="00157346" w:rsidRPr="006A0AD5" w:rsidRDefault="00157346" w:rsidP="00645C42">
            <w:pPr>
              <w:spacing w:beforeLines="50" w:before="120" w:line="440" w:lineRule="atLeast"/>
              <w:jc w:val="right"/>
              <w:rPr>
                <w:sz w:val="24"/>
              </w:rPr>
            </w:pPr>
          </w:p>
        </w:tc>
      </w:tr>
      <w:tr w:rsidR="00157346" w:rsidRPr="006A0AD5" w14:paraId="2FB75474" w14:textId="77777777" w:rsidTr="00D43B73">
        <w:tc>
          <w:tcPr>
            <w:tcW w:w="696" w:type="dxa"/>
            <w:shd w:val="clear" w:color="auto" w:fill="auto"/>
          </w:tcPr>
          <w:p w14:paraId="04D523A3"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7FC4CDF2"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3C1DC3C9"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5CECCE0F"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03A9FFB4"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2BC33F3C"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7C5DA607" w14:textId="77777777" w:rsidR="00157346" w:rsidRPr="006A0AD5" w:rsidRDefault="00157346" w:rsidP="00645C42">
            <w:pPr>
              <w:spacing w:beforeLines="50" w:before="120" w:line="440" w:lineRule="atLeast"/>
              <w:jc w:val="right"/>
              <w:rPr>
                <w:sz w:val="24"/>
              </w:rPr>
            </w:pPr>
          </w:p>
        </w:tc>
      </w:tr>
      <w:tr w:rsidR="00157346" w:rsidRPr="006A0AD5" w14:paraId="25881BF9" w14:textId="77777777" w:rsidTr="00D43B73">
        <w:tc>
          <w:tcPr>
            <w:tcW w:w="696" w:type="dxa"/>
            <w:shd w:val="clear" w:color="auto" w:fill="auto"/>
          </w:tcPr>
          <w:p w14:paraId="272FAE00"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6B32F0E4"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1C505231"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506DE2EA"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22A6FEEE"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7B8EB4B8"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2CB7E2E4" w14:textId="77777777" w:rsidR="00157346" w:rsidRPr="006A0AD5" w:rsidRDefault="00157346" w:rsidP="00645C42">
            <w:pPr>
              <w:spacing w:beforeLines="50" w:before="120" w:line="440" w:lineRule="atLeast"/>
              <w:jc w:val="right"/>
              <w:rPr>
                <w:sz w:val="24"/>
              </w:rPr>
            </w:pPr>
          </w:p>
        </w:tc>
      </w:tr>
      <w:tr w:rsidR="00157346" w:rsidRPr="006A0AD5" w14:paraId="10D37668" w14:textId="77777777" w:rsidTr="00D43B73">
        <w:tc>
          <w:tcPr>
            <w:tcW w:w="696" w:type="dxa"/>
            <w:shd w:val="clear" w:color="auto" w:fill="auto"/>
          </w:tcPr>
          <w:p w14:paraId="71A5DC72"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0306FC13"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3E0125B7"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4D10BBE4"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16050594"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59B3B9E2"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5EEEF901" w14:textId="77777777" w:rsidR="00157346" w:rsidRPr="006A0AD5" w:rsidRDefault="00157346" w:rsidP="00645C42">
            <w:pPr>
              <w:spacing w:beforeLines="50" w:before="120" w:line="440" w:lineRule="atLeast"/>
              <w:jc w:val="right"/>
              <w:rPr>
                <w:sz w:val="24"/>
              </w:rPr>
            </w:pPr>
          </w:p>
        </w:tc>
      </w:tr>
      <w:tr w:rsidR="00157346" w:rsidRPr="006A0AD5" w14:paraId="5B5A8AAC" w14:textId="77777777" w:rsidTr="00D43B73">
        <w:tc>
          <w:tcPr>
            <w:tcW w:w="696" w:type="dxa"/>
            <w:shd w:val="clear" w:color="auto" w:fill="auto"/>
          </w:tcPr>
          <w:p w14:paraId="1B721B7F"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039594F5"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1C8028DD"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7BAC600D"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1EEDD4A7"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2503BCF2"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1B74652F" w14:textId="77777777" w:rsidR="00157346" w:rsidRPr="006A0AD5" w:rsidRDefault="00157346" w:rsidP="00645C42">
            <w:pPr>
              <w:spacing w:beforeLines="50" w:before="120" w:line="440" w:lineRule="atLeast"/>
              <w:jc w:val="right"/>
              <w:rPr>
                <w:sz w:val="24"/>
              </w:rPr>
            </w:pPr>
          </w:p>
        </w:tc>
      </w:tr>
      <w:tr w:rsidR="00157346" w:rsidRPr="006A0AD5" w14:paraId="01B82732" w14:textId="77777777" w:rsidTr="00D43B73">
        <w:tc>
          <w:tcPr>
            <w:tcW w:w="696" w:type="dxa"/>
            <w:shd w:val="clear" w:color="auto" w:fill="auto"/>
          </w:tcPr>
          <w:p w14:paraId="3B86D714"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3EF5F800"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7D37FAC1"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679BA763"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597162BF"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6DE614CC"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2EB8C707" w14:textId="77777777" w:rsidR="00157346" w:rsidRPr="006A0AD5" w:rsidRDefault="00157346" w:rsidP="00645C42">
            <w:pPr>
              <w:spacing w:beforeLines="50" w:before="120" w:line="440" w:lineRule="atLeast"/>
              <w:jc w:val="right"/>
              <w:rPr>
                <w:sz w:val="24"/>
              </w:rPr>
            </w:pPr>
          </w:p>
        </w:tc>
      </w:tr>
      <w:tr w:rsidR="00157346" w:rsidRPr="006A0AD5" w14:paraId="56E6AAD4" w14:textId="77777777" w:rsidTr="00D43B73">
        <w:tc>
          <w:tcPr>
            <w:tcW w:w="696" w:type="dxa"/>
            <w:shd w:val="clear" w:color="auto" w:fill="auto"/>
          </w:tcPr>
          <w:p w14:paraId="10C45FDD"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589E6BB1"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50963DF1"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2ED31BD2"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73DF15E3"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5057940F"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4AD7E12F" w14:textId="77777777" w:rsidR="00157346" w:rsidRPr="006A0AD5" w:rsidRDefault="00157346" w:rsidP="00645C42">
            <w:pPr>
              <w:spacing w:beforeLines="50" w:before="120" w:line="440" w:lineRule="atLeast"/>
              <w:jc w:val="right"/>
              <w:rPr>
                <w:sz w:val="24"/>
              </w:rPr>
            </w:pPr>
          </w:p>
        </w:tc>
      </w:tr>
      <w:tr w:rsidR="00157346" w:rsidRPr="006A0AD5" w14:paraId="27DDB1E7" w14:textId="77777777" w:rsidTr="00D43B73">
        <w:tc>
          <w:tcPr>
            <w:tcW w:w="696" w:type="dxa"/>
            <w:shd w:val="clear" w:color="auto" w:fill="auto"/>
          </w:tcPr>
          <w:p w14:paraId="6A34704A"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78C4A896"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2B847D4D"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14C7C1BA"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4E5FAC60"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4764B45E"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7D685DA6" w14:textId="77777777" w:rsidR="00157346" w:rsidRPr="006A0AD5" w:rsidRDefault="00157346" w:rsidP="00645C42">
            <w:pPr>
              <w:spacing w:beforeLines="50" w:before="120" w:line="440" w:lineRule="atLeast"/>
              <w:jc w:val="right"/>
              <w:rPr>
                <w:sz w:val="24"/>
              </w:rPr>
            </w:pPr>
          </w:p>
        </w:tc>
      </w:tr>
      <w:tr w:rsidR="00157346" w:rsidRPr="006A0AD5" w14:paraId="3EC36BC1" w14:textId="77777777" w:rsidTr="00D43B73">
        <w:tc>
          <w:tcPr>
            <w:tcW w:w="696" w:type="dxa"/>
            <w:shd w:val="clear" w:color="auto" w:fill="auto"/>
          </w:tcPr>
          <w:p w14:paraId="7EFEA37C"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09D2D193"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77BE9BE3"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666F491A"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56544B2D"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7AD4EA4A"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552D1D21" w14:textId="77777777" w:rsidR="00157346" w:rsidRPr="006A0AD5" w:rsidRDefault="00157346" w:rsidP="00645C42">
            <w:pPr>
              <w:spacing w:beforeLines="50" w:before="120" w:line="440" w:lineRule="atLeast"/>
              <w:jc w:val="right"/>
              <w:rPr>
                <w:sz w:val="24"/>
              </w:rPr>
            </w:pPr>
          </w:p>
        </w:tc>
      </w:tr>
      <w:tr w:rsidR="00157346" w:rsidRPr="006A0AD5" w14:paraId="0280FC18" w14:textId="77777777" w:rsidTr="00D43B73">
        <w:tc>
          <w:tcPr>
            <w:tcW w:w="696" w:type="dxa"/>
            <w:shd w:val="clear" w:color="auto" w:fill="auto"/>
          </w:tcPr>
          <w:p w14:paraId="6A09B31D"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11293DE0"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763761C9"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45AF4AB0"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70D126B7"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22C72016"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4C26AB28" w14:textId="77777777" w:rsidR="00157346" w:rsidRPr="006A0AD5" w:rsidRDefault="00157346" w:rsidP="00645C42">
            <w:pPr>
              <w:spacing w:beforeLines="50" w:before="120" w:line="440" w:lineRule="atLeast"/>
              <w:jc w:val="right"/>
              <w:rPr>
                <w:sz w:val="24"/>
              </w:rPr>
            </w:pPr>
          </w:p>
        </w:tc>
      </w:tr>
      <w:tr w:rsidR="00157346" w:rsidRPr="006A0AD5" w14:paraId="246448B7" w14:textId="77777777" w:rsidTr="00D43B73">
        <w:tc>
          <w:tcPr>
            <w:tcW w:w="696" w:type="dxa"/>
            <w:shd w:val="clear" w:color="auto" w:fill="auto"/>
          </w:tcPr>
          <w:p w14:paraId="2953E10A"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11ECF895"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4B091C3C"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378CF4CD"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35982F7F"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2A62D881"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2D189DA3" w14:textId="77777777" w:rsidR="00157346" w:rsidRPr="006A0AD5" w:rsidRDefault="00157346" w:rsidP="00645C42">
            <w:pPr>
              <w:spacing w:beforeLines="50" w:before="120" w:line="440" w:lineRule="atLeast"/>
              <w:jc w:val="right"/>
              <w:rPr>
                <w:sz w:val="24"/>
              </w:rPr>
            </w:pPr>
          </w:p>
        </w:tc>
      </w:tr>
      <w:tr w:rsidR="00157346" w:rsidRPr="006A0AD5" w14:paraId="29B880FF" w14:textId="77777777" w:rsidTr="00D43B73">
        <w:tc>
          <w:tcPr>
            <w:tcW w:w="696" w:type="dxa"/>
            <w:shd w:val="clear" w:color="auto" w:fill="auto"/>
          </w:tcPr>
          <w:p w14:paraId="3646476F"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412F3495"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4B010801"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019CD9F8"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7962BD22"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5BFEAA7A"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53DEE9B4" w14:textId="77777777" w:rsidR="00157346" w:rsidRPr="006A0AD5" w:rsidRDefault="00157346" w:rsidP="00645C42">
            <w:pPr>
              <w:spacing w:beforeLines="50" w:before="120" w:line="440" w:lineRule="atLeast"/>
              <w:jc w:val="right"/>
              <w:rPr>
                <w:sz w:val="24"/>
              </w:rPr>
            </w:pPr>
          </w:p>
        </w:tc>
      </w:tr>
      <w:tr w:rsidR="00157346" w:rsidRPr="006A0AD5" w14:paraId="64782FE0" w14:textId="77777777" w:rsidTr="00D43B73">
        <w:tc>
          <w:tcPr>
            <w:tcW w:w="696" w:type="dxa"/>
            <w:shd w:val="clear" w:color="auto" w:fill="auto"/>
          </w:tcPr>
          <w:p w14:paraId="263991FA" w14:textId="77777777" w:rsidR="00157346" w:rsidRPr="006A0AD5" w:rsidRDefault="00157346" w:rsidP="00645C42">
            <w:pPr>
              <w:spacing w:beforeLines="50" w:before="120" w:line="440" w:lineRule="atLeast"/>
              <w:jc w:val="right"/>
              <w:rPr>
                <w:sz w:val="24"/>
              </w:rPr>
            </w:pPr>
          </w:p>
        </w:tc>
        <w:tc>
          <w:tcPr>
            <w:tcW w:w="1414" w:type="dxa"/>
            <w:shd w:val="clear" w:color="auto" w:fill="auto"/>
          </w:tcPr>
          <w:p w14:paraId="09A1E769"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2337547A" w14:textId="77777777" w:rsidR="00157346" w:rsidRPr="006A0AD5" w:rsidRDefault="00157346" w:rsidP="00645C42">
            <w:pPr>
              <w:spacing w:beforeLines="50" w:before="120" w:line="440" w:lineRule="atLeast"/>
              <w:jc w:val="right"/>
              <w:rPr>
                <w:sz w:val="24"/>
              </w:rPr>
            </w:pPr>
          </w:p>
        </w:tc>
        <w:tc>
          <w:tcPr>
            <w:tcW w:w="1071" w:type="dxa"/>
            <w:shd w:val="clear" w:color="auto" w:fill="auto"/>
          </w:tcPr>
          <w:p w14:paraId="1CB0A20A" w14:textId="77777777" w:rsidR="00157346" w:rsidRPr="006A0AD5" w:rsidRDefault="00157346" w:rsidP="00645C42">
            <w:pPr>
              <w:spacing w:beforeLines="50" w:before="120" w:line="440" w:lineRule="atLeast"/>
              <w:jc w:val="right"/>
              <w:rPr>
                <w:sz w:val="24"/>
              </w:rPr>
            </w:pPr>
          </w:p>
        </w:tc>
        <w:tc>
          <w:tcPr>
            <w:tcW w:w="2093" w:type="dxa"/>
            <w:shd w:val="clear" w:color="auto" w:fill="auto"/>
          </w:tcPr>
          <w:p w14:paraId="3F452BAE" w14:textId="77777777" w:rsidR="00157346" w:rsidRPr="006A0AD5" w:rsidRDefault="00157346" w:rsidP="00645C42">
            <w:pPr>
              <w:spacing w:beforeLines="50" w:before="120" w:line="440" w:lineRule="atLeast"/>
              <w:jc w:val="right"/>
              <w:rPr>
                <w:sz w:val="24"/>
              </w:rPr>
            </w:pPr>
          </w:p>
        </w:tc>
        <w:tc>
          <w:tcPr>
            <w:tcW w:w="1276" w:type="dxa"/>
            <w:shd w:val="clear" w:color="auto" w:fill="auto"/>
          </w:tcPr>
          <w:p w14:paraId="5BA98814" w14:textId="77777777" w:rsidR="00157346" w:rsidRPr="006A0AD5" w:rsidRDefault="00157346" w:rsidP="00645C42">
            <w:pPr>
              <w:spacing w:beforeLines="50" w:before="120" w:line="440" w:lineRule="atLeast"/>
              <w:jc w:val="right"/>
              <w:rPr>
                <w:sz w:val="24"/>
              </w:rPr>
            </w:pPr>
          </w:p>
        </w:tc>
        <w:tc>
          <w:tcPr>
            <w:tcW w:w="1559" w:type="dxa"/>
            <w:shd w:val="clear" w:color="auto" w:fill="auto"/>
          </w:tcPr>
          <w:p w14:paraId="11D64740" w14:textId="77777777" w:rsidR="00157346" w:rsidRPr="006A0AD5" w:rsidRDefault="00157346" w:rsidP="00645C42">
            <w:pPr>
              <w:spacing w:beforeLines="50" w:before="120" w:line="440" w:lineRule="atLeast"/>
              <w:jc w:val="right"/>
              <w:rPr>
                <w:sz w:val="24"/>
              </w:rPr>
            </w:pPr>
          </w:p>
        </w:tc>
      </w:tr>
    </w:tbl>
    <w:p w14:paraId="71D1851B" w14:textId="77777777" w:rsidR="002E6C6E" w:rsidRPr="006A0AD5" w:rsidRDefault="002E6C6E" w:rsidP="00007799">
      <w:pPr>
        <w:spacing w:line="440" w:lineRule="atLeast"/>
        <w:rPr>
          <w:szCs w:val="21"/>
        </w:rPr>
      </w:pPr>
    </w:p>
    <w:p w14:paraId="0DEC49C2" w14:textId="77777777" w:rsidR="00157346" w:rsidRPr="006A0AD5" w:rsidRDefault="00157346" w:rsidP="00007799">
      <w:pPr>
        <w:spacing w:line="440" w:lineRule="atLeast"/>
        <w:rPr>
          <w:szCs w:val="21"/>
          <w:u w:val="single"/>
        </w:rPr>
      </w:pPr>
      <w:r w:rsidRPr="006A0AD5">
        <w:rPr>
          <w:szCs w:val="21"/>
        </w:rPr>
        <w:t>招标人代表：</w:t>
      </w:r>
      <w:r w:rsidRPr="006A0AD5">
        <w:rPr>
          <w:szCs w:val="21"/>
          <w:u w:val="single"/>
        </w:rPr>
        <w:t xml:space="preserve">             </w:t>
      </w:r>
      <w:r w:rsidRPr="006A0AD5">
        <w:rPr>
          <w:szCs w:val="21"/>
        </w:rPr>
        <w:t xml:space="preserve">                                      </w:t>
      </w:r>
      <w:r w:rsidRPr="006A0AD5">
        <w:rPr>
          <w:szCs w:val="21"/>
        </w:rPr>
        <w:t>记录人：</w:t>
      </w:r>
      <w:r w:rsidRPr="006A0AD5">
        <w:rPr>
          <w:szCs w:val="21"/>
          <w:u w:val="single"/>
        </w:rPr>
        <w:t xml:space="preserve">             </w:t>
      </w:r>
      <w:r w:rsidRPr="006A0AD5">
        <w:rPr>
          <w:szCs w:val="21"/>
        </w:rPr>
        <w:t xml:space="preserve">       </w:t>
      </w:r>
    </w:p>
    <w:p w14:paraId="3CD64F26" w14:textId="77777777" w:rsidR="00157346" w:rsidRPr="006A0AD5" w:rsidRDefault="00157346" w:rsidP="00007799">
      <w:pPr>
        <w:spacing w:line="440" w:lineRule="atLeast"/>
        <w:jc w:val="right"/>
        <w:rPr>
          <w:szCs w:val="21"/>
        </w:rPr>
        <w:sectPr w:rsidR="00157346" w:rsidRPr="006A0AD5">
          <w:headerReference w:type="even" r:id="rId24"/>
          <w:footerReference w:type="even" r:id="rId25"/>
          <w:footerReference w:type="default" r:id="rId26"/>
          <w:footnotePr>
            <w:numFmt w:val="decimalEnclosedCircleChinese"/>
            <w:numRestart w:val="eachPage"/>
          </w:footnotePr>
          <w:pgSz w:w="11907" w:h="16840"/>
          <w:pgMar w:top="1588" w:right="1531" w:bottom="1644" w:left="1588" w:header="851" w:footer="851" w:gutter="0"/>
          <w:cols w:space="425"/>
          <w:docGrid w:linePitch="312"/>
        </w:sectPr>
      </w:pPr>
      <w:r w:rsidRPr="006A0AD5">
        <w:rPr>
          <w:szCs w:val="21"/>
          <w:u w:val="single"/>
        </w:rPr>
        <w:t xml:space="preserve">          </w:t>
      </w:r>
      <w:r w:rsidRPr="006A0AD5">
        <w:rPr>
          <w:szCs w:val="21"/>
        </w:rPr>
        <w:t>年</w:t>
      </w:r>
      <w:r w:rsidRPr="006A0AD5">
        <w:rPr>
          <w:szCs w:val="21"/>
        </w:rPr>
        <w:t xml:space="preserve"> </w:t>
      </w:r>
      <w:r w:rsidRPr="006A0AD5">
        <w:rPr>
          <w:szCs w:val="21"/>
          <w:u w:val="single"/>
        </w:rPr>
        <w:t xml:space="preserve">      </w:t>
      </w:r>
      <w:r w:rsidRPr="006A0AD5">
        <w:rPr>
          <w:szCs w:val="21"/>
        </w:rPr>
        <w:t xml:space="preserve"> </w:t>
      </w:r>
      <w:r w:rsidRPr="006A0AD5">
        <w:rPr>
          <w:szCs w:val="21"/>
        </w:rPr>
        <w:t>月</w:t>
      </w:r>
      <w:r w:rsidRPr="006A0AD5">
        <w:rPr>
          <w:szCs w:val="21"/>
          <w:u w:val="single"/>
        </w:rPr>
        <w:t xml:space="preserve">         </w:t>
      </w:r>
      <w:r w:rsidRPr="006A0AD5">
        <w:rPr>
          <w:szCs w:val="21"/>
        </w:rPr>
        <w:t>日</w:t>
      </w:r>
    </w:p>
    <w:p w14:paraId="04A73D13" w14:textId="77777777" w:rsidR="00157346" w:rsidRPr="006A0AD5" w:rsidRDefault="00157346" w:rsidP="00007799">
      <w:pPr>
        <w:spacing w:line="440" w:lineRule="atLeast"/>
        <w:jc w:val="center"/>
        <w:rPr>
          <w:rFonts w:eastAsia="黑体"/>
          <w:sz w:val="28"/>
          <w:szCs w:val="28"/>
        </w:rPr>
      </w:pPr>
      <w:r w:rsidRPr="006A0AD5">
        <w:rPr>
          <w:rFonts w:eastAsia="黑体"/>
          <w:sz w:val="28"/>
          <w:szCs w:val="28"/>
          <w:u w:val="single"/>
        </w:rPr>
        <w:lastRenderedPageBreak/>
        <w:t xml:space="preserve">       </w:t>
      </w:r>
      <w:r w:rsidRPr="006A0AD5">
        <w:rPr>
          <w:rFonts w:eastAsia="黑体"/>
          <w:sz w:val="28"/>
          <w:szCs w:val="28"/>
        </w:rPr>
        <w:t>（项目名称）</w:t>
      </w:r>
      <w:r w:rsidRPr="006A0AD5">
        <w:rPr>
          <w:rFonts w:eastAsia="黑体"/>
          <w:sz w:val="28"/>
          <w:szCs w:val="28"/>
          <w:u w:val="single"/>
        </w:rPr>
        <w:t xml:space="preserve">    </w:t>
      </w:r>
      <w:r w:rsidRPr="006A0AD5">
        <w:rPr>
          <w:rFonts w:eastAsia="黑体"/>
          <w:sz w:val="28"/>
          <w:szCs w:val="28"/>
        </w:rPr>
        <w:t>标段</w:t>
      </w:r>
      <w:r w:rsidR="00F05778" w:rsidRPr="006A0AD5">
        <w:rPr>
          <w:rFonts w:eastAsia="黑体"/>
          <w:sz w:val="28"/>
          <w:szCs w:val="28"/>
        </w:rPr>
        <w:t>咨询服务</w:t>
      </w:r>
      <w:r w:rsidRPr="006A0AD5">
        <w:rPr>
          <w:rFonts w:eastAsia="黑体"/>
          <w:sz w:val="28"/>
          <w:szCs w:val="28"/>
        </w:rPr>
        <w:t>第二个信封（报价文件）</w:t>
      </w:r>
    </w:p>
    <w:p w14:paraId="1EDEB455" w14:textId="77777777" w:rsidR="00157346" w:rsidRPr="006A0AD5" w:rsidRDefault="00157346" w:rsidP="00007799">
      <w:pPr>
        <w:spacing w:line="440" w:lineRule="atLeast"/>
        <w:jc w:val="center"/>
        <w:rPr>
          <w:rFonts w:eastAsia="黑体"/>
          <w:sz w:val="28"/>
          <w:szCs w:val="28"/>
        </w:rPr>
      </w:pPr>
      <w:r w:rsidRPr="006A0AD5">
        <w:rPr>
          <w:rFonts w:eastAsia="黑体"/>
          <w:sz w:val="28"/>
          <w:szCs w:val="28"/>
        </w:rPr>
        <w:t>开标记录表</w:t>
      </w:r>
    </w:p>
    <w:p w14:paraId="60B8DDB8" w14:textId="77777777" w:rsidR="00157346" w:rsidRPr="006A0AD5" w:rsidRDefault="00157346" w:rsidP="00007799">
      <w:pPr>
        <w:spacing w:line="440" w:lineRule="atLeast"/>
        <w:jc w:val="right"/>
        <w:rPr>
          <w:sz w:val="24"/>
        </w:rPr>
      </w:pPr>
      <w:r w:rsidRPr="006A0AD5">
        <w:rPr>
          <w:sz w:val="24"/>
        </w:rPr>
        <w:t>开标时间：</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w:t>
      </w:r>
    </w:p>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39"/>
        <w:gridCol w:w="1362"/>
        <w:gridCol w:w="1560"/>
        <w:gridCol w:w="1181"/>
        <w:gridCol w:w="1010"/>
        <w:gridCol w:w="1736"/>
      </w:tblGrid>
      <w:tr w:rsidR="00157346" w:rsidRPr="006A0AD5" w14:paraId="61BD9825" w14:textId="77777777" w:rsidTr="00D43B73">
        <w:trPr>
          <w:trHeight w:val="709"/>
        </w:trPr>
        <w:tc>
          <w:tcPr>
            <w:tcW w:w="709" w:type="dxa"/>
            <w:shd w:val="clear" w:color="auto" w:fill="auto"/>
            <w:vAlign w:val="center"/>
          </w:tcPr>
          <w:p w14:paraId="2F1EC891" w14:textId="77777777" w:rsidR="00157346" w:rsidRPr="006A0AD5" w:rsidRDefault="00157346" w:rsidP="00007799">
            <w:pPr>
              <w:spacing w:line="440" w:lineRule="atLeast"/>
              <w:ind w:leftChars="-50" w:left="-105" w:rightChars="-50" w:right="-105"/>
              <w:jc w:val="center"/>
              <w:rPr>
                <w:szCs w:val="21"/>
              </w:rPr>
            </w:pPr>
            <w:r w:rsidRPr="006A0AD5">
              <w:rPr>
                <w:szCs w:val="21"/>
              </w:rPr>
              <w:t>序号</w:t>
            </w:r>
          </w:p>
        </w:tc>
        <w:tc>
          <w:tcPr>
            <w:tcW w:w="1439" w:type="dxa"/>
            <w:shd w:val="clear" w:color="auto" w:fill="auto"/>
            <w:vAlign w:val="center"/>
          </w:tcPr>
          <w:p w14:paraId="4B012BA8" w14:textId="77777777" w:rsidR="00157346" w:rsidRPr="006A0AD5" w:rsidRDefault="00157346" w:rsidP="00007799">
            <w:pPr>
              <w:spacing w:line="440" w:lineRule="atLeast"/>
              <w:ind w:leftChars="-50" w:left="-105" w:rightChars="-50" w:right="-105"/>
              <w:jc w:val="center"/>
              <w:rPr>
                <w:szCs w:val="21"/>
              </w:rPr>
            </w:pPr>
            <w:r w:rsidRPr="006A0AD5">
              <w:rPr>
                <w:szCs w:val="21"/>
              </w:rPr>
              <w:t>投标人</w:t>
            </w:r>
          </w:p>
        </w:tc>
        <w:tc>
          <w:tcPr>
            <w:tcW w:w="1362" w:type="dxa"/>
            <w:shd w:val="clear" w:color="auto" w:fill="auto"/>
            <w:vAlign w:val="center"/>
          </w:tcPr>
          <w:p w14:paraId="06F4A2BA" w14:textId="77777777" w:rsidR="00157346" w:rsidRPr="006A0AD5" w:rsidRDefault="00157346" w:rsidP="00007799">
            <w:pPr>
              <w:spacing w:line="440" w:lineRule="atLeast"/>
              <w:ind w:leftChars="-50" w:left="-105" w:rightChars="-50" w:right="-105"/>
              <w:jc w:val="center"/>
              <w:rPr>
                <w:szCs w:val="21"/>
              </w:rPr>
            </w:pPr>
            <w:r w:rsidRPr="006A0AD5">
              <w:rPr>
                <w:szCs w:val="21"/>
              </w:rPr>
              <w:t>密封情况</w:t>
            </w:r>
          </w:p>
        </w:tc>
        <w:tc>
          <w:tcPr>
            <w:tcW w:w="1560" w:type="dxa"/>
            <w:shd w:val="clear" w:color="auto" w:fill="auto"/>
            <w:vAlign w:val="center"/>
          </w:tcPr>
          <w:p w14:paraId="7213731D" w14:textId="77777777" w:rsidR="00157346" w:rsidRPr="006A0AD5" w:rsidRDefault="00157346" w:rsidP="00007799">
            <w:pPr>
              <w:spacing w:line="440" w:lineRule="atLeast"/>
              <w:ind w:leftChars="-50" w:left="-105" w:rightChars="-50" w:right="-105"/>
              <w:jc w:val="center"/>
              <w:rPr>
                <w:szCs w:val="21"/>
              </w:rPr>
            </w:pPr>
            <w:r w:rsidRPr="006A0AD5">
              <w:rPr>
                <w:szCs w:val="21"/>
              </w:rPr>
              <w:t>投标报价（元）</w:t>
            </w:r>
          </w:p>
        </w:tc>
        <w:tc>
          <w:tcPr>
            <w:tcW w:w="1181" w:type="dxa"/>
            <w:shd w:val="clear" w:color="auto" w:fill="auto"/>
            <w:vAlign w:val="center"/>
          </w:tcPr>
          <w:p w14:paraId="6F340C8E" w14:textId="77777777" w:rsidR="00157346" w:rsidRPr="006A0AD5" w:rsidRDefault="00157346" w:rsidP="00007799">
            <w:pPr>
              <w:spacing w:line="440" w:lineRule="atLeast"/>
              <w:ind w:leftChars="-50" w:left="-105" w:rightChars="-50" w:right="-105"/>
              <w:jc w:val="center"/>
              <w:rPr>
                <w:szCs w:val="21"/>
              </w:rPr>
            </w:pPr>
            <w:r w:rsidRPr="006A0AD5">
              <w:rPr>
                <w:szCs w:val="21"/>
              </w:rPr>
              <w:t>是否超过最高投标限价</w:t>
            </w:r>
          </w:p>
        </w:tc>
        <w:tc>
          <w:tcPr>
            <w:tcW w:w="1010" w:type="dxa"/>
            <w:shd w:val="clear" w:color="auto" w:fill="auto"/>
            <w:vAlign w:val="center"/>
          </w:tcPr>
          <w:p w14:paraId="3AD28884" w14:textId="77777777" w:rsidR="00157346" w:rsidRPr="006A0AD5" w:rsidRDefault="00157346" w:rsidP="00007799">
            <w:pPr>
              <w:spacing w:line="440" w:lineRule="atLeast"/>
              <w:ind w:leftChars="-50" w:left="-105" w:rightChars="-50" w:right="-105"/>
              <w:jc w:val="center"/>
              <w:rPr>
                <w:szCs w:val="21"/>
              </w:rPr>
            </w:pPr>
            <w:r w:rsidRPr="006A0AD5">
              <w:rPr>
                <w:szCs w:val="21"/>
              </w:rPr>
              <w:t>备注</w:t>
            </w:r>
          </w:p>
        </w:tc>
        <w:tc>
          <w:tcPr>
            <w:tcW w:w="1736" w:type="dxa"/>
            <w:shd w:val="clear" w:color="auto" w:fill="auto"/>
            <w:vAlign w:val="center"/>
          </w:tcPr>
          <w:p w14:paraId="39CBFD34" w14:textId="77777777" w:rsidR="00157346" w:rsidRPr="006A0AD5" w:rsidRDefault="00157346" w:rsidP="00007799">
            <w:pPr>
              <w:spacing w:line="440" w:lineRule="atLeast"/>
              <w:ind w:leftChars="-50" w:left="-105" w:rightChars="-50" w:right="-105"/>
              <w:jc w:val="center"/>
              <w:rPr>
                <w:szCs w:val="21"/>
              </w:rPr>
            </w:pPr>
            <w:r w:rsidRPr="006A0AD5">
              <w:rPr>
                <w:szCs w:val="21"/>
              </w:rPr>
              <w:t>投标人代表签名</w:t>
            </w:r>
          </w:p>
        </w:tc>
      </w:tr>
      <w:tr w:rsidR="00157346" w:rsidRPr="006A0AD5" w14:paraId="7B4A74ED" w14:textId="77777777" w:rsidTr="00D43B73">
        <w:tc>
          <w:tcPr>
            <w:tcW w:w="709" w:type="dxa"/>
            <w:shd w:val="clear" w:color="auto" w:fill="auto"/>
          </w:tcPr>
          <w:p w14:paraId="41829EA1"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4B0C6280"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352BA470"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665031A7"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2D8DD31F"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34E924FA"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6F3C670E" w14:textId="77777777" w:rsidR="00157346" w:rsidRPr="006A0AD5" w:rsidRDefault="00157346" w:rsidP="00645C42">
            <w:pPr>
              <w:spacing w:beforeLines="50" w:before="120" w:line="440" w:lineRule="atLeast"/>
              <w:jc w:val="right"/>
              <w:rPr>
                <w:sz w:val="24"/>
              </w:rPr>
            </w:pPr>
          </w:p>
        </w:tc>
      </w:tr>
      <w:tr w:rsidR="00157346" w:rsidRPr="006A0AD5" w14:paraId="291A76A2" w14:textId="77777777" w:rsidTr="00D43B73">
        <w:tc>
          <w:tcPr>
            <w:tcW w:w="709" w:type="dxa"/>
            <w:shd w:val="clear" w:color="auto" w:fill="auto"/>
          </w:tcPr>
          <w:p w14:paraId="72749737"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7DDA0134"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2F6D1B35"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07B988B7"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73BE7A64"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6D6A4B15"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21CF4F1B" w14:textId="77777777" w:rsidR="00157346" w:rsidRPr="006A0AD5" w:rsidRDefault="00157346" w:rsidP="00645C42">
            <w:pPr>
              <w:spacing w:beforeLines="50" w:before="120" w:line="440" w:lineRule="atLeast"/>
              <w:jc w:val="right"/>
              <w:rPr>
                <w:sz w:val="24"/>
              </w:rPr>
            </w:pPr>
          </w:p>
        </w:tc>
      </w:tr>
      <w:tr w:rsidR="00157346" w:rsidRPr="006A0AD5" w14:paraId="77ED8F83" w14:textId="77777777" w:rsidTr="00D43B73">
        <w:tc>
          <w:tcPr>
            <w:tcW w:w="709" w:type="dxa"/>
            <w:shd w:val="clear" w:color="auto" w:fill="auto"/>
          </w:tcPr>
          <w:p w14:paraId="7745E4B0"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4F632AD9"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2A6FAADD"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18FAA692"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62D4F10D"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1E305A8A"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400E194E" w14:textId="77777777" w:rsidR="00157346" w:rsidRPr="006A0AD5" w:rsidRDefault="00157346" w:rsidP="00645C42">
            <w:pPr>
              <w:spacing w:beforeLines="50" w:before="120" w:line="440" w:lineRule="atLeast"/>
              <w:jc w:val="right"/>
              <w:rPr>
                <w:sz w:val="24"/>
              </w:rPr>
            </w:pPr>
          </w:p>
        </w:tc>
      </w:tr>
      <w:tr w:rsidR="00157346" w:rsidRPr="006A0AD5" w14:paraId="02123F0B" w14:textId="77777777" w:rsidTr="00D43B73">
        <w:tc>
          <w:tcPr>
            <w:tcW w:w="709" w:type="dxa"/>
            <w:shd w:val="clear" w:color="auto" w:fill="auto"/>
          </w:tcPr>
          <w:p w14:paraId="6FA78E0C"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0A014D23"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6EF8E50B"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5D77D313"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58E97850"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0FB96AEF"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57480C71" w14:textId="77777777" w:rsidR="00157346" w:rsidRPr="006A0AD5" w:rsidRDefault="00157346" w:rsidP="00645C42">
            <w:pPr>
              <w:spacing w:beforeLines="50" w:before="120" w:line="440" w:lineRule="atLeast"/>
              <w:jc w:val="right"/>
              <w:rPr>
                <w:sz w:val="24"/>
              </w:rPr>
            </w:pPr>
          </w:p>
        </w:tc>
      </w:tr>
      <w:tr w:rsidR="00157346" w:rsidRPr="006A0AD5" w14:paraId="031FDB8A" w14:textId="77777777" w:rsidTr="00D43B73">
        <w:tc>
          <w:tcPr>
            <w:tcW w:w="709" w:type="dxa"/>
            <w:shd w:val="clear" w:color="auto" w:fill="auto"/>
          </w:tcPr>
          <w:p w14:paraId="1109435E"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2B6A33BC"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244F81D3"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19343CEB"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0411BEDE"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37D406AB"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5C10948D" w14:textId="77777777" w:rsidR="00157346" w:rsidRPr="006A0AD5" w:rsidRDefault="00157346" w:rsidP="00645C42">
            <w:pPr>
              <w:spacing w:beforeLines="50" w:before="120" w:line="440" w:lineRule="atLeast"/>
              <w:jc w:val="right"/>
              <w:rPr>
                <w:sz w:val="24"/>
              </w:rPr>
            </w:pPr>
          </w:p>
        </w:tc>
      </w:tr>
      <w:tr w:rsidR="00157346" w:rsidRPr="006A0AD5" w14:paraId="074EC505" w14:textId="77777777" w:rsidTr="00D43B73">
        <w:tc>
          <w:tcPr>
            <w:tcW w:w="709" w:type="dxa"/>
            <w:shd w:val="clear" w:color="auto" w:fill="auto"/>
          </w:tcPr>
          <w:p w14:paraId="7835E956"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47458EE4"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52879AF7"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3750E347"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352BE3B3"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6FCB19C0"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5DA7BEC7" w14:textId="77777777" w:rsidR="00157346" w:rsidRPr="006A0AD5" w:rsidRDefault="00157346" w:rsidP="00645C42">
            <w:pPr>
              <w:spacing w:beforeLines="50" w:before="120" w:line="440" w:lineRule="atLeast"/>
              <w:jc w:val="right"/>
              <w:rPr>
                <w:sz w:val="24"/>
              </w:rPr>
            </w:pPr>
          </w:p>
        </w:tc>
      </w:tr>
      <w:tr w:rsidR="00157346" w:rsidRPr="006A0AD5" w14:paraId="3C7FF3C4" w14:textId="77777777" w:rsidTr="00D43B73">
        <w:tc>
          <w:tcPr>
            <w:tcW w:w="709" w:type="dxa"/>
            <w:shd w:val="clear" w:color="auto" w:fill="auto"/>
          </w:tcPr>
          <w:p w14:paraId="73E8F36E"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4ACFC004"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1F063970"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4CD64B50"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54141CCB"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22A184B2"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296C5830" w14:textId="77777777" w:rsidR="00157346" w:rsidRPr="006A0AD5" w:rsidRDefault="00157346" w:rsidP="00645C42">
            <w:pPr>
              <w:spacing w:beforeLines="50" w:before="120" w:line="440" w:lineRule="atLeast"/>
              <w:jc w:val="right"/>
              <w:rPr>
                <w:sz w:val="24"/>
              </w:rPr>
            </w:pPr>
          </w:p>
        </w:tc>
      </w:tr>
      <w:tr w:rsidR="00157346" w:rsidRPr="006A0AD5" w14:paraId="7B661A2C" w14:textId="77777777" w:rsidTr="00D43B73">
        <w:tc>
          <w:tcPr>
            <w:tcW w:w="709" w:type="dxa"/>
            <w:shd w:val="clear" w:color="auto" w:fill="auto"/>
          </w:tcPr>
          <w:p w14:paraId="13B7873D"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02CBEB42"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640CEA03"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5E7A6748"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18D91F1C"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5C8B2281"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60B78494" w14:textId="77777777" w:rsidR="00157346" w:rsidRPr="006A0AD5" w:rsidRDefault="00157346" w:rsidP="00645C42">
            <w:pPr>
              <w:spacing w:beforeLines="50" w:before="120" w:line="440" w:lineRule="atLeast"/>
              <w:jc w:val="right"/>
              <w:rPr>
                <w:sz w:val="24"/>
              </w:rPr>
            </w:pPr>
          </w:p>
        </w:tc>
      </w:tr>
      <w:tr w:rsidR="00157346" w:rsidRPr="006A0AD5" w14:paraId="1D9386BB" w14:textId="77777777" w:rsidTr="00D43B73">
        <w:tc>
          <w:tcPr>
            <w:tcW w:w="709" w:type="dxa"/>
            <w:shd w:val="clear" w:color="auto" w:fill="auto"/>
          </w:tcPr>
          <w:p w14:paraId="17070638"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03864C1E"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5222D019"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1C962793"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4778F9BC"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07117824"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443AC48F" w14:textId="77777777" w:rsidR="00157346" w:rsidRPr="006A0AD5" w:rsidRDefault="00157346" w:rsidP="00645C42">
            <w:pPr>
              <w:spacing w:beforeLines="50" w:before="120" w:line="440" w:lineRule="atLeast"/>
              <w:jc w:val="right"/>
              <w:rPr>
                <w:sz w:val="24"/>
              </w:rPr>
            </w:pPr>
          </w:p>
        </w:tc>
      </w:tr>
      <w:tr w:rsidR="00157346" w:rsidRPr="006A0AD5" w14:paraId="5C731CF2" w14:textId="77777777" w:rsidTr="00D43B73">
        <w:tc>
          <w:tcPr>
            <w:tcW w:w="709" w:type="dxa"/>
            <w:shd w:val="clear" w:color="auto" w:fill="auto"/>
          </w:tcPr>
          <w:p w14:paraId="3FA4732C"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22E34484"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03C83427"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3285787D"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456C0F5A"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5D95D585"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582D49C0" w14:textId="77777777" w:rsidR="00157346" w:rsidRPr="006A0AD5" w:rsidRDefault="00157346" w:rsidP="00645C42">
            <w:pPr>
              <w:spacing w:beforeLines="50" w:before="120" w:line="440" w:lineRule="atLeast"/>
              <w:jc w:val="right"/>
              <w:rPr>
                <w:sz w:val="24"/>
              </w:rPr>
            </w:pPr>
          </w:p>
        </w:tc>
      </w:tr>
      <w:tr w:rsidR="00157346" w:rsidRPr="006A0AD5" w14:paraId="05CFA004" w14:textId="77777777" w:rsidTr="00D43B73">
        <w:tc>
          <w:tcPr>
            <w:tcW w:w="709" w:type="dxa"/>
            <w:shd w:val="clear" w:color="auto" w:fill="auto"/>
          </w:tcPr>
          <w:p w14:paraId="472A53B8"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3DDA9196"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050FF5DF"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50581F56"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5FB71057"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0CFABB3E"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09EDE0A4" w14:textId="77777777" w:rsidR="00157346" w:rsidRPr="006A0AD5" w:rsidRDefault="00157346" w:rsidP="00645C42">
            <w:pPr>
              <w:spacing w:beforeLines="50" w:before="120" w:line="440" w:lineRule="atLeast"/>
              <w:jc w:val="right"/>
              <w:rPr>
                <w:sz w:val="24"/>
              </w:rPr>
            </w:pPr>
          </w:p>
        </w:tc>
      </w:tr>
      <w:tr w:rsidR="00157346" w:rsidRPr="006A0AD5" w14:paraId="1E58433C" w14:textId="77777777" w:rsidTr="00D43B73">
        <w:tc>
          <w:tcPr>
            <w:tcW w:w="709" w:type="dxa"/>
            <w:shd w:val="clear" w:color="auto" w:fill="auto"/>
          </w:tcPr>
          <w:p w14:paraId="093A61EB" w14:textId="77777777" w:rsidR="00157346" w:rsidRPr="006A0AD5" w:rsidRDefault="00157346" w:rsidP="00645C42">
            <w:pPr>
              <w:spacing w:beforeLines="50" w:before="120" w:line="440" w:lineRule="atLeast"/>
              <w:jc w:val="right"/>
              <w:rPr>
                <w:sz w:val="24"/>
              </w:rPr>
            </w:pPr>
          </w:p>
        </w:tc>
        <w:tc>
          <w:tcPr>
            <w:tcW w:w="1439" w:type="dxa"/>
            <w:shd w:val="clear" w:color="auto" w:fill="auto"/>
          </w:tcPr>
          <w:p w14:paraId="1FCB2B25" w14:textId="77777777" w:rsidR="00157346" w:rsidRPr="006A0AD5" w:rsidRDefault="00157346" w:rsidP="00645C42">
            <w:pPr>
              <w:spacing w:beforeLines="50" w:before="120" w:line="440" w:lineRule="atLeast"/>
              <w:jc w:val="right"/>
              <w:rPr>
                <w:sz w:val="24"/>
              </w:rPr>
            </w:pPr>
          </w:p>
        </w:tc>
        <w:tc>
          <w:tcPr>
            <w:tcW w:w="1362" w:type="dxa"/>
            <w:shd w:val="clear" w:color="auto" w:fill="auto"/>
          </w:tcPr>
          <w:p w14:paraId="5042FBD0" w14:textId="77777777" w:rsidR="00157346" w:rsidRPr="006A0AD5" w:rsidRDefault="00157346" w:rsidP="00645C42">
            <w:pPr>
              <w:spacing w:beforeLines="50" w:before="120" w:line="440" w:lineRule="atLeast"/>
              <w:jc w:val="right"/>
              <w:rPr>
                <w:sz w:val="24"/>
              </w:rPr>
            </w:pPr>
          </w:p>
        </w:tc>
        <w:tc>
          <w:tcPr>
            <w:tcW w:w="1560" w:type="dxa"/>
            <w:shd w:val="clear" w:color="auto" w:fill="auto"/>
          </w:tcPr>
          <w:p w14:paraId="34C33E71" w14:textId="77777777" w:rsidR="00157346" w:rsidRPr="006A0AD5" w:rsidRDefault="00157346" w:rsidP="00645C42">
            <w:pPr>
              <w:spacing w:beforeLines="50" w:before="120" w:line="440" w:lineRule="atLeast"/>
              <w:jc w:val="right"/>
              <w:rPr>
                <w:sz w:val="24"/>
              </w:rPr>
            </w:pPr>
          </w:p>
        </w:tc>
        <w:tc>
          <w:tcPr>
            <w:tcW w:w="1181" w:type="dxa"/>
            <w:shd w:val="clear" w:color="auto" w:fill="auto"/>
          </w:tcPr>
          <w:p w14:paraId="413F53C3" w14:textId="77777777" w:rsidR="00157346" w:rsidRPr="006A0AD5" w:rsidRDefault="00157346" w:rsidP="00645C42">
            <w:pPr>
              <w:spacing w:beforeLines="50" w:before="120" w:line="440" w:lineRule="atLeast"/>
              <w:jc w:val="right"/>
              <w:rPr>
                <w:sz w:val="24"/>
              </w:rPr>
            </w:pPr>
          </w:p>
        </w:tc>
        <w:tc>
          <w:tcPr>
            <w:tcW w:w="1010" w:type="dxa"/>
            <w:shd w:val="clear" w:color="auto" w:fill="auto"/>
          </w:tcPr>
          <w:p w14:paraId="357D2A18" w14:textId="77777777" w:rsidR="00157346" w:rsidRPr="006A0AD5" w:rsidRDefault="00157346" w:rsidP="00645C42">
            <w:pPr>
              <w:spacing w:beforeLines="50" w:before="120" w:line="440" w:lineRule="atLeast"/>
              <w:jc w:val="right"/>
              <w:rPr>
                <w:sz w:val="24"/>
              </w:rPr>
            </w:pPr>
          </w:p>
        </w:tc>
        <w:tc>
          <w:tcPr>
            <w:tcW w:w="1736" w:type="dxa"/>
            <w:shd w:val="clear" w:color="auto" w:fill="auto"/>
          </w:tcPr>
          <w:p w14:paraId="1DC4B4C9" w14:textId="77777777" w:rsidR="00157346" w:rsidRPr="006A0AD5" w:rsidRDefault="00157346" w:rsidP="00645C42">
            <w:pPr>
              <w:spacing w:beforeLines="50" w:before="120" w:line="440" w:lineRule="atLeast"/>
              <w:jc w:val="right"/>
              <w:rPr>
                <w:sz w:val="24"/>
              </w:rPr>
            </w:pPr>
          </w:p>
        </w:tc>
      </w:tr>
      <w:tr w:rsidR="00964A14" w:rsidRPr="006A0AD5" w14:paraId="67D3C68C" w14:textId="77777777" w:rsidTr="00E67259">
        <w:tc>
          <w:tcPr>
            <w:tcW w:w="3510" w:type="dxa"/>
            <w:gridSpan w:val="3"/>
          </w:tcPr>
          <w:p w14:paraId="3B1821D3" w14:textId="77777777" w:rsidR="00964A14" w:rsidRPr="006A0AD5" w:rsidRDefault="00964A14" w:rsidP="00645C42">
            <w:pPr>
              <w:spacing w:beforeLines="50" w:before="120" w:line="440" w:lineRule="atLeast"/>
              <w:jc w:val="right"/>
              <w:rPr>
                <w:sz w:val="24"/>
              </w:rPr>
            </w:pPr>
            <w:r w:rsidRPr="006A0AD5">
              <w:rPr>
                <w:szCs w:val="21"/>
              </w:rPr>
              <w:t>招标人编制的最高投标限价（如有）</w:t>
            </w:r>
          </w:p>
        </w:tc>
        <w:tc>
          <w:tcPr>
            <w:tcW w:w="5487" w:type="dxa"/>
            <w:gridSpan w:val="4"/>
          </w:tcPr>
          <w:p w14:paraId="27D66B01" w14:textId="77777777" w:rsidR="00964A14" w:rsidRPr="006A0AD5" w:rsidRDefault="00964A14" w:rsidP="00645C42">
            <w:pPr>
              <w:spacing w:beforeLines="50" w:before="120" w:line="440" w:lineRule="atLeast"/>
              <w:jc w:val="right"/>
              <w:rPr>
                <w:sz w:val="24"/>
              </w:rPr>
            </w:pPr>
          </w:p>
        </w:tc>
      </w:tr>
    </w:tbl>
    <w:p w14:paraId="4274EA1C" w14:textId="77777777" w:rsidR="00157346" w:rsidRPr="006A0AD5" w:rsidRDefault="00157346" w:rsidP="00007799">
      <w:pPr>
        <w:spacing w:line="440" w:lineRule="atLeast"/>
        <w:jc w:val="right"/>
        <w:rPr>
          <w:sz w:val="24"/>
        </w:rPr>
      </w:pPr>
    </w:p>
    <w:p w14:paraId="1A461AAD" w14:textId="77777777" w:rsidR="00157346" w:rsidRPr="006A0AD5" w:rsidRDefault="00157346" w:rsidP="00007799">
      <w:pPr>
        <w:spacing w:line="440" w:lineRule="atLeast"/>
        <w:rPr>
          <w:szCs w:val="21"/>
          <w:u w:val="single"/>
        </w:rPr>
      </w:pPr>
      <w:r w:rsidRPr="006A0AD5">
        <w:rPr>
          <w:szCs w:val="21"/>
        </w:rPr>
        <w:t>招标人代表：</w:t>
      </w:r>
      <w:r w:rsidRPr="006A0AD5">
        <w:rPr>
          <w:szCs w:val="21"/>
          <w:u w:val="single"/>
        </w:rPr>
        <w:t xml:space="preserve">             </w:t>
      </w:r>
      <w:r w:rsidRPr="006A0AD5">
        <w:rPr>
          <w:szCs w:val="21"/>
        </w:rPr>
        <w:t xml:space="preserve">                                      </w:t>
      </w:r>
      <w:r w:rsidRPr="006A0AD5">
        <w:rPr>
          <w:szCs w:val="21"/>
        </w:rPr>
        <w:t>记录人：</w:t>
      </w:r>
      <w:r w:rsidRPr="006A0AD5">
        <w:rPr>
          <w:szCs w:val="21"/>
          <w:u w:val="single"/>
        </w:rPr>
        <w:t xml:space="preserve">             </w:t>
      </w:r>
      <w:r w:rsidRPr="006A0AD5">
        <w:rPr>
          <w:szCs w:val="21"/>
        </w:rPr>
        <w:t xml:space="preserve">       </w:t>
      </w:r>
    </w:p>
    <w:p w14:paraId="0E7A24E9" w14:textId="77777777" w:rsidR="00157346" w:rsidRPr="006A0AD5" w:rsidRDefault="00157346" w:rsidP="00007799">
      <w:pPr>
        <w:spacing w:line="440" w:lineRule="atLeast"/>
        <w:jc w:val="right"/>
        <w:rPr>
          <w:szCs w:val="21"/>
        </w:rPr>
      </w:pP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7EE6ABBF" w14:textId="77777777" w:rsidR="00157346" w:rsidRPr="006A0AD5" w:rsidRDefault="00157346" w:rsidP="00007799">
      <w:pPr>
        <w:widowControl/>
        <w:spacing w:line="440" w:lineRule="atLeast"/>
        <w:jc w:val="left"/>
        <w:rPr>
          <w:rFonts w:eastAsia="黑体"/>
          <w:bCs/>
          <w:kern w:val="44"/>
          <w:sz w:val="24"/>
        </w:rPr>
      </w:pPr>
      <w:r w:rsidRPr="006A0AD5">
        <w:rPr>
          <w:rFonts w:eastAsia="黑体"/>
          <w:b/>
          <w:sz w:val="24"/>
        </w:rPr>
        <w:br w:type="page"/>
      </w:r>
    </w:p>
    <w:p w14:paraId="7257CBEC" w14:textId="77777777" w:rsidR="00157346" w:rsidRPr="006A0AD5" w:rsidRDefault="00157346" w:rsidP="00007799">
      <w:pPr>
        <w:pStyle w:val="1"/>
        <w:spacing w:before="0" w:after="0" w:line="440" w:lineRule="atLeast"/>
        <w:rPr>
          <w:rFonts w:eastAsia="黑体"/>
          <w:b w:val="0"/>
          <w:sz w:val="24"/>
          <w:szCs w:val="24"/>
        </w:rPr>
      </w:pPr>
      <w:bookmarkStart w:id="667" w:name="_Toc501257120"/>
      <w:bookmarkStart w:id="668" w:name="_Toc503235800"/>
      <w:bookmarkStart w:id="669" w:name="_Toc510015732"/>
      <w:r w:rsidRPr="006A0AD5">
        <w:rPr>
          <w:rFonts w:eastAsia="黑体"/>
          <w:b w:val="0"/>
          <w:sz w:val="24"/>
          <w:szCs w:val="24"/>
        </w:rPr>
        <w:lastRenderedPageBreak/>
        <w:t>附件二</w:t>
      </w:r>
      <w:r w:rsidR="00964A14" w:rsidRPr="006A0AD5">
        <w:rPr>
          <w:rFonts w:eastAsia="黑体"/>
          <w:b w:val="0"/>
          <w:sz w:val="24"/>
          <w:szCs w:val="24"/>
        </w:rPr>
        <w:t xml:space="preserve"> </w:t>
      </w:r>
      <w:r w:rsidRPr="006A0AD5">
        <w:rPr>
          <w:rFonts w:eastAsia="黑体"/>
          <w:b w:val="0"/>
          <w:sz w:val="24"/>
          <w:szCs w:val="24"/>
        </w:rPr>
        <w:t>问题澄清通知</w:t>
      </w:r>
      <w:bookmarkEnd w:id="667"/>
      <w:bookmarkEnd w:id="668"/>
      <w:bookmarkEnd w:id="669"/>
    </w:p>
    <w:p w14:paraId="2D372195" w14:textId="77777777" w:rsidR="00157346" w:rsidRPr="006A0AD5" w:rsidRDefault="00157346" w:rsidP="00007799">
      <w:pPr>
        <w:spacing w:line="440" w:lineRule="atLeast"/>
        <w:jc w:val="center"/>
        <w:rPr>
          <w:sz w:val="28"/>
          <w:szCs w:val="28"/>
        </w:rPr>
      </w:pPr>
    </w:p>
    <w:p w14:paraId="37102CEB" w14:textId="77777777" w:rsidR="00157346" w:rsidRPr="006A0AD5" w:rsidRDefault="00157346" w:rsidP="00007799">
      <w:pPr>
        <w:spacing w:line="440" w:lineRule="atLeast"/>
        <w:jc w:val="center"/>
        <w:rPr>
          <w:rFonts w:eastAsia="黑体"/>
          <w:sz w:val="28"/>
          <w:szCs w:val="28"/>
        </w:rPr>
      </w:pPr>
      <w:r w:rsidRPr="006A0AD5">
        <w:rPr>
          <w:rFonts w:eastAsia="黑体"/>
          <w:sz w:val="28"/>
          <w:szCs w:val="28"/>
        </w:rPr>
        <w:t>问题澄清通知</w:t>
      </w:r>
    </w:p>
    <w:p w14:paraId="0297FA68" w14:textId="77777777" w:rsidR="00157346" w:rsidRPr="006A0AD5" w:rsidRDefault="00157346" w:rsidP="00007799">
      <w:pPr>
        <w:spacing w:line="440" w:lineRule="atLeast"/>
        <w:jc w:val="center"/>
        <w:rPr>
          <w:sz w:val="24"/>
        </w:rPr>
      </w:pPr>
      <w:r w:rsidRPr="006A0AD5">
        <w:t>（编号：</w:t>
      </w:r>
      <w:r w:rsidRPr="006A0AD5">
        <w:rPr>
          <w:rFonts w:eastAsia="黑体"/>
          <w:sz w:val="28"/>
          <w:u w:val="single"/>
        </w:rPr>
        <w:t xml:space="preserve">               </w:t>
      </w:r>
      <w:r w:rsidRPr="006A0AD5">
        <w:t>）</w:t>
      </w:r>
    </w:p>
    <w:p w14:paraId="1B6E22C1" w14:textId="77777777" w:rsidR="00157346" w:rsidRPr="006A0AD5" w:rsidRDefault="00157346" w:rsidP="00007799">
      <w:pPr>
        <w:spacing w:line="440" w:lineRule="atLeast"/>
        <w:rPr>
          <w:sz w:val="24"/>
        </w:rPr>
      </w:pPr>
    </w:p>
    <w:p w14:paraId="6B37F7B7" w14:textId="77777777" w:rsidR="00157346" w:rsidRPr="006A0AD5" w:rsidRDefault="00157346" w:rsidP="00007799">
      <w:pPr>
        <w:spacing w:line="440" w:lineRule="atLeast"/>
        <w:rPr>
          <w:sz w:val="24"/>
        </w:rPr>
      </w:pPr>
      <w:r w:rsidRPr="006A0AD5">
        <w:rPr>
          <w:sz w:val="24"/>
          <w:u w:val="single"/>
        </w:rPr>
        <w:t xml:space="preserve">               </w:t>
      </w:r>
      <w:r w:rsidRPr="006A0AD5">
        <w:rPr>
          <w:sz w:val="24"/>
        </w:rPr>
        <w:t>（投标人名称）：</w:t>
      </w:r>
    </w:p>
    <w:p w14:paraId="5D2721C3" w14:textId="77777777" w:rsidR="00157346" w:rsidRPr="006A0AD5" w:rsidRDefault="00157346" w:rsidP="00007799">
      <w:pPr>
        <w:spacing w:line="440" w:lineRule="atLeast"/>
        <w:rPr>
          <w:sz w:val="24"/>
        </w:rPr>
      </w:pPr>
    </w:p>
    <w:p w14:paraId="41472077" w14:textId="77777777" w:rsidR="00157346" w:rsidRPr="006A0AD5" w:rsidRDefault="00157346" w:rsidP="00007799">
      <w:pPr>
        <w:spacing w:line="440" w:lineRule="atLeast"/>
        <w:rPr>
          <w:sz w:val="24"/>
        </w:rPr>
      </w:pPr>
      <w:r w:rsidRPr="006A0AD5">
        <w:rPr>
          <w:sz w:val="24"/>
        </w:rPr>
        <w:t xml:space="preserve">　　</w:t>
      </w:r>
      <w:r w:rsidRPr="006A0AD5">
        <w:rPr>
          <w:sz w:val="24"/>
        </w:rPr>
        <w:t xml:space="preserve">  </w:t>
      </w:r>
      <w:r w:rsidRPr="006A0AD5">
        <w:rPr>
          <w:sz w:val="24"/>
          <w:u w:val="single"/>
        </w:rPr>
        <w:t xml:space="preserve">　</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F05778" w:rsidRPr="006A0AD5">
        <w:rPr>
          <w:sz w:val="24"/>
        </w:rPr>
        <w:t>咨询服务</w:t>
      </w:r>
      <w:r w:rsidRPr="006A0AD5">
        <w:rPr>
          <w:sz w:val="24"/>
        </w:rPr>
        <w:t>招标的评标委员会，对你方的投标文件进行了仔细的审查，现需你方对下列问题以书面形式予以澄清或说明：</w:t>
      </w:r>
    </w:p>
    <w:p w14:paraId="60B53AEA" w14:textId="77777777" w:rsidR="00157346" w:rsidRPr="006A0AD5" w:rsidRDefault="00157346" w:rsidP="00007799">
      <w:pPr>
        <w:spacing w:line="440" w:lineRule="atLeast"/>
        <w:rPr>
          <w:sz w:val="24"/>
        </w:rPr>
      </w:pPr>
      <w:r w:rsidRPr="006A0AD5">
        <w:rPr>
          <w:sz w:val="24"/>
        </w:rPr>
        <w:t xml:space="preserve">　　</w:t>
      </w:r>
    </w:p>
    <w:p w14:paraId="23A1FA00" w14:textId="77777777" w:rsidR="00157346" w:rsidRPr="006A0AD5" w:rsidRDefault="00157346" w:rsidP="00007799">
      <w:pPr>
        <w:spacing w:line="440" w:lineRule="atLeast"/>
        <w:rPr>
          <w:sz w:val="24"/>
        </w:rPr>
      </w:pPr>
      <w:r w:rsidRPr="006A0AD5">
        <w:rPr>
          <w:sz w:val="24"/>
        </w:rPr>
        <w:t xml:space="preserve">    1.</w:t>
      </w:r>
    </w:p>
    <w:p w14:paraId="1800A76C" w14:textId="77777777" w:rsidR="00157346" w:rsidRPr="006A0AD5" w:rsidRDefault="00157346" w:rsidP="00007799">
      <w:pPr>
        <w:spacing w:line="440" w:lineRule="atLeast"/>
        <w:rPr>
          <w:sz w:val="24"/>
        </w:rPr>
      </w:pPr>
      <w:r w:rsidRPr="006A0AD5">
        <w:rPr>
          <w:sz w:val="24"/>
        </w:rPr>
        <w:t xml:space="preserve">    2.</w:t>
      </w:r>
    </w:p>
    <w:p w14:paraId="6C239068" w14:textId="77777777" w:rsidR="00157346" w:rsidRPr="006A0AD5" w:rsidRDefault="00157346" w:rsidP="00007799">
      <w:pPr>
        <w:spacing w:line="440" w:lineRule="atLeast"/>
        <w:rPr>
          <w:sz w:val="24"/>
        </w:rPr>
      </w:pPr>
      <w:r w:rsidRPr="006A0AD5">
        <w:rPr>
          <w:sz w:val="24"/>
        </w:rPr>
        <w:t xml:space="preserve">     ......   </w:t>
      </w:r>
    </w:p>
    <w:p w14:paraId="2B67CC23" w14:textId="77777777" w:rsidR="00157346" w:rsidRPr="006A0AD5" w:rsidRDefault="00157346" w:rsidP="00007799">
      <w:pPr>
        <w:spacing w:line="440" w:lineRule="atLeast"/>
        <w:rPr>
          <w:sz w:val="24"/>
        </w:rPr>
      </w:pPr>
      <w:r w:rsidRPr="006A0AD5">
        <w:rPr>
          <w:sz w:val="24"/>
        </w:rPr>
        <w:t xml:space="preserve">　　　</w:t>
      </w:r>
    </w:p>
    <w:p w14:paraId="480F12FC" w14:textId="77777777" w:rsidR="00157346" w:rsidRPr="006A0AD5" w:rsidRDefault="00157346" w:rsidP="00007799">
      <w:pPr>
        <w:spacing w:line="440" w:lineRule="atLeast"/>
        <w:rPr>
          <w:sz w:val="24"/>
        </w:rPr>
      </w:pPr>
      <w:r w:rsidRPr="006A0AD5">
        <w:rPr>
          <w:sz w:val="24"/>
        </w:rPr>
        <w:t xml:space="preserve">　　请将上述问题的澄清或说明于</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分前递交至</w:t>
      </w:r>
      <w:r w:rsidRPr="006A0AD5">
        <w:rPr>
          <w:sz w:val="24"/>
          <w:u w:val="single"/>
        </w:rPr>
        <w:t xml:space="preserve">      </w:t>
      </w:r>
      <w:r w:rsidRPr="006A0AD5">
        <w:rPr>
          <w:sz w:val="24"/>
        </w:rPr>
        <w:t>（详细地址）或传真至</w:t>
      </w:r>
      <w:r w:rsidRPr="006A0AD5">
        <w:rPr>
          <w:sz w:val="24"/>
          <w:u w:val="single"/>
        </w:rPr>
        <w:t xml:space="preserve">       </w:t>
      </w:r>
      <w:r w:rsidRPr="006A0AD5">
        <w:rPr>
          <w:sz w:val="24"/>
        </w:rPr>
        <w:t>（传真号码）或通过下载招标文件的电子招标交易平台上传。采用传真方式的，应在</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r w:rsidRPr="006A0AD5">
        <w:rPr>
          <w:sz w:val="24"/>
          <w:u w:val="single"/>
        </w:rPr>
        <w:t xml:space="preserve">   </w:t>
      </w:r>
      <w:r w:rsidRPr="006A0AD5">
        <w:rPr>
          <w:sz w:val="24"/>
        </w:rPr>
        <w:t>时</w:t>
      </w:r>
      <w:r w:rsidRPr="006A0AD5">
        <w:rPr>
          <w:sz w:val="24"/>
          <w:u w:val="single"/>
        </w:rPr>
        <w:t xml:space="preserve">   </w:t>
      </w:r>
      <w:r w:rsidRPr="006A0AD5">
        <w:rPr>
          <w:sz w:val="24"/>
        </w:rPr>
        <w:t>分前将原件递交至</w:t>
      </w:r>
      <w:r w:rsidRPr="006A0AD5">
        <w:rPr>
          <w:sz w:val="24"/>
          <w:u w:val="single"/>
        </w:rPr>
        <w:t xml:space="preserve">        </w:t>
      </w:r>
      <w:r w:rsidRPr="006A0AD5">
        <w:rPr>
          <w:sz w:val="24"/>
        </w:rPr>
        <w:t>（详细地址）。</w:t>
      </w:r>
    </w:p>
    <w:p w14:paraId="05583733" w14:textId="77777777" w:rsidR="00157346" w:rsidRPr="006A0AD5" w:rsidRDefault="00157346" w:rsidP="00007799">
      <w:pPr>
        <w:spacing w:line="440" w:lineRule="atLeast"/>
        <w:rPr>
          <w:sz w:val="24"/>
        </w:rPr>
      </w:pPr>
    </w:p>
    <w:p w14:paraId="244A575A" w14:textId="77777777" w:rsidR="00157346" w:rsidRPr="006A0AD5" w:rsidRDefault="00157346" w:rsidP="00007799">
      <w:pPr>
        <w:spacing w:line="440" w:lineRule="atLeast"/>
        <w:rPr>
          <w:sz w:val="24"/>
        </w:rPr>
      </w:pPr>
    </w:p>
    <w:p w14:paraId="5305D789" w14:textId="77777777" w:rsidR="00157346" w:rsidRPr="006A0AD5" w:rsidRDefault="00157346" w:rsidP="00007799">
      <w:pPr>
        <w:spacing w:line="440" w:lineRule="atLeast"/>
        <w:jc w:val="right"/>
        <w:rPr>
          <w:sz w:val="24"/>
          <w:u w:val="single"/>
        </w:rPr>
      </w:pPr>
      <w:r w:rsidRPr="006A0AD5">
        <w:rPr>
          <w:sz w:val="24"/>
        </w:rPr>
        <w:t>评标委员会授权的招标人或招标代理机构：</w:t>
      </w:r>
      <w:r w:rsidRPr="006A0AD5">
        <w:rPr>
          <w:rFonts w:eastAsia="黑体"/>
          <w:sz w:val="24"/>
          <w:u w:val="single"/>
        </w:rPr>
        <w:t xml:space="preserve">        </w:t>
      </w:r>
      <w:r w:rsidRPr="006A0AD5">
        <w:rPr>
          <w:sz w:val="24"/>
        </w:rPr>
        <w:t>（签字或盖单位章）</w:t>
      </w:r>
    </w:p>
    <w:p w14:paraId="222A7352" w14:textId="77777777" w:rsidR="00157346" w:rsidRPr="006A0AD5" w:rsidRDefault="00157346" w:rsidP="00007799">
      <w:pPr>
        <w:spacing w:line="440" w:lineRule="atLeast"/>
        <w:rPr>
          <w:sz w:val="24"/>
        </w:rPr>
      </w:pPr>
      <w:r w:rsidRPr="006A0AD5">
        <w:rPr>
          <w:sz w:val="24"/>
        </w:rPr>
        <w:t xml:space="preserve">                                                </w:t>
      </w:r>
    </w:p>
    <w:p w14:paraId="5196CE61" w14:textId="77777777" w:rsidR="00157346" w:rsidRPr="006A0AD5" w:rsidRDefault="00157346" w:rsidP="00007799">
      <w:pPr>
        <w:spacing w:line="440" w:lineRule="atLeast"/>
        <w:ind w:right="480"/>
        <w:jc w:val="center"/>
        <w:rPr>
          <w:sz w:val="24"/>
        </w:rPr>
      </w:pPr>
      <w:r w:rsidRPr="006A0AD5">
        <w:rPr>
          <w:sz w:val="24"/>
        </w:rPr>
        <w:t xml:space="preserve">                                     </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217844EB" w14:textId="77777777" w:rsidR="00157346" w:rsidRPr="006A0AD5" w:rsidRDefault="00157346" w:rsidP="00007799">
      <w:pPr>
        <w:pStyle w:val="1"/>
        <w:spacing w:before="0" w:after="0" w:line="440" w:lineRule="atLeast"/>
        <w:rPr>
          <w:rFonts w:eastAsia="黑体"/>
          <w:b w:val="0"/>
          <w:sz w:val="24"/>
          <w:szCs w:val="24"/>
        </w:rPr>
      </w:pPr>
      <w:r w:rsidRPr="006A0AD5">
        <w:rPr>
          <w:sz w:val="24"/>
        </w:rPr>
        <w:br w:type="page"/>
      </w:r>
      <w:bookmarkStart w:id="670" w:name="_Toc501257121"/>
      <w:bookmarkStart w:id="671" w:name="_Toc503235801"/>
      <w:bookmarkStart w:id="672" w:name="_Toc510015733"/>
      <w:r w:rsidRPr="006A0AD5">
        <w:rPr>
          <w:rFonts w:eastAsia="黑体"/>
          <w:b w:val="0"/>
          <w:sz w:val="24"/>
          <w:szCs w:val="24"/>
        </w:rPr>
        <w:lastRenderedPageBreak/>
        <w:t>附件三</w:t>
      </w:r>
      <w:r w:rsidR="00964A14" w:rsidRPr="006A0AD5">
        <w:rPr>
          <w:rFonts w:eastAsia="黑体"/>
          <w:b w:val="0"/>
          <w:sz w:val="24"/>
          <w:szCs w:val="24"/>
        </w:rPr>
        <w:t xml:space="preserve"> </w:t>
      </w:r>
      <w:r w:rsidRPr="006A0AD5">
        <w:rPr>
          <w:rFonts w:eastAsia="黑体"/>
          <w:b w:val="0"/>
          <w:sz w:val="24"/>
          <w:szCs w:val="24"/>
        </w:rPr>
        <w:t>问题的澄清</w:t>
      </w:r>
      <w:bookmarkEnd w:id="670"/>
      <w:bookmarkEnd w:id="671"/>
      <w:bookmarkEnd w:id="672"/>
    </w:p>
    <w:p w14:paraId="1DF8B182" w14:textId="77777777" w:rsidR="00157346" w:rsidRPr="006A0AD5" w:rsidRDefault="00157346" w:rsidP="00007799">
      <w:pPr>
        <w:spacing w:line="440" w:lineRule="atLeast"/>
        <w:jc w:val="center"/>
        <w:rPr>
          <w:rFonts w:eastAsia="黑体"/>
          <w:sz w:val="28"/>
          <w:szCs w:val="28"/>
        </w:rPr>
      </w:pPr>
      <w:r w:rsidRPr="006A0AD5">
        <w:rPr>
          <w:rFonts w:eastAsia="黑体"/>
          <w:sz w:val="28"/>
          <w:szCs w:val="28"/>
        </w:rPr>
        <w:t>问题的澄清</w:t>
      </w:r>
    </w:p>
    <w:p w14:paraId="68BE7C4D" w14:textId="77777777" w:rsidR="00157346" w:rsidRPr="006A0AD5" w:rsidRDefault="00157346" w:rsidP="00007799">
      <w:pPr>
        <w:spacing w:line="440" w:lineRule="atLeast"/>
        <w:jc w:val="center"/>
        <w:rPr>
          <w:sz w:val="24"/>
        </w:rPr>
      </w:pPr>
      <w:r w:rsidRPr="006A0AD5">
        <w:t>（编号：</w:t>
      </w:r>
      <w:r w:rsidRPr="006A0AD5">
        <w:rPr>
          <w:rFonts w:eastAsia="黑体"/>
          <w:sz w:val="28"/>
          <w:u w:val="single"/>
        </w:rPr>
        <w:t xml:space="preserve">           </w:t>
      </w:r>
      <w:r w:rsidRPr="006A0AD5">
        <w:t>）</w:t>
      </w:r>
    </w:p>
    <w:p w14:paraId="6EB37906" w14:textId="77777777" w:rsidR="00157346" w:rsidRPr="006A0AD5" w:rsidRDefault="00157346" w:rsidP="00007799">
      <w:pPr>
        <w:spacing w:line="440" w:lineRule="atLeast"/>
        <w:rPr>
          <w:sz w:val="24"/>
        </w:rPr>
      </w:pPr>
    </w:p>
    <w:p w14:paraId="7636E053" w14:textId="77777777" w:rsidR="00157346" w:rsidRPr="006A0AD5" w:rsidRDefault="00157346" w:rsidP="00007799">
      <w:pPr>
        <w:spacing w:line="440" w:lineRule="atLeast"/>
        <w:rPr>
          <w:sz w:val="24"/>
        </w:rPr>
      </w:pPr>
      <w:r w:rsidRPr="006A0AD5">
        <w:rPr>
          <w:sz w:val="24"/>
          <w:u w:val="single"/>
        </w:rPr>
        <w:t xml:space="preserve">                  </w:t>
      </w:r>
      <w:r w:rsidRPr="006A0AD5">
        <w:rPr>
          <w:sz w:val="24"/>
          <w:u w:val="single"/>
        </w:rPr>
        <w:t>（</w:t>
      </w:r>
      <w:r w:rsidRPr="006A0AD5">
        <w:rPr>
          <w:sz w:val="24"/>
        </w:rPr>
        <w:t>项目名称）</w:t>
      </w:r>
      <w:r w:rsidRPr="006A0AD5">
        <w:rPr>
          <w:sz w:val="24"/>
          <w:u w:val="single"/>
        </w:rPr>
        <w:t xml:space="preserve">         </w:t>
      </w:r>
      <w:r w:rsidRPr="006A0AD5">
        <w:rPr>
          <w:sz w:val="24"/>
        </w:rPr>
        <w:t>标段</w:t>
      </w:r>
      <w:r w:rsidR="00F05778" w:rsidRPr="006A0AD5">
        <w:rPr>
          <w:sz w:val="24"/>
        </w:rPr>
        <w:t>咨询服务</w:t>
      </w:r>
      <w:r w:rsidRPr="006A0AD5">
        <w:rPr>
          <w:sz w:val="24"/>
        </w:rPr>
        <w:t>招标评标委员会：</w:t>
      </w:r>
    </w:p>
    <w:p w14:paraId="3248C7D0" w14:textId="77777777" w:rsidR="00157346" w:rsidRPr="006A0AD5" w:rsidRDefault="00157346" w:rsidP="00007799">
      <w:pPr>
        <w:spacing w:line="440" w:lineRule="atLeast"/>
        <w:rPr>
          <w:sz w:val="24"/>
        </w:rPr>
      </w:pPr>
    </w:p>
    <w:p w14:paraId="2D26538D" w14:textId="77777777" w:rsidR="00157346" w:rsidRPr="006A0AD5" w:rsidRDefault="00157346" w:rsidP="00007799">
      <w:pPr>
        <w:spacing w:line="440" w:lineRule="atLeast"/>
        <w:rPr>
          <w:sz w:val="24"/>
        </w:rPr>
      </w:pPr>
    </w:p>
    <w:p w14:paraId="32600BA9" w14:textId="77777777" w:rsidR="00157346" w:rsidRPr="006A0AD5" w:rsidRDefault="00157346" w:rsidP="00007799">
      <w:pPr>
        <w:spacing w:line="440" w:lineRule="atLeast"/>
        <w:ind w:firstLineChars="200" w:firstLine="480"/>
        <w:rPr>
          <w:sz w:val="24"/>
        </w:rPr>
      </w:pPr>
      <w:r w:rsidRPr="006A0AD5">
        <w:rPr>
          <w:sz w:val="24"/>
        </w:rPr>
        <w:t>问题澄清通知（编号：</w:t>
      </w:r>
      <w:r w:rsidRPr="006A0AD5">
        <w:rPr>
          <w:sz w:val="24"/>
          <w:u w:val="single"/>
        </w:rPr>
        <w:t xml:space="preserve">        </w:t>
      </w:r>
      <w:r w:rsidRPr="006A0AD5">
        <w:rPr>
          <w:sz w:val="24"/>
        </w:rPr>
        <w:t>）已收悉，现澄清、说明如下：</w:t>
      </w:r>
    </w:p>
    <w:p w14:paraId="29AC1828" w14:textId="77777777" w:rsidR="00157346" w:rsidRPr="006A0AD5" w:rsidRDefault="00157346" w:rsidP="00007799">
      <w:pPr>
        <w:spacing w:line="440" w:lineRule="atLeast"/>
        <w:rPr>
          <w:sz w:val="24"/>
        </w:rPr>
      </w:pPr>
      <w:r w:rsidRPr="006A0AD5">
        <w:rPr>
          <w:sz w:val="24"/>
        </w:rPr>
        <w:t xml:space="preserve">　</w:t>
      </w:r>
      <w:r w:rsidRPr="006A0AD5">
        <w:rPr>
          <w:sz w:val="24"/>
        </w:rPr>
        <w:t xml:space="preserve">     1.</w:t>
      </w:r>
    </w:p>
    <w:p w14:paraId="4A276E21" w14:textId="77777777" w:rsidR="00157346" w:rsidRPr="006A0AD5" w:rsidRDefault="00157346" w:rsidP="00007799">
      <w:pPr>
        <w:spacing w:line="440" w:lineRule="atLeast"/>
        <w:rPr>
          <w:sz w:val="24"/>
        </w:rPr>
      </w:pPr>
      <w:r w:rsidRPr="006A0AD5">
        <w:rPr>
          <w:sz w:val="24"/>
        </w:rPr>
        <w:t xml:space="preserve">　</w:t>
      </w:r>
      <w:r w:rsidRPr="006A0AD5">
        <w:rPr>
          <w:sz w:val="24"/>
        </w:rPr>
        <w:t xml:space="preserve">     2.</w:t>
      </w:r>
    </w:p>
    <w:p w14:paraId="65B8B949" w14:textId="77777777" w:rsidR="00157346" w:rsidRPr="006A0AD5" w:rsidRDefault="00157346" w:rsidP="00007799">
      <w:pPr>
        <w:spacing w:line="440" w:lineRule="atLeast"/>
        <w:rPr>
          <w:sz w:val="24"/>
        </w:rPr>
      </w:pPr>
      <w:r w:rsidRPr="006A0AD5">
        <w:rPr>
          <w:sz w:val="24"/>
        </w:rPr>
        <w:t xml:space="preserve">　</w:t>
      </w:r>
      <w:r w:rsidRPr="006A0AD5">
        <w:rPr>
          <w:sz w:val="24"/>
        </w:rPr>
        <w:t xml:space="preserve">   </w:t>
      </w:r>
    </w:p>
    <w:p w14:paraId="7AA9026D" w14:textId="77777777" w:rsidR="00157346" w:rsidRPr="006A0AD5" w:rsidRDefault="00157346" w:rsidP="00007799">
      <w:pPr>
        <w:spacing w:line="440" w:lineRule="atLeast"/>
        <w:rPr>
          <w:sz w:val="24"/>
        </w:rPr>
      </w:pPr>
      <w:r w:rsidRPr="006A0AD5">
        <w:rPr>
          <w:sz w:val="24"/>
        </w:rPr>
        <w:t xml:space="preserve">　</w:t>
      </w:r>
      <w:r w:rsidRPr="006A0AD5">
        <w:rPr>
          <w:sz w:val="24"/>
        </w:rPr>
        <w:t xml:space="preserve">    .....</w:t>
      </w:r>
    </w:p>
    <w:p w14:paraId="40CF18CB" w14:textId="77777777" w:rsidR="00157346" w:rsidRPr="006A0AD5" w:rsidRDefault="00157346" w:rsidP="00007799">
      <w:pPr>
        <w:spacing w:line="440" w:lineRule="atLeast"/>
        <w:rPr>
          <w:sz w:val="24"/>
        </w:rPr>
      </w:pPr>
      <w:r w:rsidRPr="006A0AD5">
        <w:rPr>
          <w:sz w:val="24"/>
        </w:rPr>
        <w:t xml:space="preserve">                       </w:t>
      </w:r>
    </w:p>
    <w:p w14:paraId="63F6EDB3" w14:textId="77777777" w:rsidR="00157346" w:rsidRPr="006A0AD5" w:rsidRDefault="00157346" w:rsidP="00007799">
      <w:pPr>
        <w:spacing w:line="440" w:lineRule="atLeast"/>
        <w:rPr>
          <w:sz w:val="24"/>
        </w:rPr>
      </w:pPr>
      <w:r w:rsidRPr="006A0AD5">
        <w:rPr>
          <w:sz w:val="24"/>
        </w:rPr>
        <w:t xml:space="preserve">　</w:t>
      </w:r>
      <w:r w:rsidRPr="006A0AD5">
        <w:rPr>
          <w:sz w:val="24"/>
        </w:rPr>
        <w:t xml:space="preserve"> </w:t>
      </w:r>
    </w:p>
    <w:p w14:paraId="1309D096" w14:textId="77777777" w:rsidR="00157346" w:rsidRPr="006A0AD5" w:rsidRDefault="00157346" w:rsidP="00007799">
      <w:pPr>
        <w:spacing w:line="440" w:lineRule="atLeast"/>
        <w:rPr>
          <w:sz w:val="24"/>
        </w:rPr>
      </w:pPr>
    </w:p>
    <w:p w14:paraId="7A93B4D3" w14:textId="77777777" w:rsidR="00157346" w:rsidRPr="006A0AD5" w:rsidRDefault="00157346" w:rsidP="00007799">
      <w:pPr>
        <w:spacing w:line="440" w:lineRule="atLeast"/>
        <w:ind w:firstLineChars="200" w:firstLine="480"/>
        <w:rPr>
          <w:sz w:val="24"/>
        </w:rPr>
      </w:pPr>
      <w:r w:rsidRPr="006A0AD5">
        <w:rPr>
          <w:sz w:val="24"/>
        </w:rPr>
        <w:t>上述问题澄清或说明，不改变我方投标文件的实质性内容，构成我方投标文件的组成部分。</w:t>
      </w:r>
    </w:p>
    <w:p w14:paraId="0F8CF48C" w14:textId="77777777" w:rsidR="00157346" w:rsidRPr="006A0AD5" w:rsidRDefault="00157346" w:rsidP="00007799">
      <w:pPr>
        <w:spacing w:line="440" w:lineRule="atLeast"/>
        <w:rPr>
          <w:sz w:val="24"/>
        </w:rPr>
      </w:pPr>
    </w:p>
    <w:p w14:paraId="2D8E55EF" w14:textId="77777777" w:rsidR="00157346" w:rsidRPr="006A0AD5" w:rsidRDefault="00157346" w:rsidP="00007799">
      <w:pPr>
        <w:spacing w:line="440" w:lineRule="atLeast"/>
        <w:rPr>
          <w:sz w:val="24"/>
        </w:rPr>
      </w:pPr>
    </w:p>
    <w:p w14:paraId="488378B5" w14:textId="77777777" w:rsidR="00157346" w:rsidRPr="006A0AD5" w:rsidRDefault="00157346" w:rsidP="00007799">
      <w:pPr>
        <w:spacing w:line="440" w:lineRule="atLeast"/>
        <w:rPr>
          <w:sz w:val="24"/>
        </w:rPr>
      </w:pPr>
      <w:r w:rsidRPr="006A0AD5">
        <w:rPr>
          <w:sz w:val="24"/>
        </w:rPr>
        <w:t xml:space="preserve">　　　　　　　　　　　　　　　投标人：</w:t>
      </w:r>
      <w:r w:rsidRPr="006A0AD5">
        <w:rPr>
          <w:sz w:val="24"/>
          <w:u w:val="single"/>
        </w:rPr>
        <w:t xml:space="preserve">                      </w:t>
      </w:r>
      <w:r w:rsidRPr="006A0AD5">
        <w:rPr>
          <w:sz w:val="24"/>
        </w:rPr>
        <w:t>（盖单位章）</w:t>
      </w:r>
      <w:r w:rsidR="002E6C6E" w:rsidRPr="006A0AD5">
        <w:rPr>
          <w:sz w:val="24"/>
          <w:vertAlign w:val="superscript"/>
        </w:rPr>
        <w:footnoteReference w:id="54"/>
      </w:r>
    </w:p>
    <w:p w14:paraId="76BA8B25" w14:textId="77777777" w:rsidR="00157346" w:rsidRPr="006A0AD5" w:rsidRDefault="00157346" w:rsidP="00007799">
      <w:pPr>
        <w:spacing w:line="440" w:lineRule="atLeast"/>
        <w:rPr>
          <w:sz w:val="24"/>
        </w:rPr>
      </w:pPr>
      <w:r w:rsidRPr="006A0AD5">
        <w:rPr>
          <w:sz w:val="24"/>
        </w:rPr>
        <w:t xml:space="preserve">　　　　　　　　　　　　　　　法定代表人或其委托代理人：</w:t>
      </w:r>
      <w:r w:rsidRPr="006A0AD5">
        <w:rPr>
          <w:sz w:val="24"/>
          <w:u w:val="single"/>
        </w:rPr>
        <w:t xml:space="preserve">          </w:t>
      </w:r>
      <w:r w:rsidRPr="006A0AD5">
        <w:rPr>
          <w:sz w:val="24"/>
        </w:rPr>
        <w:t>（签字）</w:t>
      </w:r>
    </w:p>
    <w:p w14:paraId="6D791103" w14:textId="77777777" w:rsidR="00157346" w:rsidRPr="006A0AD5" w:rsidRDefault="00157346" w:rsidP="00007799">
      <w:pPr>
        <w:spacing w:line="440" w:lineRule="atLeast"/>
        <w:rPr>
          <w:sz w:val="24"/>
        </w:rPr>
      </w:pPr>
      <w:r w:rsidRPr="006A0AD5">
        <w:rPr>
          <w:sz w:val="24"/>
        </w:rPr>
        <w:t xml:space="preserve">　　　　　　　　　　　　　　　</w:t>
      </w:r>
    </w:p>
    <w:p w14:paraId="588E829F" w14:textId="77777777" w:rsidR="00157346" w:rsidRPr="006A0AD5" w:rsidRDefault="00157346" w:rsidP="00007799">
      <w:pPr>
        <w:spacing w:line="440" w:lineRule="atLeast"/>
        <w:rPr>
          <w:sz w:val="24"/>
        </w:rPr>
      </w:pPr>
      <w:r w:rsidRPr="006A0AD5">
        <w:rPr>
          <w:sz w:val="24"/>
        </w:rPr>
        <w:t xml:space="preserve">　　　　　　　　　　　　　　　</w:t>
      </w:r>
      <w:r w:rsidRPr="006A0AD5">
        <w:rPr>
          <w:sz w:val="24"/>
        </w:rPr>
        <w:t xml:space="preserve">           </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6E35E234" w14:textId="77777777" w:rsidR="00157346" w:rsidRPr="006A0AD5" w:rsidRDefault="00157346" w:rsidP="00007799">
      <w:pPr>
        <w:pStyle w:val="1"/>
        <w:spacing w:before="0" w:after="0" w:line="440" w:lineRule="atLeast"/>
        <w:rPr>
          <w:rFonts w:eastAsia="黑体"/>
          <w:b w:val="0"/>
          <w:sz w:val="24"/>
          <w:szCs w:val="24"/>
        </w:rPr>
      </w:pPr>
      <w:r w:rsidRPr="006A0AD5">
        <w:rPr>
          <w:sz w:val="20"/>
          <w:szCs w:val="20"/>
        </w:rPr>
        <w:br w:type="page"/>
      </w:r>
      <w:bookmarkStart w:id="673" w:name="_Toc501257122"/>
      <w:bookmarkStart w:id="674" w:name="_Toc503235802"/>
      <w:bookmarkStart w:id="675" w:name="_Toc510015734"/>
      <w:r w:rsidRPr="006A0AD5">
        <w:rPr>
          <w:rFonts w:eastAsia="黑体"/>
          <w:b w:val="0"/>
          <w:sz w:val="24"/>
          <w:szCs w:val="24"/>
        </w:rPr>
        <w:lastRenderedPageBreak/>
        <w:t>附件四</w:t>
      </w:r>
      <w:r w:rsidR="00964A14" w:rsidRPr="006A0AD5">
        <w:rPr>
          <w:rFonts w:eastAsia="黑体"/>
          <w:b w:val="0"/>
          <w:sz w:val="24"/>
          <w:szCs w:val="24"/>
        </w:rPr>
        <w:t xml:space="preserve"> </w:t>
      </w:r>
      <w:r w:rsidRPr="006A0AD5">
        <w:rPr>
          <w:rFonts w:eastAsia="黑体"/>
          <w:b w:val="0"/>
          <w:sz w:val="24"/>
          <w:szCs w:val="24"/>
        </w:rPr>
        <w:t>中标通知书</w:t>
      </w:r>
      <w:bookmarkEnd w:id="673"/>
      <w:bookmarkEnd w:id="674"/>
      <w:bookmarkEnd w:id="675"/>
    </w:p>
    <w:p w14:paraId="2433D9EE" w14:textId="77777777" w:rsidR="00157346" w:rsidRPr="006A0AD5" w:rsidRDefault="00157346" w:rsidP="00007799">
      <w:pPr>
        <w:spacing w:line="440" w:lineRule="atLeast"/>
        <w:ind w:firstLineChars="1300" w:firstLine="3640"/>
        <w:rPr>
          <w:rFonts w:eastAsia="黑体"/>
          <w:sz w:val="28"/>
          <w:szCs w:val="28"/>
        </w:rPr>
      </w:pPr>
    </w:p>
    <w:p w14:paraId="743C4ECF" w14:textId="77777777" w:rsidR="00157346" w:rsidRPr="006A0AD5" w:rsidRDefault="00157346" w:rsidP="00007799">
      <w:pPr>
        <w:spacing w:line="440" w:lineRule="atLeast"/>
        <w:ind w:firstLineChars="1300" w:firstLine="3640"/>
        <w:rPr>
          <w:rFonts w:eastAsia="黑体"/>
          <w:sz w:val="28"/>
          <w:szCs w:val="28"/>
        </w:rPr>
      </w:pPr>
      <w:r w:rsidRPr="006A0AD5">
        <w:rPr>
          <w:rFonts w:eastAsia="黑体"/>
          <w:sz w:val="28"/>
          <w:szCs w:val="28"/>
        </w:rPr>
        <w:t>中标通知书</w:t>
      </w:r>
      <w:r w:rsidRPr="006A0AD5">
        <w:rPr>
          <w:rFonts w:eastAsia="黑体"/>
          <w:sz w:val="28"/>
          <w:szCs w:val="28"/>
        </w:rPr>
        <w:t xml:space="preserve"> </w:t>
      </w:r>
    </w:p>
    <w:p w14:paraId="48A842C0" w14:textId="77777777" w:rsidR="00157346" w:rsidRPr="006A0AD5" w:rsidRDefault="00157346" w:rsidP="00007799">
      <w:pPr>
        <w:spacing w:line="440" w:lineRule="atLeast"/>
        <w:rPr>
          <w:rFonts w:eastAsia="黑体"/>
          <w:sz w:val="20"/>
          <w:szCs w:val="20"/>
        </w:rPr>
      </w:pPr>
      <w:r w:rsidRPr="006A0AD5">
        <w:rPr>
          <w:rFonts w:eastAsia="黑体"/>
          <w:sz w:val="20"/>
          <w:szCs w:val="20"/>
        </w:rPr>
        <w:t xml:space="preserve">                              </w:t>
      </w:r>
    </w:p>
    <w:p w14:paraId="7A159AC9" w14:textId="77777777" w:rsidR="00157346" w:rsidRPr="006A0AD5" w:rsidRDefault="00157346" w:rsidP="00007799">
      <w:pPr>
        <w:spacing w:line="440" w:lineRule="atLeast"/>
        <w:rPr>
          <w:sz w:val="24"/>
        </w:rPr>
      </w:pPr>
      <w:r w:rsidRPr="006A0AD5">
        <w:rPr>
          <w:sz w:val="24"/>
        </w:rPr>
        <w:t xml:space="preserve"> </w:t>
      </w:r>
      <w:r w:rsidRPr="006A0AD5">
        <w:rPr>
          <w:sz w:val="24"/>
          <w:u w:val="single"/>
        </w:rPr>
        <w:t xml:space="preserve">                   </w:t>
      </w:r>
      <w:r w:rsidRPr="006A0AD5">
        <w:rPr>
          <w:sz w:val="24"/>
        </w:rPr>
        <w:t>（中标人名称）：</w:t>
      </w:r>
    </w:p>
    <w:p w14:paraId="29E00576" w14:textId="77777777" w:rsidR="00157346" w:rsidRPr="006A0AD5" w:rsidRDefault="00157346" w:rsidP="00007799">
      <w:pPr>
        <w:spacing w:line="440" w:lineRule="atLeast"/>
        <w:rPr>
          <w:sz w:val="24"/>
        </w:rPr>
      </w:pPr>
    </w:p>
    <w:p w14:paraId="123E3DD6" w14:textId="77777777" w:rsidR="00157346" w:rsidRPr="006A0AD5" w:rsidRDefault="00157346" w:rsidP="00007799">
      <w:pPr>
        <w:spacing w:line="440" w:lineRule="atLeast"/>
        <w:ind w:firstLineChars="200" w:firstLine="480"/>
        <w:rPr>
          <w:sz w:val="24"/>
        </w:rPr>
      </w:pPr>
      <w:r w:rsidRPr="006A0AD5">
        <w:rPr>
          <w:sz w:val="24"/>
        </w:rPr>
        <w:t>你方于</w:t>
      </w:r>
      <w:r w:rsidRPr="006A0AD5">
        <w:rPr>
          <w:sz w:val="24"/>
          <w:u w:val="single"/>
        </w:rPr>
        <w:t xml:space="preserve">         </w:t>
      </w:r>
      <w:r w:rsidRPr="006A0AD5">
        <w:rPr>
          <w:sz w:val="24"/>
        </w:rPr>
        <w:t>（投标日期）所递交的</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F05778" w:rsidRPr="006A0AD5">
        <w:rPr>
          <w:sz w:val="24"/>
        </w:rPr>
        <w:t>咨询服务</w:t>
      </w:r>
      <w:r w:rsidRPr="006A0AD5">
        <w:rPr>
          <w:sz w:val="24"/>
        </w:rPr>
        <w:t>投标文件已被我方接受，被确定为中标人。</w:t>
      </w:r>
    </w:p>
    <w:p w14:paraId="78D6F688" w14:textId="77777777" w:rsidR="00157346" w:rsidRPr="006A0AD5" w:rsidRDefault="00157346" w:rsidP="00007799">
      <w:pPr>
        <w:spacing w:line="440" w:lineRule="atLeast"/>
        <w:ind w:firstLineChars="200" w:firstLine="480"/>
        <w:rPr>
          <w:sz w:val="24"/>
        </w:rPr>
      </w:pPr>
      <w:r w:rsidRPr="006A0AD5">
        <w:rPr>
          <w:sz w:val="24"/>
        </w:rPr>
        <w:t>中标价：</w:t>
      </w:r>
      <w:r w:rsidRPr="006A0AD5">
        <w:rPr>
          <w:sz w:val="24"/>
          <w:u w:val="single"/>
        </w:rPr>
        <w:t xml:space="preserve">                   </w:t>
      </w:r>
      <w:r w:rsidRPr="006A0AD5">
        <w:rPr>
          <w:sz w:val="24"/>
        </w:rPr>
        <w:t>元。</w:t>
      </w:r>
    </w:p>
    <w:p w14:paraId="69BCBDA9" w14:textId="77777777" w:rsidR="00157346" w:rsidRPr="006A0AD5" w:rsidRDefault="005E637A" w:rsidP="00007799">
      <w:pPr>
        <w:spacing w:line="440" w:lineRule="atLeast"/>
        <w:ind w:firstLineChars="200" w:firstLine="480"/>
        <w:rPr>
          <w:sz w:val="24"/>
        </w:rPr>
      </w:pPr>
      <w:r w:rsidRPr="006A0AD5">
        <w:rPr>
          <w:sz w:val="24"/>
        </w:rPr>
        <w:t>咨询</w:t>
      </w:r>
      <w:r w:rsidR="00157346" w:rsidRPr="006A0AD5">
        <w:rPr>
          <w:sz w:val="24"/>
        </w:rPr>
        <w:t>服务期限：</w:t>
      </w:r>
      <w:r w:rsidR="00157346" w:rsidRPr="006A0AD5">
        <w:rPr>
          <w:sz w:val="24"/>
          <w:u w:val="single"/>
        </w:rPr>
        <w:t xml:space="preserve">                  </w:t>
      </w:r>
      <w:r w:rsidR="00D96D66" w:rsidRPr="006A0AD5">
        <w:rPr>
          <w:sz w:val="24"/>
        </w:rPr>
        <w:t>日历天</w:t>
      </w:r>
      <w:r w:rsidR="00157346" w:rsidRPr="006A0AD5">
        <w:rPr>
          <w:sz w:val="24"/>
        </w:rPr>
        <w:t>。</w:t>
      </w:r>
    </w:p>
    <w:p w14:paraId="08C4D8C9" w14:textId="77777777" w:rsidR="00157346" w:rsidRPr="006A0AD5" w:rsidRDefault="00157346" w:rsidP="00007799">
      <w:pPr>
        <w:spacing w:line="440" w:lineRule="atLeast"/>
        <w:ind w:firstLineChars="200" w:firstLine="480"/>
        <w:rPr>
          <w:sz w:val="24"/>
        </w:rPr>
      </w:pPr>
      <w:r w:rsidRPr="006A0AD5">
        <w:rPr>
          <w:sz w:val="24"/>
        </w:rPr>
        <w:t>质量要求：</w:t>
      </w:r>
      <w:r w:rsidRPr="006A0AD5">
        <w:rPr>
          <w:sz w:val="24"/>
          <w:u w:val="single"/>
        </w:rPr>
        <w:t xml:space="preserve">                      </w:t>
      </w:r>
      <w:r w:rsidRPr="006A0AD5">
        <w:rPr>
          <w:sz w:val="24"/>
        </w:rPr>
        <w:t>。</w:t>
      </w:r>
    </w:p>
    <w:p w14:paraId="02BD4913" w14:textId="77777777" w:rsidR="00157346" w:rsidRPr="006A0AD5" w:rsidRDefault="00157346" w:rsidP="00007799">
      <w:pPr>
        <w:spacing w:line="440" w:lineRule="atLeast"/>
        <w:ind w:firstLineChars="200" w:firstLine="480"/>
        <w:rPr>
          <w:sz w:val="24"/>
        </w:rPr>
      </w:pPr>
      <w:r w:rsidRPr="006A0AD5">
        <w:rPr>
          <w:sz w:val="24"/>
        </w:rPr>
        <w:t>安全目标：</w:t>
      </w:r>
      <w:r w:rsidRPr="006A0AD5">
        <w:rPr>
          <w:sz w:val="24"/>
          <w:u w:val="single"/>
        </w:rPr>
        <w:t xml:space="preserve">                      </w:t>
      </w:r>
      <w:r w:rsidRPr="006A0AD5">
        <w:rPr>
          <w:sz w:val="24"/>
        </w:rPr>
        <w:t>。</w:t>
      </w:r>
    </w:p>
    <w:p w14:paraId="32A91E44" w14:textId="77777777" w:rsidR="00AD1E86" w:rsidRPr="006A0AD5" w:rsidRDefault="00AD1E86" w:rsidP="00AD1E86">
      <w:pPr>
        <w:spacing w:line="440" w:lineRule="exact"/>
        <w:ind w:firstLineChars="200" w:firstLine="480"/>
        <w:rPr>
          <w:sz w:val="24"/>
        </w:rPr>
      </w:pPr>
      <w:r w:rsidRPr="006A0AD5">
        <w:rPr>
          <w:sz w:val="24"/>
        </w:rPr>
        <w:t>环保目标：</w:t>
      </w:r>
      <w:r w:rsidRPr="006A0AD5">
        <w:rPr>
          <w:sz w:val="24"/>
          <w:u w:val="single"/>
        </w:rPr>
        <w:t xml:space="preserve">                      </w:t>
      </w:r>
      <w:r w:rsidRPr="006A0AD5">
        <w:rPr>
          <w:sz w:val="24"/>
        </w:rPr>
        <w:t>。</w:t>
      </w:r>
    </w:p>
    <w:p w14:paraId="1CFAF1AC" w14:textId="77777777" w:rsidR="00157346" w:rsidRPr="006A0AD5" w:rsidRDefault="005E637A" w:rsidP="00007799">
      <w:pPr>
        <w:spacing w:line="440" w:lineRule="atLeast"/>
        <w:ind w:firstLineChars="200" w:firstLine="480"/>
        <w:rPr>
          <w:sz w:val="24"/>
        </w:rPr>
      </w:pPr>
      <w:r w:rsidRPr="006A0AD5">
        <w:rPr>
          <w:sz w:val="24"/>
        </w:rPr>
        <w:t>项目负责人</w:t>
      </w:r>
      <w:r w:rsidR="00157346" w:rsidRPr="006A0AD5">
        <w:rPr>
          <w:sz w:val="24"/>
        </w:rPr>
        <w:t>：</w:t>
      </w:r>
      <w:r w:rsidR="00157346" w:rsidRPr="006A0AD5">
        <w:rPr>
          <w:sz w:val="24"/>
          <w:u w:val="single"/>
        </w:rPr>
        <w:t xml:space="preserve">              </w:t>
      </w:r>
      <w:r w:rsidR="00157346" w:rsidRPr="006A0AD5">
        <w:rPr>
          <w:sz w:val="24"/>
        </w:rPr>
        <w:t>（姓名）。</w:t>
      </w:r>
    </w:p>
    <w:p w14:paraId="62160B3B" w14:textId="77777777" w:rsidR="00157346" w:rsidRPr="006A0AD5" w:rsidRDefault="00157346" w:rsidP="00007799">
      <w:pPr>
        <w:spacing w:line="440" w:lineRule="atLeast"/>
        <w:ind w:firstLineChars="200" w:firstLine="480"/>
        <w:rPr>
          <w:sz w:val="24"/>
        </w:rPr>
      </w:pPr>
      <w:r w:rsidRPr="006A0AD5">
        <w:rPr>
          <w:sz w:val="24"/>
        </w:rPr>
        <w:t>请你方在接到本通知书后的</w:t>
      </w:r>
      <w:r w:rsidRPr="006A0AD5">
        <w:rPr>
          <w:sz w:val="24"/>
          <w:u w:val="single"/>
        </w:rPr>
        <w:t xml:space="preserve">     </w:t>
      </w:r>
      <w:r w:rsidRPr="006A0AD5">
        <w:rPr>
          <w:sz w:val="24"/>
        </w:rPr>
        <w:t>日内到</w:t>
      </w:r>
      <w:r w:rsidRPr="006A0AD5">
        <w:rPr>
          <w:sz w:val="24"/>
          <w:u w:val="single"/>
        </w:rPr>
        <w:t xml:space="preserve">                      </w:t>
      </w:r>
      <w:r w:rsidRPr="006A0AD5">
        <w:rPr>
          <w:sz w:val="24"/>
        </w:rPr>
        <w:t>（指定地点）与我方签订</w:t>
      </w:r>
      <w:r w:rsidR="00F05778" w:rsidRPr="006A0AD5">
        <w:rPr>
          <w:sz w:val="24"/>
        </w:rPr>
        <w:t>咨询服务</w:t>
      </w:r>
      <w:r w:rsidRPr="006A0AD5">
        <w:rPr>
          <w:sz w:val="24"/>
        </w:rPr>
        <w:t>合同，并按招标文件第二章</w:t>
      </w:r>
      <w:r w:rsidRPr="006A0AD5">
        <w:rPr>
          <w:sz w:val="24"/>
        </w:rPr>
        <w:t>“</w:t>
      </w:r>
      <w:r w:rsidRPr="006A0AD5">
        <w:rPr>
          <w:sz w:val="24"/>
        </w:rPr>
        <w:t>投标人须知</w:t>
      </w:r>
      <w:r w:rsidRPr="006A0AD5">
        <w:rPr>
          <w:sz w:val="24"/>
        </w:rPr>
        <w:t>”</w:t>
      </w:r>
      <w:r w:rsidRPr="006A0AD5">
        <w:rPr>
          <w:sz w:val="24"/>
        </w:rPr>
        <w:t>第</w:t>
      </w:r>
      <w:r w:rsidRPr="006A0AD5">
        <w:rPr>
          <w:sz w:val="24"/>
        </w:rPr>
        <w:t>7.</w:t>
      </w:r>
      <w:r w:rsidR="00A566B5" w:rsidRPr="006A0AD5">
        <w:rPr>
          <w:sz w:val="24"/>
        </w:rPr>
        <w:t>7</w:t>
      </w:r>
      <w:r w:rsidRPr="006A0AD5">
        <w:rPr>
          <w:sz w:val="24"/>
        </w:rPr>
        <w:t>款规定向我方提交履约保证金。</w:t>
      </w:r>
    </w:p>
    <w:p w14:paraId="02B9B5AC" w14:textId="77777777" w:rsidR="00157346" w:rsidRPr="006A0AD5" w:rsidRDefault="00157346" w:rsidP="00007799">
      <w:pPr>
        <w:spacing w:line="440" w:lineRule="atLeast"/>
        <w:ind w:firstLineChars="200" w:firstLine="480"/>
        <w:rPr>
          <w:sz w:val="24"/>
        </w:rPr>
      </w:pPr>
      <w:r w:rsidRPr="006A0AD5">
        <w:rPr>
          <w:sz w:val="24"/>
        </w:rPr>
        <w:t>特此通知。</w:t>
      </w:r>
    </w:p>
    <w:p w14:paraId="297B35CB" w14:textId="77777777" w:rsidR="00157346" w:rsidRPr="006A0AD5" w:rsidRDefault="00157346" w:rsidP="00007799">
      <w:pPr>
        <w:spacing w:line="440" w:lineRule="atLeast"/>
        <w:rPr>
          <w:sz w:val="24"/>
        </w:rPr>
      </w:pPr>
    </w:p>
    <w:p w14:paraId="76CB69F6" w14:textId="77777777" w:rsidR="00157346" w:rsidRPr="006A0AD5" w:rsidRDefault="00157346" w:rsidP="00007799">
      <w:pPr>
        <w:spacing w:line="440" w:lineRule="atLeast"/>
        <w:rPr>
          <w:sz w:val="24"/>
        </w:rPr>
      </w:pPr>
    </w:p>
    <w:p w14:paraId="74AD0291" w14:textId="77777777" w:rsidR="00157346" w:rsidRPr="006A0AD5" w:rsidRDefault="00157346" w:rsidP="00007799">
      <w:pPr>
        <w:spacing w:line="440" w:lineRule="atLeast"/>
        <w:ind w:firstLineChars="1542" w:firstLine="3701"/>
        <w:rPr>
          <w:sz w:val="24"/>
        </w:rPr>
      </w:pPr>
      <w:r w:rsidRPr="006A0AD5">
        <w:rPr>
          <w:sz w:val="24"/>
        </w:rPr>
        <w:t>招标人：</w:t>
      </w:r>
      <w:r w:rsidRPr="006A0AD5">
        <w:rPr>
          <w:sz w:val="24"/>
          <w:u w:val="single"/>
        </w:rPr>
        <w:t xml:space="preserve">                      </w:t>
      </w:r>
      <w:r w:rsidRPr="006A0AD5">
        <w:rPr>
          <w:sz w:val="24"/>
        </w:rPr>
        <w:t>（盖单位章）</w:t>
      </w:r>
      <w:r w:rsidRPr="006A0AD5">
        <w:rPr>
          <w:sz w:val="24"/>
        </w:rPr>
        <w:t xml:space="preserve">            </w:t>
      </w:r>
    </w:p>
    <w:p w14:paraId="2C486CCA" w14:textId="77777777" w:rsidR="00157346" w:rsidRPr="006A0AD5" w:rsidRDefault="00157346" w:rsidP="00007799">
      <w:pPr>
        <w:spacing w:line="440" w:lineRule="atLeast"/>
        <w:ind w:firstLineChars="1542" w:firstLine="3701"/>
        <w:rPr>
          <w:sz w:val="24"/>
        </w:rPr>
      </w:pPr>
      <w:r w:rsidRPr="006A0AD5">
        <w:rPr>
          <w:sz w:val="24"/>
        </w:rPr>
        <w:t>招标代理机构：</w:t>
      </w:r>
      <w:r w:rsidRPr="006A0AD5">
        <w:rPr>
          <w:sz w:val="24"/>
          <w:u w:val="single"/>
        </w:rPr>
        <w:t xml:space="preserve">                </w:t>
      </w:r>
      <w:r w:rsidRPr="006A0AD5">
        <w:rPr>
          <w:sz w:val="24"/>
        </w:rPr>
        <w:t>（盖单位章）</w:t>
      </w:r>
    </w:p>
    <w:p w14:paraId="71823B73" w14:textId="77777777" w:rsidR="00157346" w:rsidRPr="006A0AD5" w:rsidRDefault="00157346" w:rsidP="00007799">
      <w:pPr>
        <w:spacing w:line="440" w:lineRule="atLeast"/>
        <w:ind w:firstLineChars="1990" w:firstLine="4776"/>
        <w:rPr>
          <w:sz w:val="24"/>
        </w:rPr>
      </w:pP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2C2FA237" w14:textId="77777777" w:rsidR="00157346" w:rsidRPr="006A0AD5" w:rsidRDefault="00157346" w:rsidP="00007799">
      <w:pPr>
        <w:spacing w:line="440" w:lineRule="atLeast"/>
        <w:rPr>
          <w:rFonts w:eastAsia="黑体"/>
          <w:sz w:val="24"/>
        </w:rPr>
      </w:pPr>
    </w:p>
    <w:p w14:paraId="3A6EE023" w14:textId="77777777" w:rsidR="00157346" w:rsidRPr="006A0AD5" w:rsidRDefault="00157346" w:rsidP="00007799">
      <w:pPr>
        <w:spacing w:line="440" w:lineRule="atLeast"/>
        <w:rPr>
          <w:sz w:val="20"/>
          <w:szCs w:val="20"/>
        </w:rPr>
      </w:pPr>
    </w:p>
    <w:p w14:paraId="4A99757B" w14:textId="77777777" w:rsidR="00157346" w:rsidRPr="006A0AD5" w:rsidRDefault="00157346" w:rsidP="00007799">
      <w:pPr>
        <w:spacing w:line="440" w:lineRule="atLeast"/>
        <w:rPr>
          <w:sz w:val="20"/>
          <w:szCs w:val="20"/>
        </w:rPr>
      </w:pPr>
    </w:p>
    <w:p w14:paraId="7C3CD68F" w14:textId="77777777" w:rsidR="00157346" w:rsidRPr="006A0AD5" w:rsidRDefault="00157346" w:rsidP="00007799">
      <w:pPr>
        <w:spacing w:line="440" w:lineRule="atLeast"/>
        <w:rPr>
          <w:sz w:val="20"/>
          <w:szCs w:val="20"/>
        </w:rPr>
      </w:pPr>
    </w:p>
    <w:p w14:paraId="450014D9" w14:textId="77777777" w:rsidR="00157346" w:rsidRPr="006A0AD5" w:rsidRDefault="00157346" w:rsidP="00007799">
      <w:pPr>
        <w:spacing w:line="440" w:lineRule="atLeast"/>
        <w:rPr>
          <w:sz w:val="20"/>
          <w:szCs w:val="20"/>
        </w:rPr>
      </w:pPr>
    </w:p>
    <w:p w14:paraId="2F2CAE10" w14:textId="77777777" w:rsidR="00157346" w:rsidRPr="006A0AD5" w:rsidRDefault="00157346" w:rsidP="00007799">
      <w:pPr>
        <w:spacing w:line="440" w:lineRule="atLeast"/>
        <w:rPr>
          <w:sz w:val="20"/>
          <w:szCs w:val="20"/>
        </w:rPr>
      </w:pPr>
    </w:p>
    <w:p w14:paraId="601E5E7F" w14:textId="77777777" w:rsidR="00157346" w:rsidRPr="006A0AD5" w:rsidRDefault="00157346" w:rsidP="00007799">
      <w:pPr>
        <w:spacing w:line="440" w:lineRule="atLeast"/>
        <w:rPr>
          <w:sz w:val="20"/>
          <w:szCs w:val="20"/>
        </w:rPr>
      </w:pPr>
    </w:p>
    <w:p w14:paraId="081C214E" w14:textId="77777777" w:rsidR="00157346" w:rsidRPr="006A0AD5" w:rsidRDefault="00157346" w:rsidP="00007799">
      <w:pPr>
        <w:spacing w:line="440" w:lineRule="atLeast"/>
        <w:rPr>
          <w:sz w:val="20"/>
          <w:szCs w:val="20"/>
        </w:rPr>
      </w:pPr>
    </w:p>
    <w:p w14:paraId="3A3667C8" w14:textId="77777777" w:rsidR="00157346" w:rsidRPr="006A0AD5" w:rsidRDefault="00157346" w:rsidP="00007799">
      <w:pPr>
        <w:pStyle w:val="1"/>
        <w:spacing w:before="0" w:after="0" w:line="440" w:lineRule="atLeast"/>
        <w:rPr>
          <w:rFonts w:eastAsia="黑体"/>
          <w:b w:val="0"/>
          <w:sz w:val="24"/>
          <w:szCs w:val="24"/>
        </w:rPr>
      </w:pPr>
      <w:bookmarkStart w:id="676" w:name="_Toc501257123"/>
      <w:bookmarkStart w:id="677" w:name="_Toc503235803"/>
      <w:bookmarkStart w:id="678" w:name="_Toc510015735"/>
      <w:r w:rsidRPr="006A0AD5">
        <w:rPr>
          <w:rFonts w:eastAsia="黑体"/>
          <w:b w:val="0"/>
          <w:sz w:val="24"/>
          <w:szCs w:val="24"/>
        </w:rPr>
        <w:lastRenderedPageBreak/>
        <w:t>附件五</w:t>
      </w:r>
      <w:r w:rsidR="00964A14" w:rsidRPr="006A0AD5">
        <w:rPr>
          <w:rFonts w:eastAsia="黑体"/>
          <w:b w:val="0"/>
          <w:sz w:val="24"/>
          <w:szCs w:val="24"/>
        </w:rPr>
        <w:t xml:space="preserve"> </w:t>
      </w:r>
      <w:r w:rsidRPr="006A0AD5">
        <w:rPr>
          <w:rFonts w:eastAsia="黑体"/>
          <w:b w:val="0"/>
          <w:sz w:val="24"/>
          <w:szCs w:val="24"/>
        </w:rPr>
        <w:t>中标结果通知书</w:t>
      </w:r>
      <w:bookmarkEnd w:id="676"/>
      <w:bookmarkEnd w:id="677"/>
      <w:bookmarkEnd w:id="678"/>
    </w:p>
    <w:p w14:paraId="54383135" w14:textId="77777777" w:rsidR="00157346" w:rsidRPr="006A0AD5" w:rsidRDefault="00157346" w:rsidP="00007799">
      <w:pPr>
        <w:spacing w:line="440" w:lineRule="atLeast"/>
        <w:jc w:val="center"/>
        <w:rPr>
          <w:rFonts w:eastAsia="黑体"/>
          <w:sz w:val="28"/>
          <w:szCs w:val="28"/>
        </w:rPr>
      </w:pPr>
      <w:r w:rsidRPr="006A0AD5">
        <w:rPr>
          <w:rFonts w:eastAsia="黑体"/>
          <w:sz w:val="28"/>
          <w:szCs w:val="28"/>
        </w:rPr>
        <w:t>中标结果通知书</w:t>
      </w:r>
    </w:p>
    <w:p w14:paraId="0AC49806" w14:textId="77777777" w:rsidR="00157346" w:rsidRPr="006A0AD5" w:rsidRDefault="00157346" w:rsidP="00007799">
      <w:pPr>
        <w:spacing w:line="440" w:lineRule="atLeast"/>
        <w:rPr>
          <w:sz w:val="20"/>
          <w:szCs w:val="20"/>
        </w:rPr>
      </w:pPr>
    </w:p>
    <w:p w14:paraId="3308C285" w14:textId="77777777" w:rsidR="00157346" w:rsidRPr="006A0AD5" w:rsidRDefault="00157346" w:rsidP="00007799">
      <w:pPr>
        <w:spacing w:line="440" w:lineRule="atLeast"/>
        <w:rPr>
          <w:sz w:val="24"/>
        </w:rPr>
      </w:pPr>
      <w:r w:rsidRPr="006A0AD5">
        <w:rPr>
          <w:sz w:val="24"/>
        </w:rPr>
        <w:t xml:space="preserve"> </w:t>
      </w:r>
      <w:r w:rsidRPr="006A0AD5">
        <w:rPr>
          <w:sz w:val="24"/>
          <w:u w:val="single"/>
        </w:rPr>
        <w:t xml:space="preserve">                  </w:t>
      </w:r>
      <w:r w:rsidRPr="006A0AD5">
        <w:rPr>
          <w:sz w:val="24"/>
        </w:rPr>
        <w:t>（未中标人名称）：</w:t>
      </w:r>
    </w:p>
    <w:p w14:paraId="721B45D3" w14:textId="77777777" w:rsidR="00157346" w:rsidRPr="006A0AD5" w:rsidRDefault="00157346" w:rsidP="00007799">
      <w:pPr>
        <w:spacing w:line="440" w:lineRule="atLeast"/>
        <w:rPr>
          <w:sz w:val="24"/>
        </w:rPr>
      </w:pPr>
      <w:r w:rsidRPr="006A0AD5">
        <w:rPr>
          <w:sz w:val="24"/>
        </w:rPr>
        <w:t xml:space="preserve">    </w:t>
      </w:r>
    </w:p>
    <w:p w14:paraId="1B52A3DE" w14:textId="77777777" w:rsidR="00157346" w:rsidRPr="006A0AD5" w:rsidRDefault="00157346" w:rsidP="00007799">
      <w:pPr>
        <w:spacing w:line="440" w:lineRule="atLeast"/>
        <w:rPr>
          <w:sz w:val="24"/>
        </w:rPr>
      </w:pPr>
      <w:r w:rsidRPr="006A0AD5">
        <w:rPr>
          <w:sz w:val="24"/>
        </w:rPr>
        <w:t xml:space="preserve">　　我方已接受</w:t>
      </w:r>
      <w:r w:rsidRPr="006A0AD5">
        <w:rPr>
          <w:sz w:val="24"/>
          <w:u w:val="single"/>
        </w:rPr>
        <w:t xml:space="preserve">                  </w:t>
      </w:r>
      <w:r w:rsidRPr="006A0AD5">
        <w:rPr>
          <w:sz w:val="24"/>
        </w:rPr>
        <w:t xml:space="preserve"> </w:t>
      </w:r>
      <w:r w:rsidRPr="006A0AD5">
        <w:rPr>
          <w:sz w:val="24"/>
        </w:rPr>
        <w:t>（中标人名称）于</w:t>
      </w:r>
      <w:r w:rsidRPr="006A0AD5">
        <w:rPr>
          <w:sz w:val="24"/>
          <w:u w:val="single"/>
        </w:rPr>
        <w:t xml:space="preserve">          </w:t>
      </w:r>
      <w:r w:rsidRPr="006A0AD5">
        <w:rPr>
          <w:sz w:val="24"/>
        </w:rPr>
        <w:t>（投标日期）所递交的</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F05778" w:rsidRPr="006A0AD5">
        <w:rPr>
          <w:sz w:val="24"/>
        </w:rPr>
        <w:t>咨询服务</w:t>
      </w:r>
      <w:r w:rsidRPr="006A0AD5">
        <w:rPr>
          <w:sz w:val="24"/>
        </w:rPr>
        <w:t>投标文件，确定</w:t>
      </w:r>
      <w:r w:rsidRPr="006A0AD5">
        <w:rPr>
          <w:sz w:val="24"/>
          <w:u w:val="single"/>
        </w:rPr>
        <w:t xml:space="preserve">            </w:t>
      </w:r>
      <w:r w:rsidRPr="006A0AD5">
        <w:rPr>
          <w:sz w:val="24"/>
        </w:rPr>
        <w:t xml:space="preserve"> </w:t>
      </w:r>
      <w:r w:rsidRPr="006A0AD5">
        <w:rPr>
          <w:sz w:val="24"/>
        </w:rPr>
        <w:t>（中标人名称）为中标人。</w:t>
      </w:r>
    </w:p>
    <w:p w14:paraId="4C654AFF" w14:textId="77777777" w:rsidR="00157346" w:rsidRPr="006A0AD5" w:rsidRDefault="00157346" w:rsidP="00007799">
      <w:pPr>
        <w:spacing w:line="440" w:lineRule="atLeast"/>
        <w:rPr>
          <w:sz w:val="24"/>
        </w:rPr>
      </w:pPr>
      <w:r w:rsidRPr="006A0AD5">
        <w:rPr>
          <w:sz w:val="24"/>
        </w:rPr>
        <w:t xml:space="preserve">　　</w:t>
      </w:r>
    </w:p>
    <w:p w14:paraId="64FB0030" w14:textId="77777777" w:rsidR="00157346" w:rsidRPr="006A0AD5" w:rsidRDefault="00157346" w:rsidP="00007799">
      <w:pPr>
        <w:spacing w:line="440" w:lineRule="atLeast"/>
        <w:rPr>
          <w:sz w:val="24"/>
        </w:rPr>
      </w:pPr>
      <w:r w:rsidRPr="006A0AD5">
        <w:rPr>
          <w:sz w:val="24"/>
        </w:rPr>
        <w:t xml:space="preserve">　　感谢你单位对招标项目的参与！</w:t>
      </w:r>
    </w:p>
    <w:p w14:paraId="0C430C54" w14:textId="77777777" w:rsidR="00157346" w:rsidRPr="006A0AD5" w:rsidRDefault="00157346" w:rsidP="00007799">
      <w:pPr>
        <w:spacing w:line="440" w:lineRule="atLeast"/>
        <w:rPr>
          <w:sz w:val="24"/>
        </w:rPr>
      </w:pPr>
    </w:p>
    <w:p w14:paraId="033CB2A9" w14:textId="77777777" w:rsidR="00157346" w:rsidRPr="006A0AD5" w:rsidRDefault="00157346" w:rsidP="00007799">
      <w:pPr>
        <w:spacing w:line="440" w:lineRule="atLeast"/>
        <w:rPr>
          <w:sz w:val="24"/>
        </w:rPr>
      </w:pPr>
    </w:p>
    <w:p w14:paraId="4A9E9D17" w14:textId="77777777" w:rsidR="00157346" w:rsidRPr="006A0AD5" w:rsidRDefault="00157346" w:rsidP="00007799">
      <w:pPr>
        <w:spacing w:line="440" w:lineRule="atLeast"/>
        <w:rPr>
          <w:sz w:val="24"/>
        </w:rPr>
      </w:pPr>
    </w:p>
    <w:p w14:paraId="41FD4ED4" w14:textId="77777777" w:rsidR="00157346" w:rsidRPr="006A0AD5" w:rsidRDefault="00157346" w:rsidP="00007799">
      <w:pPr>
        <w:spacing w:line="440" w:lineRule="atLeast"/>
        <w:ind w:firstLineChars="1542" w:firstLine="3701"/>
        <w:rPr>
          <w:sz w:val="24"/>
        </w:rPr>
      </w:pPr>
      <w:r w:rsidRPr="006A0AD5">
        <w:rPr>
          <w:sz w:val="24"/>
        </w:rPr>
        <w:t>招标人：</w:t>
      </w:r>
      <w:r w:rsidRPr="006A0AD5">
        <w:rPr>
          <w:sz w:val="24"/>
          <w:u w:val="single"/>
        </w:rPr>
        <w:t xml:space="preserve">                      </w:t>
      </w:r>
      <w:r w:rsidRPr="006A0AD5">
        <w:rPr>
          <w:sz w:val="24"/>
        </w:rPr>
        <w:t>（盖单位章）</w:t>
      </w:r>
      <w:r w:rsidRPr="006A0AD5">
        <w:rPr>
          <w:sz w:val="24"/>
        </w:rPr>
        <w:t xml:space="preserve">            </w:t>
      </w:r>
    </w:p>
    <w:p w14:paraId="2DC5F2D5" w14:textId="77777777" w:rsidR="00157346" w:rsidRPr="006A0AD5" w:rsidRDefault="00157346" w:rsidP="00007799">
      <w:pPr>
        <w:spacing w:line="440" w:lineRule="atLeast"/>
        <w:ind w:firstLineChars="1542" w:firstLine="3701"/>
        <w:rPr>
          <w:sz w:val="24"/>
        </w:rPr>
      </w:pPr>
      <w:r w:rsidRPr="006A0AD5">
        <w:rPr>
          <w:sz w:val="24"/>
        </w:rPr>
        <w:t>招标代理机构：</w:t>
      </w:r>
      <w:r w:rsidRPr="006A0AD5">
        <w:rPr>
          <w:sz w:val="24"/>
          <w:u w:val="single"/>
        </w:rPr>
        <w:t xml:space="preserve">                </w:t>
      </w:r>
      <w:r w:rsidRPr="006A0AD5">
        <w:rPr>
          <w:sz w:val="24"/>
        </w:rPr>
        <w:t>（盖单位章）</w:t>
      </w:r>
    </w:p>
    <w:p w14:paraId="1E01AABA" w14:textId="77777777" w:rsidR="00157346" w:rsidRPr="006A0AD5" w:rsidRDefault="00157346" w:rsidP="00007799">
      <w:pPr>
        <w:spacing w:line="440" w:lineRule="atLeast"/>
        <w:ind w:firstLineChars="2100" w:firstLine="5040"/>
        <w:rPr>
          <w:sz w:val="24"/>
        </w:rPr>
      </w:pP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40FF50C7" w14:textId="77777777" w:rsidR="00157346" w:rsidRPr="006A0AD5" w:rsidRDefault="00157346" w:rsidP="00007799">
      <w:pPr>
        <w:spacing w:line="440" w:lineRule="atLeast"/>
        <w:rPr>
          <w:sz w:val="24"/>
        </w:rPr>
      </w:pPr>
    </w:p>
    <w:p w14:paraId="1DCAA668" w14:textId="77777777" w:rsidR="00157346" w:rsidRPr="006A0AD5" w:rsidRDefault="00157346" w:rsidP="00007799">
      <w:pPr>
        <w:spacing w:line="440" w:lineRule="atLeast"/>
        <w:rPr>
          <w:sz w:val="24"/>
        </w:rPr>
      </w:pPr>
    </w:p>
    <w:p w14:paraId="025E9B88" w14:textId="77777777" w:rsidR="00157346" w:rsidRPr="006A0AD5" w:rsidRDefault="00157346" w:rsidP="00007799">
      <w:pPr>
        <w:spacing w:line="440" w:lineRule="atLeast"/>
        <w:rPr>
          <w:sz w:val="24"/>
        </w:rPr>
      </w:pPr>
    </w:p>
    <w:p w14:paraId="02816948" w14:textId="77777777" w:rsidR="00157346" w:rsidRPr="006A0AD5" w:rsidRDefault="00157346" w:rsidP="00007799">
      <w:pPr>
        <w:spacing w:line="440" w:lineRule="atLeast"/>
        <w:rPr>
          <w:sz w:val="24"/>
        </w:rPr>
      </w:pPr>
    </w:p>
    <w:p w14:paraId="39B09D77" w14:textId="77777777" w:rsidR="00157346" w:rsidRPr="006A0AD5" w:rsidRDefault="00157346" w:rsidP="00007799">
      <w:pPr>
        <w:spacing w:line="440" w:lineRule="atLeast"/>
        <w:rPr>
          <w:sz w:val="20"/>
          <w:szCs w:val="20"/>
        </w:rPr>
      </w:pPr>
    </w:p>
    <w:p w14:paraId="4795B272" w14:textId="77777777" w:rsidR="00157346" w:rsidRPr="006A0AD5" w:rsidRDefault="00157346" w:rsidP="00007799">
      <w:pPr>
        <w:spacing w:line="440" w:lineRule="atLeast"/>
        <w:rPr>
          <w:sz w:val="20"/>
          <w:szCs w:val="20"/>
        </w:rPr>
      </w:pPr>
    </w:p>
    <w:p w14:paraId="54EB97E7" w14:textId="77777777" w:rsidR="00157346" w:rsidRPr="006A0AD5" w:rsidRDefault="00157346" w:rsidP="00007799">
      <w:pPr>
        <w:spacing w:line="440" w:lineRule="atLeast"/>
        <w:rPr>
          <w:sz w:val="20"/>
          <w:szCs w:val="20"/>
        </w:rPr>
      </w:pPr>
    </w:p>
    <w:p w14:paraId="6D2F669C" w14:textId="77777777" w:rsidR="00157346" w:rsidRPr="006A0AD5" w:rsidRDefault="00157346" w:rsidP="00007799">
      <w:pPr>
        <w:spacing w:line="440" w:lineRule="atLeast"/>
        <w:rPr>
          <w:sz w:val="20"/>
          <w:szCs w:val="20"/>
        </w:rPr>
      </w:pPr>
    </w:p>
    <w:p w14:paraId="4E806BE0" w14:textId="77777777" w:rsidR="00157346" w:rsidRPr="006A0AD5" w:rsidRDefault="00157346" w:rsidP="00007799">
      <w:pPr>
        <w:spacing w:line="440" w:lineRule="atLeast"/>
        <w:rPr>
          <w:sz w:val="20"/>
          <w:szCs w:val="20"/>
        </w:rPr>
      </w:pPr>
    </w:p>
    <w:p w14:paraId="2FB75E4C" w14:textId="77777777" w:rsidR="00157346" w:rsidRPr="006A0AD5" w:rsidRDefault="00157346" w:rsidP="00007799">
      <w:pPr>
        <w:spacing w:line="440" w:lineRule="atLeast"/>
        <w:rPr>
          <w:sz w:val="20"/>
          <w:szCs w:val="20"/>
        </w:rPr>
      </w:pPr>
    </w:p>
    <w:p w14:paraId="28A94EFF" w14:textId="77777777" w:rsidR="00157346" w:rsidRPr="006A0AD5" w:rsidRDefault="00157346" w:rsidP="00007799">
      <w:pPr>
        <w:spacing w:line="440" w:lineRule="atLeast"/>
        <w:rPr>
          <w:sz w:val="20"/>
          <w:szCs w:val="20"/>
        </w:rPr>
      </w:pPr>
    </w:p>
    <w:p w14:paraId="024847C2" w14:textId="77777777" w:rsidR="00157346" w:rsidRPr="006A0AD5" w:rsidRDefault="00157346" w:rsidP="00007799">
      <w:pPr>
        <w:spacing w:line="440" w:lineRule="atLeast"/>
        <w:rPr>
          <w:sz w:val="20"/>
          <w:szCs w:val="20"/>
        </w:rPr>
      </w:pPr>
    </w:p>
    <w:p w14:paraId="29F59D04" w14:textId="77777777" w:rsidR="00157346" w:rsidRPr="006A0AD5" w:rsidRDefault="00157346" w:rsidP="00007799">
      <w:pPr>
        <w:pStyle w:val="1"/>
        <w:spacing w:before="0" w:after="0" w:line="440" w:lineRule="atLeast"/>
        <w:rPr>
          <w:rFonts w:eastAsia="黑体"/>
          <w:b w:val="0"/>
          <w:sz w:val="24"/>
          <w:szCs w:val="24"/>
        </w:rPr>
      </w:pPr>
      <w:r w:rsidRPr="006A0AD5">
        <w:rPr>
          <w:rFonts w:eastAsia="黑体"/>
          <w:sz w:val="20"/>
          <w:szCs w:val="20"/>
        </w:rPr>
        <w:br w:type="page"/>
      </w:r>
      <w:bookmarkStart w:id="679" w:name="_Toc501257124"/>
      <w:bookmarkStart w:id="680" w:name="_Toc503235804"/>
      <w:bookmarkStart w:id="681" w:name="_Toc510015736"/>
      <w:r w:rsidRPr="006A0AD5">
        <w:rPr>
          <w:rFonts w:eastAsia="黑体"/>
          <w:b w:val="0"/>
          <w:sz w:val="24"/>
          <w:szCs w:val="24"/>
        </w:rPr>
        <w:lastRenderedPageBreak/>
        <w:t>附件六</w:t>
      </w:r>
      <w:r w:rsidR="00964A14" w:rsidRPr="006A0AD5">
        <w:rPr>
          <w:rFonts w:eastAsia="黑体"/>
          <w:b w:val="0"/>
          <w:sz w:val="24"/>
          <w:szCs w:val="24"/>
        </w:rPr>
        <w:t xml:space="preserve"> </w:t>
      </w:r>
      <w:r w:rsidRPr="006A0AD5">
        <w:rPr>
          <w:rFonts w:eastAsia="黑体"/>
          <w:b w:val="0"/>
          <w:sz w:val="24"/>
          <w:szCs w:val="24"/>
        </w:rPr>
        <w:t>确认通知</w:t>
      </w:r>
      <w:bookmarkEnd w:id="679"/>
      <w:bookmarkEnd w:id="680"/>
      <w:bookmarkEnd w:id="681"/>
    </w:p>
    <w:p w14:paraId="4E957D7E" w14:textId="77777777" w:rsidR="00157346" w:rsidRPr="006A0AD5" w:rsidRDefault="00157346" w:rsidP="00007799">
      <w:pPr>
        <w:spacing w:line="440" w:lineRule="atLeast"/>
        <w:jc w:val="center"/>
        <w:rPr>
          <w:rFonts w:eastAsia="黑体"/>
          <w:sz w:val="28"/>
          <w:szCs w:val="28"/>
        </w:rPr>
      </w:pPr>
      <w:r w:rsidRPr="006A0AD5">
        <w:rPr>
          <w:rFonts w:eastAsia="黑体"/>
          <w:sz w:val="28"/>
          <w:szCs w:val="28"/>
        </w:rPr>
        <w:t>确</w:t>
      </w:r>
      <w:r w:rsidRPr="006A0AD5">
        <w:rPr>
          <w:rFonts w:eastAsia="黑体"/>
          <w:sz w:val="28"/>
          <w:szCs w:val="28"/>
        </w:rPr>
        <w:t xml:space="preserve"> </w:t>
      </w:r>
      <w:r w:rsidRPr="006A0AD5">
        <w:rPr>
          <w:rFonts w:eastAsia="黑体"/>
          <w:sz w:val="28"/>
          <w:szCs w:val="28"/>
        </w:rPr>
        <w:t>认</w:t>
      </w:r>
      <w:r w:rsidRPr="006A0AD5">
        <w:rPr>
          <w:rFonts w:eastAsia="黑体"/>
          <w:sz w:val="28"/>
          <w:szCs w:val="28"/>
        </w:rPr>
        <w:t xml:space="preserve"> </w:t>
      </w:r>
      <w:r w:rsidRPr="006A0AD5">
        <w:rPr>
          <w:rFonts w:eastAsia="黑体"/>
          <w:sz w:val="28"/>
          <w:szCs w:val="28"/>
        </w:rPr>
        <w:t>通</w:t>
      </w:r>
      <w:r w:rsidRPr="006A0AD5">
        <w:rPr>
          <w:rFonts w:eastAsia="黑体"/>
          <w:sz w:val="28"/>
          <w:szCs w:val="28"/>
        </w:rPr>
        <w:t xml:space="preserve"> </w:t>
      </w:r>
      <w:r w:rsidRPr="006A0AD5">
        <w:rPr>
          <w:rFonts w:eastAsia="黑体"/>
          <w:sz w:val="28"/>
          <w:szCs w:val="28"/>
        </w:rPr>
        <w:t>知</w:t>
      </w:r>
    </w:p>
    <w:p w14:paraId="57FC2FDA" w14:textId="77777777" w:rsidR="00157346" w:rsidRPr="006A0AD5" w:rsidRDefault="00157346" w:rsidP="00007799">
      <w:pPr>
        <w:spacing w:line="440" w:lineRule="atLeast"/>
        <w:rPr>
          <w:sz w:val="20"/>
          <w:szCs w:val="20"/>
        </w:rPr>
      </w:pPr>
    </w:p>
    <w:p w14:paraId="00C49950" w14:textId="77777777" w:rsidR="00157346" w:rsidRPr="006A0AD5" w:rsidRDefault="00157346" w:rsidP="00007799">
      <w:pPr>
        <w:spacing w:line="440" w:lineRule="atLeast"/>
        <w:rPr>
          <w:sz w:val="24"/>
        </w:rPr>
      </w:pPr>
      <w:r w:rsidRPr="006A0AD5">
        <w:rPr>
          <w:sz w:val="24"/>
          <w:u w:val="single"/>
        </w:rPr>
        <w:t xml:space="preserve">            </w:t>
      </w:r>
      <w:r w:rsidRPr="006A0AD5">
        <w:rPr>
          <w:sz w:val="24"/>
        </w:rPr>
        <w:t>（招标人名称）：</w:t>
      </w:r>
    </w:p>
    <w:p w14:paraId="113A40BF" w14:textId="77777777" w:rsidR="00157346" w:rsidRPr="006A0AD5" w:rsidRDefault="00157346" w:rsidP="00007799">
      <w:pPr>
        <w:spacing w:line="440" w:lineRule="atLeast"/>
        <w:rPr>
          <w:sz w:val="24"/>
        </w:rPr>
      </w:pPr>
      <w:r w:rsidRPr="006A0AD5">
        <w:rPr>
          <w:sz w:val="24"/>
        </w:rPr>
        <w:t xml:space="preserve">　　</w:t>
      </w:r>
    </w:p>
    <w:p w14:paraId="02D29916" w14:textId="77777777" w:rsidR="00157346" w:rsidRPr="006A0AD5" w:rsidRDefault="00157346" w:rsidP="00007799">
      <w:pPr>
        <w:spacing w:line="440" w:lineRule="atLeast"/>
        <w:rPr>
          <w:sz w:val="24"/>
        </w:rPr>
      </w:pPr>
      <w:r w:rsidRPr="006A0AD5">
        <w:rPr>
          <w:sz w:val="24"/>
        </w:rPr>
        <w:t xml:space="preserve">　　你方于</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日发出的</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F05778" w:rsidRPr="006A0AD5">
        <w:rPr>
          <w:sz w:val="24"/>
        </w:rPr>
        <w:t>咨询服务</w:t>
      </w:r>
      <w:r w:rsidRPr="006A0AD5">
        <w:rPr>
          <w:sz w:val="24"/>
        </w:rPr>
        <w:t>招标关于招标文件澄清</w:t>
      </w:r>
      <w:r w:rsidRPr="006A0AD5">
        <w:rPr>
          <w:sz w:val="24"/>
        </w:rPr>
        <w:t>/</w:t>
      </w:r>
      <w:r w:rsidRPr="006A0AD5">
        <w:rPr>
          <w:sz w:val="24"/>
        </w:rPr>
        <w:t>修改的通知（第</w:t>
      </w:r>
      <w:r w:rsidRPr="006A0AD5">
        <w:rPr>
          <w:sz w:val="24"/>
          <w:u w:val="single"/>
        </w:rPr>
        <w:t xml:space="preserve">    </w:t>
      </w:r>
      <w:r w:rsidRPr="006A0AD5">
        <w:rPr>
          <w:sz w:val="24"/>
        </w:rPr>
        <w:t>号补遗书，正文共</w:t>
      </w:r>
      <w:r w:rsidRPr="006A0AD5">
        <w:rPr>
          <w:sz w:val="24"/>
          <w:u w:val="single"/>
        </w:rPr>
        <w:t xml:space="preserve">    </w:t>
      </w:r>
      <w:r w:rsidRPr="006A0AD5">
        <w:rPr>
          <w:sz w:val="24"/>
        </w:rPr>
        <w:t>页），我方已于</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日收到。</w:t>
      </w:r>
    </w:p>
    <w:p w14:paraId="64479AB9" w14:textId="77777777" w:rsidR="00157346" w:rsidRPr="006A0AD5" w:rsidRDefault="00157346" w:rsidP="00007799">
      <w:pPr>
        <w:spacing w:line="440" w:lineRule="atLeast"/>
        <w:rPr>
          <w:sz w:val="24"/>
        </w:rPr>
      </w:pPr>
      <w:r w:rsidRPr="006A0AD5">
        <w:rPr>
          <w:sz w:val="24"/>
        </w:rPr>
        <w:t xml:space="preserve">　　特此确认。</w:t>
      </w:r>
    </w:p>
    <w:p w14:paraId="2A079679" w14:textId="77777777" w:rsidR="00157346" w:rsidRPr="006A0AD5" w:rsidRDefault="00157346" w:rsidP="00007799">
      <w:pPr>
        <w:spacing w:line="440" w:lineRule="atLeast"/>
        <w:rPr>
          <w:sz w:val="24"/>
        </w:rPr>
      </w:pPr>
    </w:p>
    <w:p w14:paraId="002457EF" w14:textId="77777777" w:rsidR="00157346" w:rsidRPr="006A0AD5" w:rsidRDefault="00157346" w:rsidP="00007799">
      <w:pPr>
        <w:spacing w:line="440" w:lineRule="atLeast"/>
        <w:rPr>
          <w:sz w:val="24"/>
        </w:rPr>
      </w:pPr>
    </w:p>
    <w:p w14:paraId="0D4E133D" w14:textId="77777777" w:rsidR="00157346" w:rsidRPr="006A0AD5" w:rsidRDefault="00157346" w:rsidP="00007799">
      <w:pPr>
        <w:spacing w:line="440" w:lineRule="atLeast"/>
        <w:rPr>
          <w:sz w:val="24"/>
        </w:rPr>
      </w:pPr>
    </w:p>
    <w:p w14:paraId="0744D379" w14:textId="77777777" w:rsidR="00157346" w:rsidRPr="006A0AD5" w:rsidRDefault="00157346" w:rsidP="00007799">
      <w:pPr>
        <w:spacing w:line="440" w:lineRule="atLeast"/>
        <w:rPr>
          <w:sz w:val="24"/>
        </w:rPr>
      </w:pPr>
      <w:r w:rsidRPr="006A0AD5">
        <w:rPr>
          <w:sz w:val="24"/>
        </w:rPr>
        <w:t xml:space="preserve">                              </w:t>
      </w:r>
      <w:r w:rsidRPr="006A0AD5">
        <w:rPr>
          <w:sz w:val="24"/>
        </w:rPr>
        <w:t>投标人：</w:t>
      </w:r>
      <w:r w:rsidRPr="006A0AD5">
        <w:rPr>
          <w:sz w:val="24"/>
          <w:u w:val="single"/>
        </w:rPr>
        <w:t xml:space="preserve">                      </w:t>
      </w:r>
      <w:r w:rsidRPr="006A0AD5">
        <w:rPr>
          <w:sz w:val="24"/>
        </w:rPr>
        <w:t>（盖单位章）</w:t>
      </w:r>
    </w:p>
    <w:p w14:paraId="76716F4F" w14:textId="77777777" w:rsidR="00157346" w:rsidRPr="006A0AD5" w:rsidRDefault="00157346" w:rsidP="00007799">
      <w:pPr>
        <w:spacing w:line="440" w:lineRule="atLeast"/>
        <w:rPr>
          <w:sz w:val="24"/>
        </w:rPr>
      </w:pPr>
    </w:p>
    <w:p w14:paraId="78C81AA4" w14:textId="77777777" w:rsidR="00157346" w:rsidRPr="006A0AD5" w:rsidRDefault="00157346" w:rsidP="00007799">
      <w:pPr>
        <w:spacing w:line="440" w:lineRule="atLeast"/>
        <w:rPr>
          <w:sz w:val="24"/>
        </w:rPr>
      </w:pPr>
      <w:r w:rsidRPr="006A0AD5">
        <w:rPr>
          <w:sz w:val="24"/>
        </w:rPr>
        <w:t xml:space="preserve">                                      </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2FB302EF" w14:textId="77777777" w:rsidR="00157346" w:rsidRPr="006A0AD5" w:rsidRDefault="00157346" w:rsidP="00007799">
      <w:pPr>
        <w:spacing w:line="440" w:lineRule="atLeast"/>
        <w:rPr>
          <w:sz w:val="20"/>
          <w:szCs w:val="20"/>
        </w:rPr>
      </w:pPr>
    </w:p>
    <w:p w14:paraId="01846052" w14:textId="77777777" w:rsidR="00157346" w:rsidRPr="006A0AD5" w:rsidRDefault="00157346" w:rsidP="00007799">
      <w:pPr>
        <w:widowControl/>
        <w:spacing w:line="440" w:lineRule="atLeast"/>
        <w:jc w:val="left"/>
        <w:rPr>
          <w:rFonts w:eastAsia="黑体"/>
          <w:bCs/>
          <w:kern w:val="44"/>
          <w:sz w:val="24"/>
        </w:rPr>
      </w:pPr>
    </w:p>
    <w:p w14:paraId="4E6FE6EE" w14:textId="77777777" w:rsidR="00157346" w:rsidRPr="006A0AD5" w:rsidRDefault="00157346" w:rsidP="00007799">
      <w:pPr>
        <w:spacing w:line="440" w:lineRule="atLeast"/>
        <w:rPr>
          <w:sz w:val="20"/>
          <w:szCs w:val="20"/>
        </w:rPr>
        <w:sectPr w:rsidR="00157346" w:rsidRPr="006A0AD5">
          <w:headerReference w:type="even" r:id="rId27"/>
          <w:footerReference w:type="even" r:id="rId28"/>
          <w:footerReference w:type="default" r:id="rId29"/>
          <w:footnotePr>
            <w:numFmt w:val="decimalEnclosedCircleChinese"/>
            <w:numRestart w:val="eachPage"/>
          </w:footnotePr>
          <w:pgSz w:w="11907" w:h="16840"/>
          <w:pgMar w:top="1588" w:right="1588" w:bottom="1474" w:left="1644" w:header="851" w:footer="851" w:gutter="0"/>
          <w:cols w:space="425"/>
          <w:docGrid w:linePitch="312"/>
        </w:sectPr>
      </w:pPr>
    </w:p>
    <w:bookmarkEnd w:id="316"/>
    <w:p w14:paraId="35FB1AB2" w14:textId="77777777" w:rsidR="00F41113" w:rsidRPr="006A0AD5" w:rsidRDefault="00F41113" w:rsidP="00007799">
      <w:pPr>
        <w:spacing w:line="440" w:lineRule="atLeast"/>
        <w:rPr>
          <w:rFonts w:eastAsia="黑体"/>
          <w:sz w:val="20"/>
          <w:szCs w:val="20"/>
        </w:rPr>
      </w:pPr>
    </w:p>
    <w:p w14:paraId="7D3BE29F" w14:textId="77777777" w:rsidR="00EB3529" w:rsidRPr="006A0AD5" w:rsidRDefault="00EB3529" w:rsidP="00007799">
      <w:pPr>
        <w:topLinePunct/>
        <w:spacing w:line="440" w:lineRule="atLeast"/>
        <w:ind w:rightChars="15" w:right="31"/>
        <w:jc w:val="center"/>
        <w:rPr>
          <w:rFonts w:eastAsia="黑体"/>
          <w:sz w:val="32"/>
          <w:szCs w:val="32"/>
        </w:rPr>
      </w:pPr>
    </w:p>
    <w:p w14:paraId="7D71E44B" w14:textId="77777777" w:rsidR="00EB3529" w:rsidRPr="006A0AD5" w:rsidRDefault="00EB3529" w:rsidP="00007799">
      <w:pPr>
        <w:topLinePunct/>
        <w:spacing w:line="440" w:lineRule="atLeast"/>
        <w:ind w:rightChars="15" w:right="31"/>
        <w:jc w:val="center"/>
        <w:rPr>
          <w:rFonts w:eastAsia="黑体"/>
          <w:sz w:val="32"/>
          <w:szCs w:val="32"/>
        </w:rPr>
      </w:pPr>
    </w:p>
    <w:p w14:paraId="15501F3D" w14:textId="77777777" w:rsidR="00EB3529" w:rsidRPr="006A0AD5" w:rsidRDefault="00EB3529" w:rsidP="00007799">
      <w:pPr>
        <w:topLinePunct/>
        <w:spacing w:line="440" w:lineRule="atLeast"/>
        <w:ind w:rightChars="15" w:right="31"/>
        <w:jc w:val="center"/>
        <w:rPr>
          <w:rFonts w:eastAsia="黑体"/>
          <w:sz w:val="32"/>
          <w:szCs w:val="32"/>
        </w:rPr>
      </w:pPr>
    </w:p>
    <w:p w14:paraId="3DCB22BB" w14:textId="77777777" w:rsidR="00EB3529" w:rsidRPr="006A0AD5" w:rsidRDefault="00EB3529" w:rsidP="00007799">
      <w:pPr>
        <w:topLinePunct/>
        <w:spacing w:line="440" w:lineRule="atLeast"/>
        <w:ind w:rightChars="15" w:right="31"/>
        <w:jc w:val="center"/>
        <w:rPr>
          <w:rFonts w:eastAsia="黑体"/>
          <w:sz w:val="32"/>
          <w:szCs w:val="32"/>
        </w:rPr>
      </w:pPr>
    </w:p>
    <w:p w14:paraId="350022EC" w14:textId="77777777" w:rsidR="00EB3529" w:rsidRPr="006A0AD5" w:rsidRDefault="00EB3529" w:rsidP="00007799">
      <w:pPr>
        <w:topLinePunct/>
        <w:spacing w:line="440" w:lineRule="atLeast"/>
        <w:ind w:rightChars="15" w:right="31"/>
        <w:jc w:val="center"/>
        <w:rPr>
          <w:rFonts w:eastAsia="黑体"/>
          <w:sz w:val="32"/>
          <w:szCs w:val="32"/>
        </w:rPr>
      </w:pPr>
    </w:p>
    <w:p w14:paraId="61487A0B" w14:textId="77777777" w:rsidR="00EB3529" w:rsidRPr="006A0AD5" w:rsidRDefault="00EB3529" w:rsidP="00007799">
      <w:pPr>
        <w:topLinePunct/>
        <w:spacing w:line="440" w:lineRule="atLeast"/>
        <w:ind w:rightChars="15" w:right="31"/>
        <w:jc w:val="center"/>
        <w:rPr>
          <w:rFonts w:eastAsia="黑体"/>
          <w:sz w:val="32"/>
          <w:szCs w:val="32"/>
        </w:rPr>
      </w:pPr>
    </w:p>
    <w:p w14:paraId="347EEEAF" w14:textId="77777777" w:rsidR="00EB3529" w:rsidRPr="006A0AD5" w:rsidRDefault="00EB3529" w:rsidP="00007799">
      <w:pPr>
        <w:topLinePunct/>
        <w:spacing w:line="440" w:lineRule="atLeast"/>
        <w:ind w:rightChars="15" w:right="31"/>
        <w:jc w:val="center"/>
        <w:rPr>
          <w:rFonts w:eastAsia="黑体"/>
          <w:sz w:val="32"/>
          <w:szCs w:val="32"/>
        </w:rPr>
      </w:pPr>
    </w:p>
    <w:p w14:paraId="04977EA1" w14:textId="77777777" w:rsidR="000E087A" w:rsidRPr="006A0AD5" w:rsidRDefault="000E087A" w:rsidP="00007799">
      <w:pPr>
        <w:topLinePunct/>
        <w:spacing w:line="440" w:lineRule="atLeast"/>
        <w:ind w:rightChars="15" w:right="31"/>
        <w:jc w:val="center"/>
        <w:rPr>
          <w:rFonts w:eastAsia="黑体"/>
          <w:sz w:val="32"/>
          <w:szCs w:val="32"/>
        </w:rPr>
      </w:pPr>
    </w:p>
    <w:p w14:paraId="42E18BCD" w14:textId="77777777" w:rsidR="000E087A" w:rsidRPr="006A0AD5" w:rsidRDefault="000E087A" w:rsidP="00007799">
      <w:pPr>
        <w:topLinePunct/>
        <w:spacing w:line="440" w:lineRule="atLeast"/>
        <w:ind w:rightChars="15" w:right="31"/>
        <w:jc w:val="center"/>
        <w:rPr>
          <w:rFonts w:eastAsia="黑体"/>
          <w:sz w:val="32"/>
          <w:szCs w:val="32"/>
        </w:rPr>
      </w:pPr>
    </w:p>
    <w:p w14:paraId="61BD22D8" w14:textId="77777777" w:rsidR="000E087A" w:rsidRPr="006A0AD5" w:rsidRDefault="000E087A" w:rsidP="00007799">
      <w:pPr>
        <w:topLinePunct/>
        <w:spacing w:line="440" w:lineRule="atLeast"/>
        <w:ind w:rightChars="15" w:right="31"/>
        <w:jc w:val="center"/>
        <w:rPr>
          <w:rFonts w:eastAsia="黑体"/>
          <w:sz w:val="32"/>
          <w:szCs w:val="32"/>
        </w:rPr>
      </w:pPr>
    </w:p>
    <w:p w14:paraId="2FEE9D79" w14:textId="77777777" w:rsidR="003F4BA3" w:rsidRPr="006A0AD5" w:rsidRDefault="00EB3529" w:rsidP="00007799">
      <w:pPr>
        <w:topLinePunct/>
        <w:spacing w:line="440" w:lineRule="atLeast"/>
        <w:ind w:rightChars="15" w:right="31"/>
        <w:jc w:val="center"/>
        <w:rPr>
          <w:rFonts w:eastAsia="黑体"/>
          <w:sz w:val="56"/>
          <w:szCs w:val="56"/>
        </w:rPr>
      </w:pPr>
      <w:r w:rsidRPr="006A0AD5">
        <w:rPr>
          <w:rFonts w:eastAsia="黑体"/>
          <w:sz w:val="56"/>
          <w:szCs w:val="56"/>
        </w:rPr>
        <w:t>第三章</w:t>
      </w:r>
      <w:r w:rsidRPr="006A0AD5">
        <w:rPr>
          <w:rFonts w:eastAsia="黑体"/>
          <w:sz w:val="56"/>
          <w:szCs w:val="56"/>
        </w:rPr>
        <w:t xml:space="preserve">  </w:t>
      </w:r>
      <w:r w:rsidRPr="006A0AD5">
        <w:rPr>
          <w:rFonts w:eastAsia="黑体"/>
          <w:sz w:val="56"/>
          <w:szCs w:val="56"/>
        </w:rPr>
        <w:t>评标办法</w:t>
      </w:r>
    </w:p>
    <w:p w14:paraId="701BFF19" w14:textId="77777777" w:rsidR="00437B32" w:rsidRPr="006A0AD5" w:rsidRDefault="00437B32" w:rsidP="00645C42">
      <w:pPr>
        <w:pStyle w:val="1"/>
        <w:spacing w:before="0" w:afterLines="50" w:after="120" w:line="440" w:lineRule="atLeast"/>
        <w:jc w:val="center"/>
        <w:rPr>
          <w:rFonts w:eastAsia="黑体"/>
          <w:sz w:val="36"/>
          <w:szCs w:val="36"/>
        </w:rPr>
        <w:sectPr w:rsidR="00437B32" w:rsidRPr="006A0AD5" w:rsidSect="00DD733B">
          <w:headerReference w:type="even" r:id="rId30"/>
          <w:footerReference w:type="even" r:id="rId31"/>
          <w:footerReference w:type="default" r:id="rId32"/>
          <w:footnotePr>
            <w:numFmt w:val="decimalEnclosedCircleChinese"/>
            <w:numRestart w:val="eachPage"/>
          </w:footnotePr>
          <w:pgSz w:w="11907" w:h="16840" w:code="9"/>
          <w:pgMar w:top="1588" w:right="1588" w:bottom="1474" w:left="1644" w:header="851" w:footer="851" w:gutter="0"/>
          <w:cols w:space="425"/>
          <w:docGrid w:linePitch="312"/>
        </w:sectPr>
      </w:pPr>
    </w:p>
    <w:p w14:paraId="7D16619B" w14:textId="77777777" w:rsidR="00A048AD" w:rsidRPr="006A0AD5" w:rsidRDefault="0097645B" w:rsidP="00A048AD">
      <w:pPr>
        <w:pStyle w:val="1"/>
        <w:spacing w:before="480" w:after="240" w:line="440" w:lineRule="atLeast"/>
        <w:jc w:val="center"/>
        <w:rPr>
          <w:rFonts w:eastAsia="黑体"/>
          <w:b w:val="0"/>
        </w:rPr>
      </w:pPr>
      <w:bookmarkStart w:id="682" w:name="_Toc234832942"/>
      <w:bookmarkStart w:id="683" w:name="_Toc503235807"/>
      <w:r w:rsidRPr="006A0AD5">
        <w:rPr>
          <w:rFonts w:eastAsia="黑体"/>
          <w:b w:val="0"/>
        </w:rPr>
        <w:lastRenderedPageBreak/>
        <w:t>第三章</w:t>
      </w:r>
      <w:r w:rsidRPr="006A0AD5">
        <w:rPr>
          <w:rFonts w:eastAsia="黑体"/>
          <w:b w:val="0"/>
        </w:rPr>
        <w:t xml:space="preserve">  </w:t>
      </w:r>
      <w:r w:rsidRPr="006A0AD5">
        <w:rPr>
          <w:rFonts w:eastAsia="黑体"/>
          <w:b w:val="0"/>
        </w:rPr>
        <w:t>评标办法（综合评估法）</w:t>
      </w:r>
      <w:r w:rsidR="00A048AD" w:rsidRPr="006A0AD5">
        <w:rPr>
          <w:rStyle w:val="aff"/>
          <w:rFonts w:eastAsia="黑体"/>
          <w:sz w:val="28"/>
          <w:szCs w:val="28"/>
        </w:rPr>
        <w:footnoteReference w:id="55"/>
      </w:r>
    </w:p>
    <w:p w14:paraId="5EAB7D81" w14:textId="77777777" w:rsidR="0097645B" w:rsidRPr="006A0AD5" w:rsidRDefault="0097645B" w:rsidP="00A048AD">
      <w:pPr>
        <w:pStyle w:val="1"/>
        <w:spacing w:before="480" w:after="240" w:line="440" w:lineRule="atLeast"/>
        <w:rPr>
          <w:rFonts w:eastAsia="黑体"/>
          <w:b w:val="0"/>
          <w:sz w:val="24"/>
          <w:szCs w:val="24"/>
        </w:rPr>
      </w:pPr>
      <w:r w:rsidRPr="006A0AD5">
        <w:rPr>
          <w:rFonts w:eastAsia="黑体"/>
          <w:b w:val="0"/>
          <w:sz w:val="24"/>
          <w:szCs w:val="24"/>
        </w:rPr>
        <w:t>评标办法前附表</w:t>
      </w:r>
      <w:r w:rsidRPr="006A0AD5">
        <w:rPr>
          <w:rStyle w:val="aff"/>
          <w:rFonts w:eastAsia="黑体"/>
          <w:sz w:val="28"/>
          <w:szCs w:val="28"/>
        </w:rPr>
        <w:footnoteReference w:id="56"/>
      </w:r>
    </w:p>
    <w:tbl>
      <w:tblPr>
        <w:tblW w:w="88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9"/>
        <w:gridCol w:w="1280"/>
        <w:gridCol w:w="6622"/>
      </w:tblGrid>
      <w:tr w:rsidR="0097645B" w:rsidRPr="006A0AD5" w14:paraId="3FFD636C" w14:textId="77777777" w:rsidTr="000D63A8">
        <w:trPr>
          <w:tblHeader/>
        </w:trPr>
        <w:tc>
          <w:tcPr>
            <w:tcW w:w="2269" w:type="dxa"/>
            <w:gridSpan w:val="2"/>
            <w:tcBorders>
              <w:top w:val="single" w:sz="4" w:space="0" w:color="auto"/>
              <w:bottom w:val="single" w:sz="4" w:space="0" w:color="auto"/>
              <w:right w:val="single" w:sz="4" w:space="0" w:color="auto"/>
            </w:tcBorders>
            <w:vAlign w:val="center"/>
          </w:tcPr>
          <w:p w14:paraId="73FAA3FD" w14:textId="77777777" w:rsidR="0097645B" w:rsidRPr="006A0AD5" w:rsidRDefault="0097645B" w:rsidP="00007799">
            <w:pPr>
              <w:spacing w:line="440" w:lineRule="atLeast"/>
              <w:jc w:val="center"/>
              <w:rPr>
                <w:b/>
                <w:szCs w:val="21"/>
              </w:rPr>
            </w:pPr>
            <w:r w:rsidRPr="006A0AD5">
              <w:rPr>
                <w:b/>
                <w:szCs w:val="21"/>
              </w:rPr>
              <w:t>条款号</w:t>
            </w:r>
          </w:p>
        </w:tc>
        <w:tc>
          <w:tcPr>
            <w:tcW w:w="6622" w:type="dxa"/>
            <w:tcBorders>
              <w:top w:val="single" w:sz="4" w:space="0" w:color="auto"/>
              <w:left w:val="single" w:sz="4" w:space="0" w:color="auto"/>
              <w:bottom w:val="single" w:sz="4" w:space="0" w:color="auto"/>
              <w:right w:val="single" w:sz="4" w:space="0" w:color="auto"/>
            </w:tcBorders>
            <w:vAlign w:val="center"/>
          </w:tcPr>
          <w:p w14:paraId="717210DA" w14:textId="77777777" w:rsidR="0097645B" w:rsidRPr="006A0AD5" w:rsidRDefault="0097645B" w:rsidP="00007799">
            <w:pPr>
              <w:spacing w:line="440" w:lineRule="atLeast"/>
              <w:jc w:val="center"/>
              <w:rPr>
                <w:b/>
                <w:spacing w:val="4"/>
                <w:szCs w:val="21"/>
              </w:rPr>
            </w:pPr>
            <w:r w:rsidRPr="006A0AD5">
              <w:rPr>
                <w:b/>
                <w:spacing w:val="4"/>
                <w:szCs w:val="21"/>
              </w:rPr>
              <w:t>评审因素与评审标准</w:t>
            </w:r>
          </w:p>
        </w:tc>
      </w:tr>
      <w:tr w:rsidR="0097645B" w:rsidRPr="006A0AD5" w14:paraId="13DA5E7A" w14:textId="77777777" w:rsidTr="000D63A8">
        <w:tc>
          <w:tcPr>
            <w:tcW w:w="989" w:type="dxa"/>
            <w:tcBorders>
              <w:top w:val="single" w:sz="4" w:space="0" w:color="auto"/>
              <w:bottom w:val="single" w:sz="4" w:space="0" w:color="auto"/>
              <w:right w:val="single" w:sz="4" w:space="0" w:color="auto"/>
            </w:tcBorders>
            <w:vAlign w:val="center"/>
          </w:tcPr>
          <w:p w14:paraId="76DBF32F" w14:textId="77777777" w:rsidR="0097645B" w:rsidRPr="006A0AD5" w:rsidRDefault="0097645B" w:rsidP="00007799">
            <w:pPr>
              <w:spacing w:line="440" w:lineRule="atLeast"/>
              <w:jc w:val="center"/>
              <w:rPr>
                <w:szCs w:val="21"/>
              </w:rPr>
            </w:pPr>
            <w:r w:rsidRPr="006A0AD5">
              <w:rPr>
                <w:szCs w:val="21"/>
              </w:rPr>
              <w:t>1</w:t>
            </w:r>
          </w:p>
        </w:tc>
        <w:tc>
          <w:tcPr>
            <w:tcW w:w="1280" w:type="dxa"/>
            <w:tcBorders>
              <w:top w:val="single" w:sz="4" w:space="0" w:color="auto"/>
              <w:bottom w:val="single" w:sz="4" w:space="0" w:color="auto"/>
              <w:right w:val="single" w:sz="4" w:space="0" w:color="auto"/>
            </w:tcBorders>
            <w:vAlign w:val="center"/>
          </w:tcPr>
          <w:p w14:paraId="6F0D40D1" w14:textId="77777777" w:rsidR="0097645B" w:rsidRPr="006A0AD5" w:rsidRDefault="0097645B" w:rsidP="00007799">
            <w:pPr>
              <w:spacing w:line="440" w:lineRule="atLeast"/>
              <w:jc w:val="center"/>
              <w:rPr>
                <w:szCs w:val="21"/>
              </w:rPr>
            </w:pPr>
            <w:r w:rsidRPr="006A0AD5">
              <w:rPr>
                <w:szCs w:val="21"/>
              </w:rPr>
              <w:t>评标方法</w:t>
            </w:r>
          </w:p>
        </w:tc>
        <w:tc>
          <w:tcPr>
            <w:tcW w:w="6622" w:type="dxa"/>
            <w:tcBorders>
              <w:top w:val="single" w:sz="4" w:space="0" w:color="auto"/>
              <w:left w:val="single" w:sz="4" w:space="0" w:color="auto"/>
              <w:right w:val="single" w:sz="4" w:space="0" w:color="auto"/>
            </w:tcBorders>
            <w:vAlign w:val="center"/>
          </w:tcPr>
          <w:p w14:paraId="6A7C7DBF" w14:textId="77777777" w:rsidR="0097645B" w:rsidRPr="006A0AD5" w:rsidRDefault="0097645B" w:rsidP="00007799">
            <w:pPr>
              <w:spacing w:line="440" w:lineRule="atLeast"/>
              <w:ind w:firstLineChars="200" w:firstLine="420"/>
              <w:rPr>
                <w:szCs w:val="21"/>
              </w:rPr>
            </w:pPr>
            <w:r w:rsidRPr="006A0AD5">
              <w:rPr>
                <w:szCs w:val="21"/>
              </w:rPr>
              <w:t>综合评分相等时，评标委员会依次按照以下优先顺序推荐中标候选人或确定中标人：</w:t>
            </w:r>
          </w:p>
          <w:p w14:paraId="44F0F0E9"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1</w:t>
            </w:r>
            <w:r w:rsidRPr="006A0AD5">
              <w:rPr>
                <w:szCs w:val="21"/>
              </w:rPr>
              <w:t>）评标价低的投标人优先；</w:t>
            </w:r>
          </w:p>
          <w:p w14:paraId="6A570364"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2</w:t>
            </w:r>
            <w:r w:rsidRPr="006A0AD5">
              <w:rPr>
                <w:szCs w:val="21"/>
              </w:rPr>
              <w:t>）商务和技术得分较高的投标人优先；</w:t>
            </w:r>
          </w:p>
          <w:p w14:paraId="272A10FC" w14:textId="77777777" w:rsidR="0097645B" w:rsidRPr="006A0AD5" w:rsidRDefault="0097645B" w:rsidP="00007799">
            <w:pPr>
              <w:spacing w:line="440" w:lineRule="atLeast"/>
              <w:ind w:firstLineChars="200" w:firstLine="420"/>
              <w:rPr>
                <w:rFonts w:eastAsia="黑体"/>
                <w:b/>
                <w:szCs w:val="21"/>
              </w:rPr>
            </w:pPr>
            <w:r w:rsidRPr="006A0AD5">
              <w:rPr>
                <w:rFonts w:eastAsia="黑体"/>
                <w:szCs w:val="21"/>
              </w:rPr>
              <w:t>（</w:t>
            </w:r>
            <w:r w:rsidR="00602068" w:rsidRPr="006A0AD5">
              <w:rPr>
                <w:rFonts w:eastAsia="黑体"/>
                <w:szCs w:val="21"/>
              </w:rPr>
              <w:t>3</w:t>
            </w:r>
            <w:r w:rsidRPr="006A0AD5">
              <w:rPr>
                <w:rFonts w:eastAsia="黑体"/>
                <w:szCs w:val="21"/>
              </w:rPr>
              <w:t>）随机摇号确定排序。</w:t>
            </w:r>
          </w:p>
        </w:tc>
      </w:tr>
      <w:tr w:rsidR="0097645B" w:rsidRPr="006A0AD5" w14:paraId="64ED693A" w14:textId="77777777" w:rsidTr="000D63A8">
        <w:tc>
          <w:tcPr>
            <w:tcW w:w="989" w:type="dxa"/>
            <w:tcBorders>
              <w:top w:val="single" w:sz="4" w:space="0" w:color="auto"/>
              <w:bottom w:val="single" w:sz="4" w:space="0" w:color="auto"/>
              <w:right w:val="single" w:sz="4" w:space="0" w:color="auto"/>
            </w:tcBorders>
            <w:vAlign w:val="center"/>
          </w:tcPr>
          <w:p w14:paraId="3B673A60" w14:textId="77777777" w:rsidR="0097645B" w:rsidRPr="006A0AD5" w:rsidRDefault="0097645B" w:rsidP="00007799">
            <w:pPr>
              <w:spacing w:line="440" w:lineRule="atLeast"/>
              <w:jc w:val="center"/>
              <w:rPr>
                <w:szCs w:val="21"/>
              </w:rPr>
            </w:pPr>
            <w:r w:rsidRPr="006A0AD5">
              <w:rPr>
                <w:szCs w:val="21"/>
              </w:rPr>
              <w:t>2.1.1</w:t>
            </w:r>
          </w:p>
          <w:p w14:paraId="0237365E" w14:textId="77777777" w:rsidR="0097645B" w:rsidRPr="006A0AD5" w:rsidRDefault="0097645B" w:rsidP="00007799">
            <w:pPr>
              <w:spacing w:line="440" w:lineRule="atLeast"/>
              <w:jc w:val="center"/>
              <w:rPr>
                <w:szCs w:val="21"/>
              </w:rPr>
            </w:pPr>
            <w:r w:rsidRPr="006A0AD5">
              <w:rPr>
                <w:szCs w:val="21"/>
              </w:rPr>
              <w:t>2.1.3</w:t>
            </w:r>
          </w:p>
        </w:tc>
        <w:tc>
          <w:tcPr>
            <w:tcW w:w="1280" w:type="dxa"/>
            <w:tcBorders>
              <w:top w:val="single" w:sz="4" w:space="0" w:color="auto"/>
              <w:bottom w:val="single" w:sz="4" w:space="0" w:color="auto"/>
              <w:right w:val="single" w:sz="4" w:space="0" w:color="auto"/>
            </w:tcBorders>
            <w:vAlign w:val="center"/>
          </w:tcPr>
          <w:p w14:paraId="1B2D5E30" w14:textId="77777777" w:rsidR="0097645B" w:rsidRPr="006A0AD5" w:rsidRDefault="0097645B" w:rsidP="00007799">
            <w:pPr>
              <w:spacing w:line="440" w:lineRule="atLeast"/>
              <w:jc w:val="center"/>
              <w:rPr>
                <w:szCs w:val="21"/>
              </w:rPr>
            </w:pPr>
            <w:r w:rsidRPr="006A0AD5">
              <w:rPr>
                <w:szCs w:val="21"/>
              </w:rPr>
              <w:t>形式评审与响应性评审标准</w:t>
            </w:r>
          </w:p>
        </w:tc>
        <w:tc>
          <w:tcPr>
            <w:tcW w:w="6622" w:type="dxa"/>
            <w:tcBorders>
              <w:top w:val="single" w:sz="4" w:space="0" w:color="auto"/>
              <w:left w:val="single" w:sz="4" w:space="0" w:color="auto"/>
              <w:right w:val="single" w:sz="4" w:space="0" w:color="auto"/>
            </w:tcBorders>
            <w:vAlign w:val="center"/>
          </w:tcPr>
          <w:p w14:paraId="36830718" w14:textId="77777777" w:rsidR="0097645B" w:rsidRPr="006A0AD5" w:rsidRDefault="0097645B" w:rsidP="00007799">
            <w:pPr>
              <w:spacing w:line="440" w:lineRule="atLeast"/>
              <w:ind w:firstLineChars="200" w:firstLine="422"/>
              <w:rPr>
                <w:b/>
                <w:szCs w:val="21"/>
              </w:rPr>
            </w:pPr>
            <w:r w:rsidRPr="006A0AD5">
              <w:rPr>
                <w:b/>
                <w:szCs w:val="21"/>
              </w:rPr>
              <w:t>第一个信封（商务及技术文件）评审标准：</w:t>
            </w:r>
          </w:p>
          <w:p w14:paraId="5BB40247"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1</w:t>
            </w:r>
            <w:r w:rsidRPr="006A0AD5">
              <w:rPr>
                <w:szCs w:val="21"/>
              </w:rPr>
              <w:t>）投标文件按照招标文件规定的格式、内容填写，字迹清晰可辨：</w:t>
            </w:r>
          </w:p>
          <w:p w14:paraId="23C8407A" w14:textId="77777777" w:rsidR="0097645B" w:rsidRPr="006A0AD5" w:rsidRDefault="0097645B" w:rsidP="00007799">
            <w:pPr>
              <w:spacing w:line="440" w:lineRule="atLeast"/>
              <w:ind w:firstLineChars="200" w:firstLine="420"/>
              <w:rPr>
                <w:szCs w:val="21"/>
              </w:rPr>
            </w:pPr>
            <w:r w:rsidRPr="006A0AD5">
              <w:rPr>
                <w:szCs w:val="21"/>
              </w:rPr>
              <w:t>a.</w:t>
            </w:r>
            <w:proofErr w:type="gramStart"/>
            <w:r w:rsidRPr="006A0AD5">
              <w:rPr>
                <w:szCs w:val="21"/>
              </w:rPr>
              <w:t>投标函按招标文件</w:t>
            </w:r>
            <w:proofErr w:type="gramEnd"/>
            <w:r w:rsidRPr="006A0AD5">
              <w:rPr>
                <w:szCs w:val="21"/>
              </w:rPr>
              <w:t>规定填报了项目名称、标段号、</w:t>
            </w:r>
            <w:proofErr w:type="gramStart"/>
            <w:r w:rsidRPr="006A0AD5">
              <w:rPr>
                <w:szCs w:val="21"/>
              </w:rPr>
              <w:t>补遗书</w:t>
            </w:r>
            <w:proofErr w:type="gramEnd"/>
            <w:r w:rsidRPr="006A0AD5">
              <w:rPr>
                <w:szCs w:val="21"/>
              </w:rPr>
              <w:t>编号（如有）、</w:t>
            </w:r>
            <w:r w:rsidR="005E637A" w:rsidRPr="006A0AD5">
              <w:rPr>
                <w:szCs w:val="21"/>
              </w:rPr>
              <w:t>咨询</w:t>
            </w:r>
            <w:r w:rsidRPr="006A0AD5">
              <w:rPr>
                <w:szCs w:val="21"/>
              </w:rPr>
              <w:t>服务期限、</w:t>
            </w:r>
            <w:r w:rsidR="00E458DD" w:rsidRPr="006A0AD5">
              <w:rPr>
                <w:szCs w:val="21"/>
              </w:rPr>
              <w:t>服务</w:t>
            </w:r>
            <w:r w:rsidRPr="006A0AD5">
              <w:rPr>
                <w:szCs w:val="21"/>
              </w:rPr>
              <w:t>质量要求</w:t>
            </w:r>
            <w:r w:rsidR="00E458DD" w:rsidRPr="006A0AD5">
              <w:rPr>
                <w:szCs w:val="21"/>
              </w:rPr>
              <w:t>、</w:t>
            </w:r>
            <w:r w:rsidRPr="006A0AD5">
              <w:rPr>
                <w:szCs w:val="21"/>
              </w:rPr>
              <w:t>安全目标</w:t>
            </w:r>
            <w:r w:rsidR="00AD1E86" w:rsidRPr="006A0AD5">
              <w:rPr>
                <w:rFonts w:eastAsia="黑体"/>
                <w:szCs w:val="21"/>
              </w:rPr>
              <w:t>及环保目标</w:t>
            </w:r>
            <w:r w:rsidRPr="006A0AD5">
              <w:rPr>
                <w:szCs w:val="21"/>
              </w:rPr>
              <w:t>；</w:t>
            </w:r>
          </w:p>
          <w:p w14:paraId="545E4443" w14:textId="77777777" w:rsidR="0097645B" w:rsidRPr="006A0AD5" w:rsidRDefault="0097645B" w:rsidP="00007799">
            <w:pPr>
              <w:spacing w:line="440" w:lineRule="atLeast"/>
              <w:ind w:firstLineChars="200" w:firstLine="420"/>
              <w:rPr>
                <w:szCs w:val="21"/>
              </w:rPr>
            </w:pPr>
            <w:r w:rsidRPr="006A0AD5">
              <w:rPr>
                <w:szCs w:val="21"/>
              </w:rPr>
              <w:t>b.</w:t>
            </w:r>
            <w:r w:rsidRPr="006A0AD5">
              <w:rPr>
                <w:szCs w:val="21"/>
              </w:rPr>
              <w:t>投标文件组成齐全完整，内容均按规定填写。</w:t>
            </w:r>
          </w:p>
          <w:p w14:paraId="3F6DA42B" w14:textId="50BCFFD3" w:rsidR="0097645B" w:rsidRPr="006A0AD5" w:rsidRDefault="0097645B" w:rsidP="00007799">
            <w:pPr>
              <w:spacing w:line="440" w:lineRule="atLeast"/>
              <w:ind w:firstLineChars="200" w:firstLine="420"/>
              <w:rPr>
                <w:szCs w:val="21"/>
              </w:rPr>
            </w:pPr>
            <w:r w:rsidRPr="006A0AD5">
              <w:rPr>
                <w:szCs w:val="21"/>
              </w:rPr>
              <w:t>（</w:t>
            </w:r>
            <w:r w:rsidRPr="006A0AD5">
              <w:rPr>
                <w:szCs w:val="21"/>
              </w:rPr>
              <w:t>2</w:t>
            </w:r>
            <w:r w:rsidRPr="006A0AD5">
              <w:rPr>
                <w:szCs w:val="21"/>
              </w:rPr>
              <w:t>）投标文件上法定代表人</w:t>
            </w:r>
            <w:del w:id="684" w:author="华杰" w:date="2019-07-12T11:30:00Z">
              <w:r w:rsidRPr="006A0AD5" w:rsidDel="002A5734">
                <w:rPr>
                  <w:szCs w:val="21"/>
                </w:rPr>
                <w:delText>或其委托代理人</w:delText>
              </w:r>
            </w:del>
            <w:r w:rsidRPr="006A0AD5">
              <w:rPr>
                <w:szCs w:val="21"/>
              </w:rPr>
              <w:t>的</w:t>
            </w:r>
            <w:ins w:id="685" w:author="华杰" w:date="2019-07-12T11:30:00Z">
              <w:r w:rsidR="002A5734" w:rsidRPr="002A5734">
                <w:rPr>
                  <w:rFonts w:hint="eastAsia"/>
                  <w:szCs w:val="21"/>
                </w:rPr>
                <w:t>签章</w:t>
              </w:r>
            </w:ins>
            <w:del w:id="686" w:author="华杰" w:date="2019-07-12T11:30:00Z">
              <w:r w:rsidRPr="006A0AD5" w:rsidDel="002A5734">
                <w:rPr>
                  <w:szCs w:val="21"/>
                </w:rPr>
                <w:delText>签字</w:delText>
              </w:r>
            </w:del>
            <w:r w:rsidRPr="006A0AD5">
              <w:rPr>
                <w:szCs w:val="21"/>
              </w:rPr>
              <w:t>、投标人的单位章盖章齐全，符合招标文件规定。</w:t>
            </w:r>
          </w:p>
          <w:p w14:paraId="6C3FD9B0"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3</w:t>
            </w:r>
            <w:r w:rsidRPr="006A0AD5">
              <w:rPr>
                <w:szCs w:val="21"/>
              </w:rPr>
              <w:t>）与申请资格预审时比较，投标人发生合并、分立、破产等重大变化的，仍具备资格预审文件规定的相应资格条件且其投标未影响招标公正性：</w:t>
            </w:r>
          </w:p>
          <w:p w14:paraId="688F2D7F" w14:textId="77777777" w:rsidR="0097645B" w:rsidRPr="006A0AD5" w:rsidRDefault="0097645B" w:rsidP="00007799">
            <w:pPr>
              <w:spacing w:line="440" w:lineRule="atLeast"/>
              <w:ind w:firstLineChars="200" w:firstLine="420"/>
              <w:rPr>
                <w:szCs w:val="21"/>
              </w:rPr>
            </w:pPr>
            <w:r w:rsidRPr="006A0AD5">
              <w:rPr>
                <w:szCs w:val="21"/>
              </w:rPr>
              <w:t>a.</w:t>
            </w:r>
            <w:r w:rsidRPr="006A0AD5">
              <w:rPr>
                <w:szCs w:val="21"/>
              </w:rPr>
              <w:t>投标人应提供相关部门的合法批件及企业法人营业执照和资质证书等证件的副本变更记录复印件；</w:t>
            </w:r>
          </w:p>
          <w:p w14:paraId="57D14504" w14:textId="77777777" w:rsidR="0097645B" w:rsidRPr="006A0AD5" w:rsidRDefault="0097645B" w:rsidP="00007799">
            <w:pPr>
              <w:spacing w:line="440" w:lineRule="atLeast"/>
              <w:ind w:firstLineChars="200" w:firstLine="420"/>
              <w:rPr>
                <w:szCs w:val="21"/>
              </w:rPr>
            </w:pPr>
            <w:r w:rsidRPr="006A0AD5">
              <w:rPr>
                <w:szCs w:val="21"/>
              </w:rPr>
              <w:t>b.</w:t>
            </w:r>
            <w:r w:rsidRPr="006A0AD5">
              <w:rPr>
                <w:szCs w:val="21"/>
              </w:rPr>
              <w:t>投标人仍然满足资格预审文件中规定的资格预审条件最低要求（资质、业绩、人员、信誉等）；</w:t>
            </w:r>
          </w:p>
          <w:p w14:paraId="1251892A" w14:textId="77777777" w:rsidR="0097645B" w:rsidRPr="006A0AD5" w:rsidRDefault="0097645B" w:rsidP="00007799">
            <w:pPr>
              <w:spacing w:line="440" w:lineRule="atLeast"/>
              <w:ind w:firstLineChars="200" w:firstLine="420"/>
              <w:rPr>
                <w:szCs w:val="21"/>
              </w:rPr>
            </w:pPr>
            <w:r w:rsidRPr="006A0AD5">
              <w:rPr>
                <w:szCs w:val="21"/>
              </w:rPr>
              <w:t>c.</w:t>
            </w:r>
            <w:r w:rsidRPr="006A0AD5">
              <w:rPr>
                <w:szCs w:val="21"/>
              </w:rPr>
              <w:t>与所投标段的其他投标人不存在控股、管理关系或单位负责人为同一人的情况；与招标人也不存在利害关系并可能影响招标公正性。</w:t>
            </w:r>
          </w:p>
          <w:p w14:paraId="5D07DA83" w14:textId="77777777" w:rsidR="0097645B" w:rsidRPr="006A0AD5" w:rsidRDefault="0097645B" w:rsidP="00007799">
            <w:pPr>
              <w:spacing w:line="440" w:lineRule="atLeast"/>
              <w:ind w:firstLineChars="200" w:firstLine="420"/>
              <w:rPr>
                <w:szCs w:val="21"/>
              </w:rPr>
            </w:pPr>
            <w:r w:rsidRPr="006A0AD5">
              <w:rPr>
                <w:szCs w:val="21"/>
              </w:rPr>
              <w:lastRenderedPageBreak/>
              <w:t>（</w:t>
            </w:r>
            <w:r w:rsidRPr="006A0AD5">
              <w:rPr>
                <w:szCs w:val="21"/>
              </w:rPr>
              <w:t>4</w:t>
            </w:r>
            <w:r w:rsidRPr="006A0AD5">
              <w:rPr>
                <w:szCs w:val="21"/>
              </w:rPr>
              <w:t>）投标人按照招标文件的规定提供了投标保证金：</w:t>
            </w:r>
          </w:p>
          <w:p w14:paraId="1156ADA8" w14:textId="77777777" w:rsidR="0097645B" w:rsidRPr="006A0AD5" w:rsidRDefault="0097645B" w:rsidP="00007799">
            <w:pPr>
              <w:spacing w:line="440" w:lineRule="atLeast"/>
              <w:ind w:firstLineChars="200" w:firstLine="420"/>
              <w:rPr>
                <w:szCs w:val="21"/>
              </w:rPr>
            </w:pPr>
            <w:r w:rsidRPr="006A0AD5">
              <w:rPr>
                <w:szCs w:val="21"/>
              </w:rPr>
              <w:t>a.</w:t>
            </w:r>
            <w:r w:rsidRPr="006A0AD5">
              <w:rPr>
                <w:szCs w:val="21"/>
              </w:rPr>
              <w:t>投标保证金金额符合招标文件规定的金额，且投标保证金有效期</w:t>
            </w:r>
            <w:r w:rsidR="00F40B70" w:rsidRPr="006A0AD5">
              <w:rPr>
                <w:szCs w:val="21"/>
              </w:rPr>
              <w:t>与投标有效期一致</w:t>
            </w:r>
            <w:r w:rsidRPr="006A0AD5">
              <w:rPr>
                <w:szCs w:val="21"/>
              </w:rPr>
              <w:t>；</w:t>
            </w:r>
          </w:p>
          <w:p w14:paraId="4550C63F" w14:textId="77777777" w:rsidR="00D9220C" w:rsidRPr="006A0AD5" w:rsidRDefault="00D9220C" w:rsidP="00D9220C">
            <w:pPr>
              <w:spacing w:line="440" w:lineRule="atLeast"/>
              <w:ind w:firstLineChars="200" w:firstLine="420"/>
              <w:rPr>
                <w:szCs w:val="21"/>
              </w:rPr>
            </w:pPr>
            <w:r w:rsidRPr="006A0AD5">
              <w:rPr>
                <w:szCs w:val="21"/>
              </w:rPr>
              <w:t>b.</w:t>
            </w:r>
            <w:r w:rsidRPr="006A0AD5">
              <w:rPr>
                <w:szCs w:val="21"/>
              </w:rPr>
              <w:t>若投标保证金采用现金或支票形式提交，投标人应在递交投标文件截止时间之前，将投标保证金由投标人的基本账户转入招标人指定账户；</w:t>
            </w:r>
          </w:p>
          <w:p w14:paraId="46D22BEA" w14:textId="77777777" w:rsidR="00D9220C" w:rsidRPr="006A0AD5" w:rsidRDefault="00D9220C" w:rsidP="00D9220C">
            <w:pPr>
              <w:spacing w:line="440" w:lineRule="atLeast"/>
              <w:ind w:firstLineChars="200" w:firstLine="420"/>
              <w:rPr>
                <w:szCs w:val="21"/>
              </w:rPr>
            </w:pPr>
            <w:r w:rsidRPr="006A0AD5">
              <w:rPr>
                <w:szCs w:val="21"/>
              </w:rPr>
              <w:t>c.</w:t>
            </w:r>
            <w:r w:rsidRPr="006A0AD5">
              <w:rPr>
                <w:szCs w:val="21"/>
              </w:rPr>
              <w:t>若投标保证金采用银行保函形式提交，银行保函的格式、开具保函的银行均满足招标文件要求，且在递交投标文件截止时间之前向招标人提交了银行保函原件。</w:t>
            </w:r>
          </w:p>
          <w:p w14:paraId="07EB7F5C" w14:textId="77777777" w:rsidR="00D9220C" w:rsidRPr="006A0AD5" w:rsidDel="00A5009C" w:rsidRDefault="00D9220C" w:rsidP="00D9220C">
            <w:pPr>
              <w:spacing w:line="440" w:lineRule="atLeast"/>
              <w:ind w:firstLineChars="200" w:firstLine="420"/>
              <w:rPr>
                <w:del w:id="687" w:author="华杰" w:date="2019-07-11T15:15:00Z"/>
                <w:szCs w:val="21"/>
              </w:rPr>
            </w:pPr>
            <w:del w:id="688" w:author="华杰" w:date="2019-07-11T15:15:00Z">
              <w:r w:rsidRPr="006A0AD5" w:rsidDel="00A5009C">
                <w:rPr>
                  <w:szCs w:val="21"/>
                </w:rPr>
                <w:delText>（</w:delText>
              </w:r>
              <w:r w:rsidRPr="006A0AD5" w:rsidDel="00A5009C">
                <w:rPr>
                  <w:szCs w:val="21"/>
                </w:rPr>
                <w:delText>5</w:delText>
              </w:r>
              <w:r w:rsidRPr="006A0AD5" w:rsidDel="00A5009C">
                <w:rPr>
                  <w:szCs w:val="21"/>
                </w:rPr>
                <w:delText>）投标人法定代表人授权委托代理人签署投标文件的，须提交授权委托书，且授权人和被授权人均在授权委托书上签名，未使用印章、签名章或其他电子制版签名代替。</w:delText>
              </w:r>
            </w:del>
          </w:p>
          <w:p w14:paraId="7081AD9B" w14:textId="77777777" w:rsidR="00D9220C" w:rsidRPr="006A0AD5" w:rsidDel="00A5009C" w:rsidRDefault="00D9220C" w:rsidP="00D9220C">
            <w:pPr>
              <w:spacing w:line="440" w:lineRule="atLeast"/>
              <w:ind w:firstLineChars="200" w:firstLine="420"/>
              <w:rPr>
                <w:del w:id="689" w:author="华杰" w:date="2019-07-11T15:15:00Z"/>
                <w:szCs w:val="21"/>
              </w:rPr>
            </w:pPr>
            <w:del w:id="690" w:author="华杰" w:date="2019-07-11T15:15:00Z">
              <w:r w:rsidRPr="006A0AD5" w:rsidDel="00A5009C">
                <w:rPr>
                  <w:szCs w:val="21"/>
                </w:rPr>
                <w:delText>（</w:delText>
              </w:r>
              <w:r w:rsidRPr="006A0AD5" w:rsidDel="00A5009C">
                <w:rPr>
                  <w:szCs w:val="21"/>
                </w:rPr>
                <w:delText>6</w:delText>
              </w:r>
              <w:r w:rsidRPr="006A0AD5" w:rsidDel="00A5009C">
                <w:rPr>
                  <w:szCs w:val="21"/>
                </w:rPr>
                <w:delText>）投标人法定代表人亲自签署投标文件的，提供了法定代表人身份证明，且法定代表人在法定代表人身份证明上签名，未使用印章、签名章或其他电子制版签名代替。</w:delText>
              </w:r>
            </w:del>
          </w:p>
          <w:p w14:paraId="39EE1490" w14:textId="77777777" w:rsidR="00D9220C" w:rsidRPr="006A0AD5" w:rsidRDefault="00D9220C" w:rsidP="00D9220C">
            <w:pPr>
              <w:spacing w:line="440" w:lineRule="atLeast"/>
              <w:ind w:firstLineChars="200" w:firstLine="420"/>
              <w:rPr>
                <w:szCs w:val="21"/>
              </w:rPr>
            </w:pPr>
            <w:r w:rsidRPr="006A0AD5">
              <w:rPr>
                <w:szCs w:val="21"/>
              </w:rPr>
              <w:t>（</w:t>
            </w:r>
            <w:del w:id="691" w:author="华杰" w:date="2019-07-11T15:15:00Z">
              <w:r w:rsidRPr="006A0AD5" w:rsidDel="00A5009C">
                <w:rPr>
                  <w:szCs w:val="21"/>
                </w:rPr>
                <w:delText>7</w:delText>
              </w:r>
            </w:del>
            <w:ins w:id="692" w:author="华杰" w:date="2019-07-11T15:15:00Z">
              <w:r w:rsidR="00A5009C">
                <w:rPr>
                  <w:szCs w:val="21"/>
                </w:rPr>
                <w:t>5</w:t>
              </w:r>
            </w:ins>
            <w:r w:rsidRPr="006A0AD5">
              <w:rPr>
                <w:szCs w:val="21"/>
              </w:rPr>
              <w:t>）投标人以联合体形式投标时，联合体满足招标文件的要求：</w:t>
            </w:r>
          </w:p>
          <w:p w14:paraId="7D979886" w14:textId="77777777" w:rsidR="00D9220C" w:rsidRPr="006A0AD5" w:rsidRDefault="00D9220C" w:rsidP="00D9220C">
            <w:pPr>
              <w:spacing w:line="440" w:lineRule="atLeast"/>
              <w:ind w:firstLineChars="200" w:firstLine="420"/>
              <w:rPr>
                <w:szCs w:val="21"/>
              </w:rPr>
            </w:pPr>
            <w:r w:rsidRPr="006A0AD5">
              <w:rPr>
                <w:szCs w:val="21"/>
              </w:rPr>
              <w:t>a.</w:t>
            </w:r>
            <w:r w:rsidRPr="006A0AD5">
              <w:rPr>
                <w:szCs w:val="21"/>
              </w:rPr>
              <w:t>未进行资格预审的，投标人按照招标文件提供的格式签订了联合体协议书，</w:t>
            </w:r>
            <w:r w:rsidRPr="006A0AD5">
              <w:t>明确各方承担连带责任，</w:t>
            </w:r>
            <w:r w:rsidRPr="006A0AD5">
              <w:rPr>
                <w:szCs w:val="21"/>
              </w:rPr>
              <w:t>并明确了联合体牵头人；</w:t>
            </w:r>
          </w:p>
          <w:p w14:paraId="3BC34012" w14:textId="77777777" w:rsidR="00D9220C" w:rsidRPr="006A0AD5" w:rsidRDefault="00D9220C" w:rsidP="00D9220C">
            <w:pPr>
              <w:spacing w:line="440" w:lineRule="atLeast"/>
              <w:ind w:firstLineChars="200" w:firstLine="420"/>
              <w:rPr>
                <w:szCs w:val="21"/>
              </w:rPr>
            </w:pPr>
            <w:r w:rsidRPr="006A0AD5">
              <w:rPr>
                <w:szCs w:val="21"/>
              </w:rPr>
              <w:t>b.</w:t>
            </w:r>
            <w:r w:rsidRPr="006A0AD5">
              <w:rPr>
                <w:szCs w:val="21"/>
              </w:rPr>
              <w:t>已进行资格预审的，投标人提供了资格预审申请文件中所附的联合体协议书复印件，且通过资格预审后的联合体</w:t>
            </w:r>
            <w:proofErr w:type="gramStart"/>
            <w:r w:rsidRPr="006A0AD5">
              <w:rPr>
                <w:szCs w:val="21"/>
              </w:rPr>
              <w:t>无成员</w:t>
            </w:r>
            <w:proofErr w:type="gramEnd"/>
            <w:r w:rsidRPr="006A0AD5">
              <w:rPr>
                <w:szCs w:val="21"/>
              </w:rPr>
              <w:t>增减或更换的情况。</w:t>
            </w:r>
          </w:p>
          <w:p w14:paraId="4C7DC1E3" w14:textId="77777777" w:rsidR="00E458DD" w:rsidRPr="006A0AD5" w:rsidRDefault="00E458DD" w:rsidP="00E458DD">
            <w:pPr>
              <w:spacing w:line="340" w:lineRule="atLeast"/>
              <w:ind w:firstLineChars="200" w:firstLine="420"/>
              <w:rPr>
                <w:szCs w:val="21"/>
              </w:rPr>
            </w:pPr>
            <w:r w:rsidRPr="006A0AD5">
              <w:rPr>
                <w:szCs w:val="21"/>
              </w:rPr>
              <w:t>（</w:t>
            </w:r>
            <w:del w:id="693" w:author="华杰" w:date="2019-07-11T15:16:00Z">
              <w:r w:rsidRPr="006A0AD5" w:rsidDel="00A5009C">
                <w:rPr>
                  <w:szCs w:val="21"/>
                </w:rPr>
                <w:delText>8</w:delText>
              </w:r>
            </w:del>
            <w:ins w:id="694" w:author="华杰" w:date="2019-07-11T15:16:00Z">
              <w:r w:rsidR="00A5009C">
                <w:rPr>
                  <w:szCs w:val="21"/>
                </w:rPr>
                <w:t>6</w:t>
              </w:r>
            </w:ins>
            <w:r w:rsidRPr="006A0AD5">
              <w:rPr>
                <w:szCs w:val="21"/>
              </w:rPr>
              <w:t>）投标人如有分包计划，符合招标文件第二章</w:t>
            </w:r>
            <w:r w:rsidRPr="006A0AD5">
              <w:rPr>
                <w:szCs w:val="21"/>
              </w:rPr>
              <w:t>“</w:t>
            </w:r>
            <w:r w:rsidRPr="006A0AD5">
              <w:rPr>
                <w:szCs w:val="21"/>
              </w:rPr>
              <w:t>投标人须知</w:t>
            </w:r>
            <w:r w:rsidRPr="006A0AD5">
              <w:rPr>
                <w:szCs w:val="21"/>
              </w:rPr>
              <w:t>”</w:t>
            </w:r>
            <w:r w:rsidRPr="006A0AD5">
              <w:rPr>
                <w:szCs w:val="21"/>
              </w:rPr>
              <w:t>第</w:t>
            </w:r>
            <w:r w:rsidRPr="006A0AD5">
              <w:rPr>
                <w:szCs w:val="21"/>
              </w:rPr>
              <w:t>1.11</w:t>
            </w:r>
            <w:r w:rsidRPr="006A0AD5">
              <w:rPr>
                <w:szCs w:val="21"/>
              </w:rPr>
              <w:t>款规定，且按招标文件第</w:t>
            </w:r>
            <w:r w:rsidR="001249C5" w:rsidRPr="006A0AD5">
              <w:rPr>
                <w:rFonts w:hint="eastAsia"/>
                <w:szCs w:val="21"/>
              </w:rPr>
              <w:t>七</w:t>
            </w:r>
            <w:r w:rsidRPr="006A0AD5">
              <w:rPr>
                <w:szCs w:val="21"/>
              </w:rPr>
              <w:t>章</w:t>
            </w:r>
            <w:r w:rsidRPr="006A0AD5">
              <w:rPr>
                <w:szCs w:val="21"/>
              </w:rPr>
              <w:t>“</w:t>
            </w:r>
            <w:r w:rsidRPr="006A0AD5">
              <w:rPr>
                <w:szCs w:val="21"/>
              </w:rPr>
              <w:t>投标文件格式</w:t>
            </w:r>
            <w:r w:rsidRPr="006A0AD5">
              <w:rPr>
                <w:szCs w:val="21"/>
              </w:rPr>
              <w:t>”</w:t>
            </w:r>
            <w:r w:rsidRPr="006A0AD5">
              <w:rPr>
                <w:szCs w:val="21"/>
              </w:rPr>
              <w:t>的要求填写了</w:t>
            </w:r>
            <w:r w:rsidRPr="006A0AD5">
              <w:rPr>
                <w:szCs w:val="21"/>
              </w:rPr>
              <w:t>“</w:t>
            </w:r>
            <w:r w:rsidRPr="006A0AD5">
              <w:rPr>
                <w:szCs w:val="21"/>
              </w:rPr>
              <w:t>拟分包项目情况表</w:t>
            </w:r>
            <w:r w:rsidRPr="006A0AD5">
              <w:rPr>
                <w:szCs w:val="21"/>
              </w:rPr>
              <w:t>”</w:t>
            </w:r>
            <w:r w:rsidRPr="006A0AD5">
              <w:rPr>
                <w:szCs w:val="21"/>
              </w:rPr>
              <w:t>。</w:t>
            </w:r>
          </w:p>
          <w:p w14:paraId="0F840905" w14:textId="77777777" w:rsidR="00D9220C" w:rsidRPr="006A0AD5" w:rsidRDefault="00D9220C" w:rsidP="00D9220C">
            <w:pPr>
              <w:spacing w:line="440" w:lineRule="atLeast"/>
              <w:ind w:firstLineChars="200" w:firstLine="420"/>
              <w:rPr>
                <w:szCs w:val="21"/>
              </w:rPr>
            </w:pPr>
            <w:r w:rsidRPr="006A0AD5">
              <w:rPr>
                <w:szCs w:val="21"/>
              </w:rPr>
              <w:t>（</w:t>
            </w:r>
            <w:del w:id="695" w:author="华杰" w:date="2019-07-11T15:16:00Z">
              <w:r w:rsidR="00E458DD" w:rsidRPr="006A0AD5" w:rsidDel="00A5009C">
                <w:rPr>
                  <w:szCs w:val="21"/>
                </w:rPr>
                <w:delText>9</w:delText>
              </w:r>
            </w:del>
            <w:ins w:id="696" w:author="华杰" w:date="2019-07-11T15:16:00Z">
              <w:r w:rsidR="00A5009C">
                <w:rPr>
                  <w:szCs w:val="21"/>
                </w:rPr>
                <w:t>7</w:t>
              </w:r>
            </w:ins>
            <w:r w:rsidRPr="006A0AD5">
              <w:rPr>
                <w:szCs w:val="21"/>
              </w:rPr>
              <w:t>）同一投标人未提交两个以上不同的投标文件，但招标文件要求提交备选投标的除外。</w:t>
            </w:r>
          </w:p>
          <w:p w14:paraId="575AB957" w14:textId="77777777" w:rsidR="00D9220C" w:rsidRPr="006A0AD5" w:rsidRDefault="00D9220C" w:rsidP="00D9220C">
            <w:pPr>
              <w:spacing w:line="440" w:lineRule="atLeast"/>
              <w:ind w:firstLineChars="200" w:firstLine="420"/>
              <w:rPr>
                <w:szCs w:val="21"/>
              </w:rPr>
            </w:pPr>
            <w:r w:rsidRPr="006A0AD5">
              <w:rPr>
                <w:szCs w:val="21"/>
              </w:rPr>
              <w:t>（</w:t>
            </w:r>
            <w:del w:id="697" w:author="华杰" w:date="2019-07-11T15:16:00Z">
              <w:r w:rsidR="00E458DD" w:rsidRPr="006A0AD5" w:rsidDel="00A5009C">
                <w:rPr>
                  <w:szCs w:val="21"/>
                </w:rPr>
                <w:delText>10</w:delText>
              </w:r>
            </w:del>
            <w:ins w:id="698" w:author="华杰" w:date="2019-07-11T15:16:00Z">
              <w:r w:rsidR="00A5009C">
                <w:rPr>
                  <w:szCs w:val="21"/>
                </w:rPr>
                <w:t>8</w:t>
              </w:r>
            </w:ins>
            <w:r w:rsidRPr="006A0AD5">
              <w:rPr>
                <w:szCs w:val="21"/>
              </w:rPr>
              <w:t>）投标文件中未出现有关投标报价的内容。</w:t>
            </w:r>
          </w:p>
          <w:p w14:paraId="4E85251B" w14:textId="77777777" w:rsidR="00D9220C" w:rsidRPr="006A0AD5" w:rsidRDefault="00D9220C" w:rsidP="00D9220C">
            <w:pPr>
              <w:spacing w:line="440" w:lineRule="atLeast"/>
              <w:ind w:firstLineChars="200" w:firstLine="420"/>
              <w:rPr>
                <w:szCs w:val="21"/>
              </w:rPr>
            </w:pPr>
            <w:r w:rsidRPr="006A0AD5">
              <w:rPr>
                <w:szCs w:val="21"/>
              </w:rPr>
              <w:t>（</w:t>
            </w:r>
            <w:del w:id="699" w:author="华杰" w:date="2019-07-11T15:16:00Z">
              <w:r w:rsidR="00E458DD" w:rsidRPr="006A0AD5" w:rsidDel="00A5009C">
                <w:rPr>
                  <w:szCs w:val="21"/>
                </w:rPr>
                <w:delText>11</w:delText>
              </w:r>
            </w:del>
            <w:ins w:id="700" w:author="华杰" w:date="2019-07-11T15:16:00Z">
              <w:r w:rsidR="00A5009C">
                <w:rPr>
                  <w:szCs w:val="21"/>
                </w:rPr>
                <w:t>9</w:t>
              </w:r>
            </w:ins>
            <w:r w:rsidRPr="006A0AD5">
              <w:rPr>
                <w:szCs w:val="21"/>
              </w:rPr>
              <w:t>）</w:t>
            </w:r>
            <w:r w:rsidR="00B329A3" w:rsidRPr="006A0AD5">
              <w:rPr>
                <w:szCs w:val="21"/>
              </w:rPr>
              <w:t>投标文件载明的招标项目完成期限未超过招标文件规定的时限。</w:t>
            </w:r>
          </w:p>
        </w:tc>
      </w:tr>
    </w:tbl>
    <w:p w14:paraId="02EACFE8" w14:textId="77777777" w:rsidR="0097645B" w:rsidRPr="006A0AD5" w:rsidRDefault="0097645B" w:rsidP="00007799">
      <w:pPr>
        <w:spacing w:line="440" w:lineRule="atLeast"/>
      </w:pPr>
      <w:r w:rsidRPr="006A0AD5">
        <w:lastRenderedPageBreak/>
        <w:br w:type="page"/>
      </w:r>
    </w:p>
    <w:tbl>
      <w:tblPr>
        <w:tblW w:w="88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9"/>
        <w:gridCol w:w="1280"/>
        <w:gridCol w:w="6622"/>
      </w:tblGrid>
      <w:tr w:rsidR="0097645B" w:rsidRPr="006A0AD5" w14:paraId="278590BA" w14:textId="77777777" w:rsidTr="000D63A8">
        <w:trPr>
          <w:tblHeader/>
        </w:trPr>
        <w:tc>
          <w:tcPr>
            <w:tcW w:w="2269" w:type="dxa"/>
            <w:gridSpan w:val="2"/>
            <w:tcBorders>
              <w:top w:val="nil"/>
              <w:left w:val="nil"/>
              <w:bottom w:val="single" w:sz="4" w:space="0" w:color="auto"/>
              <w:right w:val="nil"/>
            </w:tcBorders>
            <w:vAlign w:val="center"/>
          </w:tcPr>
          <w:p w14:paraId="0536B819" w14:textId="77777777" w:rsidR="0097645B" w:rsidRPr="006A0AD5" w:rsidRDefault="0097645B" w:rsidP="00007799">
            <w:pPr>
              <w:spacing w:line="440" w:lineRule="atLeast"/>
              <w:jc w:val="center"/>
              <w:rPr>
                <w:b/>
                <w:szCs w:val="21"/>
              </w:rPr>
            </w:pPr>
          </w:p>
        </w:tc>
        <w:tc>
          <w:tcPr>
            <w:tcW w:w="6622" w:type="dxa"/>
            <w:tcBorders>
              <w:top w:val="nil"/>
              <w:left w:val="nil"/>
              <w:bottom w:val="single" w:sz="4" w:space="0" w:color="auto"/>
              <w:right w:val="nil"/>
            </w:tcBorders>
            <w:vAlign w:val="center"/>
          </w:tcPr>
          <w:p w14:paraId="1F414F22" w14:textId="77777777" w:rsidR="0097645B" w:rsidRPr="006A0AD5" w:rsidRDefault="0097645B" w:rsidP="00007799">
            <w:pPr>
              <w:spacing w:line="440" w:lineRule="atLeast"/>
              <w:jc w:val="right"/>
              <w:rPr>
                <w:spacing w:val="4"/>
                <w:szCs w:val="21"/>
              </w:rPr>
            </w:pPr>
            <w:r w:rsidRPr="006A0AD5">
              <w:rPr>
                <w:spacing w:val="4"/>
                <w:szCs w:val="21"/>
              </w:rPr>
              <w:t>续上表</w:t>
            </w:r>
          </w:p>
        </w:tc>
      </w:tr>
      <w:tr w:rsidR="0097645B" w:rsidRPr="006A0AD5" w14:paraId="31387974" w14:textId="77777777" w:rsidTr="000D63A8">
        <w:trPr>
          <w:tblHeader/>
        </w:trPr>
        <w:tc>
          <w:tcPr>
            <w:tcW w:w="2269" w:type="dxa"/>
            <w:gridSpan w:val="2"/>
            <w:tcBorders>
              <w:top w:val="single" w:sz="4" w:space="0" w:color="auto"/>
              <w:bottom w:val="single" w:sz="4" w:space="0" w:color="auto"/>
              <w:right w:val="single" w:sz="4" w:space="0" w:color="auto"/>
            </w:tcBorders>
            <w:vAlign w:val="center"/>
          </w:tcPr>
          <w:p w14:paraId="4A0E01CE" w14:textId="77777777" w:rsidR="0097645B" w:rsidRPr="006A0AD5" w:rsidRDefault="0097645B" w:rsidP="00007799">
            <w:pPr>
              <w:spacing w:line="440" w:lineRule="atLeast"/>
              <w:jc w:val="center"/>
              <w:rPr>
                <w:b/>
                <w:szCs w:val="21"/>
              </w:rPr>
            </w:pPr>
            <w:r w:rsidRPr="006A0AD5">
              <w:rPr>
                <w:b/>
                <w:szCs w:val="21"/>
              </w:rPr>
              <w:t>条款号</w:t>
            </w:r>
          </w:p>
        </w:tc>
        <w:tc>
          <w:tcPr>
            <w:tcW w:w="6622" w:type="dxa"/>
            <w:tcBorders>
              <w:top w:val="single" w:sz="4" w:space="0" w:color="auto"/>
              <w:left w:val="single" w:sz="4" w:space="0" w:color="auto"/>
              <w:bottom w:val="single" w:sz="4" w:space="0" w:color="auto"/>
              <w:right w:val="single" w:sz="4" w:space="0" w:color="auto"/>
            </w:tcBorders>
            <w:vAlign w:val="center"/>
          </w:tcPr>
          <w:p w14:paraId="16680FF2" w14:textId="77777777" w:rsidR="0097645B" w:rsidRPr="006A0AD5" w:rsidRDefault="0097645B" w:rsidP="00007799">
            <w:pPr>
              <w:spacing w:line="440" w:lineRule="atLeast"/>
              <w:jc w:val="center"/>
              <w:rPr>
                <w:b/>
                <w:spacing w:val="4"/>
                <w:szCs w:val="21"/>
              </w:rPr>
            </w:pPr>
            <w:r w:rsidRPr="006A0AD5">
              <w:rPr>
                <w:b/>
                <w:spacing w:val="4"/>
                <w:szCs w:val="21"/>
              </w:rPr>
              <w:t>评审因素与评审标准</w:t>
            </w:r>
          </w:p>
        </w:tc>
      </w:tr>
      <w:tr w:rsidR="0097645B" w:rsidRPr="006A0AD5" w14:paraId="75E8FAD1" w14:textId="77777777" w:rsidTr="000D63A8">
        <w:tc>
          <w:tcPr>
            <w:tcW w:w="989" w:type="dxa"/>
            <w:tcBorders>
              <w:top w:val="single" w:sz="4" w:space="0" w:color="auto"/>
              <w:bottom w:val="single" w:sz="4" w:space="0" w:color="auto"/>
              <w:right w:val="single" w:sz="4" w:space="0" w:color="auto"/>
            </w:tcBorders>
            <w:vAlign w:val="center"/>
          </w:tcPr>
          <w:p w14:paraId="5E981601" w14:textId="77777777" w:rsidR="0097645B" w:rsidRPr="006A0AD5" w:rsidRDefault="0097645B" w:rsidP="00007799">
            <w:pPr>
              <w:spacing w:line="440" w:lineRule="atLeast"/>
              <w:jc w:val="center"/>
              <w:rPr>
                <w:szCs w:val="21"/>
              </w:rPr>
            </w:pPr>
            <w:r w:rsidRPr="006A0AD5">
              <w:rPr>
                <w:szCs w:val="21"/>
              </w:rPr>
              <w:t>2.1.1</w:t>
            </w:r>
          </w:p>
          <w:p w14:paraId="0B910D6B" w14:textId="77777777" w:rsidR="0097645B" w:rsidRPr="006A0AD5" w:rsidRDefault="0097645B" w:rsidP="00007799">
            <w:pPr>
              <w:spacing w:line="440" w:lineRule="atLeast"/>
              <w:jc w:val="center"/>
              <w:rPr>
                <w:szCs w:val="21"/>
              </w:rPr>
            </w:pPr>
            <w:r w:rsidRPr="006A0AD5">
              <w:rPr>
                <w:szCs w:val="21"/>
              </w:rPr>
              <w:t>2.1.3</w:t>
            </w:r>
          </w:p>
        </w:tc>
        <w:tc>
          <w:tcPr>
            <w:tcW w:w="1280" w:type="dxa"/>
            <w:tcBorders>
              <w:top w:val="single" w:sz="4" w:space="0" w:color="auto"/>
              <w:bottom w:val="single" w:sz="4" w:space="0" w:color="auto"/>
              <w:right w:val="single" w:sz="4" w:space="0" w:color="auto"/>
            </w:tcBorders>
            <w:vAlign w:val="center"/>
          </w:tcPr>
          <w:p w14:paraId="56BC684F" w14:textId="77777777" w:rsidR="0097645B" w:rsidRPr="006A0AD5" w:rsidRDefault="0097645B" w:rsidP="00007799">
            <w:pPr>
              <w:spacing w:line="440" w:lineRule="atLeast"/>
              <w:jc w:val="center"/>
              <w:rPr>
                <w:szCs w:val="21"/>
              </w:rPr>
            </w:pPr>
            <w:r w:rsidRPr="006A0AD5">
              <w:rPr>
                <w:szCs w:val="21"/>
              </w:rPr>
              <w:t>形式评审与响应性评审标准</w:t>
            </w:r>
          </w:p>
        </w:tc>
        <w:tc>
          <w:tcPr>
            <w:tcW w:w="6622" w:type="dxa"/>
            <w:tcBorders>
              <w:top w:val="single" w:sz="4" w:space="0" w:color="auto"/>
              <w:left w:val="single" w:sz="4" w:space="0" w:color="auto"/>
              <w:right w:val="single" w:sz="4" w:space="0" w:color="auto"/>
            </w:tcBorders>
            <w:vAlign w:val="center"/>
          </w:tcPr>
          <w:p w14:paraId="14FA7F82" w14:textId="77777777" w:rsidR="0097645B" w:rsidRPr="006A0AD5" w:rsidRDefault="0097645B" w:rsidP="00007799">
            <w:pPr>
              <w:spacing w:line="440" w:lineRule="atLeast"/>
              <w:ind w:firstLineChars="200" w:firstLine="420"/>
              <w:rPr>
                <w:szCs w:val="21"/>
              </w:rPr>
            </w:pPr>
            <w:r w:rsidRPr="006A0AD5">
              <w:rPr>
                <w:szCs w:val="21"/>
              </w:rPr>
              <w:t>（</w:t>
            </w:r>
            <w:del w:id="701" w:author="华杰" w:date="2019-07-11T15:16:00Z">
              <w:r w:rsidR="00E458DD" w:rsidRPr="006A0AD5" w:rsidDel="00A5009C">
                <w:rPr>
                  <w:szCs w:val="21"/>
                </w:rPr>
                <w:delText>12</w:delText>
              </w:r>
            </w:del>
            <w:ins w:id="702" w:author="华杰" w:date="2019-07-11T15:16:00Z">
              <w:r w:rsidR="00A5009C" w:rsidRPr="006A0AD5">
                <w:rPr>
                  <w:szCs w:val="21"/>
                </w:rPr>
                <w:t>1</w:t>
              </w:r>
              <w:r w:rsidR="00A5009C">
                <w:rPr>
                  <w:szCs w:val="21"/>
                </w:rPr>
                <w:t>0</w:t>
              </w:r>
            </w:ins>
            <w:r w:rsidRPr="006A0AD5">
              <w:rPr>
                <w:szCs w:val="21"/>
              </w:rPr>
              <w:t>）投标文件对招标文件的实质性要求和条件</w:t>
            </w:r>
            <w:proofErr w:type="gramStart"/>
            <w:r w:rsidRPr="006A0AD5">
              <w:rPr>
                <w:szCs w:val="21"/>
              </w:rPr>
              <w:t>作出</w:t>
            </w:r>
            <w:proofErr w:type="gramEnd"/>
            <w:r w:rsidRPr="006A0AD5">
              <w:rPr>
                <w:szCs w:val="21"/>
              </w:rPr>
              <w:t>响应。</w:t>
            </w:r>
          </w:p>
          <w:p w14:paraId="68FA6BC6" w14:textId="77777777" w:rsidR="0097645B" w:rsidRPr="006A0AD5" w:rsidRDefault="0097645B" w:rsidP="00007799">
            <w:pPr>
              <w:spacing w:line="440" w:lineRule="atLeast"/>
              <w:ind w:firstLineChars="200" w:firstLine="420"/>
              <w:rPr>
                <w:szCs w:val="21"/>
              </w:rPr>
            </w:pPr>
            <w:r w:rsidRPr="006A0AD5">
              <w:rPr>
                <w:szCs w:val="21"/>
              </w:rPr>
              <w:t>（</w:t>
            </w:r>
            <w:del w:id="703" w:author="华杰" w:date="2019-07-11T15:16:00Z">
              <w:r w:rsidR="00E458DD" w:rsidRPr="006A0AD5" w:rsidDel="00A5009C">
                <w:rPr>
                  <w:szCs w:val="21"/>
                </w:rPr>
                <w:delText>13</w:delText>
              </w:r>
            </w:del>
            <w:ins w:id="704" w:author="华杰" w:date="2019-07-11T15:16:00Z">
              <w:r w:rsidR="00A5009C" w:rsidRPr="006A0AD5">
                <w:rPr>
                  <w:szCs w:val="21"/>
                </w:rPr>
                <w:t>1</w:t>
              </w:r>
              <w:r w:rsidR="00A5009C">
                <w:rPr>
                  <w:szCs w:val="21"/>
                </w:rPr>
                <w:t>1</w:t>
              </w:r>
            </w:ins>
            <w:r w:rsidRPr="006A0AD5">
              <w:rPr>
                <w:szCs w:val="21"/>
              </w:rPr>
              <w:t>）权利义务符合招标文件规定：</w:t>
            </w:r>
          </w:p>
          <w:p w14:paraId="6A058B0E" w14:textId="77777777" w:rsidR="0097645B" w:rsidRPr="006A0AD5" w:rsidRDefault="0097645B" w:rsidP="00007799">
            <w:pPr>
              <w:spacing w:line="440" w:lineRule="atLeast"/>
              <w:ind w:firstLineChars="200" w:firstLine="420"/>
              <w:rPr>
                <w:szCs w:val="21"/>
              </w:rPr>
            </w:pPr>
            <w:r w:rsidRPr="006A0AD5">
              <w:rPr>
                <w:szCs w:val="21"/>
              </w:rPr>
              <w:t>a.</w:t>
            </w:r>
            <w:r w:rsidRPr="006A0AD5">
              <w:rPr>
                <w:szCs w:val="21"/>
              </w:rPr>
              <w:t>投标人应接受招标文件规定的风险划分原则，未提出新的风险划分办法；</w:t>
            </w:r>
          </w:p>
          <w:p w14:paraId="71B48926" w14:textId="77777777" w:rsidR="0097645B" w:rsidRPr="006A0AD5" w:rsidRDefault="0097645B" w:rsidP="00007799">
            <w:pPr>
              <w:spacing w:line="440" w:lineRule="atLeast"/>
              <w:ind w:firstLineChars="200" w:firstLine="420"/>
              <w:rPr>
                <w:szCs w:val="21"/>
              </w:rPr>
            </w:pPr>
            <w:r w:rsidRPr="006A0AD5">
              <w:rPr>
                <w:szCs w:val="21"/>
              </w:rPr>
              <w:t>b.</w:t>
            </w:r>
            <w:r w:rsidRPr="006A0AD5">
              <w:rPr>
                <w:szCs w:val="21"/>
              </w:rPr>
              <w:t>投标人未增加委托人的责任范围，或减少投标人义务；</w:t>
            </w:r>
          </w:p>
          <w:p w14:paraId="35FE7AAE" w14:textId="77777777" w:rsidR="0097645B" w:rsidRPr="006A0AD5" w:rsidRDefault="0097645B" w:rsidP="00007799">
            <w:pPr>
              <w:spacing w:line="440" w:lineRule="atLeast"/>
              <w:ind w:firstLineChars="200" w:firstLine="420"/>
              <w:rPr>
                <w:szCs w:val="21"/>
              </w:rPr>
            </w:pPr>
            <w:r w:rsidRPr="006A0AD5">
              <w:rPr>
                <w:szCs w:val="21"/>
              </w:rPr>
              <w:t>c.</w:t>
            </w:r>
            <w:r w:rsidRPr="006A0AD5">
              <w:rPr>
                <w:szCs w:val="21"/>
              </w:rPr>
              <w:t>投标人未提出不同的支付办法；</w:t>
            </w:r>
          </w:p>
          <w:p w14:paraId="7EB5330F" w14:textId="77777777" w:rsidR="0097645B" w:rsidRPr="006A0AD5" w:rsidRDefault="0097645B" w:rsidP="00007799">
            <w:pPr>
              <w:spacing w:line="440" w:lineRule="atLeast"/>
              <w:ind w:firstLineChars="200" w:firstLine="420"/>
              <w:rPr>
                <w:szCs w:val="21"/>
              </w:rPr>
            </w:pPr>
            <w:r w:rsidRPr="006A0AD5">
              <w:rPr>
                <w:szCs w:val="21"/>
              </w:rPr>
              <w:t>d.</w:t>
            </w:r>
            <w:r w:rsidRPr="006A0AD5">
              <w:rPr>
                <w:szCs w:val="21"/>
              </w:rPr>
              <w:t>投标人对合同纠纷、事故处理办法未提出异议；</w:t>
            </w:r>
          </w:p>
          <w:p w14:paraId="0874BC17" w14:textId="77777777" w:rsidR="0097645B" w:rsidRPr="006A0AD5" w:rsidRDefault="0097645B" w:rsidP="00007799">
            <w:pPr>
              <w:spacing w:line="440" w:lineRule="atLeast"/>
              <w:ind w:firstLineChars="200" w:firstLine="420"/>
              <w:rPr>
                <w:szCs w:val="21"/>
              </w:rPr>
            </w:pPr>
            <w:r w:rsidRPr="006A0AD5">
              <w:rPr>
                <w:szCs w:val="21"/>
              </w:rPr>
              <w:t>e.</w:t>
            </w:r>
            <w:r w:rsidRPr="006A0AD5">
              <w:rPr>
                <w:szCs w:val="21"/>
              </w:rPr>
              <w:t>投标人在投标活动中无欺诈行为；</w:t>
            </w:r>
          </w:p>
          <w:p w14:paraId="016078BB" w14:textId="77777777" w:rsidR="0097645B" w:rsidRPr="006A0AD5" w:rsidRDefault="0097645B" w:rsidP="00007799">
            <w:pPr>
              <w:spacing w:line="440" w:lineRule="atLeast"/>
              <w:ind w:firstLineChars="200" w:firstLine="420"/>
              <w:rPr>
                <w:szCs w:val="21"/>
              </w:rPr>
            </w:pPr>
            <w:r w:rsidRPr="006A0AD5">
              <w:rPr>
                <w:szCs w:val="21"/>
              </w:rPr>
              <w:t>f.</w:t>
            </w:r>
            <w:r w:rsidRPr="006A0AD5">
              <w:rPr>
                <w:szCs w:val="21"/>
              </w:rPr>
              <w:t>投标人未对合同条款有重要保留。</w:t>
            </w:r>
          </w:p>
          <w:p w14:paraId="6D043E26" w14:textId="77777777" w:rsidR="0097645B" w:rsidRPr="006A0AD5" w:rsidRDefault="0097645B" w:rsidP="00007799">
            <w:pPr>
              <w:spacing w:line="440" w:lineRule="atLeast"/>
              <w:ind w:firstLineChars="200" w:firstLine="420"/>
              <w:rPr>
                <w:szCs w:val="21"/>
              </w:rPr>
            </w:pPr>
            <w:r w:rsidRPr="006A0AD5">
              <w:rPr>
                <w:szCs w:val="21"/>
              </w:rPr>
              <w:t>（</w:t>
            </w:r>
            <w:del w:id="705" w:author="华杰" w:date="2019-07-11T15:18:00Z">
              <w:r w:rsidRPr="006A0AD5" w:rsidDel="00FB7630">
                <w:rPr>
                  <w:szCs w:val="21"/>
                </w:rPr>
                <w:delText>1</w:delText>
              </w:r>
              <w:r w:rsidR="00E458DD" w:rsidRPr="006A0AD5" w:rsidDel="00FB7630">
                <w:rPr>
                  <w:szCs w:val="21"/>
                </w:rPr>
                <w:delText>4</w:delText>
              </w:r>
            </w:del>
            <w:ins w:id="706" w:author="华杰" w:date="2019-07-11T15:18:00Z">
              <w:r w:rsidR="00FB7630" w:rsidRPr="006A0AD5">
                <w:rPr>
                  <w:szCs w:val="21"/>
                </w:rPr>
                <w:t>1</w:t>
              </w:r>
              <w:r w:rsidR="00FB7630">
                <w:rPr>
                  <w:szCs w:val="21"/>
                </w:rPr>
                <w:t>2</w:t>
              </w:r>
            </w:ins>
            <w:r w:rsidRPr="006A0AD5">
              <w:rPr>
                <w:szCs w:val="21"/>
              </w:rPr>
              <w:t>）</w:t>
            </w:r>
            <w:ins w:id="707" w:author="华杰" w:date="2019-07-11T15:18:00Z">
              <w:r w:rsidR="00FB7630">
                <w:rPr>
                  <w:rFonts w:hint="eastAsia"/>
                  <w:szCs w:val="21"/>
                </w:rPr>
                <w:t>纸质</w:t>
              </w:r>
            </w:ins>
            <w:r w:rsidRPr="006A0AD5">
              <w:rPr>
                <w:szCs w:val="21"/>
              </w:rPr>
              <w:t>投标文件</w:t>
            </w:r>
            <w:ins w:id="708" w:author="华杰" w:date="2019-07-11T15:18:00Z">
              <w:r w:rsidR="00FB7630">
                <w:rPr>
                  <w:rFonts w:hint="eastAsia"/>
                  <w:szCs w:val="21"/>
                </w:rPr>
                <w:t>份数</w:t>
              </w:r>
            </w:ins>
            <w:del w:id="709" w:author="华杰" w:date="2019-07-11T15:18:00Z">
              <w:r w:rsidRPr="006A0AD5" w:rsidDel="00FB7630">
                <w:rPr>
                  <w:szCs w:val="21"/>
                </w:rPr>
                <w:delText>正、副本份数</w:delText>
              </w:r>
            </w:del>
            <w:r w:rsidRPr="006A0AD5">
              <w:rPr>
                <w:szCs w:val="21"/>
              </w:rPr>
              <w:t>符合招标文件第二章</w:t>
            </w:r>
            <w:r w:rsidRPr="006A0AD5">
              <w:rPr>
                <w:szCs w:val="21"/>
              </w:rPr>
              <w:t>“</w:t>
            </w:r>
            <w:r w:rsidRPr="006A0AD5">
              <w:rPr>
                <w:szCs w:val="21"/>
              </w:rPr>
              <w:t>投标人须知</w:t>
            </w:r>
            <w:r w:rsidRPr="006A0AD5">
              <w:rPr>
                <w:szCs w:val="21"/>
              </w:rPr>
              <w:t>”</w:t>
            </w:r>
            <w:r w:rsidRPr="006A0AD5">
              <w:rPr>
                <w:szCs w:val="21"/>
              </w:rPr>
              <w:t>第</w:t>
            </w:r>
            <w:r w:rsidRPr="006A0AD5">
              <w:rPr>
                <w:szCs w:val="21"/>
              </w:rPr>
              <w:t>3.7.</w:t>
            </w:r>
            <w:del w:id="710" w:author="华杰" w:date="2019-07-11T15:18:00Z">
              <w:r w:rsidRPr="006A0AD5" w:rsidDel="00FB7630">
                <w:rPr>
                  <w:szCs w:val="21"/>
                </w:rPr>
                <w:delText>4</w:delText>
              </w:r>
            </w:del>
            <w:ins w:id="711" w:author="华杰" w:date="2019-07-11T15:18:00Z">
              <w:r w:rsidR="00FB7630">
                <w:rPr>
                  <w:szCs w:val="21"/>
                </w:rPr>
                <w:t>5</w:t>
              </w:r>
            </w:ins>
            <w:r w:rsidRPr="006A0AD5">
              <w:rPr>
                <w:szCs w:val="21"/>
              </w:rPr>
              <w:t>项规定。</w:t>
            </w:r>
          </w:p>
          <w:p w14:paraId="56D13C0E" w14:textId="77777777" w:rsidR="0097645B" w:rsidRPr="006A0AD5" w:rsidRDefault="0097645B" w:rsidP="00007799">
            <w:pPr>
              <w:spacing w:line="440" w:lineRule="atLeast"/>
              <w:ind w:firstLineChars="200" w:firstLine="420"/>
              <w:rPr>
                <w:szCs w:val="21"/>
              </w:rPr>
            </w:pPr>
            <w:r w:rsidRPr="006A0AD5">
              <w:rPr>
                <w:szCs w:val="21"/>
              </w:rPr>
              <w:t>……</w:t>
            </w:r>
          </w:p>
          <w:p w14:paraId="33F9BB08" w14:textId="77777777" w:rsidR="0097645B" w:rsidRPr="006A0AD5" w:rsidRDefault="0097645B" w:rsidP="00007799">
            <w:pPr>
              <w:spacing w:line="440" w:lineRule="atLeast"/>
              <w:ind w:firstLineChars="200" w:firstLine="422"/>
              <w:rPr>
                <w:b/>
                <w:szCs w:val="21"/>
              </w:rPr>
            </w:pPr>
          </w:p>
          <w:p w14:paraId="0E88E27F" w14:textId="77777777" w:rsidR="0097645B" w:rsidRPr="006A0AD5" w:rsidRDefault="0097645B" w:rsidP="00007799">
            <w:pPr>
              <w:spacing w:line="440" w:lineRule="atLeast"/>
              <w:ind w:firstLineChars="200" w:firstLine="422"/>
              <w:rPr>
                <w:szCs w:val="21"/>
              </w:rPr>
            </w:pPr>
            <w:r w:rsidRPr="006A0AD5">
              <w:rPr>
                <w:b/>
                <w:szCs w:val="21"/>
              </w:rPr>
              <w:t>第二个信封（报价文件）评审标准：</w:t>
            </w:r>
          </w:p>
          <w:p w14:paraId="3465EBA4"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1</w:t>
            </w:r>
            <w:r w:rsidRPr="006A0AD5">
              <w:rPr>
                <w:szCs w:val="21"/>
              </w:rPr>
              <w:t>）投标文件按照招标文件规定的格式、内容填写，字迹清晰可辨，内容齐全完整：</w:t>
            </w:r>
          </w:p>
          <w:p w14:paraId="450DD3AF" w14:textId="77777777" w:rsidR="0097645B" w:rsidRPr="006A0AD5" w:rsidRDefault="0097645B" w:rsidP="00007799">
            <w:pPr>
              <w:spacing w:line="440" w:lineRule="atLeast"/>
              <w:ind w:firstLineChars="200" w:firstLine="420"/>
              <w:rPr>
                <w:szCs w:val="21"/>
              </w:rPr>
            </w:pPr>
            <w:r w:rsidRPr="006A0AD5">
              <w:rPr>
                <w:szCs w:val="21"/>
              </w:rPr>
              <w:t>a.</w:t>
            </w:r>
            <w:proofErr w:type="gramStart"/>
            <w:r w:rsidRPr="006A0AD5">
              <w:rPr>
                <w:szCs w:val="21"/>
              </w:rPr>
              <w:t>投标函按招标文件</w:t>
            </w:r>
            <w:proofErr w:type="gramEnd"/>
            <w:r w:rsidRPr="006A0AD5">
              <w:rPr>
                <w:szCs w:val="21"/>
              </w:rPr>
              <w:t>规定填报了项目名称、标段号、</w:t>
            </w:r>
            <w:proofErr w:type="gramStart"/>
            <w:r w:rsidRPr="006A0AD5">
              <w:rPr>
                <w:szCs w:val="21"/>
              </w:rPr>
              <w:t>补遗书</w:t>
            </w:r>
            <w:proofErr w:type="gramEnd"/>
            <w:r w:rsidRPr="006A0AD5">
              <w:rPr>
                <w:szCs w:val="21"/>
              </w:rPr>
              <w:t>编号（如有）、投标价（包括大写金额和小写金额）；</w:t>
            </w:r>
          </w:p>
          <w:p w14:paraId="3E7ECA00" w14:textId="77777777" w:rsidR="0097645B" w:rsidRPr="006A0AD5" w:rsidRDefault="0097645B" w:rsidP="00007799">
            <w:pPr>
              <w:spacing w:line="440" w:lineRule="atLeast"/>
              <w:ind w:firstLineChars="200" w:firstLine="420"/>
              <w:rPr>
                <w:szCs w:val="21"/>
              </w:rPr>
            </w:pPr>
            <w:r w:rsidRPr="006A0AD5">
              <w:rPr>
                <w:szCs w:val="21"/>
              </w:rPr>
              <w:t>b.</w:t>
            </w:r>
            <w:r w:rsidRPr="006A0AD5">
              <w:rPr>
                <w:szCs w:val="21"/>
              </w:rPr>
              <w:t>已标价</w:t>
            </w:r>
            <w:r w:rsidR="009D04B5" w:rsidRPr="006A0AD5">
              <w:rPr>
                <w:szCs w:val="21"/>
              </w:rPr>
              <w:t>咨询服务费用清单</w:t>
            </w:r>
            <w:r w:rsidRPr="006A0AD5">
              <w:rPr>
                <w:szCs w:val="21"/>
              </w:rPr>
              <w:t>说明文字与招标文件规定一致，未进行实质性修改和删减；</w:t>
            </w:r>
          </w:p>
          <w:p w14:paraId="21182B48" w14:textId="77777777" w:rsidR="0097645B" w:rsidRPr="006A0AD5" w:rsidRDefault="0097645B" w:rsidP="00007799">
            <w:pPr>
              <w:spacing w:line="440" w:lineRule="atLeast"/>
              <w:ind w:firstLineChars="200" w:firstLine="420"/>
              <w:rPr>
                <w:szCs w:val="21"/>
              </w:rPr>
            </w:pPr>
            <w:r w:rsidRPr="006A0AD5">
              <w:rPr>
                <w:szCs w:val="21"/>
              </w:rPr>
              <w:t>c.</w:t>
            </w:r>
            <w:r w:rsidRPr="006A0AD5">
              <w:rPr>
                <w:szCs w:val="21"/>
              </w:rPr>
              <w:t>投标文件组成齐全完整，内容均按规定填写。</w:t>
            </w:r>
          </w:p>
          <w:p w14:paraId="3741355C"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2</w:t>
            </w:r>
            <w:r w:rsidRPr="006A0AD5">
              <w:rPr>
                <w:szCs w:val="21"/>
              </w:rPr>
              <w:t>）投标文件上法定代表人</w:t>
            </w:r>
            <w:del w:id="712" w:author="华杰" w:date="2019-07-11T15:19:00Z">
              <w:r w:rsidRPr="006A0AD5" w:rsidDel="00406D1E">
                <w:rPr>
                  <w:szCs w:val="21"/>
                </w:rPr>
                <w:delText>或其委托代理人</w:delText>
              </w:r>
            </w:del>
            <w:r w:rsidRPr="006A0AD5">
              <w:rPr>
                <w:szCs w:val="21"/>
              </w:rPr>
              <w:t>的签字、投标人的单位章盖章齐全，符合招标文件规定。</w:t>
            </w:r>
          </w:p>
          <w:p w14:paraId="5BA8D9D8"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3</w:t>
            </w:r>
            <w:r w:rsidRPr="006A0AD5">
              <w:rPr>
                <w:szCs w:val="21"/>
              </w:rPr>
              <w:t>）投标报价未超过招标文件设定的最高投标限价（如有）。</w:t>
            </w:r>
          </w:p>
          <w:p w14:paraId="77BA21FC"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4</w:t>
            </w:r>
            <w:r w:rsidRPr="006A0AD5">
              <w:rPr>
                <w:szCs w:val="21"/>
              </w:rPr>
              <w:t>）投标报价的大写金额能够确定具体数值。</w:t>
            </w:r>
          </w:p>
          <w:p w14:paraId="3AB6BDAE"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5</w:t>
            </w:r>
            <w:r w:rsidRPr="006A0AD5">
              <w:rPr>
                <w:szCs w:val="21"/>
              </w:rPr>
              <w:t>）同一投标人未提交两个以上不同的投标报价，但招标文件要求提交备选投标的除外。</w:t>
            </w:r>
          </w:p>
          <w:p w14:paraId="0F977CE1"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6</w:t>
            </w:r>
            <w:r w:rsidRPr="006A0AD5">
              <w:rPr>
                <w:szCs w:val="21"/>
              </w:rPr>
              <w:t>）</w:t>
            </w:r>
            <w:ins w:id="713" w:author="华杰" w:date="2019-07-11T15:19:00Z">
              <w:r w:rsidR="00406D1E">
                <w:rPr>
                  <w:rFonts w:hint="eastAsia"/>
                  <w:szCs w:val="21"/>
                </w:rPr>
                <w:t>纸质</w:t>
              </w:r>
            </w:ins>
            <w:r w:rsidRPr="006A0AD5">
              <w:rPr>
                <w:szCs w:val="21"/>
              </w:rPr>
              <w:t>投标文件</w:t>
            </w:r>
            <w:ins w:id="714" w:author="华杰" w:date="2019-07-11T15:20:00Z">
              <w:r w:rsidR="00406D1E">
                <w:rPr>
                  <w:rFonts w:hint="eastAsia"/>
                  <w:szCs w:val="21"/>
                </w:rPr>
                <w:t>份数</w:t>
              </w:r>
            </w:ins>
            <w:del w:id="715" w:author="华杰" w:date="2019-07-11T15:20:00Z">
              <w:r w:rsidRPr="006A0AD5" w:rsidDel="00406D1E">
                <w:rPr>
                  <w:szCs w:val="21"/>
                </w:rPr>
                <w:delText>正、副本份数</w:delText>
              </w:r>
            </w:del>
            <w:r w:rsidRPr="006A0AD5">
              <w:rPr>
                <w:szCs w:val="21"/>
              </w:rPr>
              <w:t>符合招标文件第二章</w:t>
            </w:r>
            <w:r w:rsidRPr="006A0AD5">
              <w:rPr>
                <w:szCs w:val="21"/>
              </w:rPr>
              <w:t>“</w:t>
            </w:r>
            <w:r w:rsidRPr="006A0AD5">
              <w:rPr>
                <w:szCs w:val="21"/>
              </w:rPr>
              <w:t>投标人须知</w:t>
            </w:r>
            <w:r w:rsidRPr="006A0AD5">
              <w:rPr>
                <w:szCs w:val="21"/>
              </w:rPr>
              <w:t>”</w:t>
            </w:r>
            <w:r w:rsidRPr="006A0AD5">
              <w:rPr>
                <w:szCs w:val="21"/>
              </w:rPr>
              <w:t>第</w:t>
            </w:r>
            <w:r w:rsidRPr="006A0AD5">
              <w:rPr>
                <w:szCs w:val="21"/>
              </w:rPr>
              <w:t>3.7.</w:t>
            </w:r>
            <w:del w:id="716" w:author="华杰" w:date="2019-07-11T15:20:00Z">
              <w:r w:rsidRPr="006A0AD5" w:rsidDel="00406D1E">
                <w:rPr>
                  <w:szCs w:val="21"/>
                </w:rPr>
                <w:delText>4</w:delText>
              </w:r>
            </w:del>
            <w:ins w:id="717" w:author="华杰" w:date="2019-07-11T15:20:00Z">
              <w:r w:rsidR="00406D1E">
                <w:rPr>
                  <w:szCs w:val="21"/>
                </w:rPr>
                <w:t>5</w:t>
              </w:r>
            </w:ins>
            <w:r w:rsidRPr="006A0AD5">
              <w:rPr>
                <w:szCs w:val="21"/>
              </w:rPr>
              <w:t>项规定。</w:t>
            </w:r>
          </w:p>
          <w:p w14:paraId="419E6DD9" w14:textId="77777777" w:rsidR="0097645B" w:rsidRPr="006A0AD5" w:rsidRDefault="0097645B" w:rsidP="00007799">
            <w:pPr>
              <w:spacing w:line="440" w:lineRule="atLeast"/>
              <w:ind w:firstLineChars="200" w:firstLine="420"/>
              <w:rPr>
                <w:szCs w:val="21"/>
              </w:rPr>
            </w:pPr>
            <w:r w:rsidRPr="006A0AD5">
              <w:rPr>
                <w:szCs w:val="21"/>
              </w:rPr>
              <w:lastRenderedPageBreak/>
              <w:t>……</w:t>
            </w:r>
          </w:p>
        </w:tc>
      </w:tr>
      <w:tr w:rsidR="0097645B" w:rsidRPr="006A0AD5" w14:paraId="3272F82A" w14:textId="77777777" w:rsidTr="000D63A8">
        <w:tc>
          <w:tcPr>
            <w:tcW w:w="989" w:type="dxa"/>
            <w:tcBorders>
              <w:top w:val="single" w:sz="4" w:space="0" w:color="auto"/>
              <w:right w:val="single" w:sz="4" w:space="0" w:color="auto"/>
            </w:tcBorders>
            <w:vAlign w:val="center"/>
          </w:tcPr>
          <w:p w14:paraId="05EB0DBA" w14:textId="77777777" w:rsidR="0097645B" w:rsidRPr="006A0AD5" w:rsidRDefault="0097645B" w:rsidP="00007799">
            <w:pPr>
              <w:spacing w:line="440" w:lineRule="atLeast"/>
              <w:jc w:val="center"/>
              <w:rPr>
                <w:szCs w:val="21"/>
              </w:rPr>
            </w:pPr>
            <w:r w:rsidRPr="006A0AD5">
              <w:rPr>
                <w:szCs w:val="21"/>
              </w:rPr>
              <w:lastRenderedPageBreak/>
              <w:t>2.1.2</w:t>
            </w:r>
          </w:p>
        </w:tc>
        <w:tc>
          <w:tcPr>
            <w:tcW w:w="1280" w:type="dxa"/>
            <w:tcBorders>
              <w:top w:val="single" w:sz="4" w:space="0" w:color="auto"/>
              <w:right w:val="single" w:sz="4" w:space="0" w:color="auto"/>
            </w:tcBorders>
            <w:vAlign w:val="center"/>
          </w:tcPr>
          <w:p w14:paraId="257A5E55" w14:textId="77777777" w:rsidR="0097645B" w:rsidRPr="006A0AD5" w:rsidRDefault="0097645B" w:rsidP="00007799">
            <w:pPr>
              <w:spacing w:line="440" w:lineRule="atLeast"/>
              <w:jc w:val="center"/>
              <w:rPr>
                <w:szCs w:val="21"/>
              </w:rPr>
            </w:pPr>
            <w:r w:rsidRPr="006A0AD5">
              <w:rPr>
                <w:szCs w:val="21"/>
              </w:rPr>
              <w:t>资格评审标准</w:t>
            </w:r>
            <w:r w:rsidRPr="006A0AD5">
              <w:rPr>
                <w:rStyle w:val="aff"/>
                <w:szCs w:val="21"/>
              </w:rPr>
              <w:footnoteReference w:id="57"/>
            </w:r>
          </w:p>
        </w:tc>
        <w:tc>
          <w:tcPr>
            <w:tcW w:w="6622" w:type="dxa"/>
            <w:tcBorders>
              <w:top w:val="single" w:sz="4" w:space="0" w:color="auto"/>
              <w:left w:val="single" w:sz="4" w:space="0" w:color="auto"/>
              <w:right w:val="single" w:sz="4" w:space="0" w:color="auto"/>
            </w:tcBorders>
            <w:vAlign w:val="center"/>
          </w:tcPr>
          <w:p w14:paraId="62819A79"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1</w:t>
            </w:r>
            <w:r w:rsidRPr="006A0AD5">
              <w:rPr>
                <w:szCs w:val="21"/>
              </w:rPr>
              <w:t>）投标人具备有效的营业执照、</w:t>
            </w:r>
            <w:r w:rsidRPr="006A0AD5">
              <w:t>组织机构代码证、</w:t>
            </w:r>
            <w:r w:rsidRPr="006A0AD5">
              <w:rPr>
                <w:szCs w:val="21"/>
              </w:rPr>
              <w:t>资质证书</w:t>
            </w:r>
            <w:r w:rsidR="006C603E" w:rsidRPr="006A0AD5">
              <w:rPr>
                <w:szCs w:val="21"/>
              </w:rPr>
              <w:t>（如需要）</w:t>
            </w:r>
            <w:r w:rsidRPr="006A0AD5">
              <w:rPr>
                <w:szCs w:val="21"/>
              </w:rPr>
              <w:t>和基本账户开户许可证。</w:t>
            </w:r>
          </w:p>
          <w:p w14:paraId="21100B9F"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2</w:t>
            </w:r>
            <w:r w:rsidRPr="006A0AD5">
              <w:rPr>
                <w:szCs w:val="21"/>
              </w:rPr>
              <w:t>）投标人的资质等级符合招标文件规定。</w:t>
            </w:r>
          </w:p>
          <w:p w14:paraId="7F9A894E"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3</w:t>
            </w:r>
            <w:r w:rsidRPr="006A0AD5">
              <w:rPr>
                <w:szCs w:val="21"/>
              </w:rPr>
              <w:t>）投标人的类似项目业绩符合招标文件规定。</w:t>
            </w:r>
          </w:p>
          <w:p w14:paraId="66927E87"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4</w:t>
            </w:r>
            <w:r w:rsidRPr="006A0AD5">
              <w:rPr>
                <w:szCs w:val="21"/>
              </w:rPr>
              <w:t>）投标人的信誉符合招标文件规定。</w:t>
            </w:r>
          </w:p>
          <w:p w14:paraId="1D0CF15D"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5</w:t>
            </w:r>
            <w:r w:rsidRPr="006A0AD5">
              <w:rPr>
                <w:szCs w:val="21"/>
              </w:rPr>
              <w:t>）投标人的</w:t>
            </w:r>
            <w:r w:rsidR="005E637A" w:rsidRPr="006A0AD5">
              <w:rPr>
                <w:szCs w:val="21"/>
              </w:rPr>
              <w:t>项目负责人</w:t>
            </w:r>
            <w:r w:rsidRPr="006A0AD5">
              <w:rPr>
                <w:szCs w:val="21"/>
              </w:rPr>
              <w:t>资格符合招标文件规定。</w:t>
            </w:r>
          </w:p>
          <w:p w14:paraId="14943AFB"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6</w:t>
            </w:r>
            <w:r w:rsidRPr="006A0AD5">
              <w:rPr>
                <w:szCs w:val="21"/>
              </w:rPr>
              <w:t>）投标人的其他要求符合招标文件规定。</w:t>
            </w:r>
            <w:r w:rsidRPr="006A0AD5">
              <w:rPr>
                <w:szCs w:val="21"/>
                <w:vertAlign w:val="superscript"/>
              </w:rPr>
              <w:footnoteReference w:id="58"/>
            </w:r>
          </w:p>
          <w:p w14:paraId="15A75985" w14:textId="77777777" w:rsidR="0097645B" w:rsidRPr="006A0AD5" w:rsidRDefault="0097645B" w:rsidP="00007799">
            <w:pPr>
              <w:spacing w:line="440" w:lineRule="atLeast"/>
              <w:ind w:firstLineChars="200" w:firstLine="420"/>
              <w:rPr>
                <w:szCs w:val="21"/>
              </w:rPr>
            </w:pPr>
            <w:r w:rsidRPr="006A0AD5">
              <w:rPr>
                <w:szCs w:val="21"/>
              </w:rPr>
              <w:t>（</w:t>
            </w:r>
            <w:r w:rsidRPr="006A0AD5">
              <w:rPr>
                <w:szCs w:val="21"/>
              </w:rPr>
              <w:t>7</w:t>
            </w:r>
            <w:r w:rsidRPr="006A0AD5">
              <w:rPr>
                <w:szCs w:val="21"/>
              </w:rPr>
              <w:t>）投标人不存在第二章</w:t>
            </w:r>
            <w:r w:rsidRPr="006A0AD5">
              <w:rPr>
                <w:szCs w:val="21"/>
              </w:rPr>
              <w:t>“</w:t>
            </w:r>
            <w:r w:rsidRPr="006A0AD5">
              <w:rPr>
                <w:szCs w:val="21"/>
              </w:rPr>
              <w:t>投标人须知</w:t>
            </w:r>
            <w:r w:rsidRPr="006A0AD5">
              <w:rPr>
                <w:szCs w:val="21"/>
              </w:rPr>
              <w:t>”</w:t>
            </w:r>
            <w:r w:rsidRPr="006A0AD5">
              <w:rPr>
                <w:szCs w:val="21"/>
              </w:rPr>
              <w:t>第</w:t>
            </w:r>
            <w:r w:rsidRPr="006A0AD5">
              <w:rPr>
                <w:szCs w:val="21"/>
              </w:rPr>
              <w:t>1.4.3</w:t>
            </w:r>
            <w:r w:rsidRPr="006A0AD5">
              <w:rPr>
                <w:szCs w:val="21"/>
              </w:rPr>
              <w:t>项或第</w:t>
            </w:r>
            <w:r w:rsidRPr="006A0AD5">
              <w:rPr>
                <w:szCs w:val="21"/>
              </w:rPr>
              <w:t>1.4.4</w:t>
            </w:r>
            <w:r w:rsidRPr="006A0AD5">
              <w:rPr>
                <w:szCs w:val="21"/>
              </w:rPr>
              <w:t>项规定的任何一种情形。</w:t>
            </w:r>
          </w:p>
          <w:p w14:paraId="50220ED8" w14:textId="77777777" w:rsidR="0097645B" w:rsidRPr="006A0AD5" w:rsidRDefault="0097645B" w:rsidP="00007799">
            <w:pPr>
              <w:spacing w:line="440" w:lineRule="atLeast"/>
              <w:ind w:firstLineChars="200" w:firstLine="420"/>
              <w:rPr>
                <w:szCs w:val="21"/>
              </w:rPr>
            </w:pPr>
            <w:r w:rsidRPr="006A0AD5">
              <w:rPr>
                <w:szCs w:val="21"/>
              </w:rPr>
              <w:t>（</w:t>
            </w:r>
            <w:r w:rsidR="006D5812" w:rsidRPr="006A0AD5">
              <w:rPr>
                <w:szCs w:val="21"/>
              </w:rPr>
              <w:t>8</w:t>
            </w:r>
            <w:r w:rsidRPr="006A0AD5">
              <w:rPr>
                <w:szCs w:val="21"/>
              </w:rPr>
              <w:t>）以联合体形</w:t>
            </w:r>
            <w:proofErr w:type="gramStart"/>
            <w:r w:rsidRPr="006A0AD5">
              <w:rPr>
                <w:szCs w:val="21"/>
              </w:rPr>
              <w:t>式参与</w:t>
            </w:r>
            <w:proofErr w:type="gramEnd"/>
            <w:r w:rsidRPr="006A0AD5">
              <w:rPr>
                <w:szCs w:val="21"/>
              </w:rPr>
              <w:t>投标的，联合体各方均未再以自己名义单独或参加其他联合体在同一标段中投标；独立参与投标的，投标人未同时参加联合体在同一标段中投标。</w:t>
            </w:r>
          </w:p>
          <w:p w14:paraId="45A051E8" w14:textId="77777777" w:rsidR="0097645B" w:rsidRPr="006A0AD5" w:rsidRDefault="0097645B" w:rsidP="00007799">
            <w:pPr>
              <w:spacing w:line="440" w:lineRule="atLeast"/>
              <w:ind w:firstLineChars="200" w:firstLine="420"/>
              <w:rPr>
                <w:szCs w:val="21"/>
              </w:rPr>
            </w:pPr>
            <w:r w:rsidRPr="006A0AD5">
              <w:rPr>
                <w:szCs w:val="21"/>
              </w:rPr>
              <w:t>……</w:t>
            </w:r>
          </w:p>
        </w:tc>
      </w:tr>
    </w:tbl>
    <w:p w14:paraId="7FA736A6" w14:textId="77777777" w:rsidR="00B5161D" w:rsidRPr="006A0AD5" w:rsidRDefault="00B5161D" w:rsidP="00007799">
      <w:pPr>
        <w:spacing w:line="440" w:lineRule="atLeast"/>
        <w:jc w:val="right"/>
        <w:rPr>
          <w:spacing w:val="4"/>
          <w:szCs w:val="21"/>
        </w:rPr>
      </w:pPr>
    </w:p>
    <w:p w14:paraId="4CE884E0" w14:textId="77777777" w:rsidR="00B5161D" w:rsidRPr="006A0AD5" w:rsidRDefault="00B5161D">
      <w:pPr>
        <w:widowControl/>
        <w:jc w:val="left"/>
        <w:rPr>
          <w:spacing w:val="4"/>
          <w:szCs w:val="21"/>
        </w:rPr>
      </w:pPr>
      <w:r w:rsidRPr="006A0AD5">
        <w:rPr>
          <w:spacing w:val="4"/>
          <w:szCs w:val="21"/>
        </w:rPr>
        <w:br w:type="page"/>
      </w:r>
    </w:p>
    <w:p w14:paraId="0F3E67E9" w14:textId="77777777" w:rsidR="0097645B" w:rsidRPr="006A0AD5" w:rsidRDefault="0097645B" w:rsidP="00007799">
      <w:pPr>
        <w:spacing w:line="440" w:lineRule="atLeast"/>
        <w:jc w:val="right"/>
      </w:pPr>
      <w:r w:rsidRPr="006A0AD5">
        <w:rPr>
          <w:spacing w:val="4"/>
          <w:szCs w:val="21"/>
        </w:rPr>
        <w:lastRenderedPageBreak/>
        <w:t>续上表</w:t>
      </w:r>
    </w:p>
    <w:tbl>
      <w:tblPr>
        <w:tblW w:w="88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59"/>
        <w:gridCol w:w="1417"/>
        <w:gridCol w:w="6515"/>
      </w:tblGrid>
      <w:tr w:rsidR="0097645B" w:rsidRPr="006A0AD5" w14:paraId="55D0C267" w14:textId="77777777" w:rsidTr="000D63A8">
        <w:tc>
          <w:tcPr>
            <w:tcW w:w="959" w:type="dxa"/>
            <w:tcBorders>
              <w:top w:val="single" w:sz="4" w:space="0" w:color="auto"/>
              <w:right w:val="single" w:sz="4" w:space="0" w:color="auto"/>
            </w:tcBorders>
            <w:vAlign w:val="center"/>
          </w:tcPr>
          <w:p w14:paraId="682503A6" w14:textId="77777777" w:rsidR="0097645B" w:rsidRPr="006A0AD5" w:rsidRDefault="0097645B" w:rsidP="00007799">
            <w:pPr>
              <w:spacing w:line="440" w:lineRule="atLeast"/>
              <w:jc w:val="center"/>
              <w:rPr>
                <w:b/>
                <w:szCs w:val="21"/>
              </w:rPr>
            </w:pPr>
            <w:r w:rsidRPr="006A0AD5">
              <w:rPr>
                <w:b/>
                <w:szCs w:val="21"/>
              </w:rPr>
              <w:t>条款号</w:t>
            </w:r>
          </w:p>
        </w:tc>
        <w:tc>
          <w:tcPr>
            <w:tcW w:w="1417" w:type="dxa"/>
            <w:tcBorders>
              <w:top w:val="single" w:sz="4" w:space="0" w:color="auto"/>
              <w:right w:val="single" w:sz="4" w:space="0" w:color="auto"/>
            </w:tcBorders>
            <w:vAlign w:val="center"/>
          </w:tcPr>
          <w:p w14:paraId="6F09E55F" w14:textId="77777777" w:rsidR="0097645B" w:rsidRPr="006A0AD5" w:rsidRDefault="0097645B" w:rsidP="00007799">
            <w:pPr>
              <w:spacing w:line="440" w:lineRule="atLeast"/>
              <w:jc w:val="center"/>
              <w:rPr>
                <w:b/>
                <w:szCs w:val="21"/>
              </w:rPr>
            </w:pPr>
            <w:r w:rsidRPr="006A0AD5">
              <w:rPr>
                <w:b/>
                <w:szCs w:val="21"/>
              </w:rPr>
              <w:t>条款内容</w:t>
            </w:r>
          </w:p>
        </w:tc>
        <w:tc>
          <w:tcPr>
            <w:tcW w:w="6515" w:type="dxa"/>
            <w:tcBorders>
              <w:top w:val="single" w:sz="4" w:space="0" w:color="auto"/>
              <w:left w:val="single" w:sz="4" w:space="0" w:color="auto"/>
              <w:right w:val="single" w:sz="4" w:space="0" w:color="auto"/>
            </w:tcBorders>
            <w:vAlign w:val="center"/>
          </w:tcPr>
          <w:p w14:paraId="69B16731" w14:textId="77777777" w:rsidR="0097645B" w:rsidRPr="006A0AD5" w:rsidRDefault="0097645B" w:rsidP="00007799">
            <w:pPr>
              <w:spacing w:line="440" w:lineRule="atLeast"/>
              <w:jc w:val="center"/>
              <w:rPr>
                <w:b/>
                <w:szCs w:val="21"/>
              </w:rPr>
            </w:pPr>
            <w:r w:rsidRPr="006A0AD5">
              <w:rPr>
                <w:b/>
                <w:szCs w:val="21"/>
              </w:rPr>
              <w:t>编列内容</w:t>
            </w:r>
          </w:p>
        </w:tc>
      </w:tr>
      <w:tr w:rsidR="0097645B" w:rsidRPr="006A0AD5" w14:paraId="6C14A948" w14:textId="77777777" w:rsidTr="000D63A8">
        <w:tc>
          <w:tcPr>
            <w:tcW w:w="959" w:type="dxa"/>
            <w:tcBorders>
              <w:top w:val="single" w:sz="4" w:space="0" w:color="auto"/>
              <w:right w:val="single" w:sz="4" w:space="0" w:color="auto"/>
            </w:tcBorders>
            <w:vAlign w:val="center"/>
          </w:tcPr>
          <w:p w14:paraId="44BED012" w14:textId="77777777" w:rsidR="0097645B" w:rsidRPr="006A0AD5" w:rsidRDefault="0097645B" w:rsidP="00007799">
            <w:pPr>
              <w:spacing w:line="440" w:lineRule="atLeast"/>
              <w:jc w:val="center"/>
              <w:rPr>
                <w:szCs w:val="21"/>
              </w:rPr>
            </w:pPr>
            <w:r w:rsidRPr="006A0AD5">
              <w:rPr>
                <w:szCs w:val="21"/>
              </w:rPr>
              <w:t>2.2.1</w:t>
            </w:r>
          </w:p>
        </w:tc>
        <w:tc>
          <w:tcPr>
            <w:tcW w:w="1417" w:type="dxa"/>
            <w:tcBorders>
              <w:top w:val="single" w:sz="4" w:space="0" w:color="auto"/>
              <w:right w:val="single" w:sz="4" w:space="0" w:color="auto"/>
            </w:tcBorders>
            <w:vAlign w:val="center"/>
          </w:tcPr>
          <w:p w14:paraId="67411688" w14:textId="77777777" w:rsidR="0097645B" w:rsidRPr="006A0AD5" w:rsidRDefault="0097645B" w:rsidP="00007799">
            <w:pPr>
              <w:spacing w:line="440" w:lineRule="atLeast"/>
              <w:jc w:val="center"/>
              <w:rPr>
                <w:szCs w:val="21"/>
              </w:rPr>
            </w:pPr>
            <w:r w:rsidRPr="006A0AD5">
              <w:rPr>
                <w:szCs w:val="21"/>
              </w:rPr>
              <w:t>分值构成</w:t>
            </w:r>
          </w:p>
          <w:p w14:paraId="470A50FF" w14:textId="77777777" w:rsidR="0097645B" w:rsidRPr="006A0AD5" w:rsidRDefault="0097645B" w:rsidP="00007799">
            <w:pPr>
              <w:spacing w:line="440" w:lineRule="atLeast"/>
              <w:ind w:leftChars="-50" w:left="-105" w:rightChars="-50" w:right="-105"/>
              <w:jc w:val="center"/>
              <w:rPr>
                <w:szCs w:val="21"/>
              </w:rPr>
            </w:pPr>
            <w:r w:rsidRPr="006A0AD5">
              <w:rPr>
                <w:szCs w:val="21"/>
              </w:rPr>
              <w:t>（总分</w:t>
            </w:r>
            <w:r w:rsidRPr="006A0AD5">
              <w:rPr>
                <w:szCs w:val="21"/>
              </w:rPr>
              <w:t>100</w:t>
            </w:r>
            <w:r w:rsidRPr="006A0AD5">
              <w:rPr>
                <w:szCs w:val="21"/>
              </w:rPr>
              <w:t>分）</w:t>
            </w:r>
            <w:r w:rsidR="00814B6D" w:rsidRPr="006A0AD5">
              <w:rPr>
                <w:szCs w:val="21"/>
                <w:vertAlign w:val="superscript"/>
              </w:rPr>
              <w:footnoteReference w:id="59"/>
            </w:r>
          </w:p>
        </w:tc>
        <w:tc>
          <w:tcPr>
            <w:tcW w:w="6515" w:type="dxa"/>
            <w:tcBorders>
              <w:top w:val="single" w:sz="4" w:space="0" w:color="auto"/>
              <w:left w:val="single" w:sz="4" w:space="0" w:color="auto"/>
              <w:right w:val="single" w:sz="4" w:space="0" w:color="auto"/>
            </w:tcBorders>
            <w:vAlign w:val="center"/>
          </w:tcPr>
          <w:p w14:paraId="71D22E8F" w14:textId="77777777" w:rsidR="0097645B" w:rsidRPr="006A0AD5" w:rsidRDefault="0097645B" w:rsidP="00007799">
            <w:pPr>
              <w:spacing w:line="440" w:lineRule="atLeast"/>
              <w:ind w:firstLineChars="200" w:firstLine="422"/>
              <w:rPr>
                <w:b/>
                <w:szCs w:val="21"/>
              </w:rPr>
            </w:pPr>
            <w:r w:rsidRPr="006A0AD5">
              <w:rPr>
                <w:b/>
                <w:szCs w:val="21"/>
              </w:rPr>
              <w:t>第一个信封（商务及技术文件）评分分值构成：</w:t>
            </w:r>
          </w:p>
          <w:p w14:paraId="275121AE" w14:textId="77777777" w:rsidR="0097645B" w:rsidRPr="006A0AD5" w:rsidRDefault="0097645B" w:rsidP="00007799">
            <w:pPr>
              <w:spacing w:line="440" w:lineRule="atLeast"/>
              <w:ind w:firstLineChars="200" w:firstLine="420"/>
              <w:rPr>
                <w:szCs w:val="21"/>
              </w:rPr>
            </w:pPr>
            <w:r w:rsidRPr="006A0AD5">
              <w:rPr>
                <w:szCs w:val="21"/>
              </w:rPr>
              <w:t>技术建议书：</w:t>
            </w:r>
            <w:r w:rsidRPr="006A0AD5">
              <w:rPr>
                <w:szCs w:val="21"/>
                <w:u w:val="single"/>
              </w:rPr>
              <w:t xml:space="preserve">      </w:t>
            </w:r>
            <w:r w:rsidRPr="006A0AD5">
              <w:rPr>
                <w:szCs w:val="21"/>
              </w:rPr>
              <w:t>分</w:t>
            </w:r>
            <w:r w:rsidR="00AD5B26" w:rsidRPr="006A0AD5">
              <w:rPr>
                <w:szCs w:val="21"/>
              </w:rPr>
              <w:t>（</w:t>
            </w:r>
            <w:r w:rsidR="00AD5B26" w:rsidRPr="006A0AD5">
              <w:rPr>
                <w:szCs w:val="18"/>
              </w:rPr>
              <w:t>25~35</w:t>
            </w:r>
            <w:r w:rsidR="00AD5B26" w:rsidRPr="006A0AD5">
              <w:rPr>
                <w:szCs w:val="18"/>
              </w:rPr>
              <w:t>分）</w:t>
            </w:r>
          </w:p>
          <w:p w14:paraId="6E85E241" w14:textId="77777777" w:rsidR="0097645B" w:rsidRPr="006A0AD5" w:rsidRDefault="0097645B" w:rsidP="00007799">
            <w:pPr>
              <w:spacing w:line="440" w:lineRule="atLeast"/>
              <w:ind w:firstLineChars="200" w:firstLine="420"/>
              <w:rPr>
                <w:szCs w:val="21"/>
              </w:rPr>
            </w:pPr>
            <w:r w:rsidRPr="006A0AD5">
              <w:rPr>
                <w:szCs w:val="21"/>
              </w:rPr>
              <w:t>主要人员：</w:t>
            </w:r>
            <w:r w:rsidRPr="006A0AD5">
              <w:rPr>
                <w:szCs w:val="21"/>
                <w:u w:val="single"/>
              </w:rPr>
              <w:t xml:space="preserve">      </w:t>
            </w:r>
            <w:r w:rsidRPr="006A0AD5">
              <w:rPr>
                <w:szCs w:val="21"/>
              </w:rPr>
              <w:t>分</w:t>
            </w:r>
            <w:r w:rsidR="00AD5B26" w:rsidRPr="006A0AD5">
              <w:rPr>
                <w:szCs w:val="21"/>
              </w:rPr>
              <w:t>（</w:t>
            </w:r>
            <w:r w:rsidR="00AD5B26" w:rsidRPr="006A0AD5">
              <w:rPr>
                <w:szCs w:val="18"/>
              </w:rPr>
              <w:t>25~40</w:t>
            </w:r>
            <w:r w:rsidR="00AD5B26" w:rsidRPr="006A0AD5">
              <w:rPr>
                <w:szCs w:val="18"/>
              </w:rPr>
              <w:t>分</w:t>
            </w:r>
            <w:r w:rsidR="00AD5B26" w:rsidRPr="006A0AD5">
              <w:rPr>
                <w:szCs w:val="21"/>
              </w:rPr>
              <w:t>）</w:t>
            </w:r>
          </w:p>
          <w:p w14:paraId="2145D3D9" w14:textId="77777777" w:rsidR="0097645B" w:rsidRPr="006A0AD5" w:rsidRDefault="0097645B" w:rsidP="00007799">
            <w:pPr>
              <w:spacing w:line="440" w:lineRule="atLeast"/>
              <w:ind w:firstLineChars="200" w:firstLine="420"/>
              <w:rPr>
                <w:szCs w:val="21"/>
              </w:rPr>
            </w:pPr>
            <w:r w:rsidRPr="006A0AD5">
              <w:rPr>
                <w:szCs w:val="21"/>
              </w:rPr>
              <w:t>技术能力</w:t>
            </w:r>
            <w:r w:rsidRPr="006A0AD5">
              <w:rPr>
                <w:rStyle w:val="aff"/>
              </w:rPr>
              <w:footnoteReference w:id="60"/>
            </w:r>
            <w:r w:rsidRPr="006A0AD5">
              <w:rPr>
                <w:szCs w:val="21"/>
              </w:rPr>
              <w:t>：</w:t>
            </w:r>
            <w:r w:rsidRPr="006A0AD5">
              <w:rPr>
                <w:szCs w:val="21"/>
                <w:u w:val="single"/>
              </w:rPr>
              <w:t xml:space="preserve">      </w:t>
            </w:r>
            <w:r w:rsidRPr="006A0AD5">
              <w:rPr>
                <w:szCs w:val="21"/>
              </w:rPr>
              <w:t>分</w:t>
            </w:r>
            <w:r w:rsidR="00AD5B26" w:rsidRPr="006A0AD5">
              <w:rPr>
                <w:szCs w:val="21"/>
              </w:rPr>
              <w:t>（</w:t>
            </w:r>
            <w:r w:rsidR="00AD5B26" w:rsidRPr="006A0AD5">
              <w:rPr>
                <w:szCs w:val="18"/>
              </w:rPr>
              <w:t>0~5</w:t>
            </w:r>
            <w:r w:rsidR="00AD5B26" w:rsidRPr="006A0AD5">
              <w:rPr>
                <w:szCs w:val="18"/>
              </w:rPr>
              <w:t>分</w:t>
            </w:r>
            <w:r w:rsidR="00AD5B26" w:rsidRPr="006A0AD5">
              <w:rPr>
                <w:szCs w:val="21"/>
              </w:rPr>
              <w:t>）</w:t>
            </w:r>
          </w:p>
          <w:p w14:paraId="0EDCE59B" w14:textId="77777777" w:rsidR="0097645B" w:rsidRPr="006A0AD5" w:rsidRDefault="0097645B" w:rsidP="00007799">
            <w:pPr>
              <w:spacing w:line="440" w:lineRule="atLeast"/>
              <w:ind w:firstLineChars="200" w:firstLine="420"/>
              <w:rPr>
                <w:szCs w:val="21"/>
              </w:rPr>
            </w:pPr>
            <w:r w:rsidRPr="006A0AD5">
              <w:rPr>
                <w:szCs w:val="21"/>
              </w:rPr>
              <w:t>业绩：</w:t>
            </w:r>
            <w:r w:rsidRPr="006A0AD5">
              <w:rPr>
                <w:szCs w:val="21"/>
                <w:u w:val="single"/>
              </w:rPr>
              <w:t xml:space="preserve">      </w:t>
            </w:r>
            <w:r w:rsidRPr="006A0AD5">
              <w:rPr>
                <w:szCs w:val="21"/>
              </w:rPr>
              <w:t>分</w:t>
            </w:r>
            <w:r w:rsidR="00AD5B26" w:rsidRPr="006A0AD5">
              <w:rPr>
                <w:szCs w:val="21"/>
              </w:rPr>
              <w:t>（</w:t>
            </w:r>
            <w:r w:rsidR="00AD5B26" w:rsidRPr="006A0AD5">
              <w:rPr>
                <w:szCs w:val="18"/>
              </w:rPr>
              <w:t>10~25</w:t>
            </w:r>
            <w:r w:rsidR="00AD5B26" w:rsidRPr="006A0AD5">
              <w:rPr>
                <w:szCs w:val="18"/>
              </w:rPr>
              <w:t>分</w:t>
            </w:r>
            <w:r w:rsidR="00AD5B26" w:rsidRPr="006A0AD5">
              <w:rPr>
                <w:szCs w:val="21"/>
              </w:rPr>
              <w:t>）</w:t>
            </w:r>
          </w:p>
          <w:p w14:paraId="4B612082" w14:textId="77777777" w:rsidR="0097645B" w:rsidRPr="006A0AD5" w:rsidRDefault="0097645B" w:rsidP="00007799">
            <w:pPr>
              <w:spacing w:line="440" w:lineRule="atLeast"/>
              <w:ind w:firstLineChars="200" w:firstLine="420"/>
              <w:rPr>
                <w:szCs w:val="21"/>
              </w:rPr>
            </w:pPr>
            <w:r w:rsidRPr="006A0AD5">
              <w:rPr>
                <w:szCs w:val="21"/>
              </w:rPr>
              <w:t>履约信誉：</w:t>
            </w:r>
            <w:r w:rsidRPr="006A0AD5">
              <w:rPr>
                <w:szCs w:val="21"/>
                <w:u w:val="single"/>
              </w:rPr>
              <w:t xml:space="preserve">      </w:t>
            </w:r>
            <w:r w:rsidRPr="006A0AD5">
              <w:rPr>
                <w:szCs w:val="21"/>
              </w:rPr>
              <w:t>分</w:t>
            </w:r>
            <w:r w:rsidR="00AD5B26" w:rsidRPr="006A0AD5">
              <w:rPr>
                <w:szCs w:val="21"/>
              </w:rPr>
              <w:t>（</w:t>
            </w:r>
            <w:r w:rsidR="00AD5B26" w:rsidRPr="006A0AD5">
              <w:rPr>
                <w:szCs w:val="18"/>
              </w:rPr>
              <w:t>5~10</w:t>
            </w:r>
            <w:r w:rsidR="00AD5B26" w:rsidRPr="006A0AD5">
              <w:rPr>
                <w:szCs w:val="18"/>
              </w:rPr>
              <w:t>分</w:t>
            </w:r>
            <w:r w:rsidR="00AD5B26" w:rsidRPr="006A0AD5">
              <w:rPr>
                <w:szCs w:val="21"/>
              </w:rPr>
              <w:t>）</w:t>
            </w:r>
          </w:p>
          <w:p w14:paraId="6828F3B7" w14:textId="77777777" w:rsidR="0097645B" w:rsidRPr="006A0AD5" w:rsidRDefault="0097645B" w:rsidP="00007799">
            <w:pPr>
              <w:spacing w:line="440" w:lineRule="atLeast"/>
              <w:ind w:firstLineChars="200" w:firstLine="420"/>
              <w:rPr>
                <w:szCs w:val="21"/>
              </w:rPr>
            </w:pPr>
            <w:r w:rsidRPr="006A0AD5">
              <w:rPr>
                <w:szCs w:val="21"/>
              </w:rPr>
              <w:t>……</w:t>
            </w:r>
          </w:p>
          <w:p w14:paraId="061AA12E" w14:textId="77777777" w:rsidR="0097645B" w:rsidRPr="006A0AD5" w:rsidRDefault="0097645B" w:rsidP="00007799">
            <w:pPr>
              <w:spacing w:line="440" w:lineRule="atLeast"/>
              <w:ind w:firstLineChars="200" w:firstLine="422"/>
              <w:rPr>
                <w:b/>
                <w:szCs w:val="21"/>
              </w:rPr>
            </w:pPr>
            <w:r w:rsidRPr="006A0AD5">
              <w:rPr>
                <w:b/>
                <w:szCs w:val="21"/>
              </w:rPr>
              <w:t>第二个信封（报价文件）评分分值构成：</w:t>
            </w:r>
          </w:p>
          <w:p w14:paraId="46A61231" w14:textId="77777777" w:rsidR="0097645B" w:rsidRPr="006A0AD5" w:rsidRDefault="0097645B" w:rsidP="00007799">
            <w:pPr>
              <w:spacing w:line="440" w:lineRule="atLeast"/>
              <w:ind w:firstLineChars="200" w:firstLine="420"/>
              <w:rPr>
                <w:szCs w:val="21"/>
              </w:rPr>
            </w:pPr>
            <w:r w:rsidRPr="006A0AD5">
              <w:rPr>
                <w:szCs w:val="21"/>
              </w:rPr>
              <w:t>评标价</w:t>
            </w:r>
            <w:r w:rsidRPr="006A0AD5">
              <w:rPr>
                <w:rStyle w:val="aff"/>
                <w:szCs w:val="21"/>
              </w:rPr>
              <w:footnoteReference w:id="61"/>
            </w:r>
            <w:r w:rsidRPr="006A0AD5">
              <w:rPr>
                <w:szCs w:val="21"/>
              </w:rPr>
              <w:t>：</w:t>
            </w:r>
            <w:r w:rsidRPr="006A0AD5">
              <w:rPr>
                <w:szCs w:val="21"/>
                <w:u w:val="single"/>
              </w:rPr>
              <w:t xml:space="preserve">           </w:t>
            </w:r>
            <w:r w:rsidRPr="006A0AD5">
              <w:rPr>
                <w:szCs w:val="21"/>
              </w:rPr>
              <w:t>分</w:t>
            </w:r>
          </w:p>
        </w:tc>
      </w:tr>
      <w:tr w:rsidR="0097645B" w:rsidRPr="006A0AD5" w14:paraId="185BE653" w14:textId="77777777" w:rsidTr="000D63A8">
        <w:tc>
          <w:tcPr>
            <w:tcW w:w="959" w:type="dxa"/>
            <w:tcBorders>
              <w:top w:val="single" w:sz="4" w:space="0" w:color="auto"/>
              <w:right w:val="single" w:sz="4" w:space="0" w:color="auto"/>
            </w:tcBorders>
            <w:vAlign w:val="center"/>
          </w:tcPr>
          <w:p w14:paraId="6FAF13EF" w14:textId="77777777" w:rsidR="0097645B" w:rsidRPr="006A0AD5" w:rsidRDefault="0097645B" w:rsidP="00007799">
            <w:pPr>
              <w:spacing w:line="440" w:lineRule="atLeast"/>
              <w:jc w:val="center"/>
              <w:rPr>
                <w:szCs w:val="21"/>
              </w:rPr>
            </w:pPr>
            <w:r w:rsidRPr="006A0AD5">
              <w:rPr>
                <w:szCs w:val="21"/>
              </w:rPr>
              <w:t>2.2.2</w:t>
            </w:r>
          </w:p>
        </w:tc>
        <w:tc>
          <w:tcPr>
            <w:tcW w:w="1417" w:type="dxa"/>
            <w:tcBorders>
              <w:top w:val="single" w:sz="4" w:space="0" w:color="auto"/>
              <w:right w:val="single" w:sz="4" w:space="0" w:color="auto"/>
            </w:tcBorders>
            <w:vAlign w:val="center"/>
          </w:tcPr>
          <w:p w14:paraId="2A9C9D81" w14:textId="77777777" w:rsidR="0097645B" w:rsidRPr="006A0AD5" w:rsidRDefault="0097645B" w:rsidP="00007799">
            <w:pPr>
              <w:spacing w:line="440" w:lineRule="atLeast"/>
              <w:jc w:val="center"/>
              <w:rPr>
                <w:szCs w:val="21"/>
              </w:rPr>
            </w:pPr>
            <w:r w:rsidRPr="006A0AD5">
              <w:rPr>
                <w:szCs w:val="21"/>
              </w:rPr>
              <w:t>评标基准价计算方法</w:t>
            </w:r>
          </w:p>
        </w:tc>
        <w:tc>
          <w:tcPr>
            <w:tcW w:w="6515" w:type="dxa"/>
            <w:tcBorders>
              <w:top w:val="single" w:sz="4" w:space="0" w:color="auto"/>
              <w:left w:val="single" w:sz="4" w:space="0" w:color="auto"/>
              <w:right w:val="single" w:sz="4" w:space="0" w:color="auto"/>
            </w:tcBorders>
            <w:vAlign w:val="center"/>
          </w:tcPr>
          <w:p w14:paraId="55532412" w14:textId="77777777" w:rsidR="007F5ECF" w:rsidRPr="006A0AD5" w:rsidRDefault="007F5ECF" w:rsidP="007F5ECF">
            <w:pPr>
              <w:spacing w:line="360" w:lineRule="atLeast"/>
              <w:rPr>
                <w:rFonts w:eastAsia="黑体"/>
                <w:szCs w:val="21"/>
              </w:rPr>
            </w:pPr>
            <w:r w:rsidRPr="006A0AD5">
              <w:rPr>
                <w:rFonts w:eastAsia="黑体"/>
                <w:szCs w:val="21"/>
              </w:rPr>
              <w:t>评标基准价计算方法：</w:t>
            </w:r>
            <w:r w:rsidRPr="006A0AD5">
              <w:rPr>
                <w:rFonts w:eastAsia="黑体"/>
                <w:szCs w:val="21"/>
              </w:rPr>
              <w:t xml:space="preserve"> </w:t>
            </w:r>
          </w:p>
          <w:p w14:paraId="719BA7F1" w14:textId="77777777" w:rsidR="007F5ECF" w:rsidRPr="006A0AD5" w:rsidRDefault="007F5ECF" w:rsidP="007F5ECF">
            <w:pPr>
              <w:spacing w:line="360" w:lineRule="atLeast"/>
              <w:rPr>
                <w:rFonts w:eastAsia="黑体"/>
                <w:szCs w:val="21"/>
              </w:rPr>
            </w:pPr>
            <w:r w:rsidRPr="006A0AD5">
              <w:rPr>
                <w:rFonts w:eastAsia="黑体"/>
                <w:szCs w:val="21"/>
              </w:rPr>
              <w:t>在开标现场，招标人将当场计算并宣布评标基准价。</w:t>
            </w:r>
          </w:p>
          <w:p w14:paraId="7B86CDD8" w14:textId="77777777" w:rsidR="007F5ECF" w:rsidRPr="006A0AD5" w:rsidRDefault="007F5ECF" w:rsidP="007F5ECF">
            <w:pPr>
              <w:spacing w:line="360" w:lineRule="atLeast"/>
              <w:rPr>
                <w:rFonts w:eastAsia="黑体"/>
                <w:szCs w:val="21"/>
              </w:rPr>
            </w:pPr>
            <w:r w:rsidRPr="006A0AD5">
              <w:rPr>
                <w:rFonts w:eastAsia="黑体"/>
                <w:szCs w:val="21"/>
              </w:rPr>
              <w:t>(1)</w:t>
            </w:r>
            <w:r w:rsidRPr="006A0AD5">
              <w:rPr>
                <w:rFonts w:eastAsia="黑体"/>
                <w:szCs w:val="21"/>
              </w:rPr>
              <w:t>评标价的确定：评标价</w:t>
            </w:r>
            <w:r w:rsidRPr="006A0AD5">
              <w:rPr>
                <w:rFonts w:eastAsia="黑体"/>
                <w:szCs w:val="21"/>
              </w:rPr>
              <w:t>=</w:t>
            </w:r>
            <w:r w:rsidRPr="006A0AD5">
              <w:rPr>
                <w:rFonts w:eastAsia="黑体"/>
                <w:szCs w:val="21"/>
              </w:rPr>
              <w:t>投标</w:t>
            </w:r>
            <w:proofErr w:type="gramStart"/>
            <w:r w:rsidRPr="006A0AD5">
              <w:rPr>
                <w:rFonts w:eastAsia="黑体"/>
                <w:szCs w:val="21"/>
              </w:rPr>
              <w:t>函文字</w:t>
            </w:r>
            <w:proofErr w:type="gramEnd"/>
            <w:r w:rsidRPr="006A0AD5">
              <w:rPr>
                <w:rFonts w:eastAsia="黑体"/>
                <w:szCs w:val="21"/>
              </w:rPr>
              <w:t>报价</w:t>
            </w:r>
          </w:p>
          <w:p w14:paraId="7D93DD10" w14:textId="77777777" w:rsidR="007F5ECF" w:rsidRPr="006A0AD5" w:rsidRDefault="007F5ECF" w:rsidP="007F5ECF">
            <w:pPr>
              <w:spacing w:line="360" w:lineRule="atLeast"/>
              <w:rPr>
                <w:rFonts w:eastAsia="黑体"/>
                <w:szCs w:val="21"/>
              </w:rPr>
            </w:pPr>
            <w:r w:rsidRPr="006A0AD5">
              <w:rPr>
                <w:rFonts w:eastAsia="黑体"/>
                <w:szCs w:val="21"/>
              </w:rPr>
              <w:t>(2)</w:t>
            </w:r>
            <w:r w:rsidRPr="006A0AD5">
              <w:rPr>
                <w:rFonts w:eastAsia="黑体"/>
                <w:szCs w:val="21"/>
              </w:rPr>
              <w:t>评标价平均值的计算：</w:t>
            </w:r>
          </w:p>
          <w:p w14:paraId="2C94A9EC" w14:textId="77777777" w:rsidR="007F5ECF" w:rsidRPr="006A0AD5" w:rsidRDefault="007F5ECF" w:rsidP="007F5ECF">
            <w:pPr>
              <w:spacing w:line="360" w:lineRule="atLeast"/>
              <w:rPr>
                <w:rFonts w:eastAsia="黑体"/>
                <w:szCs w:val="21"/>
              </w:rPr>
            </w:pPr>
            <w:r w:rsidRPr="006A0AD5">
              <w:rPr>
                <w:rFonts w:eastAsia="黑体"/>
                <w:szCs w:val="21"/>
              </w:rPr>
              <w:t>方案</w:t>
            </w:r>
            <w:proofErr w:type="gramStart"/>
            <w:r w:rsidRPr="006A0AD5">
              <w:rPr>
                <w:rFonts w:eastAsia="黑体"/>
                <w:szCs w:val="21"/>
              </w:rPr>
              <w:t>一</w:t>
            </w:r>
            <w:proofErr w:type="gramEnd"/>
            <w:r w:rsidRPr="006A0AD5">
              <w:rPr>
                <w:rFonts w:eastAsia="黑体"/>
                <w:szCs w:val="21"/>
              </w:rPr>
              <w:t>：按第一个信封（商务及技术文件）评审得分由高到低的</w:t>
            </w:r>
            <w:r w:rsidRPr="006A0AD5">
              <w:rPr>
                <w:rFonts w:eastAsia="黑体"/>
                <w:szCs w:val="21"/>
              </w:rPr>
              <w:t xml:space="preserve"> </w:t>
            </w:r>
            <w:r w:rsidRPr="006A0AD5">
              <w:rPr>
                <w:rFonts w:eastAsia="黑体"/>
                <w:szCs w:val="21"/>
              </w:rPr>
              <w:t>顺序选取前</w:t>
            </w:r>
            <w:r w:rsidRPr="006A0AD5">
              <w:rPr>
                <w:rFonts w:eastAsia="黑体"/>
                <w:szCs w:val="21"/>
              </w:rPr>
              <w:t xml:space="preserve"> 3 </w:t>
            </w:r>
            <w:r w:rsidRPr="006A0AD5">
              <w:rPr>
                <w:rFonts w:eastAsia="黑体"/>
                <w:szCs w:val="21"/>
              </w:rPr>
              <w:t>名（若不足</w:t>
            </w:r>
            <w:r w:rsidRPr="006A0AD5">
              <w:rPr>
                <w:rFonts w:eastAsia="黑体"/>
                <w:szCs w:val="21"/>
              </w:rPr>
              <w:t xml:space="preserve"> 3 </w:t>
            </w:r>
            <w:r w:rsidRPr="006A0AD5">
              <w:rPr>
                <w:rFonts w:eastAsia="黑体"/>
                <w:szCs w:val="21"/>
              </w:rPr>
              <w:t>名，则选取相应数量），对其第二个信封（报</w:t>
            </w:r>
            <w:r w:rsidRPr="006A0AD5">
              <w:rPr>
                <w:rFonts w:eastAsia="黑体"/>
                <w:szCs w:val="21"/>
              </w:rPr>
              <w:t xml:space="preserve"> </w:t>
            </w:r>
            <w:r w:rsidRPr="006A0AD5">
              <w:rPr>
                <w:rFonts w:eastAsia="黑体"/>
                <w:szCs w:val="21"/>
              </w:rPr>
              <w:t>价文件）的评标价作算术平均（根据第二章</w:t>
            </w:r>
            <w:r w:rsidRPr="006A0AD5">
              <w:rPr>
                <w:rFonts w:eastAsia="黑体"/>
                <w:szCs w:val="21"/>
              </w:rPr>
              <w:t>“</w:t>
            </w:r>
            <w:r w:rsidRPr="006A0AD5">
              <w:rPr>
                <w:rFonts w:eastAsia="黑体"/>
                <w:szCs w:val="21"/>
              </w:rPr>
              <w:t>投标人须知</w:t>
            </w:r>
            <w:r w:rsidRPr="006A0AD5">
              <w:rPr>
                <w:rFonts w:eastAsia="黑体"/>
                <w:szCs w:val="21"/>
              </w:rPr>
              <w:t>”</w:t>
            </w:r>
            <w:r w:rsidRPr="006A0AD5">
              <w:rPr>
                <w:rFonts w:eastAsia="黑体"/>
                <w:szCs w:val="21"/>
              </w:rPr>
              <w:t>第</w:t>
            </w:r>
            <w:r w:rsidRPr="006A0AD5">
              <w:rPr>
                <w:rFonts w:eastAsia="黑体"/>
                <w:szCs w:val="21"/>
              </w:rPr>
              <w:t xml:space="preserve"> 5.2.4 </w:t>
            </w:r>
            <w:r w:rsidRPr="006A0AD5">
              <w:rPr>
                <w:rFonts w:eastAsia="黑体"/>
                <w:szCs w:val="21"/>
              </w:rPr>
              <w:t>项</w:t>
            </w:r>
            <w:r w:rsidRPr="006A0AD5">
              <w:rPr>
                <w:rFonts w:eastAsia="黑体"/>
                <w:szCs w:val="21"/>
              </w:rPr>
              <w:t xml:space="preserve"> </w:t>
            </w:r>
            <w:r w:rsidRPr="006A0AD5">
              <w:rPr>
                <w:rFonts w:eastAsia="黑体"/>
                <w:szCs w:val="21"/>
              </w:rPr>
              <w:t>规定在开标现场被宣布为不进入评标基准价计算的投标报价除外），将</w:t>
            </w:r>
            <w:r w:rsidRPr="006A0AD5">
              <w:rPr>
                <w:rFonts w:eastAsia="黑体"/>
                <w:szCs w:val="21"/>
              </w:rPr>
              <w:t xml:space="preserve"> </w:t>
            </w:r>
            <w:r w:rsidRPr="006A0AD5">
              <w:rPr>
                <w:rFonts w:eastAsia="黑体"/>
                <w:szCs w:val="21"/>
              </w:rPr>
              <w:t>该平均值作为评标价平均值；</w:t>
            </w:r>
          </w:p>
          <w:p w14:paraId="5E4786FE" w14:textId="77777777" w:rsidR="007F5ECF" w:rsidRPr="006A0AD5" w:rsidRDefault="007F5ECF" w:rsidP="007F5ECF">
            <w:pPr>
              <w:spacing w:line="360" w:lineRule="atLeast"/>
              <w:rPr>
                <w:rFonts w:eastAsia="黑体"/>
                <w:szCs w:val="21"/>
              </w:rPr>
            </w:pPr>
            <w:r w:rsidRPr="006A0AD5">
              <w:rPr>
                <w:rFonts w:eastAsia="黑体"/>
                <w:szCs w:val="21"/>
              </w:rPr>
              <w:t>方案二：除按第二章</w:t>
            </w:r>
            <w:r w:rsidRPr="006A0AD5">
              <w:rPr>
                <w:rFonts w:eastAsia="黑体"/>
                <w:szCs w:val="21"/>
              </w:rPr>
              <w:t>“</w:t>
            </w:r>
            <w:r w:rsidRPr="006A0AD5">
              <w:rPr>
                <w:rFonts w:eastAsia="黑体"/>
                <w:szCs w:val="21"/>
              </w:rPr>
              <w:t>投标人须知</w:t>
            </w:r>
            <w:r w:rsidRPr="006A0AD5">
              <w:rPr>
                <w:rFonts w:eastAsia="黑体"/>
                <w:szCs w:val="21"/>
              </w:rPr>
              <w:t>”</w:t>
            </w:r>
            <w:r w:rsidRPr="006A0AD5">
              <w:rPr>
                <w:rFonts w:eastAsia="黑体"/>
                <w:szCs w:val="21"/>
              </w:rPr>
              <w:t>第</w:t>
            </w:r>
            <w:r w:rsidRPr="006A0AD5">
              <w:rPr>
                <w:rFonts w:eastAsia="黑体"/>
                <w:szCs w:val="21"/>
              </w:rPr>
              <w:t>5.2.4</w:t>
            </w:r>
            <w:r w:rsidRPr="006A0AD5">
              <w:rPr>
                <w:rFonts w:eastAsia="黑体"/>
                <w:szCs w:val="21"/>
              </w:rPr>
              <w:t>项规定开标现场被宣布为不进入评标基准价计算的投标报价之外，所有投标人的评标价去掉一个最高值和一个最低值后的算术平均值即为评标价平均值（如果参与评标价平均值计算的有效投标人少于</w:t>
            </w:r>
            <w:r w:rsidRPr="006A0AD5">
              <w:rPr>
                <w:rFonts w:eastAsia="黑体"/>
                <w:szCs w:val="21"/>
              </w:rPr>
              <w:t>5</w:t>
            </w:r>
            <w:r w:rsidRPr="006A0AD5">
              <w:rPr>
                <w:rFonts w:eastAsia="黑体"/>
                <w:szCs w:val="21"/>
              </w:rPr>
              <w:t>家时，则计算评标价平均值时不去掉最高值和最低值）。</w:t>
            </w:r>
          </w:p>
          <w:p w14:paraId="7912AA51" w14:textId="77777777" w:rsidR="007F5ECF" w:rsidRPr="006A0AD5" w:rsidRDefault="007F5ECF" w:rsidP="007F5ECF">
            <w:pPr>
              <w:spacing w:line="360" w:lineRule="atLeast"/>
              <w:rPr>
                <w:rFonts w:eastAsia="黑体"/>
                <w:szCs w:val="21"/>
              </w:rPr>
            </w:pPr>
            <w:r w:rsidRPr="006A0AD5">
              <w:rPr>
                <w:rFonts w:eastAsia="黑体"/>
                <w:szCs w:val="21"/>
              </w:rPr>
              <w:t>(3)</w:t>
            </w:r>
            <w:r w:rsidRPr="006A0AD5">
              <w:rPr>
                <w:rFonts w:eastAsia="黑体"/>
                <w:szCs w:val="21"/>
              </w:rPr>
              <w:t>评标基准价的确定</w:t>
            </w:r>
            <w:r w:rsidRPr="006A0AD5">
              <w:rPr>
                <w:rFonts w:eastAsia="黑体"/>
                <w:szCs w:val="21"/>
              </w:rPr>
              <w:t>:</w:t>
            </w:r>
          </w:p>
          <w:p w14:paraId="5C1CE2C8" w14:textId="77777777" w:rsidR="007F5ECF" w:rsidRPr="006A0AD5" w:rsidRDefault="007F5ECF" w:rsidP="007F5ECF">
            <w:pPr>
              <w:spacing w:line="360" w:lineRule="atLeast"/>
              <w:rPr>
                <w:rFonts w:eastAsia="黑体"/>
                <w:szCs w:val="21"/>
              </w:rPr>
            </w:pPr>
            <w:r w:rsidRPr="006A0AD5">
              <w:rPr>
                <w:rFonts w:eastAsia="黑体" w:hint="eastAsia"/>
                <w:szCs w:val="21"/>
              </w:rPr>
              <w:t>评标基准价</w:t>
            </w:r>
            <w:r w:rsidRPr="006A0AD5">
              <w:rPr>
                <w:rFonts w:eastAsia="黑体"/>
                <w:szCs w:val="21"/>
              </w:rPr>
              <w:t>=</w:t>
            </w:r>
            <w:r w:rsidRPr="006A0AD5">
              <w:rPr>
                <w:rFonts w:eastAsia="黑体"/>
                <w:szCs w:val="21"/>
              </w:rPr>
              <w:t>评标价平均值</w:t>
            </w:r>
            <w:r w:rsidRPr="006A0AD5">
              <w:rPr>
                <w:rFonts w:eastAsia="黑体"/>
                <w:szCs w:val="21"/>
              </w:rPr>
              <w:t>×</w:t>
            </w:r>
            <w:r w:rsidRPr="006A0AD5">
              <w:rPr>
                <w:rFonts w:eastAsia="黑体"/>
                <w:szCs w:val="21"/>
              </w:rPr>
              <w:t>（</w:t>
            </w:r>
            <w:r w:rsidRPr="006A0AD5">
              <w:rPr>
                <w:rFonts w:eastAsia="黑体"/>
                <w:szCs w:val="21"/>
              </w:rPr>
              <w:t>1-</w:t>
            </w:r>
            <w:r w:rsidRPr="006A0AD5">
              <w:rPr>
                <w:rFonts w:eastAsia="黑体"/>
                <w:szCs w:val="21"/>
              </w:rPr>
              <w:t>下浮系数）</w:t>
            </w:r>
          </w:p>
          <w:p w14:paraId="5B34E826" w14:textId="77777777" w:rsidR="007F5ECF" w:rsidRPr="006A0AD5" w:rsidRDefault="007F5ECF" w:rsidP="007F5ECF">
            <w:pPr>
              <w:spacing w:line="360" w:lineRule="atLeast"/>
              <w:rPr>
                <w:rFonts w:eastAsia="黑体"/>
                <w:szCs w:val="21"/>
              </w:rPr>
            </w:pPr>
            <w:r w:rsidRPr="006A0AD5">
              <w:rPr>
                <w:rFonts w:eastAsia="黑体"/>
                <w:szCs w:val="21"/>
              </w:rPr>
              <w:t>下浮系数将从</w:t>
            </w:r>
            <w:r w:rsidRPr="006A0AD5">
              <w:rPr>
                <w:rFonts w:eastAsia="黑体"/>
                <w:szCs w:val="21"/>
              </w:rPr>
              <w:t>1%~5%</w:t>
            </w:r>
            <w:r w:rsidRPr="006A0AD5">
              <w:rPr>
                <w:rFonts w:eastAsia="黑体"/>
                <w:szCs w:val="21"/>
              </w:rPr>
              <w:t>中选取</w:t>
            </w:r>
            <w:r w:rsidRPr="006A0AD5">
              <w:rPr>
                <w:rFonts w:eastAsia="黑体"/>
                <w:szCs w:val="21"/>
              </w:rPr>
              <w:t>5</w:t>
            </w:r>
            <w:r w:rsidRPr="006A0AD5">
              <w:rPr>
                <w:rFonts w:eastAsia="黑体"/>
                <w:szCs w:val="21"/>
              </w:rPr>
              <w:t>个数，步距不小于</w:t>
            </w:r>
            <w:r w:rsidRPr="006A0AD5">
              <w:rPr>
                <w:rFonts w:eastAsia="黑体"/>
                <w:szCs w:val="21"/>
              </w:rPr>
              <w:t>0.5%</w:t>
            </w:r>
            <w:r w:rsidRPr="006A0AD5">
              <w:rPr>
                <w:rFonts w:eastAsia="黑体"/>
                <w:szCs w:val="21"/>
              </w:rPr>
              <w:t>，设置等差数列，并在开标时随机抽取。</w:t>
            </w:r>
            <w:r w:rsidRPr="006A0AD5">
              <w:rPr>
                <w:rFonts w:eastAsia="黑体"/>
                <w:szCs w:val="21"/>
                <w:vertAlign w:val="superscript"/>
              </w:rPr>
              <w:footnoteReference w:id="62"/>
            </w:r>
          </w:p>
          <w:p w14:paraId="17BADD50" w14:textId="77777777" w:rsidR="007F5ECF" w:rsidRPr="006A0AD5" w:rsidRDefault="007F5ECF" w:rsidP="007F5ECF">
            <w:pPr>
              <w:spacing w:line="360" w:lineRule="atLeast"/>
              <w:rPr>
                <w:rFonts w:eastAsia="黑体"/>
                <w:szCs w:val="21"/>
              </w:rPr>
            </w:pPr>
            <w:r w:rsidRPr="006A0AD5">
              <w:rPr>
                <w:rFonts w:eastAsia="黑体"/>
                <w:szCs w:val="21"/>
              </w:rPr>
              <w:lastRenderedPageBreak/>
              <w:t>如果投标人认为某一标段的评标基准价计算有误，</w:t>
            </w:r>
            <w:r w:rsidRPr="006A0AD5">
              <w:rPr>
                <w:rFonts w:eastAsia="黑体"/>
                <w:szCs w:val="21"/>
              </w:rPr>
              <w:t xml:space="preserve"> </w:t>
            </w:r>
            <w:r w:rsidRPr="006A0AD5">
              <w:rPr>
                <w:rFonts w:eastAsia="黑体"/>
                <w:szCs w:val="21"/>
              </w:rPr>
              <w:t>有权在开标现场提出，经当场核实确认之后，可重新宣布评标基准价。</w:t>
            </w:r>
          </w:p>
          <w:p w14:paraId="76C901ED" w14:textId="77777777" w:rsidR="0097645B" w:rsidRPr="006A0AD5" w:rsidRDefault="007F5ECF" w:rsidP="005F666B">
            <w:pPr>
              <w:spacing w:line="440" w:lineRule="atLeast"/>
              <w:rPr>
                <w:szCs w:val="21"/>
              </w:rPr>
            </w:pPr>
            <w:r w:rsidRPr="006A0AD5">
              <w:rPr>
                <w:rFonts w:eastAsia="黑体"/>
                <w:szCs w:val="21"/>
              </w:rPr>
              <w:t>在评标过程中，评标委员会应对招标人计算的评标基准价进行复核，存在计算错误的应予以修正并在评标报告中</w:t>
            </w:r>
            <w:proofErr w:type="gramStart"/>
            <w:r w:rsidRPr="006A0AD5">
              <w:rPr>
                <w:rFonts w:eastAsia="黑体"/>
                <w:szCs w:val="21"/>
              </w:rPr>
              <w:t>作出</w:t>
            </w:r>
            <w:proofErr w:type="gramEnd"/>
            <w:r w:rsidRPr="006A0AD5">
              <w:rPr>
                <w:rFonts w:eastAsia="黑体"/>
                <w:szCs w:val="21"/>
              </w:rPr>
              <w:t>说明。除此之外，评标基准价在整个评标期间保持不变，不随任何因素发生变化。</w:t>
            </w:r>
          </w:p>
        </w:tc>
      </w:tr>
      <w:tr w:rsidR="0097645B" w:rsidRPr="006A0AD5" w14:paraId="45CE37B0" w14:textId="77777777" w:rsidTr="000D63A8">
        <w:tc>
          <w:tcPr>
            <w:tcW w:w="959" w:type="dxa"/>
            <w:tcBorders>
              <w:top w:val="single" w:sz="4" w:space="0" w:color="auto"/>
              <w:right w:val="single" w:sz="4" w:space="0" w:color="auto"/>
            </w:tcBorders>
            <w:vAlign w:val="center"/>
          </w:tcPr>
          <w:p w14:paraId="189FB022" w14:textId="77777777" w:rsidR="0097645B" w:rsidRPr="006A0AD5" w:rsidRDefault="0097645B" w:rsidP="00007799">
            <w:pPr>
              <w:spacing w:line="440" w:lineRule="atLeast"/>
              <w:jc w:val="center"/>
              <w:rPr>
                <w:szCs w:val="21"/>
              </w:rPr>
            </w:pPr>
            <w:r w:rsidRPr="006A0AD5">
              <w:rPr>
                <w:szCs w:val="21"/>
              </w:rPr>
              <w:lastRenderedPageBreak/>
              <w:t>2.2.3</w:t>
            </w:r>
          </w:p>
        </w:tc>
        <w:tc>
          <w:tcPr>
            <w:tcW w:w="1417" w:type="dxa"/>
            <w:tcBorders>
              <w:top w:val="single" w:sz="4" w:space="0" w:color="auto"/>
              <w:right w:val="single" w:sz="4" w:space="0" w:color="auto"/>
            </w:tcBorders>
            <w:vAlign w:val="center"/>
          </w:tcPr>
          <w:p w14:paraId="4134C1BF" w14:textId="77777777" w:rsidR="0097645B" w:rsidRPr="006A0AD5" w:rsidRDefault="0097645B" w:rsidP="00007799">
            <w:pPr>
              <w:spacing w:line="440" w:lineRule="atLeast"/>
              <w:ind w:leftChars="-50" w:left="-105" w:rightChars="-50" w:right="-105"/>
              <w:jc w:val="center"/>
              <w:rPr>
                <w:szCs w:val="21"/>
              </w:rPr>
            </w:pPr>
            <w:r w:rsidRPr="006A0AD5">
              <w:rPr>
                <w:szCs w:val="21"/>
              </w:rPr>
              <w:t>评标价的偏差率计算公式</w:t>
            </w:r>
          </w:p>
        </w:tc>
        <w:tc>
          <w:tcPr>
            <w:tcW w:w="6515" w:type="dxa"/>
            <w:tcBorders>
              <w:top w:val="single" w:sz="4" w:space="0" w:color="auto"/>
              <w:left w:val="single" w:sz="4" w:space="0" w:color="auto"/>
              <w:right w:val="single" w:sz="4" w:space="0" w:color="auto"/>
            </w:tcBorders>
            <w:vAlign w:val="center"/>
          </w:tcPr>
          <w:p w14:paraId="1FF99B79" w14:textId="77777777" w:rsidR="0097645B" w:rsidRPr="006A0AD5" w:rsidRDefault="00AD5B26" w:rsidP="00007799">
            <w:pPr>
              <w:spacing w:line="440" w:lineRule="atLeast"/>
              <w:ind w:firstLineChars="200" w:firstLine="420"/>
              <w:rPr>
                <w:rFonts w:eastAsia="黑体"/>
                <w:b/>
                <w:szCs w:val="21"/>
              </w:rPr>
            </w:pPr>
            <w:r w:rsidRPr="006A0AD5">
              <w:rPr>
                <w:rFonts w:eastAsia="黑体"/>
                <w:szCs w:val="21"/>
              </w:rPr>
              <w:t>偏差率</w:t>
            </w:r>
            <w:r w:rsidRPr="006A0AD5">
              <w:rPr>
                <w:rFonts w:eastAsia="黑体"/>
                <w:szCs w:val="21"/>
              </w:rPr>
              <w:t>=100% ×</w:t>
            </w:r>
            <w:r w:rsidRPr="006A0AD5">
              <w:rPr>
                <w:rFonts w:eastAsia="黑体"/>
                <w:szCs w:val="21"/>
              </w:rPr>
              <w:t>（投标人评标价－评标基准价）</w:t>
            </w:r>
            <w:r w:rsidRPr="006A0AD5">
              <w:rPr>
                <w:rFonts w:eastAsia="黑体"/>
                <w:szCs w:val="21"/>
              </w:rPr>
              <w:t>/</w:t>
            </w:r>
            <w:r w:rsidRPr="006A0AD5">
              <w:rPr>
                <w:rFonts w:eastAsia="黑体"/>
                <w:szCs w:val="21"/>
              </w:rPr>
              <w:t>评标基准价</w:t>
            </w:r>
          </w:p>
        </w:tc>
      </w:tr>
    </w:tbl>
    <w:p w14:paraId="133B46C3" w14:textId="77777777" w:rsidR="0097645B" w:rsidRPr="006A0AD5" w:rsidRDefault="0097645B" w:rsidP="00007799">
      <w:pPr>
        <w:widowControl/>
        <w:spacing w:line="440" w:lineRule="atLeast"/>
        <w:jc w:val="left"/>
      </w:pPr>
    </w:p>
    <w:p w14:paraId="641668ED" w14:textId="77777777" w:rsidR="0097645B" w:rsidRPr="006A0AD5" w:rsidRDefault="0097645B" w:rsidP="00007799">
      <w:pPr>
        <w:widowControl/>
        <w:spacing w:line="440" w:lineRule="atLeast"/>
        <w:jc w:val="left"/>
      </w:pPr>
      <w:r w:rsidRPr="006A0AD5">
        <w:br w:type="page"/>
      </w:r>
    </w:p>
    <w:p w14:paraId="4AC42DE1" w14:textId="77777777" w:rsidR="0097645B" w:rsidRPr="006A0AD5" w:rsidRDefault="0097645B" w:rsidP="00007799">
      <w:pPr>
        <w:spacing w:line="440" w:lineRule="atLeast"/>
        <w:jc w:val="right"/>
      </w:pPr>
      <w:r w:rsidRPr="006A0AD5">
        <w:rPr>
          <w:spacing w:val="4"/>
          <w:szCs w:val="21"/>
        </w:rPr>
        <w:lastRenderedPageBreak/>
        <w:t>续上表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430"/>
        <w:gridCol w:w="656"/>
        <w:gridCol w:w="1170"/>
        <w:gridCol w:w="1714"/>
        <w:gridCol w:w="822"/>
        <w:gridCol w:w="2746"/>
      </w:tblGrid>
      <w:tr w:rsidR="006A0AD5" w:rsidRPr="006A0AD5" w14:paraId="0A5404C1" w14:textId="77777777" w:rsidTr="008A3367">
        <w:trPr>
          <w:tblHeader/>
        </w:trPr>
        <w:tc>
          <w:tcPr>
            <w:tcW w:w="761" w:type="pct"/>
            <w:vMerge w:val="restart"/>
            <w:tcBorders>
              <w:top w:val="single" w:sz="4" w:space="0" w:color="auto"/>
            </w:tcBorders>
            <w:vAlign w:val="center"/>
          </w:tcPr>
          <w:p w14:paraId="6320EC26" w14:textId="77777777" w:rsidR="0097645B" w:rsidRPr="006A0AD5" w:rsidRDefault="0097645B" w:rsidP="00007799">
            <w:pPr>
              <w:spacing w:line="440" w:lineRule="atLeast"/>
              <w:jc w:val="center"/>
              <w:rPr>
                <w:b/>
                <w:szCs w:val="21"/>
              </w:rPr>
            </w:pPr>
            <w:r w:rsidRPr="006A0AD5">
              <w:rPr>
                <w:b/>
                <w:szCs w:val="21"/>
              </w:rPr>
              <w:t>条款号</w:t>
            </w:r>
          </w:p>
        </w:tc>
        <w:tc>
          <w:tcPr>
            <w:tcW w:w="2695" w:type="pct"/>
            <w:gridSpan w:val="5"/>
            <w:tcBorders>
              <w:top w:val="single" w:sz="4" w:space="0" w:color="auto"/>
            </w:tcBorders>
          </w:tcPr>
          <w:p w14:paraId="01105EBA" w14:textId="77777777" w:rsidR="0097645B" w:rsidRPr="006A0AD5" w:rsidRDefault="0097645B" w:rsidP="00007799">
            <w:pPr>
              <w:spacing w:line="440" w:lineRule="atLeast"/>
              <w:jc w:val="center"/>
              <w:rPr>
                <w:b/>
                <w:szCs w:val="21"/>
              </w:rPr>
            </w:pPr>
            <w:r w:rsidRPr="006A0AD5">
              <w:rPr>
                <w:b/>
                <w:szCs w:val="21"/>
              </w:rPr>
              <w:t>评分因素与权重分值</w:t>
            </w:r>
            <w:r w:rsidRPr="006A0AD5">
              <w:rPr>
                <w:rStyle w:val="aff"/>
                <w:b/>
                <w:szCs w:val="21"/>
              </w:rPr>
              <w:footnoteReference w:id="63"/>
            </w:r>
          </w:p>
        </w:tc>
        <w:tc>
          <w:tcPr>
            <w:tcW w:w="1544" w:type="pct"/>
            <w:vMerge w:val="restart"/>
            <w:tcBorders>
              <w:top w:val="single" w:sz="4" w:space="0" w:color="auto"/>
            </w:tcBorders>
            <w:vAlign w:val="center"/>
          </w:tcPr>
          <w:p w14:paraId="6C0EAEC7" w14:textId="77777777" w:rsidR="0097645B" w:rsidRPr="006A0AD5" w:rsidRDefault="0097645B" w:rsidP="00007799">
            <w:pPr>
              <w:spacing w:line="440" w:lineRule="atLeast"/>
              <w:jc w:val="center"/>
              <w:rPr>
                <w:b/>
                <w:szCs w:val="21"/>
              </w:rPr>
            </w:pPr>
            <w:r w:rsidRPr="006A0AD5">
              <w:rPr>
                <w:b/>
                <w:szCs w:val="21"/>
              </w:rPr>
              <w:t>评分标准</w:t>
            </w:r>
            <w:r w:rsidRPr="006A0AD5">
              <w:rPr>
                <w:rStyle w:val="aff"/>
                <w:b/>
                <w:szCs w:val="21"/>
              </w:rPr>
              <w:footnoteReference w:id="64"/>
            </w:r>
          </w:p>
        </w:tc>
      </w:tr>
      <w:tr w:rsidR="006A0AD5" w:rsidRPr="006A0AD5" w14:paraId="1474A29D" w14:textId="77777777" w:rsidTr="008A3367">
        <w:trPr>
          <w:tblHeader/>
        </w:trPr>
        <w:tc>
          <w:tcPr>
            <w:tcW w:w="761" w:type="pct"/>
            <w:vMerge/>
            <w:vAlign w:val="center"/>
          </w:tcPr>
          <w:p w14:paraId="544713E3" w14:textId="77777777" w:rsidR="0097645B" w:rsidRPr="006A0AD5" w:rsidRDefault="0097645B" w:rsidP="00007799">
            <w:pPr>
              <w:spacing w:line="440" w:lineRule="atLeast"/>
              <w:jc w:val="center"/>
              <w:rPr>
                <w:b/>
                <w:szCs w:val="21"/>
              </w:rPr>
            </w:pPr>
          </w:p>
        </w:tc>
        <w:tc>
          <w:tcPr>
            <w:tcW w:w="611" w:type="pct"/>
            <w:gridSpan w:val="2"/>
            <w:vAlign w:val="center"/>
          </w:tcPr>
          <w:p w14:paraId="45D2D903" w14:textId="77777777" w:rsidR="0097645B" w:rsidRPr="006A0AD5" w:rsidRDefault="0097645B" w:rsidP="00007799">
            <w:pPr>
              <w:spacing w:line="440" w:lineRule="atLeast"/>
              <w:jc w:val="center"/>
              <w:rPr>
                <w:b/>
                <w:szCs w:val="21"/>
              </w:rPr>
            </w:pPr>
            <w:r w:rsidRPr="006A0AD5">
              <w:rPr>
                <w:b/>
                <w:szCs w:val="21"/>
              </w:rPr>
              <w:t>评分因素</w:t>
            </w:r>
          </w:p>
        </w:tc>
        <w:tc>
          <w:tcPr>
            <w:tcW w:w="658" w:type="pct"/>
            <w:vAlign w:val="center"/>
          </w:tcPr>
          <w:p w14:paraId="44DC10FF" w14:textId="77777777" w:rsidR="0097645B" w:rsidRPr="006A0AD5" w:rsidRDefault="0097645B" w:rsidP="00007799">
            <w:pPr>
              <w:spacing w:line="440" w:lineRule="atLeast"/>
              <w:ind w:leftChars="-50" w:left="-105" w:rightChars="-50" w:right="-105"/>
              <w:jc w:val="center"/>
              <w:rPr>
                <w:b/>
                <w:szCs w:val="21"/>
              </w:rPr>
            </w:pPr>
            <w:r w:rsidRPr="006A0AD5">
              <w:rPr>
                <w:b/>
                <w:szCs w:val="21"/>
              </w:rPr>
              <w:t>评分因素权重分值</w:t>
            </w:r>
          </w:p>
        </w:tc>
        <w:tc>
          <w:tcPr>
            <w:tcW w:w="964" w:type="pct"/>
            <w:vAlign w:val="center"/>
          </w:tcPr>
          <w:p w14:paraId="4984D65C" w14:textId="77777777" w:rsidR="0097645B" w:rsidRPr="006A0AD5" w:rsidRDefault="0097645B" w:rsidP="00007799">
            <w:pPr>
              <w:spacing w:line="440" w:lineRule="atLeast"/>
              <w:jc w:val="center"/>
              <w:rPr>
                <w:b/>
                <w:szCs w:val="21"/>
              </w:rPr>
            </w:pPr>
            <w:r w:rsidRPr="006A0AD5">
              <w:rPr>
                <w:b/>
                <w:szCs w:val="21"/>
              </w:rPr>
              <w:t>各评分因素细分项</w:t>
            </w:r>
          </w:p>
        </w:tc>
        <w:tc>
          <w:tcPr>
            <w:tcW w:w="462" w:type="pct"/>
            <w:vAlign w:val="center"/>
          </w:tcPr>
          <w:p w14:paraId="08206B74" w14:textId="77777777" w:rsidR="0097645B" w:rsidRPr="006A0AD5" w:rsidRDefault="0097645B" w:rsidP="00007799">
            <w:pPr>
              <w:spacing w:line="440" w:lineRule="atLeast"/>
              <w:jc w:val="right"/>
              <w:rPr>
                <w:b/>
                <w:szCs w:val="21"/>
              </w:rPr>
            </w:pPr>
            <w:r w:rsidRPr="006A0AD5">
              <w:rPr>
                <w:b/>
                <w:szCs w:val="21"/>
              </w:rPr>
              <w:t>分值</w:t>
            </w:r>
          </w:p>
        </w:tc>
        <w:tc>
          <w:tcPr>
            <w:tcW w:w="1544" w:type="pct"/>
            <w:vMerge/>
          </w:tcPr>
          <w:p w14:paraId="5EC7076C" w14:textId="77777777" w:rsidR="0097645B" w:rsidRPr="006A0AD5" w:rsidRDefault="0097645B" w:rsidP="00007799">
            <w:pPr>
              <w:spacing w:line="440" w:lineRule="atLeast"/>
              <w:jc w:val="center"/>
              <w:rPr>
                <w:b/>
                <w:szCs w:val="21"/>
              </w:rPr>
            </w:pPr>
          </w:p>
        </w:tc>
      </w:tr>
      <w:tr w:rsidR="006A0AD5" w:rsidRPr="006A0AD5" w14:paraId="77933B0B" w14:textId="77777777" w:rsidTr="008A3367">
        <w:tc>
          <w:tcPr>
            <w:tcW w:w="761" w:type="pct"/>
            <w:vMerge w:val="restart"/>
            <w:vAlign w:val="center"/>
          </w:tcPr>
          <w:p w14:paraId="598F157C" w14:textId="77777777" w:rsidR="0097645B" w:rsidRPr="006A0AD5" w:rsidRDefault="0097645B" w:rsidP="00007799">
            <w:pPr>
              <w:spacing w:line="440" w:lineRule="atLeast"/>
              <w:jc w:val="center"/>
              <w:rPr>
                <w:szCs w:val="21"/>
              </w:rPr>
            </w:pPr>
            <w:r w:rsidRPr="006A0AD5">
              <w:rPr>
                <w:szCs w:val="21"/>
              </w:rPr>
              <w:t>2.2.4(1)</w:t>
            </w:r>
          </w:p>
        </w:tc>
        <w:tc>
          <w:tcPr>
            <w:tcW w:w="611" w:type="pct"/>
            <w:gridSpan w:val="2"/>
            <w:vMerge w:val="restart"/>
            <w:vAlign w:val="center"/>
          </w:tcPr>
          <w:p w14:paraId="61381594" w14:textId="77777777" w:rsidR="0097645B" w:rsidRPr="006A0AD5" w:rsidRDefault="0097645B" w:rsidP="00007799">
            <w:pPr>
              <w:spacing w:line="440" w:lineRule="atLeast"/>
              <w:jc w:val="center"/>
              <w:rPr>
                <w:szCs w:val="21"/>
              </w:rPr>
            </w:pPr>
            <w:r w:rsidRPr="006A0AD5">
              <w:rPr>
                <w:szCs w:val="21"/>
              </w:rPr>
              <w:t>技术建议书</w:t>
            </w:r>
          </w:p>
        </w:tc>
        <w:tc>
          <w:tcPr>
            <w:tcW w:w="658" w:type="pct"/>
            <w:vMerge w:val="restart"/>
            <w:vAlign w:val="center"/>
          </w:tcPr>
          <w:p w14:paraId="3FA0BF4F" w14:textId="77777777" w:rsidR="0097645B" w:rsidRPr="006A0AD5" w:rsidRDefault="0097645B" w:rsidP="00007799">
            <w:pPr>
              <w:spacing w:line="440" w:lineRule="atLeast"/>
              <w:jc w:val="right"/>
              <w:rPr>
                <w:szCs w:val="21"/>
                <w:u w:val="single"/>
              </w:rPr>
            </w:pPr>
            <w:r w:rsidRPr="006A0AD5">
              <w:rPr>
                <w:szCs w:val="21"/>
                <w:u w:val="single"/>
              </w:rPr>
              <w:t xml:space="preserve">   </w:t>
            </w:r>
            <w:r w:rsidRPr="006A0AD5">
              <w:rPr>
                <w:szCs w:val="21"/>
              </w:rPr>
              <w:t>分</w:t>
            </w:r>
          </w:p>
        </w:tc>
        <w:tc>
          <w:tcPr>
            <w:tcW w:w="964" w:type="pct"/>
            <w:vAlign w:val="center"/>
          </w:tcPr>
          <w:p w14:paraId="14D80CCC" w14:textId="77777777" w:rsidR="0097645B" w:rsidRPr="006A0AD5" w:rsidRDefault="005E637A" w:rsidP="00007799">
            <w:pPr>
              <w:spacing w:line="440" w:lineRule="atLeast"/>
              <w:rPr>
                <w:rFonts w:eastAsia="黑体"/>
                <w:szCs w:val="21"/>
              </w:rPr>
            </w:pPr>
            <w:r w:rsidRPr="006A0AD5">
              <w:rPr>
                <w:rFonts w:eastAsia="黑体"/>
                <w:szCs w:val="21"/>
              </w:rPr>
              <w:t>咨询</w:t>
            </w:r>
            <w:r w:rsidR="0097645B" w:rsidRPr="006A0AD5">
              <w:rPr>
                <w:rFonts w:eastAsia="黑体"/>
                <w:szCs w:val="21"/>
              </w:rPr>
              <w:t>方案和措施</w:t>
            </w:r>
          </w:p>
        </w:tc>
        <w:tc>
          <w:tcPr>
            <w:tcW w:w="462" w:type="pct"/>
            <w:vAlign w:val="center"/>
          </w:tcPr>
          <w:p w14:paraId="3F6FB272" w14:textId="77777777" w:rsidR="0097645B" w:rsidRPr="006A0AD5" w:rsidRDefault="0097645B" w:rsidP="00007799">
            <w:pPr>
              <w:spacing w:line="440" w:lineRule="atLeast"/>
              <w:jc w:val="right"/>
              <w:rPr>
                <w:rFonts w:eastAsia="黑体"/>
                <w:szCs w:val="21"/>
              </w:rPr>
            </w:pPr>
            <w:r w:rsidRPr="006A0AD5">
              <w:rPr>
                <w:rFonts w:eastAsia="黑体"/>
                <w:szCs w:val="21"/>
                <w:u w:val="single"/>
              </w:rPr>
              <w:t xml:space="preserve">   </w:t>
            </w:r>
            <w:r w:rsidRPr="006A0AD5">
              <w:rPr>
                <w:rFonts w:eastAsia="黑体"/>
                <w:szCs w:val="21"/>
              </w:rPr>
              <w:t>分</w:t>
            </w:r>
          </w:p>
        </w:tc>
        <w:tc>
          <w:tcPr>
            <w:tcW w:w="1544" w:type="pct"/>
            <w:vAlign w:val="center"/>
          </w:tcPr>
          <w:p w14:paraId="3B1D8C11" w14:textId="77777777" w:rsidR="0097645B" w:rsidRPr="006A0AD5" w:rsidRDefault="00F170D0" w:rsidP="00007799">
            <w:pPr>
              <w:spacing w:line="440" w:lineRule="atLeast"/>
              <w:rPr>
                <w:rFonts w:eastAsia="黑体"/>
                <w:szCs w:val="21"/>
              </w:rPr>
            </w:pPr>
            <w:r w:rsidRPr="006A0AD5">
              <w:rPr>
                <w:rFonts w:eastAsia="黑体"/>
                <w:szCs w:val="21"/>
              </w:rPr>
              <w:t>满足工程基本要求，得</w:t>
            </w:r>
            <w:r w:rsidRPr="006A0AD5">
              <w:rPr>
                <w:rFonts w:eastAsia="黑体"/>
                <w:szCs w:val="21"/>
                <w:u w:val="single"/>
              </w:rPr>
              <w:t xml:space="preserve">  </w:t>
            </w:r>
            <w:r w:rsidRPr="006A0AD5">
              <w:rPr>
                <w:rFonts w:eastAsia="黑体"/>
                <w:szCs w:val="21"/>
              </w:rPr>
              <w:t>分；切实可行且合理科学的，酌情加分，本项最高得</w:t>
            </w:r>
            <w:r w:rsidRPr="006A0AD5">
              <w:rPr>
                <w:rFonts w:eastAsia="黑体"/>
                <w:szCs w:val="21"/>
                <w:u w:val="single"/>
              </w:rPr>
              <w:t xml:space="preserve">  </w:t>
            </w:r>
            <w:r w:rsidRPr="006A0AD5">
              <w:rPr>
                <w:rFonts w:eastAsia="黑体"/>
                <w:szCs w:val="21"/>
              </w:rPr>
              <w:t>分。</w:t>
            </w:r>
          </w:p>
        </w:tc>
      </w:tr>
      <w:tr w:rsidR="006A0AD5" w:rsidRPr="006A0AD5" w14:paraId="441844CB" w14:textId="77777777" w:rsidTr="008A3367">
        <w:tc>
          <w:tcPr>
            <w:tcW w:w="761" w:type="pct"/>
            <w:vMerge/>
            <w:vAlign w:val="center"/>
          </w:tcPr>
          <w:p w14:paraId="664D1126" w14:textId="77777777" w:rsidR="0097645B" w:rsidRPr="006A0AD5" w:rsidRDefault="0097645B" w:rsidP="00007799">
            <w:pPr>
              <w:spacing w:line="440" w:lineRule="atLeast"/>
              <w:jc w:val="center"/>
              <w:rPr>
                <w:szCs w:val="21"/>
              </w:rPr>
            </w:pPr>
          </w:p>
        </w:tc>
        <w:tc>
          <w:tcPr>
            <w:tcW w:w="611" w:type="pct"/>
            <w:gridSpan w:val="2"/>
            <w:vMerge/>
            <w:vAlign w:val="center"/>
          </w:tcPr>
          <w:p w14:paraId="3597DE42" w14:textId="77777777" w:rsidR="0097645B" w:rsidRPr="006A0AD5" w:rsidRDefault="0097645B" w:rsidP="00007799">
            <w:pPr>
              <w:spacing w:line="440" w:lineRule="atLeast"/>
              <w:jc w:val="center"/>
              <w:rPr>
                <w:szCs w:val="21"/>
              </w:rPr>
            </w:pPr>
          </w:p>
        </w:tc>
        <w:tc>
          <w:tcPr>
            <w:tcW w:w="658" w:type="pct"/>
            <w:vMerge/>
            <w:vAlign w:val="center"/>
          </w:tcPr>
          <w:p w14:paraId="1E3662B2" w14:textId="77777777" w:rsidR="0097645B" w:rsidRPr="006A0AD5" w:rsidRDefault="0097645B" w:rsidP="00007799">
            <w:pPr>
              <w:spacing w:line="440" w:lineRule="atLeast"/>
              <w:jc w:val="right"/>
              <w:rPr>
                <w:szCs w:val="21"/>
                <w:u w:val="single"/>
              </w:rPr>
            </w:pPr>
          </w:p>
        </w:tc>
        <w:tc>
          <w:tcPr>
            <w:tcW w:w="964" w:type="pct"/>
            <w:vAlign w:val="center"/>
          </w:tcPr>
          <w:p w14:paraId="2774FC8A" w14:textId="77777777" w:rsidR="0097645B" w:rsidRPr="006A0AD5" w:rsidRDefault="0097645B" w:rsidP="00007799">
            <w:pPr>
              <w:spacing w:line="440" w:lineRule="atLeast"/>
              <w:rPr>
                <w:rFonts w:eastAsia="黑体"/>
                <w:szCs w:val="21"/>
              </w:rPr>
            </w:pPr>
            <w:r w:rsidRPr="006A0AD5">
              <w:rPr>
                <w:rFonts w:eastAsia="黑体"/>
                <w:szCs w:val="21"/>
              </w:rPr>
              <w:t>本工程</w:t>
            </w:r>
            <w:r w:rsidR="005E637A" w:rsidRPr="006A0AD5">
              <w:rPr>
                <w:rFonts w:eastAsia="黑体"/>
                <w:szCs w:val="21"/>
              </w:rPr>
              <w:t>咨询</w:t>
            </w:r>
            <w:r w:rsidRPr="006A0AD5">
              <w:rPr>
                <w:rFonts w:eastAsia="黑体"/>
                <w:szCs w:val="21"/>
              </w:rPr>
              <w:t>工作的重点与难点分析</w:t>
            </w:r>
          </w:p>
        </w:tc>
        <w:tc>
          <w:tcPr>
            <w:tcW w:w="462" w:type="pct"/>
            <w:vAlign w:val="center"/>
          </w:tcPr>
          <w:p w14:paraId="4E09049C" w14:textId="77777777" w:rsidR="0097645B" w:rsidRPr="006A0AD5" w:rsidRDefault="0097645B" w:rsidP="00007799">
            <w:pPr>
              <w:spacing w:line="440" w:lineRule="atLeast"/>
              <w:jc w:val="right"/>
              <w:rPr>
                <w:rFonts w:eastAsia="黑体"/>
                <w:szCs w:val="21"/>
              </w:rPr>
            </w:pPr>
            <w:r w:rsidRPr="006A0AD5">
              <w:rPr>
                <w:rFonts w:eastAsia="黑体"/>
                <w:szCs w:val="21"/>
                <w:u w:val="single"/>
              </w:rPr>
              <w:t xml:space="preserve">   </w:t>
            </w:r>
            <w:r w:rsidRPr="006A0AD5">
              <w:rPr>
                <w:rFonts w:eastAsia="黑体"/>
                <w:szCs w:val="21"/>
              </w:rPr>
              <w:t>分</w:t>
            </w:r>
          </w:p>
        </w:tc>
        <w:tc>
          <w:tcPr>
            <w:tcW w:w="1544" w:type="pct"/>
            <w:vAlign w:val="center"/>
          </w:tcPr>
          <w:p w14:paraId="4B02C3A4" w14:textId="77777777" w:rsidR="0097645B" w:rsidRPr="006A0AD5" w:rsidRDefault="00F170D0" w:rsidP="00007799">
            <w:pPr>
              <w:spacing w:line="440" w:lineRule="atLeast"/>
              <w:rPr>
                <w:rFonts w:eastAsia="黑体"/>
                <w:szCs w:val="21"/>
              </w:rPr>
            </w:pPr>
            <w:r w:rsidRPr="006A0AD5">
              <w:rPr>
                <w:rFonts w:eastAsia="黑体"/>
                <w:szCs w:val="21"/>
              </w:rPr>
              <w:t>满足工程基本要求，得</w:t>
            </w:r>
            <w:r w:rsidRPr="006A0AD5">
              <w:rPr>
                <w:rFonts w:eastAsia="黑体"/>
                <w:szCs w:val="21"/>
                <w:u w:val="single"/>
              </w:rPr>
              <w:t xml:space="preserve">  </w:t>
            </w:r>
            <w:r w:rsidRPr="006A0AD5">
              <w:rPr>
                <w:rFonts w:eastAsia="黑体"/>
                <w:szCs w:val="21"/>
              </w:rPr>
              <w:t>分；切实可行且合理科学的，酌情加分，本项最高得</w:t>
            </w:r>
            <w:r w:rsidRPr="006A0AD5">
              <w:rPr>
                <w:rFonts w:eastAsia="黑体"/>
                <w:szCs w:val="21"/>
                <w:u w:val="single"/>
              </w:rPr>
              <w:t xml:space="preserve">  </w:t>
            </w:r>
            <w:r w:rsidRPr="006A0AD5">
              <w:rPr>
                <w:rFonts w:eastAsia="黑体"/>
                <w:szCs w:val="21"/>
              </w:rPr>
              <w:t>分。</w:t>
            </w:r>
          </w:p>
        </w:tc>
      </w:tr>
      <w:tr w:rsidR="006A0AD5" w:rsidRPr="006A0AD5" w14:paraId="6954CCB0" w14:textId="77777777" w:rsidTr="008A3367">
        <w:tc>
          <w:tcPr>
            <w:tcW w:w="761" w:type="pct"/>
            <w:vMerge/>
            <w:vAlign w:val="center"/>
          </w:tcPr>
          <w:p w14:paraId="7213EDE5" w14:textId="77777777" w:rsidR="0097645B" w:rsidRPr="006A0AD5" w:rsidRDefault="0097645B" w:rsidP="00007799">
            <w:pPr>
              <w:spacing w:line="440" w:lineRule="atLeast"/>
              <w:jc w:val="center"/>
              <w:rPr>
                <w:szCs w:val="21"/>
              </w:rPr>
            </w:pPr>
          </w:p>
        </w:tc>
        <w:tc>
          <w:tcPr>
            <w:tcW w:w="611" w:type="pct"/>
            <w:gridSpan w:val="2"/>
            <w:vMerge/>
            <w:vAlign w:val="center"/>
          </w:tcPr>
          <w:p w14:paraId="019A5558" w14:textId="77777777" w:rsidR="0097645B" w:rsidRPr="006A0AD5" w:rsidRDefault="0097645B" w:rsidP="00007799">
            <w:pPr>
              <w:spacing w:line="440" w:lineRule="atLeast"/>
              <w:jc w:val="center"/>
              <w:rPr>
                <w:szCs w:val="21"/>
              </w:rPr>
            </w:pPr>
          </w:p>
        </w:tc>
        <w:tc>
          <w:tcPr>
            <w:tcW w:w="658" w:type="pct"/>
            <w:vMerge/>
            <w:vAlign w:val="center"/>
          </w:tcPr>
          <w:p w14:paraId="18C8BADB" w14:textId="77777777" w:rsidR="0097645B" w:rsidRPr="006A0AD5" w:rsidRDefault="0097645B" w:rsidP="00007799">
            <w:pPr>
              <w:spacing w:line="440" w:lineRule="atLeast"/>
              <w:jc w:val="right"/>
              <w:rPr>
                <w:szCs w:val="21"/>
                <w:u w:val="single"/>
              </w:rPr>
            </w:pPr>
          </w:p>
        </w:tc>
        <w:tc>
          <w:tcPr>
            <w:tcW w:w="964" w:type="pct"/>
            <w:vAlign w:val="center"/>
          </w:tcPr>
          <w:p w14:paraId="67B52BA4" w14:textId="77777777" w:rsidR="0097645B" w:rsidRPr="006A0AD5" w:rsidRDefault="0097645B" w:rsidP="00007799">
            <w:pPr>
              <w:spacing w:line="440" w:lineRule="atLeast"/>
              <w:rPr>
                <w:rFonts w:eastAsia="黑体"/>
                <w:szCs w:val="21"/>
              </w:rPr>
            </w:pPr>
            <w:r w:rsidRPr="006A0AD5">
              <w:rPr>
                <w:rFonts w:eastAsia="黑体"/>
                <w:szCs w:val="21"/>
              </w:rPr>
              <w:t>对本工程的建议</w:t>
            </w:r>
          </w:p>
        </w:tc>
        <w:tc>
          <w:tcPr>
            <w:tcW w:w="462" w:type="pct"/>
            <w:vAlign w:val="center"/>
          </w:tcPr>
          <w:p w14:paraId="2C580DE1" w14:textId="77777777" w:rsidR="0097645B" w:rsidRPr="006A0AD5" w:rsidRDefault="0097645B" w:rsidP="00007799">
            <w:pPr>
              <w:spacing w:line="440" w:lineRule="atLeast"/>
              <w:jc w:val="right"/>
              <w:rPr>
                <w:rFonts w:eastAsia="黑体"/>
                <w:szCs w:val="21"/>
              </w:rPr>
            </w:pPr>
            <w:r w:rsidRPr="006A0AD5">
              <w:rPr>
                <w:rFonts w:eastAsia="黑体"/>
                <w:szCs w:val="21"/>
                <w:u w:val="single"/>
              </w:rPr>
              <w:t xml:space="preserve">   </w:t>
            </w:r>
            <w:r w:rsidRPr="006A0AD5">
              <w:rPr>
                <w:rFonts w:eastAsia="黑体"/>
                <w:szCs w:val="21"/>
              </w:rPr>
              <w:t>分</w:t>
            </w:r>
          </w:p>
        </w:tc>
        <w:tc>
          <w:tcPr>
            <w:tcW w:w="1544" w:type="pct"/>
            <w:vAlign w:val="center"/>
          </w:tcPr>
          <w:p w14:paraId="4919440F" w14:textId="77777777" w:rsidR="0097645B" w:rsidRPr="006A0AD5" w:rsidRDefault="00F170D0" w:rsidP="00007799">
            <w:pPr>
              <w:spacing w:line="440" w:lineRule="atLeast"/>
              <w:rPr>
                <w:rFonts w:eastAsia="黑体"/>
                <w:szCs w:val="21"/>
              </w:rPr>
            </w:pPr>
            <w:r w:rsidRPr="006A0AD5">
              <w:rPr>
                <w:rFonts w:eastAsia="黑体"/>
                <w:szCs w:val="21"/>
              </w:rPr>
              <w:t>满足工程基本要求，得</w:t>
            </w:r>
            <w:r w:rsidRPr="006A0AD5">
              <w:rPr>
                <w:rFonts w:eastAsia="黑体"/>
                <w:szCs w:val="21"/>
                <w:u w:val="single"/>
              </w:rPr>
              <w:t xml:space="preserve">  </w:t>
            </w:r>
            <w:r w:rsidRPr="006A0AD5">
              <w:rPr>
                <w:rFonts w:eastAsia="黑体"/>
                <w:szCs w:val="21"/>
              </w:rPr>
              <w:t>分；切实可行且合理科学的，酌情加分，本项最高得</w:t>
            </w:r>
            <w:r w:rsidRPr="006A0AD5">
              <w:rPr>
                <w:rFonts w:eastAsia="黑体"/>
                <w:szCs w:val="21"/>
                <w:u w:val="single"/>
              </w:rPr>
              <w:t xml:space="preserve">  </w:t>
            </w:r>
            <w:r w:rsidRPr="006A0AD5">
              <w:rPr>
                <w:rFonts w:eastAsia="黑体"/>
                <w:szCs w:val="21"/>
              </w:rPr>
              <w:t>分。</w:t>
            </w:r>
          </w:p>
        </w:tc>
      </w:tr>
      <w:tr w:rsidR="006A0AD5" w:rsidRPr="006A0AD5" w14:paraId="56624A76" w14:textId="77777777" w:rsidTr="008A3367">
        <w:trPr>
          <w:trHeight w:val="402"/>
        </w:trPr>
        <w:tc>
          <w:tcPr>
            <w:tcW w:w="761" w:type="pct"/>
            <w:vMerge/>
            <w:vAlign w:val="center"/>
          </w:tcPr>
          <w:p w14:paraId="753D6296" w14:textId="77777777" w:rsidR="0097645B" w:rsidRPr="006A0AD5" w:rsidRDefault="0097645B" w:rsidP="00007799">
            <w:pPr>
              <w:spacing w:line="440" w:lineRule="atLeast"/>
              <w:jc w:val="center"/>
              <w:rPr>
                <w:szCs w:val="21"/>
              </w:rPr>
            </w:pPr>
          </w:p>
        </w:tc>
        <w:tc>
          <w:tcPr>
            <w:tcW w:w="611" w:type="pct"/>
            <w:gridSpan w:val="2"/>
            <w:vMerge/>
            <w:vAlign w:val="center"/>
          </w:tcPr>
          <w:p w14:paraId="4EFC0ED9" w14:textId="77777777" w:rsidR="0097645B" w:rsidRPr="006A0AD5" w:rsidRDefault="0097645B" w:rsidP="00007799">
            <w:pPr>
              <w:spacing w:line="440" w:lineRule="atLeast"/>
              <w:jc w:val="center"/>
              <w:rPr>
                <w:szCs w:val="21"/>
              </w:rPr>
            </w:pPr>
          </w:p>
        </w:tc>
        <w:tc>
          <w:tcPr>
            <w:tcW w:w="658" w:type="pct"/>
            <w:vMerge/>
            <w:vAlign w:val="center"/>
          </w:tcPr>
          <w:p w14:paraId="36D28C80" w14:textId="77777777" w:rsidR="0097645B" w:rsidRPr="006A0AD5" w:rsidRDefault="0097645B" w:rsidP="00007799">
            <w:pPr>
              <w:spacing w:line="440" w:lineRule="atLeast"/>
              <w:jc w:val="right"/>
              <w:rPr>
                <w:szCs w:val="21"/>
                <w:u w:val="single"/>
              </w:rPr>
            </w:pPr>
          </w:p>
        </w:tc>
        <w:tc>
          <w:tcPr>
            <w:tcW w:w="964" w:type="pct"/>
            <w:vAlign w:val="center"/>
          </w:tcPr>
          <w:p w14:paraId="4664D308" w14:textId="77777777" w:rsidR="0097645B" w:rsidRPr="006A0AD5" w:rsidRDefault="0097645B" w:rsidP="00007799">
            <w:pPr>
              <w:spacing w:line="440" w:lineRule="atLeast"/>
              <w:ind w:firstLineChars="89" w:firstLine="187"/>
              <w:rPr>
                <w:rFonts w:eastAsia="黑体"/>
                <w:szCs w:val="21"/>
              </w:rPr>
            </w:pPr>
            <w:r w:rsidRPr="006A0AD5">
              <w:rPr>
                <w:rFonts w:eastAsia="黑体"/>
                <w:szCs w:val="21"/>
              </w:rPr>
              <w:t>……</w:t>
            </w:r>
          </w:p>
        </w:tc>
        <w:tc>
          <w:tcPr>
            <w:tcW w:w="462" w:type="pct"/>
            <w:vAlign w:val="center"/>
          </w:tcPr>
          <w:p w14:paraId="2500AD27" w14:textId="77777777" w:rsidR="0097645B" w:rsidRPr="006A0AD5" w:rsidRDefault="0097645B" w:rsidP="00007799">
            <w:pPr>
              <w:spacing w:line="440" w:lineRule="atLeast"/>
              <w:jc w:val="right"/>
              <w:rPr>
                <w:rFonts w:eastAsia="黑体"/>
                <w:szCs w:val="21"/>
              </w:rPr>
            </w:pPr>
            <w:r w:rsidRPr="006A0AD5">
              <w:rPr>
                <w:rFonts w:eastAsia="黑体"/>
                <w:szCs w:val="21"/>
                <w:u w:val="single"/>
              </w:rPr>
              <w:t xml:space="preserve">   </w:t>
            </w:r>
            <w:r w:rsidRPr="006A0AD5">
              <w:rPr>
                <w:rFonts w:eastAsia="黑体"/>
                <w:szCs w:val="21"/>
              </w:rPr>
              <w:t>分</w:t>
            </w:r>
          </w:p>
        </w:tc>
        <w:tc>
          <w:tcPr>
            <w:tcW w:w="1544" w:type="pct"/>
            <w:vAlign w:val="center"/>
          </w:tcPr>
          <w:p w14:paraId="25FF8371" w14:textId="77777777" w:rsidR="0097645B" w:rsidRPr="006A0AD5" w:rsidRDefault="0097645B" w:rsidP="00007799">
            <w:pPr>
              <w:spacing w:line="440" w:lineRule="atLeast"/>
              <w:rPr>
                <w:rFonts w:eastAsia="黑体"/>
                <w:szCs w:val="21"/>
              </w:rPr>
            </w:pPr>
            <w:r w:rsidRPr="006A0AD5">
              <w:rPr>
                <w:rFonts w:eastAsia="黑体"/>
                <w:szCs w:val="21"/>
              </w:rPr>
              <w:t>……</w:t>
            </w:r>
          </w:p>
        </w:tc>
      </w:tr>
      <w:tr w:rsidR="006A0AD5" w:rsidRPr="006A0AD5" w14:paraId="66163719" w14:textId="77777777" w:rsidTr="008A3367">
        <w:tc>
          <w:tcPr>
            <w:tcW w:w="761" w:type="pct"/>
            <w:vAlign w:val="center"/>
          </w:tcPr>
          <w:p w14:paraId="13CF647D" w14:textId="77777777" w:rsidR="0097645B" w:rsidRPr="006A0AD5" w:rsidRDefault="0097645B" w:rsidP="00007799">
            <w:pPr>
              <w:spacing w:line="440" w:lineRule="atLeast"/>
              <w:ind w:leftChars="-44" w:left="-92" w:rightChars="-42" w:right="-88"/>
              <w:jc w:val="center"/>
              <w:rPr>
                <w:szCs w:val="21"/>
              </w:rPr>
            </w:pPr>
            <w:r w:rsidRPr="006A0AD5">
              <w:rPr>
                <w:szCs w:val="21"/>
              </w:rPr>
              <w:t>2.2.4(2)</w:t>
            </w:r>
          </w:p>
        </w:tc>
        <w:tc>
          <w:tcPr>
            <w:tcW w:w="611" w:type="pct"/>
            <w:gridSpan w:val="2"/>
            <w:vAlign w:val="center"/>
          </w:tcPr>
          <w:p w14:paraId="164EDE2A" w14:textId="77777777" w:rsidR="0097645B" w:rsidRPr="006A0AD5" w:rsidRDefault="0097645B" w:rsidP="00007799">
            <w:pPr>
              <w:spacing w:line="440" w:lineRule="atLeast"/>
              <w:jc w:val="center"/>
              <w:rPr>
                <w:szCs w:val="21"/>
              </w:rPr>
            </w:pPr>
            <w:r w:rsidRPr="006A0AD5">
              <w:rPr>
                <w:szCs w:val="21"/>
              </w:rPr>
              <w:t>主要人员</w:t>
            </w:r>
          </w:p>
        </w:tc>
        <w:tc>
          <w:tcPr>
            <w:tcW w:w="658" w:type="pct"/>
            <w:vAlign w:val="center"/>
          </w:tcPr>
          <w:p w14:paraId="6AADA10F" w14:textId="77777777" w:rsidR="0097645B" w:rsidRPr="006A0AD5" w:rsidRDefault="0097645B" w:rsidP="00007799">
            <w:pPr>
              <w:spacing w:line="440" w:lineRule="atLeast"/>
              <w:jc w:val="right"/>
              <w:rPr>
                <w:szCs w:val="21"/>
              </w:rPr>
            </w:pPr>
            <w:r w:rsidRPr="006A0AD5">
              <w:rPr>
                <w:szCs w:val="21"/>
                <w:u w:val="single"/>
              </w:rPr>
              <w:t xml:space="preserve">   </w:t>
            </w:r>
            <w:r w:rsidRPr="006A0AD5">
              <w:rPr>
                <w:szCs w:val="21"/>
              </w:rPr>
              <w:t>分</w:t>
            </w:r>
          </w:p>
        </w:tc>
        <w:tc>
          <w:tcPr>
            <w:tcW w:w="964" w:type="pct"/>
            <w:vAlign w:val="center"/>
          </w:tcPr>
          <w:p w14:paraId="2208B84F" w14:textId="77777777" w:rsidR="0097645B" w:rsidRPr="006A0AD5" w:rsidRDefault="005E637A" w:rsidP="00007799">
            <w:pPr>
              <w:spacing w:line="440" w:lineRule="atLeast"/>
              <w:rPr>
                <w:rFonts w:eastAsia="黑体"/>
                <w:szCs w:val="21"/>
              </w:rPr>
            </w:pPr>
            <w:r w:rsidRPr="006A0AD5">
              <w:rPr>
                <w:rFonts w:eastAsia="黑体"/>
                <w:szCs w:val="21"/>
              </w:rPr>
              <w:t>项目负责人</w:t>
            </w:r>
            <w:r w:rsidR="0097645B" w:rsidRPr="006A0AD5">
              <w:rPr>
                <w:rFonts w:eastAsia="黑体"/>
                <w:szCs w:val="21"/>
              </w:rPr>
              <w:t>任职资格与业绩</w:t>
            </w:r>
          </w:p>
        </w:tc>
        <w:tc>
          <w:tcPr>
            <w:tcW w:w="462" w:type="pct"/>
            <w:vAlign w:val="center"/>
          </w:tcPr>
          <w:p w14:paraId="43936BD7" w14:textId="77777777" w:rsidR="0097645B" w:rsidRPr="006A0AD5" w:rsidRDefault="0097645B" w:rsidP="00007799">
            <w:pPr>
              <w:spacing w:line="440" w:lineRule="atLeast"/>
              <w:jc w:val="right"/>
              <w:rPr>
                <w:rFonts w:eastAsia="黑体"/>
                <w:szCs w:val="21"/>
              </w:rPr>
            </w:pPr>
            <w:r w:rsidRPr="006A0AD5">
              <w:rPr>
                <w:rFonts w:eastAsia="黑体"/>
                <w:szCs w:val="21"/>
                <w:u w:val="single"/>
              </w:rPr>
              <w:t xml:space="preserve">   </w:t>
            </w:r>
            <w:r w:rsidRPr="006A0AD5">
              <w:rPr>
                <w:rFonts w:eastAsia="黑体"/>
                <w:szCs w:val="21"/>
              </w:rPr>
              <w:t>分</w:t>
            </w:r>
          </w:p>
        </w:tc>
        <w:tc>
          <w:tcPr>
            <w:tcW w:w="1544" w:type="pct"/>
            <w:vAlign w:val="center"/>
          </w:tcPr>
          <w:p w14:paraId="099CF957" w14:textId="77777777" w:rsidR="0097645B" w:rsidRPr="006A0AD5" w:rsidRDefault="00F170D0" w:rsidP="00007799">
            <w:pPr>
              <w:spacing w:line="440" w:lineRule="atLeast"/>
              <w:rPr>
                <w:rFonts w:eastAsia="黑体"/>
                <w:szCs w:val="21"/>
              </w:rPr>
            </w:pPr>
            <w:r w:rsidRPr="006A0AD5">
              <w:rPr>
                <w:rFonts w:eastAsia="黑体"/>
                <w:sz w:val="20"/>
              </w:rPr>
              <w:t>满足资格审查条件要求得</w:t>
            </w:r>
            <w:r w:rsidRPr="006A0AD5">
              <w:rPr>
                <w:rFonts w:eastAsia="黑体"/>
                <w:sz w:val="20"/>
                <w:u w:val="single"/>
              </w:rPr>
              <w:t xml:space="preserve">  </w:t>
            </w:r>
            <w:r w:rsidRPr="006A0AD5">
              <w:rPr>
                <w:rFonts w:eastAsia="黑体"/>
                <w:sz w:val="20"/>
              </w:rPr>
              <w:t>分</w:t>
            </w:r>
            <w:r w:rsidRPr="006A0AD5">
              <w:rPr>
                <w:rFonts w:eastAsia="黑体"/>
                <w:sz w:val="20"/>
              </w:rPr>
              <w:t xml:space="preserve">; </w:t>
            </w:r>
            <w:r w:rsidRPr="006A0AD5">
              <w:rPr>
                <w:rFonts w:eastAsia="黑体"/>
                <w:sz w:val="20"/>
              </w:rPr>
              <w:t>每增加一条项目经理资格最低条件业绩要求的加</w:t>
            </w:r>
            <w:r w:rsidRPr="006A0AD5">
              <w:rPr>
                <w:rFonts w:eastAsia="黑体"/>
                <w:sz w:val="20"/>
                <w:u w:val="single"/>
              </w:rPr>
              <w:t xml:space="preserve">   </w:t>
            </w:r>
            <w:r w:rsidRPr="006A0AD5">
              <w:rPr>
                <w:rFonts w:eastAsia="黑体"/>
                <w:sz w:val="20"/>
              </w:rPr>
              <w:t>分，本项最多加</w:t>
            </w:r>
            <w:r w:rsidRPr="006A0AD5">
              <w:rPr>
                <w:rFonts w:eastAsia="黑体"/>
                <w:sz w:val="20"/>
                <w:u w:val="single"/>
              </w:rPr>
              <w:t xml:space="preserve">  </w:t>
            </w:r>
            <w:r w:rsidRPr="006A0AD5">
              <w:rPr>
                <w:rFonts w:eastAsia="黑体"/>
                <w:sz w:val="20"/>
              </w:rPr>
              <w:t>分。</w:t>
            </w:r>
          </w:p>
        </w:tc>
      </w:tr>
      <w:tr w:rsidR="006A0AD5" w:rsidRPr="006A0AD5" w14:paraId="251E9C58" w14:textId="77777777" w:rsidTr="008A3367">
        <w:tc>
          <w:tcPr>
            <w:tcW w:w="761" w:type="pct"/>
            <w:vAlign w:val="center"/>
          </w:tcPr>
          <w:p w14:paraId="7D4CB8A2" w14:textId="77777777" w:rsidR="0097645B" w:rsidRPr="006A0AD5" w:rsidRDefault="0097645B" w:rsidP="00007799">
            <w:pPr>
              <w:spacing w:line="440" w:lineRule="atLeast"/>
              <w:jc w:val="center"/>
              <w:rPr>
                <w:szCs w:val="21"/>
              </w:rPr>
            </w:pPr>
            <w:r w:rsidRPr="006A0AD5">
              <w:rPr>
                <w:szCs w:val="21"/>
              </w:rPr>
              <w:t>2.2.4(3)</w:t>
            </w:r>
          </w:p>
        </w:tc>
        <w:tc>
          <w:tcPr>
            <w:tcW w:w="611" w:type="pct"/>
            <w:gridSpan w:val="2"/>
            <w:vAlign w:val="center"/>
          </w:tcPr>
          <w:p w14:paraId="0354170A" w14:textId="77777777" w:rsidR="0097645B" w:rsidRPr="006A0AD5" w:rsidRDefault="0097645B" w:rsidP="00007799">
            <w:pPr>
              <w:spacing w:line="440" w:lineRule="atLeast"/>
              <w:jc w:val="center"/>
              <w:rPr>
                <w:szCs w:val="21"/>
              </w:rPr>
            </w:pPr>
            <w:r w:rsidRPr="006A0AD5">
              <w:rPr>
                <w:szCs w:val="21"/>
              </w:rPr>
              <w:t>评标价</w:t>
            </w:r>
          </w:p>
        </w:tc>
        <w:tc>
          <w:tcPr>
            <w:tcW w:w="658" w:type="pct"/>
            <w:vAlign w:val="center"/>
          </w:tcPr>
          <w:p w14:paraId="4C049B98" w14:textId="77777777" w:rsidR="0097645B" w:rsidRPr="006A0AD5" w:rsidRDefault="0097645B" w:rsidP="00007799">
            <w:pPr>
              <w:spacing w:line="440" w:lineRule="atLeast"/>
              <w:jc w:val="right"/>
              <w:rPr>
                <w:szCs w:val="21"/>
              </w:rPr>
            </w:pPr>
            <w:r w:rsidRPr="006A0AD5">
              <w:rPr>
                <w:szCs w:val="21"/>
                <w:u w:val="single"/>
              </w:rPr>
              <w:t xml:space="preserve">   </w:t>
            </w:r>
            <w:r w:rsidRPr="006A0AD5">
              <w:rPr>
                <w:szCs w:val="21"/>
              </w:rPr>
              <w:t>分</w:t>
            </w:r>
          </w:p>
        </w:tc>
        <w:tc>
          <w:tcPr>
            <w:tcW w:w="2971" w:type="pct"/>
            <w:gridSpan w:val="3"/>
          </w:tcPr>
          <w:p w14:paraId="67D20291" w14:textId="77777777" w:rsidR="00F170D0" w:rsidRPr="006A0AD5" w:rsidRDefault="00F170D0" w:rsidP="00007799">
            <w:pPr>
              <w:spacing w:line="440" w:lineRule="atLeast"/>
              <w:rPr>
                <w:rFonts w:eastAsia="黑体"/>
                <w:szCs w:val="21"/>
              </w:rPr>
            </w:pPr>
            <w:r w:rsidRPr="006A0AD5">
              <w:rPr>
                <w:rFonts w:eastAsia="黑体"/>
                <w:szCs w:val="21"/>
              </w:rPr>
              <w:t>（</w:t>
            </w:r>
            <w:r w:rsidRPr="006A0AD5">
              <w:rPr>
                <w:rFonts w:eastAsia="黑体"/>
                <w:szCs w:val="21"/>
              </w:rPr>
              <w:t>1</w:t>
            </w:r>
            <w:r w:rsidRPr="006A0AD5">
              <w:rPr>
                <w:rFonts w:eastAsia="黑体"/>
                <w:szCs w:val="21"/>
              </w:rPr>
              <w:t>）如果投标人的评标价</w:t>
            </w:r>
            <w:r w:rsidRPr="006A0AD5">
              <w:rPr>
                <w:rFonts w:eastAsia="黑体"/>
                <w:szCs w:val="21"/>
              </w:rPr>
              <w:t>&gt;</w:t>
            </w:r>
            <w:r w:rsidRPr="006A0AD5">
              <w:rPr>
                <w:rFonts w:eastAsia="黑体"/>
                <w:szCs w:val="21"/>
              </w:rPr>
              <w:t>评标基准价，则评标价得分＝</w:t>
            </w:r>
            <w:r w:rsidRPr="006A0AD5">
              <w:rPr>
                <w:rFonts w:eastAsia="黑体"/>
                <w:szCs w:val="21"/>
              </w:rPr>
              <w:t>F</w:t>
            </w:r>
            <w:r w:rsidRPr="006A0AD5">
              <w:rPr>
                <w:rFonts w:eastAsia="黑体"/>
                <w:szCs w:val="21"/>
              </w:rPr>
              <w:t>－偏差率</w:t>
            </w:r>
            <w:r w:rsidRPr="006A0AD5">
              <w:rPr>
                <w:rFonts w:eastAsia="黑体"/>
                <w:szCs w:val="21"/>
              </w:rPr>
              <w:t>×100× E</w:t>
            </w:r>
            <w:r w:rsidRPr="006A0AD5">
              <w:rPr>
                <w:rFonts w:eastAsia="黑体"/>
                <w:szCs w:val="21"/>
                <w:vertAlign w:val="subscript"/>
              </w:rPr>
              <w:t>1</w:t>
            </w:r>
            <w:r w:rsidRPr="006A0AD5">
              <w:rPr>
                <w:rFonts w:eastAsia="黑体"/>
                <w:szCs w:val="21"/>
              </w:rPr>
              <w:t>；</w:t>
            </w:r>
          </w:p>
          <w:p w14:paraId="7EB9582D" w14:textId="77777777" w:rsidR="00F170D0" w:rsidRPr="006A0AD5" w:rsidRDefault="00F170D0" w:rsidP="00007799">
            <w:pPr>
              <w:spacing w:line="440" w:lineRule="atLeast"/>
              <w:rPr>
                <w:rFonts w:eastAsia="黑体"/>
                <w:szCs w:val="21"/>
              </w:rPr>
            </w:pPr>
            <w:r w:rsidRPr="006A0AD5">
              <w:rPr>
                <w:rFonts w:eastAsia="黑体"/>
                <w:szCs w:val="21"/>
              </w:rPr>
              <w:t>（</w:t>
            </w:r>
            <w:r w:rsidRPr="006A0AD5">
              <w:rPr>
                <w:rFonts w:eastAsia="黑体"/>
                <w:szCs w:val="21"/>
              </w:rPr>
              <w:t>2</w:t>
            </w:r>
            <w:r w:rsidRPr="006A0AD5">
              <w:rPr>
                <w:rFonts w:eastAsia="黑体"/>
                <w:szCs w:val="21"/>
              </w:rPr>
              <w:t>）如果投标人的评标价</w:t>
            </w:r>
            <w:r w:rsidRPr="006A0AD5">
              <w:rPr>
                <w:rFonts w:eastAsia="黑体"/>
                <w:szCs w:val="21"/>
              </w:rPr>
              <w:t>≤</w:t>
            </w:r>
            <w:r w:rsidRPr="006A0AD5">
              <w:rPr>
                <w:rFonts w:eastAsia="黑体"/>
                <w:szCs w:val="21"/>
              </w:rPr>
              <w:t>评标基准价，则评标价得分＝</w:t>
            </w:r>
            <w:r w:rsidRPr="006A0AD5">
              <w:rPr>
                <w:rFonts w:eastAsia="黑体"/>
                <w:szCs w:val="21"/>
              </w:rPr>
              <w:t>F</w:t>
            </w:r>
            <w:r w:rsidRPr="006A0AD5">
              <w:rPr>
                <w:rFonts w:eastAsia="黑体"/>
                <w:szCs w:val="21"/>
              </w:rPr>
              <w:t>＋偏差率</w:t>
            </w:r>
            <w:r w:rsidRPr="006A0AD5">
              <w:rPr>
                <w:rFonts w:eastAsia="黑体"/>
                <w:szCs w:val="21"/>
              </w:rPr>
              <w:t>× 100× E</w:t>
            </w:r>
            <w:r w:rsidRPr="006A0AD5">
              <w:rPr>
                <w:rFonts w:eastAsia="黑体"/>
                <w:szCs w:val="21"/>
                <w:vertAlign w:val="subscript"/>
              </w:rPr>
              <w:t>2</w:t>
            </w:r>
            <w:r w:rsidRPr="006A0AD5">
              <w:rPr>
                <w:rFonts w:eastAsia="黑体"/>
                <w:szCs w:val="21"/>
              </w:rPr>
              <w:t>。</w:t>
            </w:r>
          </w:p>
          <w:p w14:paraId="2778BEF2" w14:textId="77777777" w:rsidR="007F5ECF" w:rsidRPr="006A0AD5" w:rsidRDefault="00F170D0" w:rsidP="00007799">
            <w:pPr>
              <w:spacing w:line="440" w:lineRule="atLeast"/>
              <w:rPr>
                <w:rFonts w:eastAsia="黑体"/>
                <w:szCs w:val="21"/>
              </w:rPr>
            </w:pPr>
            <w:r w:rsidRPr="006A0AD5">
              <w:rPr>
                <w:rFonts w:eastAsia="黑体"/>
                <w:szCs w:val="21"/>
              </w:rPr>
              <w:t>其中：</w:t>
            </w:r>
            <w:r w:rsidRPr="006A0AD5">
              <w:rPr>
                <w:rFonts w:eastAsia="黑体"/>
                <w:szCs w:val="21"/>
              </w:rPr>
              <w:t>F</w:t>
            </w:r>
            <w:r w:rsidRPr="006A0AD5">
              <w:rPr>
                <w:rFonts w:eastAsia="黑体"/>
                <w:szCs w:val="21"/>
              </w:rPr>
              <w:t>是评标价所占的权重分值，</w:t>
            </w:r>
            <w:r w:rsidRPr="006A0AD5">
              <w:rPr>
                <w:rFonts w:eastAsia="黑体"/>
                <w:szCs w:val="21"/>
              </w:rPr>
              <w:t>E</w:t>
            </w:r>
            <w:r w:rsidRPr="006A0AD5">
              <w:rPr>
                <w:rFonts w:eastAsia="黑体"/>
                <w:szCs w:val="21"/>
                <w:vertAlign w:val="subscript"/>
              </w:rPr>
              <w:t>1</w:t>
            </w:r>
            <w:r w:rsidRPr="006A0AD5">
              <w:rPr>
                <w:rFonts w:eastAsia="黑体"/>
                <w:szCs w:val="21"/>
              </w:rPr>
              <w:t>是评标价每高于评标基准价一个百分点的扣分值，</w:t>
            </w:r>
            <w:r w:rsidRPr="006A0AD5">
              <w:rPr>
                <w:rFonts w:eastAsia="黑体"/>
                <w:szCs w:val="21"/>
              </w:rPr>
              <w:t>E</w:t>
            </w:r>
            <w:r w:rsidRPr="006A0AD5">
              <w:rPr>
                <w:rFonts w:eastAsia="黑体"/>
                <w:szCs w:val="21"/>
                <w:vertAlign w:val="subscript"/>
              </w:rPr>
              <w:t>2</w:t>
            </w:r>
            <w:r w:rsidRPr="006A0AD5">
              <w:rPr>
                <w:rFonts w:eastAsia="黑体"/>
                <w:szCs w:val="21"/>
              </w:rPr>
              <w:t>是评标价每低于评标基准价一个百分点的扣分值</w:t>
            </w:r>
          </w:p>
          <w:p w14:paraId="5E42027C" w14:textId="77777777" w:rsidR="001E50F2" w:rsidRPr="006A0AD5" w:rsidRDefault="001E50F2" w:rsidP="001E50F2">
            <w:pPr>
              <w:spacing w:line="360" w:lineRule="atLeast"/>
              <w:rPr>
                <w:rFonts w:eastAsia="黑体"/>
                <w:szCs w:val="21"/>
              </w:rPr>
            </w:pPr>
            <w:r w:rsidRPr="006A0AD5">
              <w:rPr>
                <w:rFonts w:eastAsia="黑体"/>
                <w:szCs w:val="21"/>
              </w:rPr>
              <w:t>E</w:t>
            </w:r>
            <w:r w:rsidRPr="006A0AD5">
              <w:rPr>
                <w:rFonts w:eastAsia="黑体"/>
                <w:szCs w:val="21"/>
                <w:vertAlign w:val="subscript"/>
              </w:rPr>
              <w:t>1</w:t>
            </w:r>
            <w:r w:rsidRPr="006A0AD5">
              <w:rPr>
                <w:rFonts w:eastAsia="黑体" w:hint="eastAsia"/>
                <w:szCs w:val="21"/>
              </w:rPr>
              <w:t>是评标价每高于评标基准价一个百分点的扣分值，</w:t>
            </w:r>
          </w:p>
          <w:p w14:paraId="25662E35" w14:textId="77777777" w:rsidR="0097645B" w:rsidRPr="006A0AD5" w:rsidRDefault="001E50F2" w:rsidP="001E50F2">
            <w:pPr>
              <w:spacing w:line="360" w:lineRule="atLeast"/>
              <w:rPr>
                <w:rFonts w:eastAsia="黑体"/>
                <w:szCs w:val="21"/>
                <w:vertAlign w:val="subscript"/>
              </w:rPr>
            </w:pPr>
            <w:r w:rsidRPr="006A0AD5">
              <w:rPr>
                <w:rFonts w:eastAsia="黑体"/>
                <w:szCs w:val="21"/>
              </w:rPr>
              <w:lastRenderedPageBreak/>
              <w:t>E</w:t>
            </w:r>
            <w:r w:rsidRPr="006A0AD5">
              <w:rPr>
                <w:rFonts w:eastAsia="黑体"/>
                <w:szCs w:val="21"/>
                <w:vertAlign w:val="subscript"/>
              </w:rPr>
              <w:t>2</w:t>
            </w:r>
            <w:r w:rsidRPr="006A0AD5">
              <w:rPr>
                <w:rFonts w:eastAsia="黑体" w:hint="eastAsia"/>
                <w:szCs w:val="21"/>
              </w:rPr>
              <w:t>是评标价每低于评标基准价一个百分点的扣分值</w:t>
            </w:r>
            <w:r w:rsidRPr="006A0AD5">
              <w:rPr>
                <w:rFonts w:eastAsia="黑体"/>
                <w:szCs w:val="21"/>
              </w:rPr>
              <w:t xml:space="preserve">, </w:t>
            </w:r>
            <w:r w:rsidRPr="006A0AD5">
              <w:rPr>
                <w:rFonts w:eastAsia="黑体"/>
                <w:szCs w:val="21"/>
              </w:rPr>
              <w:t>招标人可依据招标项目具体特点和实际需要设置</w:t>
            </w:r>
            <w:r w:rsidRPr="006A0AD5">
              <w:rPr>
                <w:rFonts w:eastAsia="黑体"/>
                <w:szCs w:val="21"/>
              </w:rPr>
              <w:t>E</w:t>
            </w:r>
            <w:r w:rsidRPr="006A0AD5">
              <w:rPr>
                <w:rFonts w:eastAsia="黑体"/>
                <w:szCs w:val="21"/>
                <w:vertAlign w:val="subscript"/>
              </w:rPr>
              <w:t>1</w:t>
            </w:r>
            <w:r w:rsidRPr="006A0AD5">
              <w:rPr>
                <w:rFonts w:eastAsia="黑体"/>
                <w:szCs w:val="21"/>
              </w:rPr>
              <w:t>、</w:t>
            </w:r>
            <w:r w:rsidRPr="006A0AD5">
              <w:rPr>
                <w:rFonts w:eastAsia="黑体"/>
                <w:szCs w:val="21"/>
              </w:rPr>
              <w:t>E</w:t>
            </w:r>
            <w:r w:rsidRPr="006A0AD5">
              <w:rPr>
                <w:rFonts w:eastAsia="黑体"/>
                <w:szCs w:val="21"/>
                <w:vertAlign w:val="subscript"/>
              </w:rPr>
              <w:t>2</w:t>
            </w:r>
            <w:r w:rsidRPr="006A0AD5">
              <w:rPr>
                <w:rFonts w:eastAsia="黑体" w:hint="eastAsia"/>
                <w:szCs w:val="21"/>
              </w:rPr>
              <w:t>；</w:t>
            </w:r>
          </w:p>
          <w:p w14:paraId="5C0774F4" w14:textId="77777777" w:rsidR="00696C47" w:rsidRPr="006A0AD5" w:rsidRDefault="00696C47" w:rsidP="001E50F2">
            <w:pPr>
              <w:spacing w:line="360" w:lineRule="atLeast"/>
              <w:rPr>
                <w:rFonts w:eastAsia="黑体"/>
                <w:szCs w:val="21"/>
              </w:rPr>
            </w:pPr>
            <w:r w:rsidRPr="006A0AD5">
              <w:rPr>
                <w:rFonts w:eastAsia="黑体" w:hint="eastAsia"/>
                <w:szCs w:val="21"/>
              </w:rPr>
              <w:t>其中</w:t>
            </w:r>
            <w:r w:rsidR="001D1B97" w:rsidRPr="006A0AD5">
              <w:rPr>
                <w:rFonts w:eastAsia="黑体" w:hint="eastAsia"/>
                <w:szCs w:val="21"/>
              </w:rPr>
              <w:t>，</w:t>
            </w:r>
            <w:r w:rsidR="001D57AC" w:rsidRPr="006A0AD5">
              <w:rPr>
                <w:rFonts w:eastAsia="黑体"/>
                <w:szCs w:val="21"/>
              </w:rPr>
              <w:t>E</w:t>
            </w:r>
            <w:r w:rsidR="001D57AC" w:rsidRPr="006A0AD5">
              <w:rPr>
                <w:rFonts w:eastAsia="黑体"/>
                <w:szCs w:val="21"/>
                <w:vertAlign w:val="subscript"/>
              </w:rPr>
              <w:t>1</w:t>
            </w:r>
            <w:r w:rsidR="001D57AC" w:rsidRPr="006A0AD5">
              <w:rPr>
                <w:rFonts w:eastAsia="黑体"/>
                <w:szCs w:val="21"/>
              </w:rPr>
              <w:t>=0.2~0.6</w:t>
            </w:r>
            <w:r w:rsidR="001D57AC" w:rsidRPr="006A0AD5">
              <w:rPr>
                <w:rFonts w:eastAsia="黑体" w:hint="eastAsia"/>
                <w:szCs w:val="21"/>
              </w:rPr>
              <w:t>，</w:t>
            </w:r>
            <w:r w:rsidR="001D57AC" w:rsidRPr="006A0AD5">
              <w:rPr>
                <w:rFonts w:eastAsia="黑体"/>
                <w:szCs w:val="21"/>
              </w:rPr>
              <w:t>E</w:t>
            </w:r>
            <w:r w:rsidR="001D57AC" w:rsidRPr="006A0AD5">
              <w:rPr>
                <w:rFonts w:eastAsia="黑体"/>
                <w:szCs w:val="21"/>
                <w:vertAlign w:val="subscript"/>
              </w:rPr>
              <w:t>2</w:t>
            </w:r>
            <w:r w:rsidRPr="006A0AD5">
              <w:rPr>
                <w:rFonts w:eastAsia="黑体"/>
                <w:szCs w:val="21"/>
              </w:rPr>
              <w:t>=0.1~0.3</w:t>
            </w:r>
          </w:p>
        </w:tc>
      </w:tr>
      <w:tr w:rsidR="006A0AD5" w:rsidRPr="006A0AD5" w14:paraId="33448CBF" w14:textId="77777777" w:rsidTr="008A3367">
        <w:tc>
          <w:tcPr>
            <w:tcW w:w="761" w:type="pct"/>
            <w:vMerge w:val="restart"/>
            <w:vAlign w:val="center"/>
          </w:tcPr>
          <w:p w14:paraId="22609E6F" w14:textId="77777777" w:rsidR="00F170D0" w:rsidRPr="006A0AD5" w:rsidRDefault="00F170D0" w:rsidP="00007799">
            <w:pPr>
              <w:spacing w:line="440" w:lineRule="atLeast"/>
              <w:jc w:val="center"/>
              <w:rPr>
                <w:szCs w:val="21"/>
              </w:rPr>
            </w:pPr>
            <w:r w:rsidRPr="006A0AD5">
              <w:rPr>
                <w:szCs w:val="21"/>
              </w:rPr>
              <w:lastRenderedPageBreak/>
              <w:t>2.2.4(4)</w:t>
            </w:r>
          </w:p>
        </w:tc>
        <w:tc>
          <w:tcPr>
            <w:tcW w:w="242" w:type="pct"/>
            <w:vMerge w:val="restart"/>
            <w:vAlign w:val="center"/>
          </w:tcPr>
          <w:p w14:paraId="6FAAC038" w14:textId="77777777" w:rsidR="00F170D0" w:rsidRPr="006A0AD5" w:rsidRDefault="00F170D0" w:rsidP="00007799">
            <w:pPr>
              <w:spacing w:line="440" w:lineRule="atLeast"/>
              <w:jc w:val="center"/>
              <w:rPr>
                <w:szCs w:val="21"/>
              </w:rPr>
            </w:pPr>
            <w:r w:rsidRPr="006A0AD5">
              <w:rPr>
                <w:szCs w:val="21"/>
              </w:rPr>
              <w:t>其他因素</w:t>
            </w:r>
          </w:p>
        </w:tc>
        <w:tc>
          <w:tcPr>
            <w:tcW w:w="368" w:type="pct"/>
            <w:vAlign w:val="center"/>
          </w:tcPr>
          <w:p w14:paraId="049D1185" w14:textId="77777777" w:rsidR="00F170D0" w:rsidRPr="006A0AD5" w:rsidRDefault="00F170D0" w:rsidP="00007799">
            <w:pPr>
              <w:spacing w:line="440" w:lineRule="atLeast"/>
              <w:jc w:val="center"/>
              <w:rPr>
                <w:szCs w:val="21"/>
              </w:rPr>
            </w:pPr>
            <w:r w:rsidRPr="006A0AD5">
              <w:rPr>
                <w:szCs w:val="21"/>
              </w:rPr>
              <w:t>技术</w:t>
            </w:r>
          </w:p>
          <w:p w14:paraId="18B5C175" w14:textId="77777777" w:rsidR="00F170D0" w:rsidRPr="006A0AD5" w:rsidRDefault="00F170D0" w:rsidP="00007799">
            <w:pPr>
              <w:spacing w:line="440" w:lineRule="atLeast"/>
              <w:jc w:val="center"/>
              <w:rPr>
                <w:szCs w:val="21"/>
              </w:rPr>
            </w:pPr>
            <w:r w:rsidRPr="006A0AD5">
              <w:rPr>
                <w:szCs w:val="21"/>
              </w:rPr>
              <w:t>能力</w:t>
            </w:r>
          </w:p>
        </w:tc>
        <w:tc>
          <w:tcPr>
            <w:tcW w:w="658" w:type="pct"/>
            <w:vAlign w:val="center"/>
          </w:tcPr>
          <w:p w14:paraId="0FCB6A71" w14:textId="77777777" w:rsidR="00F170D0" w:rsidRPr="006A0AD5" w:rsidRDefault="00F170D0" w:rsidP="00007799">
            <w:pPr>
              <w:spacing w:line="440" w:lineRule="atLeast"/>
              <w:jc w:val="right"/>
              <w:rPr>
                <w:szCs w:val="21"/>
              </w:rPr>
            </w:pPr>
            <w:r w:rsidRPr="006A0AD5">
              <w:rPr>
                <w:szCs w:val="21"/>
                <w:u w:val="single"/>
              </w:rPr>
              <w:t xml:space="preserve">   </w:t>
            </w:r>
            <w:r w:rsidRPr="006A0AD5">
              <w:rPr>
                <w:szCs w:val="21"/>
              </w:rPr>
              <w:t>分</w:t>
            </w:r>
          </w:p>
        </w:tc>
        <w:tc>
          <w:tcPr>
            <w:tcW w:w="2971" w:type="pct"/>
            <w:gridSpan w:val="3"/>
            <w:vAlign w:val="center"/>
          </w:tcPr>
          <w:p w14:paraId="09BF28BA" w14:textId="77777777" w:rsidR="001E50F2" w:rsidRPr="006A0AD5" w:rsidRDefault="00114DD9" w:rsidP="001E50F2">
            <w:pPr>
              <w:spacing w:line="440" w:lineRule="atLeast"/>
              <w:ind w:rightChars="59" w:right="124"/>
              <w:rPr>
                <w:rFonts w:eastAsia="黑体"/>
                <w:szCs w:val="21"/>
              </w:rPr>
            </w:pPr>
            <w:r w:rsidRPr="006A0AD5">
              <w:rPr>
                <w:rStyle w:val="aff"/>
                <w:rFonts w:eastAsia="黑体"/>
                <w:szCs w:val="21"/>
              </w:rPr>
              <w:footnoteReference w:id="65"/>
            </w:r>
            <w:r w:rsidR="00F170D0" w:rsidRPr="006A0AD5">
              <w:rPr>
                <w:rFonts w:eastAsia="黑体" w:hint="eastAsia"/>
                <w:szCs w:val="21"/>
              </w:rPr>
              <w:t>（</w:t>
            </w:r>
            <w:r w:rsidR="00F170D0" w:rsidRPr="006A0AD5">
              <w:rPr>
                <w:rFonts w:eastAsia="黑体"/>
                <w:szCs w:val="21"/>
              </w:rPr>
              <w:t>1</w:t>
            </w:r>
            <w:r w:rsidR="00F170D0" w:rsidRPr="006A0AD5">
              <w:rPr>
                <w:rFonts w:eastAsia="黑体" w:hint="eastAsia"/>
                <w:szCs w:val="21"/>
              </w:rPr>
              <w:t>）</w:t>
            </w:r>
            <w:r w:rsidR="001E50F2" w:rsidRPr="006A0AD5">
              <w:rPr>
                <w:rFonts w:eastAsia="黑体" w:hint="eastAsia"/>
                <w:szCs w:val="21"/>
              </w:rPr>
              <w:t>投标人获得</w:t>
            </w:r>
            <w:r w:rsidRPr="006A0AD5">
              <w:rPr>
                <w:rFonts w:eastAsia="黑体" w:hint="eastAsia"/>
                <w:szCs w:val="21"/>
              </w:rPr>
              <w:t>与工程咨询</w:t>
            </w:r>
            <w:r w:rsidR="00A31074" w:rsidRPr="006A0AD5">
              <w:rPr>
                <w:rFonts w:eastAsia="黑体" w:hint="eastAsia"/>
                <w:szCs w:val="21"/>
              </w:rPr>
              <w:t>管理</w:t>
            </w:r>
            <w:r w:rsidRPr="006A0AD5">
              <w:rPr>
                <w:rFonts w:eastAsia="黑体" w:hint="eastAsia"/>
                <w:szCs w:val="21"/>
              </w:rPr>
              <w:t>有关的</w:t>
            </w:r>
            <w:r w:rsidR="001E50F2" w:rsidRPr="006A0AD5">
              <w:rPr>
                <w:rFonts w:eastAsia="黑体" w:hint="eastAsia"/>
                <w:szCs w:val="21"/>
              </w:rPr>
              <w:t>国家科学技术进步奖，每项加</w:t>
            </w:r>
            <w:r w:rsidR="001E50F2" w:rsidRPr="006A0AD5">
              <w:rPr>
                <w:rFonts w:eastAsia="黑体"/>
                <w:szCs w:val="21"/>
                <w:u w:val="single"/>
              </w:rPr>
              <w:t xml:space="preserve">    </w:t>
            </w:r>
            <w:r w:rsidR="001E50F2" w:rsidRPr="006A0AD5">
              <w:rPr>
                <w:rFonts w:eastAsia="黑体" w:hint="eastAsia"/>
                <w:szCs w:val="21"/>
              </w:rPr>
              <w:t>分</w:t>
            </w:r>
            <w:r w:rsidRPr="006A0AD5">
              <w:rPr>
                <w:rFonts w:eastAsia="黑体" w:hint="eastAsia"/>
                <w:szCs w:val="21"/>
              </w:rPr>
              <w:t>，本项累计加分最高</w:t>
            </w:r>
            <w:r w:rsidRPr="006A0AD5">
              <w:rPr>
                <w:rFonts w:eastAsia="黑体"/>
                <w:szCs w:val="21"/>
                <w:u w:val="single"/>
              </w:rPr>
              <w:t xml:space="preserve">    </w:t>
            </w:r>
            <w:r w:rsidRPr="006A0AD5">
              <w:rPr>
                <w:rFonts w:eastAsia="黑体" w:hint="eastAsia"/>
                <w:szCs w:val="21"/>
              </w:rPr>
              <w:t>分</w:t>
            </w:r>
          </w:p>
          <w:p w14:paraId="058A197A" w14:textId="77777777" w:rsidR="00D53E7A" w:rsidRPr="006A0AD5" w:rsidRDefault="001E50F2" w:rsidP="00D53E7A">
            <w:pPr>
              <w:spacing w:line="440" w:lineRule="atLeast"/>
              <w:ind w:rightChars="59" w:right="124"/>
              <w:rPr>
                <w:rFonts w:eastAsia="黑体"/>
                <w:szCs w:val="21"/>
              </w:rPr>
            </w:pPr>
            <w:r w:rsidRPr="006A0AD5">
              <w:rPr>
                <w:rFonts w:eastAsia="黑体" w:hint="eastAsia"/>
                <w:szCs w:val="21"/>
              </w:rPr>
              <w:t>（</w:t>
            </w:r>
            <w:r w:rsidRPr="006A0AD5">
              <w:rPr>
                <w:rFonts w:eastAsia="黑体"/>
                <w:szCs w:val="21"/>
              </w:rPr>
              <w:t>2</w:t>
            </w:r>
            <w:r w:rsidRPr="006A0AD5">
              <w:rPr>
                <w:rFonts w:eastAsia="黑体"/>
                <w:szCs w:val="21"/>
              </w:rPr>
              <w:t>）主编或参编过</w:t>
            </w:r>
            <w:r w:rsidR="00114DD9" w:rsidRPr="006A0AD5">
              <w:rPr>
                <w:rFonts w:eastAsia="黑体" w:hint="eastAsia"/>
                <w:szCs w:val="21"/>
              </w:rPr>
              <w:t>与工程咨询</w:t>
            </w:r>
            <w:r w:rsidR="00A31074" w:rsidRPr="006A0AD5">
              <w:rPr>
                <w:rFonts w:eastAsia="黑体" w:hint="eastAsia"/>
                <w:szCs w:val="21"/>
              </w:rPr>
              <w:t>管理</w:t>
            </w:r>
            <w:r w:rsidR="00114DD9" w:rsidRPr="006A0AD5">
              <w:rPr>
                <w:rFonts w:eastAsia="黑体" w:hint="eastAsia"/>
                <w:szCs w:val="21"/>
              </w:rPr>
              <w:t>有关的</w:t>
            </w:r>
            <w:r w:rsidR="00A31074" w:rsidRPr="006A0AD5">
              <w:rPr>
                <w:rFonts w:eastAsia="黑体" w:hint="eastAsia"/>
                <w:szCs w:val="21"/>
              </w:rPr>
              <w:t>国家、</w:t>
            </w:r>
            <w:r w:rsidRPr="006A0AD5">
              <w:rPr>
                <w:rFonts w:eastAsia="黑体" w:hint="eastAsia"/>
                <w:szCs w:val="21"/>
              </w:rPr>
              <w:t>行业（指部级）标准</w:t>
            </w:r>
            <w:r w:rsidR="00D53E7A" w:rsidRPr="006A0AD5">
              <w:rPr>
                <w:rFonts w:eastAsia="黑体" w:hint="eastAsia"/>
                <w:szCs w:val="21"/>
              </w:rPr>
              <w:t>，每项加</w:t>
            </w:r>
            <w:r w:rsidR="00D53E7A" w:rsidRPr="006A0AD5">
              <w:rPr>
                <w:rFonts w:eastAsia="黑体"/>
                <w:szCs w:val="21"/>
                <w:u w:val="single"/>
              </w:rPr>
              <w:t xml:space="preserve">    </w:t>
            </w:r>
            <w:r w:rsidR="00D53E7A" w:rsidRPr="006A0AD5">
              <w:rPr>
                <w:rFonts w:eastAsia="黑体" w:hint="eastAsia"/>
                <w:szCs w:val="21"/>
              </w:rPr>
              <w:t>分；本项累计加分最高</w:t>
            </w:r>
            <w:r w:rsidR="00D53E7A" w:rsidRPr="006A0AD5">
              <w:rPr>
                <w:rFonts w:eastAsia="黑体"/>
                <w:szCs w:val="21"/>
                <w:u w:val="single"/>
              </w:rPr>
              <w:t xml:space="preserve">    </w:t>
            </w:r>
            <w:r w:rsidR="00D53E7A" w:rsidRPr="006A0AD5">
              <w:rPr>
                <w:rFonts w:eastAsia="黑体" w:hint="eastAsia"/>
                <w:szCs w:val="21"/>
              </w:rPr>
              <w:t>分</w:t>
            </w:r>
          </w:p>
          <w:p w14:paraId="1E000FC0" w14:textId="77777777" w:rsidR="001E50F2" w:rsidRPr="006A0AD5" w:rsidRDefault="00D53E7A" w:rsidP="001E50F2">
            <w:pPr>
              <w:spacing w:line="440" w:lineRule="atLeast"/>
              <w:ind w:rightChars="59" w:right="124"/>
              <w:rPr>
                <w:rFonts w:eastAsia="黑体"/>
                <w:szCs w:val="21"/>
              </w:rPr>
            </w:pPr>
            <w:r w:rsidRPr="006A0AD5">
              <w:rPr>
                <w:rFonts w:eastAsia="黑体" w:hint="eastAsia"/>
                <w:szCs w:val="21"/>
              </w:rPr>
              <w:t>（</w:t>
            </w:r>
            <w:r w:rsidRPr="006A0AD5">
              <w:rPr>
                <w:rFonts w:eastAsia="黑体"/>
                <w:szCs w:val="21"/>
              </w:rPr>
              <w:t>3</w:t>
            </w:r>
            <w:r w:rsidRPr="006A0AD5">
              <w:rPr>
                <w:rFonts w:eastAsia="黑体"/>
                <w:szCs w:val="21"/>
              </w:rPr>
              <w:t>）投标人获得与工程咨询</w:t>
            </w:r>
            <w:r w:rsidR="00A31074" w:rsidRPr="006A0AD5">
              <w:rPr>
                <w:rFonts w:eastAsia="黑体" w:hint="eastAsia"/>
                <w:szCs w:val="21"/>
              </w:rPr>
              <w:t>管理</w:t>
            </w:r>
            <w:r w:rsidRPr="006A0AD5">
              <w:rPr>
                <w:rFonts w:eastAsia="黑体" w:hint="eastAsia"/>
                <w:szCs w:val="21"/>
              </w:rPr>
              <w:t>有关的</w:t>
            </w:r>
            <w:r w:rsidR="001E50F2" w:rsidRPr="006A0AD5">
              <w:rPr>
                <w:rFonts w:eastAsia="黑体" w:hint="eastAsia"/>
                <w:szCs w:val="21"/>
              </w:rPr>
              <w:t>省级科学技术进步奖，每项加</w:t>
            </w:r>
            <w:r w:rsidR="001E50F2" w:rsidRPr="006A0AD5">
              <w:rPr>
                <w:rFonts w:eastAsia="黑体"/>
                <w:szCs w:val="21"/>
                <w:u w:val="single"/>
              </w:rPr>
              <w:t xml:space="preserve">    </w:t>
            </w:r>
            <w:r w:rsidR="001E50F2" w:rsidRPr="006A0AD5">
              <w:rPr>
                <w:rFonts w:eastAsia="黑体" w:hint="eastAsia"/>
                <w:szCs w:val="21"/>
              </w:rPr>
              <w:t>分；</w:t>
            </w:r>
            <w:r w:rsidR="00114DD9" w:rsidRPr="006A0AD5">
              <w:rPr>
                <w:rFonts w:eastAsia="黑体" w:hint="eastAsia"/>
                <w:szCs w:val="21"/>
              </w:rPr>
              <w:t>本项累计加分最高</w:t>
            </w:r>
            <w:r w:rsidR="00114DD9" w:rsidRPr="006A0AD5">
              <w:rPr>
                <w:rFonts w:eastAsia="黑体"/>
                <w:szCs w:val="21"/>
                <w:u w:val="single"/>
              </w:rPr>
              <w:t xml:space="preserve">    </w:t>
            </w:r>
            <w:r w:rsidR="00114DD9" w:rsidRPr="006A0AD5">
              <w:rPr>
                <w:rFonts w:eastAsia="黑体" w:hint="eastAsia"/>
                <w:szCs w:val="21"/>
              </w:rPr>
              <w:t>分</w:t>
            </w:r>
          </w:p>
          <w:p w14:paraId="0368F599" w14:textId="77777777" w:rsidR="00D53E7A" w:rsidRPr="006A0AD5" w:rsidRDefault="001E50F2" w:rsidP="00D53E7A">
            <w:pPr>
              <w:spacing w:line="440" w:lineRule="atLeast"/>
              <w:ind w:rightChars="59" w:right="124"/>
              <w:rPr>
                <w:rFonts w:eastAsia="黑体"/>
                <w:szCs w:val="21"/>
              </w:rPr>
            </w:pPr>
            <w:r w:rsidRPr="006A0AD5">
              <w:rPr>
                <w:rFonts w:eastAsia="黑体" w:hint="eastAsia"/>
                <w:szCs w:val="21"/>
              </w:rPr>
              <w:t>（</w:t>
            </w:r>
            <w:r w:rsidR="00D53E7A" w:rsidRPr="006A0AD5">
              <w:rPr>
                <w:rFonts w:eastAsia="黑体"/>
                <w:szCs w:val="21"/>
              </w:rPr>
              <w:t>4</w:t>
            </w:r>
            <w:r w:rsidRPr="006A0AD5">
              <w:rPr>
                <w:rFonts w:eastAsia="黑体" w:hint="eastAsia"/>
                <w:szCs w:val="21"/>
              </w:rPr>
              <w:t>）主编或参编过</w:t>
            </w:r>
            <w:r w:rsidR="00114DD9" w:rsidRPr="006A0AD5">
              <w:rPr>
                <w:rFonts w:eastAsia="黑体" w:hint="eastAsia"/>
                <w:szCs w:val="21"/>
              </w:rPr>
              <w:t>与工程咨询</w:t>
            </w:r>
            <w:r w:rsidR="00A31074" w:rsidRPr="006A0AD5">
              <w:rPr>
                <w:rFonts w:eastAsia="黑体" w:hint="eastAsia"/>
                <w:szCs w:val="21"/>
              </w:rPr>
              <w:t>管理</w:t>
            </w:r>
            <w:r w:rsidR="00114DD9" w:rsidRPr="006A0AD5">
              <w:rPr>
                <w:rFonts w:eastAsia="黑体" w:hint="eastAsia"/>
                <w:szCs w:val="21"/>
              </w:rPr>
              <w:t>有关的</w:t>
            </w:r>
            <w:r w:rsidRPr="006A0AD5">
              <w:rPr>
                <w:rFonts w:eastAsia="黑体" w:hint="eastAsia"/>
                <w:szCs w:val="21"/>
              </w:rPr>
              <w:t>地方（指省级）标准</w:t>
            </w:r>
            <w:r w:rsidR="00D53E7A" w:rsidRPr="006A0AD5">
              <w:rPr>
                <w:rFonts w:eastAsia="黑体" w:hint="eastAsia"/>
                <w:szCs w:val="21"/>
              </w:rPr>
              <w:t>，每项加</w:t>
            </w:r>
            <w:r w:rsidR="00D53E7A" w:rsidRPr="006A0AD5">
              <w:rPr>
                <w:rFonts w:eastAsia="黑体"/>
                <w:szCs w:val="21"/>
                <w:u w:val="single"/>
              </w:rPr>
              <w:t xml:space="preserve">    </w:t>
            </w:r>
            <w:r w:rsidR="00D53E7A" w:rsidRPr="006A0AD5">
              <w:rPr>
                <w:rFonts w:eastAsia="黑体" w:hint="eastAsia"/>
                <w:szCs w:val="21"/>
              </w:rPr>
              <w:t>分；本项累计加分最高</w:t>
            </w:r>
            <w:r w:rsidR="00D53E7A" w:rsidRPr="006A0AD5">
              <w:rPr>
                <w:rFonts w:eastAsia="黑体"/>
                <w:szCs w:val="21"/>
                <w:u w:val="single"/>
              </w:rPr>
              <w:t xml:space="preserve">    </w:t>
            </w:r>
            <w:r w:rsidR="00D53E7A" w:rsidRPr="006A0AD5">
              <w:rPr>
                <w:rFonts w:eastAsia="黑体" w:hint="eastAsia"/>
                <w:szCs w:val="21"/>
              </w:rPr>
              <w:t>分</w:t>
            </w:r>
          </w:p>
          <w:p w14:paraId="6CA28E93" w14:textId="77777777" w:rsidR="00F170D0" w:rsidRPr="006A0AD5" w:rsidRDefault="00D53E7A" w:rsidP="00D53E7A">
            <w:pPr>
              <w:spacing w:line="440" w:lineRule="atLeast"/>
              <w:ind w:rightChars="59" w:right="124"/>
              <w:rPr>
                <w:rFonts w:eastAsia="黑体"/>
                <w:szCs w:val="21"/>
              </w:rPr>
            </w:pPr>
            <w:r w:rsidRPr="006A0AD5">
              <w:rPr>
                <w:rFonts w:eastAsia="黑体" w:hint="eastAsia"/>
                <w:szCs w:val="21"/>
              </w:rPr>
              <w:t>（</w:t>
            </w:r>
            <w:r w:rsidRPr="006A0AD5">
              <w:rPr>
                <w:rFonts w:eastAsia="黑体"/>
                <w:szCs w:val="21"/>
              </w:rPr>
              <w:t>5</w:t>
            </w:r>
            <w:r w:rsidRPr="006A0AD5">
              <w:rPr>
                <w:rFonts w:eastAsia="黑体"/>
                <w:szCs w:val="21"/>
              </w:rPr>
              <w:t>）投标人获得与工程咨询</w:t>
            </w:r>
            <w:r w:rsidR="00A31074" w:rsidRPr="006A0AD5">
              <w:rPr>
                <w:rFonts w:eastAsia="黑体" w:hint="eastAsia"/>
                <w:szCs w:val="21"/>
              </w:rPr>
              <w:t>管理</w:t>
            </w:r>
            <w:r w:rsidRPr="006A0AD5">
              <w:rPr>
                <w:rFonts w:eastAsia="黑体" w:hint="eastAsia"/>
                <w:szCs w:val="21"/>
              </w:rPr>
              <w:t>有关的</w:t>
            </w:r>
            <w:r w:rsidR="001E50F2" w:rsidRPr="006A0AD5">
              <w:rPr>
                <w:rFonts w:eastAsia="黑体" w:hint="eastAsia"/>
                <w:szCs w:val="21"/>
              </w:rPr>
              <w:t>专利（发明专利或实用新型专利），每项加</w:t>
            </w:r>
            <w:r w:rsidR="001E50F2" w:rsidRPr="006A0AD5">
              <w:rPr>
                <w:rFonts w:eastAsia="黑体"/>
                <w:szCs w:val="21"/>
                <w:u w:val="single"/>
              </w:rPr>
              <w:t xml:space="preserve">    </w:t>
            </w:r>
            <w:r w:rsidR="001E50F2" w:rsidRPr="006A0AD5">
              <w:rPr>
                <w:rFonts w:eastAsia="黑体" w:hint="eastAsia"/>
                <w:szCs w:val="21"/>
              </w:rPr>
              <w:t>分；</w:t>
            </w:r>
            <w:r w:rsidR="00114DD9" w:rsidRPr="006A0AD5">
              <w:rPr>
                <w:rFonts w:eastAsia="黑体" w:hint="eastAsia"/>
                <w:szCs w:val="21"/>
              </w:rPr>
              <w:t>本项累计加分最高</w:t>
            </w:r>
            <w:r w:rsidR="00114DD9" w:rsidRPr="006A0AD5">
              <w:rPr>
                <w:rFonts w:eastAsia="黑体"/>
                <w:szCs w:val="21"/>
                <w:u w:val="single"/>
              </w:rPr>
              <w:t xml:space="preserve">    </w:t>
            </w:r>
            <w:r w:rsidR="00114DD9" w:rsidRPr="006A0AD5">
              <w:rPr>
                <w:rFonts w:eastAsia="黑体" w:hint="eastAsia"/>
                <w:szCs w:val="21"/>
              </w:rPr>
              <w:t>分。</w:t>
            </w:r>
          </w:p>
        </w:tc>
      </w:tr>
      <w:tr w:rsidR="00F170D0" w:rsidRPr="006A0AD5" w14:paraId="5C62C4EF" w14:textId="77777777" w:rsidTr="008A3367">
        <w:tc>
          <w:tcPr>
            <w:tcW w:w="761" w:type="pct"/>
            <w:vMerge/>
            <w:vAlign w:val="center"/>
          </w:tcPr>
          <w:p w14:paraId="67D8523A" w14:textId="77777777" w:rsidR="00F170D0" w:rsidRPr="006A0AD5" w:rsidRDefault="00F170D0" w:rsidP="00007799">
            <w:pPr>
              <w:spacing w:line="440" w:lineRule="atLeast"/>
              <w:jc w:val="center"/>
              <w:rPr>
                <w:rFonts w:eastAsia="隶书"/>
                <w:szCs w:val="21"/>
              </w:rPr>
            </w:pPr>
          </w:p>
        </w:tc>
        <w:tc>
          <w:tcPr>
            <w:tcW w:w="242" w:type="pct"/>
            <w:vMerge/>
            <w:vAlign w:val="center"/>
          </w:tcPr>
          <w:p w14:paraId="70D768EA" w14:textId="77777777" w:rsidR="00F170D0" w:rsidRPr="006A0AD5" w:rsidRDefault="00F170D0" w:rsidP="00007799">
            <w:pPr>
              <w:spacing w:line="440" w:lineRule="atLeast"/>
              <w:jc w:val="center"/>
              <w:rPr>
                <w:rFonts w:eastAsia="隶书"/>
                <w:szCs w:val="21"/>
              </w:rPr>
            </w:pPr>
          </w:p>
        </w:tc>
        <w:tc>
          <w:tcPr>
            <w:tcW w:w="368" w:type="pct"/>
            <w:vAlign w:val="center"/>
          </w:tcPr>
          <w:p w14:paraId="12E0BDCA" w14:textId="77777777" w:rsidR="00F170D0" w:rsidRPr="006A0AD5" w:rsidRDefault="00F170D0" w:rsidP="00007799">
            <w:pPr>
              <w:spacing w:line="440" w:lineRule="atLeast"/>
              <w:jc w:val="center"/>
              <w:rPr>
                <w:szCs w:val="21"/>
              </w:rPr>
            </w:pPr>
            <w:r w:rsidRPr="006A0AD5">
              <w:rPr>
                <w:szCs w:val="21"/>
              </w:rPr>
              <w:t>业绩</w:t>
            </w:r>
          </w:p>
        </w:tc>
        <w:tc>
          <w:tcPr>
            <w:tcW w:w="658" w:type="pct"/>
            <w:vAlign w:val="center"/>
          </w:tcPr>
          <w:p w14:paraId="52DDADB2" w14:textId="77777777" w:rsidR="00F170D0" w:rsidRPr="006A0AD5" w:rsidRDefault="00F170D0" w:rsidP="00007799">
            <w:pPr>
              <w:spacing w:line="440" w:lineRule="atLeast"/>
              <w:jc w:val="right"/>
              <w:rPr>
                <w:szCs w:val="21"/>
              </w:rPr>
            </w:pPr>
            <w:r w:rsidRPr="006A0AD5">
              <w:rPr>
                <w:szCs w:val="21"/>
                <w:u w:val="single"/>
              </w:rPr>
              <w:t xml:space="preserve">   </w:t>
            </w:r>
            <w:r w:rsidRPr="006A0AD5">
              <w:rPr>
                <w:szCs w:val="21"/>
              </w:rPr>
              <w:t>分</w:t>
            </w:r>
          </w:p>
        </w:tc>
        <w:tc>
          <w:tcPr>
            <w:tcW w:w="2971" w:type="pct"/>
            <w:gridSpan w:val="3"/>
            <w:vAlign w:val="center"/>
          </w:tcPr>
          <w:p w14:paraId="1D5D722A" w14:textId="77777777" w:rsidR="00F170D0" w:rsidRPr="006A0AD5" w:rsidRDefault="00F170D0" w:rsidP="00007799">
            <w:pPr>
              <w:spacing w:line="440" w:lineRule="atLeast"/>
              <w:jc w:val="left"/>
              <w:rPr>
                <w:rFonts w:eastAsia="黑体"/>
                <w:szCs w:val="21"/>
              </w:rPr>
            </w:pPr>
            <w:r w:rsidRPr="006A0AD5">
              <w:rPr>
                <w:rFonts w:eastAsia="黑体"/>
                <w:szCs w:val="21"/>
              </w:rPr>
              <w:t>1</w:t>
            </w:r>
            <w:r w:rsidRPr="006A0AD5">
              <w:rPr>
                <w:rFonts w:eastAsia="黑体"/>
                <w:szCs w:val="21"/>
              </w:rPr>
              <w:t>、满足资格审查条件（业绩最低要求）得</w:t>
            </w:r>
            <w:r w:rsidRPr="006A0AD5">
              <w:rPr>
                <w:rFonts w:eastAsia="黑体"/>
                <w:szCs w:val="21"/>
                <w:u w:val="single"/>
              </w:rPr>
              <w:t xml:space="preserve">   </w:t>
            </w:r>
            <w:r w:rsidRPr="006A0AD5">
              <w:rPr>
                <w:rFonts w:eastAsia="黑体"/>
                <w:szCs w:val="21"/>
              </w:rPr>
              <w:t>分；</w:t>
            </w:r>
          </w:p>
          <w:p w14:paraId="24F16956" w14:textId="77777777" w:rsidR="00F170D0" w:rsidRPr="006A0AD5" w:rsidRDefault="00F170D0" w:rsidP="00007799">
            <w:pPr>
              <w:spacing w:line="440" w:lineRule="atLeast"/>
              <w:rPr>
                <w:rFonts w:eastAsia="黑体"/>
                <w:szCs w:val="21"/>
              </w:rPr>
            </w:pPr>
            <w:r w:rsidRPr="006A0AD5">
              <w:rPr>
                <w:rFonts w:eastAsia="黑体"/>
                <w:szCs w:val="21"/>
              </w:rPr>
              <w:t>2</w:t>
            </w:r>
            <w:r w:rsidRPr="006A0AD5">
              <w:rPr>
                <w:rFonts w:eastAsia="黑体"/>
                <w:szCs w:val="21"/>
              </w:rPr>
              <w:t>、在此基础上，每增加</w:t>
            </w:r>
            <w:r w:rsidRPr="006A0AD5">
              <w:rPr>
                <w:rFonts w:eastAsia="黑体"/>
                <w:szCs w:val="21"/>
              </w:rPr>
              <w:t>1</w:t>
            </w:r>
            <w:r w:rsidRPr="006A0AD5">
              <w:rPr>
                <w:rFonts w:eastAsia="黑体"/>
                <w:szCs w:val="21"/>
              </w:rPr>
              <w:t>项</w:t>
            </w:r>
            <w:r w:rsidRPr="006A0AD5">
              <w:rPr>
                <w:rFonts w:eastAsia="黑体"/>
                <w:szCs w:val="21"/>
                <w:u w:val="single"/>
              </w:rPr>
              <w:t xml:space="preserve">      </w:t>
            </w:r>
            <w:r w:rsidRPr="006A0AD5">
              <w:rPr>
                <w:rStyle w:val="aff"/>
                <w:rFonts w:eastAsia="黑体"/>
                <w:b/>
                <w:szCs w:val="21"/>
              </w:rPr>
              <w:footnoteReference w:id="66"/>
            </w:r>
            <w:r w:rsidRPr="006A0AD5">
              <w:rPr>
                <w:rFonts w:eastAsia="黑体"/>
                <w:szCs w:val="21"/>
              </w:rPr>
              <w:t>的业绩加</w:t>
            </w:r>
            <w:r w:rsidRPr="006A0AD5">
              <w:rPr>
                <w:rFonts w:eastAsia="黑体"/>
                <w:szCs w:val="21"/>
                <w:u w:val="single"/>
              </w:rPr>
              <w:t xml:space="preserve">   </w:t>
            </w:r>
            <w:r w:rsidRPr="006A0AD5">
              <w:rPr>
                <w:rFonts w:eastAsia="黑体"/>
                <w:szCs w:val="21"/>
              </w:rPr>
              <w:t>分，最多加</w:t>
            </w:r>
            <w:r w:rsidRPr="006A0AD5">
              <w:rPr>
                <w:rFonts w:eastAsia="黑体"/>
                <w:szCs w:val="21"/>
                <w:u w:val="single"/>
              </w:rPr>
              <w:t xml:space="preserve">   </w:t>
            </w:r>
            <w:r w:rsidRPr="006A0AD5">
              <w:rPr>
                <w:rFonts w:eastAsia="黑体"/>
                <w:szCs w:val="21"/>
              </w:rPr>
              <w:t>分。</w:t>
            </w:r>
          </w:p>
        </w:tc>
      </w:tr>
    </w:tbl>
    <w:p w14:paraId="5429E39C" w14:textId="77777777" w:rsidR="0097645B" w:rsidRPr="006A0AD5" w:rsidRDefault="0097645B" w:rsidP="00007799">
      <w:pPr>
        <w:spacing w:line="440" w:lineRule="atLeast"/>
      </w:pPr>
    </w:p>
    <w:p w14:paraId="660DA8E4" w14:textId="77777777" w:rsidR="0097645B" w:rsidRPr="006A0AD5" w:rsidRDefault="0097645B" w:rsidP="00007799">
      <w:pPr>
        <w:spacing w:line="440" w:lineRule="atLeast"/>
        <w:jc w:val="right"/>
      </w:pPr>
      <w:r w:rsidRPr="006A0AD5">
        <w:br w:type="page"/>
      </w:r>
      <w:r w:rsidRPr="006A0AD5">
        <w:rPr>
          <w:spacing w:val="4"/>
          <w:szCs w:val="21"/>
        </w:rPr>
        <w:lastRenderedPageBreak/>
        <w:t>续上表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445"/>
        <w:gridCol w:w="900"/>
        <w:gridCol w:w="983"/>
        <w:gridCol w:w="3156"/>
        <w:gridCol w:w="846"/>
        <w:gridCol w:w="1161"/>
      </w:tblGrid>
      <w:tr w:rsidR="006A0AD5" w:rsidRPr="006A0AD5" w14:paraId="338D3037" w14:textId="77777777" w:rsidTr="000D63A8">
        <w:trPr>
          <w:tblHeader/>
        </w:trPr>
        <w:tc>
          <w:tcPr>
            <w:tcW w:w="787" w:type="pct"/>
            <w:vMerge w:val="restart"/>
            <w:tcBorders>
              <w:top w:val="single" w:sz="4" w:space="0" w:color="auto"/>
            </w:tcBorders>
            <w:vAlign w:val="center"/>
          </w:tcPr>
          <w:p w14:paraId="35152F23" w14:textId="77777777" w:rsidR="0097645B" w:rsidRPr="006A0AD5" w:rsidRDefault="0097645B" w:rsidP="00007799">
            <w:pPr>
              <w:spacing w:line="440" w:lineRule="atLeast"/>
              <w:jc w:val="center"/>
              <w:rPr>
                <w:b/>
                <w:szCs w:val="21"/>
              </w:rPr>
            </w:pPr>
            <w:r w:rsidRPr="006A0AD5">
              <w:rPr>
                <w:b/>
                <w:szCs w:val="21"/>
              </w:rPr>
              <w:t>条款号</w:t>
            </w:r>
          </w:p>
        </w:tc>
        <w:tc>
          <w:tcPr>
            <w:tcW w:w="3560" w:type="pct"/>
            <w:gridSpan w:val="5"/>
            <w:tcBorders>
              <w:top w:val="single" w:sz="4" w:space="0" w:color="auto"/>
            </w:tcBorders>
          </w:tcPr>
          <w:p w14:paraId="08BE124F" w14:textId="77777777" w:rsidR="0097645B" w:rsidRPr="006A0AD5" w:rsidRDefault="0097645B" w:rsidP="00007799">
            <w:pPr>
              <w:spacing w:line="440" w:lineRule="atLeast"/>
              <w:jc w:val="center"/>
              <w:rPr>
                <w:b/>
                <w:szCs w:val="21"/>
              </w:rPr>
            </w:pPr>
            <w:r w:rsidRPr="006A0AD5">
              <w:rPr>
                <w:b/>
                <w:szCs w:val="21"/>
              </w:rPr>
              <w:t>评分因素与权重分值</w:t>
            </w:r>
            <w:r w:rsidRPr="006A0AD5">
              <w:rPr>
                <w:rStyle w:val="aff"/>
                <w:b/>
                <w:szCs w:val="21"/>
              </w:rPr>
              <w:footnoteReference w:id="67"/>
            </w:r>
          </w:p>
        </w:tc>
        <w:tc>
          <w:tcPr>
            <w:tcW w:w="653" w:type="pct"/>
            <w:vMerge w:val="restart"/>
            <w:tcBorders>
              <w:top w:val="single" w:sz="4" w:space="0" w:color="auto"/>
            </w:tcBorders>
            <w:vAlign w:val="center"/>
          </w:tcPr>
          <w:p w14:paraId="7ED103D6" w14:textId="77777777" w:rsidR="0097645B" w:rsidRPr="006A0AD5" w:rsidRDefault="0097645B" w:rsidP="00007799">
            <w:pPr>
              <w:spacing w:line="440" w:lineRule="atLeast"/>
              <w:jc w:val="center"/>
              <w:rPr>
                <w:b/>
                <w:szCs w:val="21"/>
              </w:rPr>
            </w:pPr>
            <w:r w:rsidRPr="006A0AD5">
              <w:rPr>
                <w:b/>
                <w:szCs w:val="21"/>
              </w:rPr>
              <w:t>评分标准</w:t>
            </w:r>
            <w:r w:rsidRPr="006A0AD5">
              <w:rPr>
                <w:rStyle w:val="aff"/>
                <w:b/>
                <w:szCs w:val="21"/>
              </w:rPr>
              <w:footnoteReference w:id="68"/>
            </w:r>
          </w:p>
        </w:tc>
      </w:tr>
      <w:tr w:rsidR="006A0AD5" w:rsidRPr="006A0AD5" w14:paraId="5017BCF3" w14:textId="77777777" w:rsidTr="000D63A8">
        <w:trPr>
          <w:tblHeader/>
        </w:trPr>
        <w:tc>
          <w:tcPr>
            <w:tcW w:w="787" w:type="pct"/>
            <w:vMerge/>
            <w:vAlign w:val="center"/>
          </w:tcPr>
          <w:p w14:paraId="4A7F710A" w14:textId="77777777" w:rsidR="0097645B" w:rsidRPr="006A0AD5" w:rsidRDefault="0097645B" w:rsidP="00007799">
            <w:pPr>
              <w:spacing w:line="440" w:lineRule="atLeast"/>
              <w:jc w:val="center"/>
              <w:rPr>
                <w:b/>
                <w:szCs w:val="21"/>
              </w:rPr>
            </w:pPr>
          </w:p>
        </w:tc>
        <w:tc>
          <w:tcPr>
            <w:tcW w:w="756" w:type="pct"/>
            <w:gridSpan w:val="2"/>
            <w:vAlign w:val="center"/>
          </w:tcPr>
          <w:p w14:paraId="16207C47" w14:textId="77777777" w:rsidR="0097645B" w:rsidRPr="006A0AD5" w:rsidRDefault="0097645B" w:rsidP="00007799">
            <w:pPr>
              <w:spacing w:line="440" w:lineRule="atLeast"/>
              <w:jc w:val="center"/>
              <w:rPr>
                <w:b/>
                <w:szCs w:val="21"/>
              </w:rPr>
            </w:pPr>
            <w:r w:rsidRPr="006A0AD5">
              <w:rPr>
                <w:b/>
                <w:szCs w:val="21"/>
              </w:rPr>
              <w:t>评分因素</w:t>
            </w:r>
          </w:p>
        </w:tc>
        <w:tc>
          <w:tcPr>
            <w:tcW w:w="553" w:type="pct"/>
            <w:vAlign w:val="center"/>
          </w:tcPr>
          <w:p w14:paraId="774C7BFE" w14:textId="77777777" w:rsidR="0097645B" w:rsidRPr="006A0AD5" w:rsidRDefault="0097645B" w:rsidP="00007799">
            <w:pPr>
              <w:spacing w:line="440" w:lineRule="atLeast"/>
              <w:ind w:leftChars="-50" w:left="-105" w:rightChars="-50" w:right="-105"/>
              <w:jc w:val="center"/>
              <w:rPr>
                <w:b/>
                <w:szCs w:val="21"/>
              </w:rPr>
            </w:pPr>
            <w:r w:rsidRPr="006A0AD5">
              <w:rPr>
                <w:b/>
                <w:szCs w:val="21"/>
              </w:rPr>
              <w:t>评分因素权重分值</w:t>
            </w:r>
          </w:p>
        </w:tc>
        <w:tc>
          <w:tcPr>
            <w:tcW w:w="1775" w:type="pct"/>
            <w:vAlign w:val="center"/>
          </w:tcPr>
          <w:p w14:paraId="4C3DB50F" w14:textId="77777777" w:rsidR="0097645B" w:rsidRPr="006A0AD5" w:rsidRDefault="0097645B" w:rsidP="00007799">
            <w:pPr>
              <w:spacing w:line="440" w:lineRule="atLeast"/>
              <w:jc w:val="center"/>
              <w:rPr>
                <w:b/>
                <w:szCs w:val="21"/>
              </w:rPr>
            </w:pPr>
            <w:r w:rsidRPr="006A0AD5">
              <w:rPr>
                <w:b/>
                <w:szCs w:val="21"/>
              </w:rPr>
              <w:t>各评分因素细分项</w:t>
            </w:r>
          </w:p>
        </w:tc>
        <w:tc>
          <w:tcPr>
            <w:tcW w:w="476" w:type="pct"/>
            <w:vAlign w:val="center"/>
          </w:tcPr>
          <w:p w14:paraId="7657EEF7" w14:textId="77777777" w:rsidR="0097645B" w:rsidRPr="006A0AD5" w:rsidRDefault="0097645B" w:rsidP="00007799">
            <w:pPr>
              <w:spacing w:line="440" w:lineRule="atLeast"/>
              <w:jc w:val="right"/>
              <w:rPr>
                <w:b/>
                <w:szCs w:val="21"/>
              </w:rPr>
            </w:pPr>
            <w:r w:rsidRPr="006A0AD5">
              <w:rPr>
                <w:b/>
                <w:szCs w:val="21"/>
              </w:rPr>
              <w:t>分值</w:t>
            </w:r>
          </w:p>
        </w:tc>
        <w:tc>
          <w:tcPr>
            <w:tcW w:w="653" w:type="pct"/>
            <w:vMerge/>
          </w:tcPr>
          <w:p w14:paraId="267776DD" w14:textId="77777777" w:rsidR="0097645B" w:rsidRPr="006A0AD5" w:rsidRDefault="0097645B" w:rsidP="00007799">
            <w:pPr>
              <w:spacing w:line="440" w:lineRule="atLeast"/>
              <w:jc w:val="center"/>
              <w:rPr>
                <w:b/>
                <w:szCs w:val="21"/>
              </w:rPr>
            </w:pPr>
          </w:p>
        </w:tc>
      </w:tr>
      <w:tr w:rsidR="006A0AD5" w:rsidRPr="006A0AD5" w14:paraId="7265A7DE" w14:textId="77777777" w:rsidTr="006B59D1">
        <w:tc>
          <w:tcPr>
            <w:tcW w:w="787" w:type="pct"/>
            <w:vAlign w:val="center"/>
          </w:tcPr>
          <w:p w14:paraId="39B886C0" w14:textId="77777777" w:rsidR="00F170D0" w:rsidRPr="006A0AD5" w:rsidRDefault="00F170D0" w:rsidP="00007799">
            <w:pPr>
              <w:spacing w:line="440" w:lineRule="atLeast"/>
              <w:jc w:val="center"/>
              <w:rPr>
                <w:rFonts w:eastAsia="隶书"/>
                <w:szCs w:val="21"/>
              </w:rPr>
            </w:pPr>
            <w:r w:rsidRPr="006A0AD5">
              <w:rPr>
                <w:szCs w:val="21"/>
              </w:rPr>
              <w:t>2.2.4(4)</w:t>
            </w:r>
          </w:p>
        </w:tc>
        <w:tc>
          <w:tcPr>
            <w:tcW w:w="250" w:type="pct"/>
            <w:vAlign w:val="center"/>
          </w:tcPr>
          <w:p w14:paraId="771650BC" w14:textId="77777777" w:rsidR="00F170D0" w:rsidRPr="006A0AD5" w:rsidRDefault="00F170D0" w:rsidP="00007799">
            <w:pPr>
              <w:spacing w:line="440" w:lineRule="atLeast"/>
              <w:jc w:val="center"/>
              <w:rPr>
                <w:szCs w:val="21"/>
              </w:rPr>
            </w:pPr>
            <w:r w:rsidRPr="006A0AD5">
              <w:rPr>
                <w:szCs w:val="21"/>
              </w:rPr>
              <w:t>其他因素</w:t>
            </w:r>
          </w:p>
        </w:tc>
        <w:tc>
          <w:tcPr>
            <w:tcW w:w="506" w:type="pct"/>
            <w:vAlign w:val="center"/>
          </w:tcPr>
          <w:p w14:paraId="2E242619" w14:textId="77777777" w:rsidR="00F170D0" w:rsidRPr="006A0AD5" w:rsidRDefault="00F170D0" w:rsidP="00007799">
            <w:pPr>
              <w:spacing w:line="440" w:lineRule="atLeast"/>
              <w:ind w:leftChars="-50" w:left="-105" w:rightChars="-50" w:right="-105"/>
              <w:jc w:val="center"/>
              <w:rPr>
                <w:szCs w:val="21"/>
              </w:rPr>
            </w:pPr>
            <w:r w:rsidRPr="006A0AD5">
              <w:rPr>
                <w:szCs w:val="21"/>
              </w:rPr>
              <w:t>履约信誉</w:t>
            </w:r>
          </w:p>
        </w:tc>
        <w:tc>
          <w:tcPr>
            <w:tcW w:w="553" w:type="pct"/>
            <w:vAlign w:val="center"/>
          </w:tcPr>
          <w:p w14:paraId="3BD652D7" w14:textId="77777777" w:rsidR="00F170D0" w:rsidRPr="006A0AD5" w:rsidRDefault="00F170D0" w:rsidP="00007799">
            <w:pPr>
              <w:spacing w:line="440" w:lineRule="atLeast"/>
              <w:jc w:val="right"/>
              <w:rPr>
                <w:szCs w:val="21"/>
              </w:rPr>
            </w:pPr>
            <w:r w:rsidRPr="006A0AD5">
              <w:rPr>
                <w:szCs w:val="21"/>
                <w:u w:val="single"/>
              </w:rPr>
              <w:t xml:space="preserve">   </w:t>
            </w:r>
            <w:r w:rsidRPr="006A0AD5">
              <w:rPr>
                <w:szCs w:val="21"/>
              </w:rPr>
              <w:t>分</w:t>
            </w:r>
          </w:p>
        </w:tc>
        <w:tc>
          <w:tcPr>
            <w:tcW w:w="2904" w:type="pct"/>
            <w:gridSpan w:val="3"/>
            <w:vAlign w:val="center"/>
          </w:tcPr>
          <w:p w14:paraId="2834E011" w14:textId="77777777" w:rsidR="0061490D" w:rsidRPr="006A0AD5" w:rsidRDefault="0061490D" w:rsidP="0061490D">
            <w:pPr>
              <w:pStyle w:val="af9"/>
              <w:spacing w:line="300" w:lineRule="exact"/>
              <w:jc w:val="left"/>
              <w:rPr>
                <w:rFonts w:ascii="Times New Roman" w:eastAsia="黑体" w:hAnsi="Times New Roman"/>
                <w:szCs w:val="21"/>
              </w:rPr>
            </w:pPr>
            <w:r w:rsidRPr="006A0AD5">
              <w:rPr>
                <w:rFonts w:ascii="Times New Roman" w:eastAsia="黑体" w:hAnsi="Times New Roman"/>
                <w:szCs w:val="21"/>
              </w:rPr>
              <w:t>1.</w:t>
            </w:r>
            <w:r w:rsidRPr="006A0AD5">
              <w:rPr>
                <w:rFonts w:ascii="Times New Roman" w:eastAsia="黑体" w:hAnsi="Times New Roman" w:hint="eastAsia"/>
                <w:szCs w:val="21"/>
              </w:rPr>
              <w:t>满足资格审查条件（信誉最低要求）及投标人须知第</w:t>
            </w:r>
            <w:r w:rsidRPr="006A0AD5">
              <w:rPr>
                <w:rFonts w:ascii="Times New Roman" w:eastAsia="黑体" w:hAnsi="Times New Roman"/>
                <w:szCs w:val="21"/>
              </w:rPr>
              <w:t xml:space="preserve">1.4.4 </w:t>
            </w:r>
            <w:r w:rsidRPr="006A0AD5">
              <w:rPr>
                <w:rFonts w:ascii="Times New Roman" w:eastAsia="黑体" w:hAnsi="Times New Roman" w:hint="eastAsia"/>
                <w:szCs w:val="21"/>
              </w:rPr>
              <w:t>项的规定，得</w:t>
            </w:r>
            <w:r w:rsidRPr="006A0AD5">
              <w:rPr>
                <w:rFonts w:ascii="Times New Roman" w:eastAsia="黑体" w:hAnsi="Times New Roman"/>
                <w:szCs w:val="21"/>
                <w:u w:val="single"/>
              </w:rPr>
              <w:t xml:space="preserve">    </w:t>
            </w:r>
            <w:r w:rsidRPr="006A0AD5">
              <w:rPr>
                <w:rFonts w:ascii="Times New Roman" w:eastAsia="黑体" w:hAnsi="Times New Roman" w:hint="eastAsia"/>
                <w:szCs w:val="21"/>
              </w:rPr>
              <w:t>分</w:t>
            </w:r>
            <w:r w:rsidRPr="006A0AD5">
              <w:rPr>
                <w:rStyle w:val="aff"/>
                <w:rFonts w:ascii="Times New Roman" w:eastAsia="黑体" w:hAnsi="Times New Roman"/>
                <w:szCs w:val="21"/>
              </w:rPr>
              <w:footnoteReference w:id="69"/>
            </w:r>
          </w:p>
          <w:p w14:paraId="0F84BD7A" w14:textId="77777777" w:rsidR="00F170D0" w:rsidRPr="006A0AD5" w:rsidRDefault="0061490D" w:rsidP="0061490D">
            <w:pPr>
              <w:spacing w:line="440" w:lineRule="atLeast"/>
              <w:rPr>
                <w:szCs w:val="21"/>
              </w:rPr>
            </w:pPr>
            <w:r w:rsidRPr="006A0AD5">
              <w:rPr>
                <w:rFonts w:eastAsia="黑体"/>
                <w:szCs w:val="21"/>
              </w:rPr>
              <w:t>2.</w:t>
            </w:r>
            <w:r w:rsidRPr="006A0AD5">
              <w:rPr>
                <w:rFonts w:eastAsia="黑体" w:hint="eastAsia"/>
                <w:szCs w:val="21"/>
              </w:rPr>
              <w:t>其他履约信誉，得</w:t>
            </w:r>
            <w:r w:rsidRPr="006A0AD5">
              <w:rPr>
                <w:rFonts w:eastAsia="黑体"/>
                <w:szCs w:val="21"/>
                <w:u w:val="single"/>
              </w:rPr>
              <w:t xml:space="preserve">    </w:t>
            </w:r>
            <w:r w:rsidRPr="006A0AD5">
              <w:rPr>
                <w:rFonts w:eastAsia="黑体" w:hint="eastAsia"/>
                <w:szCs w:val="21"/>
              </w:rPr>
              <w:t>分</w:t>
            </w:r>
            <w:r w:rsidRPr="006A0AD5">
              <w:rPr>
                <w:rStyle w:val="aff"/>
                <w:rFonts w:eastAsia="黑体"/>
                <w:szCs w:val="21"/>
              </w:rPr>
              <w:footnoteReference w:id="70"/>
            </w:r>
          </w:p>
        </w:tc>
      </w:tr>
    </w:tbl>
    <w:p w14:paraId="40E5D27B" w14:textId="77777777" w:rsidR="0097645B" w:rsidRPr="006A0AD5" w:rsidRDefault="0097645B" w:rsidP="00007799">
      <w:pPr>
        <w:pStyle w:val="1"/>
        <w:spacing w:before="240" w:after="240" w:line="440" w:lineRule="atLeast"/>
        <w:rPr>
          <w:rFonts w:eastAsia="黑体"/>
          <w:b w:val="0"/>
          <w:sz w:val="28"/>
          <w:szCs w:val="28"/>
        </w:rPr>
      </w:pPr>
      <w:r w:rsidRPr="006A0AD5">
        <w:rPr>
          <w:rFonts w:eastAsia="黑体"/>
          <w:sz w:val="27"/>
          <w:szCs w:val="27"/>
        </w:rPr>
        <w:br w:type="page"/>
      </w:r>
      <w:r w:rsidRPr="006A0AD5">
        <w:rPr>
          <w:rFonts w:eastAsia="黑体"/>
          <w:b w:val="0"/>
          <w:sz w:val="28"/>
          <w:szCs w:val="28"/>
        </w:rPr>
        <w:lastRenderedPageBreak/>
        <w:t xml:space="preserve">1. </w:t>
      </w:r>
      <w:r w:rsidRPr="006A0AD5">
        <w:rPr>
          <w:rFonts w:eastAsia="黑体"/>
          <w:b w:val="0"/>
          <w:sz w:val="28"/>
          <w:szCs w:val="28"/>
        </w:rPr>
        <w:t>评标方法</w:t>
      </w:r>
    </w:p>
    <w:p w14:paraId="4BC882A3" w14:textId="77777777" w:rsidR="0097645B" w:rsidRPr="006A0AD5" w:rsidRDefault="0097645B" w:rsidP="00007799">
      <w:pPr>
        <w:spacing w:line="440" w:lineRule="atLeast"/>
        <w:ind w:firstLineChars="200" w:firstLine="480"/>
        <w:rPr>
          <w:sz w:val="24"/>
        </w:rPr>
      </w:pPr>
      <w:r w:rsidRPr="006A0AD5">
        <w:rPr>
          <w:sz w:val="24"/>
        </w:rPr>
        <w:t>本次评标采用综合评估法。评标委员会对满足招标文件实质性要求的投标文件，按照本章第</w:t>
      </w:r>
      <w:r w:rsidRPr="006A0AD5">
        <w:rPr>
          <w:sz w:val="24"/>
        </w:rPr>
        <w:t>2.2</w:t>
      </w:r>
      <w:r w:rsidRPr="006A0AD5">
        <w:rPr>
          <w:sz w:val="24"/>
        </w:rPr>
        <w:t>款规定的评分标准进行打分，并按得分由高到低顺序推荐中标候选人，或根据招标人授权直接确定中标人，但投标报价低于其成本的除外。</w:t>
      </w:r>
      <w:r w:rsidRPr="006A0AD5">
        <w:rPr>
          <w:rFonts w:eastAsia="隶书"/>
          <w:sz w:val="24"/>
        </w:rPr>
        <w:t>综合评分相等时，评标委员会应按照评标办法前附表规定的优先次序推荐中标候选人或确定中标人。</w:t>
      </w:r>
    </w:p>
    <w:p w14:paraId="66488BC4" w14:textId="77777777" w:rsidR="0097645B" w:rsidRPr="006A0AD5" w:rsidRDefault="0097645B" w:rsidP="00007799">
      <w:pPr>
        <w:pStyle w:val="1"/>
        <w:spacing w:before="360" w:after="240" w:line="440" w:lineRule="atLeast"/>
        <w:rPr>
          <w:rFonts w:eastAsia="黑体"/>
          <w:b w:val="0"/>
          <w:sz w:val="28"/>
          <w:szCs w:val="28"/>
        </w:rPr>
      </w:pPr>
      <w:r w:rsidRPr="006A0AD5">
        <w:rPr>
          <w:rFonts w:eastAsia="黑体"/>
          <w:b w:val="0"/>
          <w:sz w:val="28"/>
          <w:szCs w:val="28"/>
        </w:rPr>
        <w:t xml:space="preserve">2. </w:t>
      </w:r>
      <w:r w:rsidRPr="006A0AD5">
        <w:rPr>
          <w:rFonts w:eastAsia="黑体"/>
          <w:b w:val="0"/>
          <w:sz w:val="28"/>
          <w:szCs w:val="28"/>
        </w:rPr>
        <w:t>评审标准</w:t>
      </w:r>
    </w:p>
    <w:p w14:paraId="0826D545"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2.1 </w:t>
      </w:r>
      <w:r w:rsidRPr="006A0AD5">
        <w:rPr>
          <w:rFonts w:eastAsia="黑体"/>
          <w:b w:val="0"/>
          <w:sz w:val="24"/>
          <w:szCs w:val="24"/>
        </w:rPr>
        <w:t>初步评审标准</w:t>
      </w:r>
    </w:p>
    <w:p w14:paraId="54D05D3B" w14:textId="77777777" w:rsidR="0097645B" w:rsidRPr="006A0AD5" w:rsidRDefault="0097645B" w:rsidP="00007799">
      <w:pPr>
        <w:spacing w:line="440" w:lineRule="atLeast"/>
        <w:ind w:firstLineChars="200" w:firstLine="480"/>
        <w:rPr>
          <w:sz w:val="24"/>
        </w:rPr>
      </w:pPr>
      <w:r w:rsidRPr="006A0AD5">
        <w:rPr>
          <w:sz w:val="24"/>
        </w:rPr>
        <w:t xml:space="preserve">2.1.1 </w:t>
      </w:r>
      <w:r w:rsidRPr="006A0AD5">
        <w:rPr>
          <w:sz w:val="24"/>
        </w:rPr>
        <w:t>形式评审标准：见评标办法前附表。</w:t>
      </w:r>
    </w:p>
    <w:p w14:paraId="58957DDE"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2.1.2 </w:t>
      </w:r>
      <w:r w:rsidRPr="006A0AD5">
        <w:rPr>
          <w:rFonts w:eastAsia="隶书"/>
          <w:sz w:val="24"/>
        </w:rPr>
        <w:t>资格评审标准：见评标办法前附表。（适用于未进行资格预审的）</w:t>
      </w:r>
    </w:p>
    <w:p w14:paraId="7A0A9AE4" w14:textId="77777777" w:rsidR="0097645B" w:rsidRPr="006A0AD5" w:rsidRDefault="0097645B" w:rsidP="00007799">
      <w:pPr>
        <w:spacing w:line="440" w:lineRule="atLeast"/>
        <w:ind w:firstLineChars="200" w:firstLine="480"/>
        <w:rPr>
          <w:sz w:val="24"/>
        </w:rPr>
      </w:pPr>
      <w:r w:rsidRPr="006A0AD5">
        <w:rPr>
          <w:rFonts w:eastAsia="隶书"/>
          <w:sz w:val="24"/>
        </w:rPr>
        <w:t xml:space="preserve">2.1.2 </w:t>
      </w:r>
      <w:r w:rsidRPr="006A0AD5">
        <w:rPr>
          <w:rFonts w:eastAsia="隶书"/>
          <w:sz w:val="24"/>
        </w:rPr>
        <w:t>资格评审标准：</w:t>
      </w:r>
      <w:proofErr w:type="gramStart"/>
      <w:r w:rsidRPr="006A0AD5">
        <w:rPr>
          <w:rFonts w:eastAsia="隶书"/>
          <w:sz w:val="24"/>
        </w:rPr>
        <w:t>见资格</w:t>
      </w:r>
      <w:proofErr w:type="gramEnd"/>
      <w:r w:rsidRPr="006A0AD5">
        <w:rPr>
          <w:rFonts w:eastAsia="隶书"/>
          <w:sz w:val="24"/>
        </w:rPr>
        <w:t>预审文件第三章</w:t>
      </w:r>
      <w:r w:rsidRPr="006A0AD5">
        <w:rPr>
          <w:rFonts w:eastAsia="隶书"/>
          <w:sz w:val="24"/>
        </w:rPr>
        <w:t>“</w:t>
      </w:r>
      <w:r w:rsidRPr="006A0AD5">
        <w:rPr>
          <w:rFonts w:eastAsia="隶书"/>
          <w:sz w:val="24"/>
        </w:rPr>
        <w:t>资格审查办法</w:t>
      </w:r>
      <w:r w:rsidRPr="006A0AD5">
        <w:rPr>
          <w:rFonts w:eastAsia="隶书"/>
          <w:sz w:val="24"/>
        </w:rPr>
        <w:t>”</w:t>
      </w:r>
      <w:r w:rsidRPr="006A0AD5">
        <w:rPr>
          <w:rFonts w:eastAsia="隶书"/>
          <w:sz w:val="24"/>
        </w:rPr>
        <w:t>详细审查标准。（适用于已进行资格预审的）</w:t>
      </w:r>
    </w:p>
    <w:p w14:paraId="03E51697" w14:textId="77777777" w:rsidR="0097645B" w:rsidRPr="006A0AD5" w:rsidRDefault="0097645B" w:rsidP="00007799">
      <w:pPr>
        <w:spacing w:line="440" w:lineRule="atLeast"/>
        <w:ind w:firstLineChars="200" w:firstLine="480"/>
        <w:rPr>
          <w:sz w:val="24"/>
        </w:rPr>
      </w:pPr>
      <w:r w:rsidRPr="006A0AD5">
        <w:rPr>
          <w:sz w:val="24"/>
        </w:rPr>
        <w:t xml:space="preserve">2.1.3 </w:t>
      </w:r>
      <w:r w:rsidRPr="006A0AD5">
        <w:rPr>
          <w:sz w:val="24"/>
        </w:rPr>
        <w:t>响应性评审标准：见评标办法前附表。</w:t>
      </w:r>
    </w:p>
    <w:p w14:paraId="06A058C7"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2.2 </w:t>
      </w:r>
      <w:r w:rsidRPr="006A0AD5">
        <w:rPr>
          <w:rFonts w:eastAsia="黑体"/>
          <w:b w:val="0"/>
          <w:sz w:val="24"/>
          <w:szCs w:val="24"/>
        </w:rPr>
        <w:t>分值构成与评分标准</w:t>
      </w:r>
    </w:p>
    <w:p w14:paraId="507A8D6E" w14:textId="77777777" w:rsidR="0097645B" w:rsidRPr="006A0AD5" w:rsidRDefault="0097645B" w:rsidP="00007799">
      <w:pPr>
        <w:tabs>
          <w:tab w:val="left" w:pos="360"/>
        </w:tabs>
        <w:spacing w:line="440" w:lineRule="atLeast"/>
        <w:ind w:firstLineChars="200" w:firstLine="480"/>
        <w:rPr>
          <w:sz w:val="24"/>
        </w:rPr>
      </w:pPr>
      <w:r w:rsidRPr="006A0AD5">
        <w:rPr>
          <w:sz w:val="24"/>
        </w:rPr>
        <w:t xml:space="preserve">2.2.1 </w:t>
      </w:r>
      <w:r w:rsidRPr="006A0AD5">
        <w:rPr>
          <w:rFonts w:eastAsia="黑体"/>
          <w:sz w:val="24"/>
        </w:rPr>
        <w:t>分值构成</w:t>
      </w:r>
    </w:p>
    <w:p w14:paraId="08908536"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）技术建议书：见评标办法前附表；</w:t>
      </w:r>
    </w:p>
    <w:p w14:paraId="2B5330B3"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）主要人员：见评标办法前附表；</w:t>
      </w:r>
    </w:p>
    <w:p w14:paraId="318012D4" w14:textId="77777777" w:rsidR="0097645B" w:rsidRPr="006A0AD5" w:rsidRDefault="0097645B" w:rsidP="00007799">
      <w:pPr>
        <w:spacing w:line="440" w:lineRule="atLeast"/>
        <w:ind w:firstLineChars="200" w:firstLine="480"/>
        <w:rPr>
          <w:sz w:val="24"/>
        </w:rPr>
      </w:pPr>
      <w:r w:rsidRPr="006A0AD5">
        <w:rPr>
          <w:sz w:val="24"/>
        </w:rPr>
        <w:t>（</w:t>
      </w:r>
      <w:r w:rsidRPr="006A0AD5">
        <w:rPr>
          <w:sz w:val="24"/>
        </w:rPr>
        <w:t>3</w:t>
      </w:r>
      <w:r w:rsidRPr="006A0AD5">
        <w:rPr>
          <w:sz w:val="24"/>
        </w:rPr>
        <w:t>）</w:t>
      </w:r>
      <w:r w:rsidRPr="006A0AD5">
        <w:rPr>
          <w:rFonts w:eastAsia="隶书"/>
          <w:sz w:val="24"/>
        </w:rPr>
        <w:t>评标价：</w:t>
      </w:r>
      <w:r w:rsidRPr="006A0AD5">
        <w:rPr>
          <w:sz w:val="24"/>
        </w:rPr>
        <w:t>见评标办法前附表；</w:t>
      </w:r>
    </w:p>
    <w:p w14:paraId="195F13A7" w14:textId="77777777" w:rsidR="0097645B" w:rsidRPr="006A0AD5" w:rsidRDefault="0097645B" w:rsidP="00007799">
      <w:pPr>
        <w:spacing w:line="440" w:lineRule="atLeast"/>
        <w:ind w:firstLineChars="200" w:firstLine="480"/>
        <w:rPr>
          <w:sz w:val="24"/>
        </w:rPr>
      </w:pPr>
      <w:r w:rsidRPr="006A0AD5">
        <w:rPr>
          <w:sz w:val="24"/>
        </w:rPr>
        <w:t>（</w:t>
      </w:r>
      <w:r w:rsidRPr="006A0AD5">
        <w:rPr>
          <w:sz w:val="24"/>
        </w:rPr>
        <w:t>4</w:t>
      </w:r>
      <w:r w:rsidRPr="006A0AD5">
        <w:rPr>
          <w:sz w:val="24"/>
        </w:rPr>
        <w:t>）其他评分因素：见评标办法前附表。</w:t>
      </w:r>
    </w:p>
    <w:p w14:paraId="6F81AFD4" w14:textId="77777777" w:rsidR="0097645B" w:rsidRPr="006A0AD5" w:rsidRDefault="0097645B" w:rsidP="00007799">
      <w:pPr>
        <w:spacing w:line="440" w:lineRule="atLeast"/>
        <w:ind w:firstLineChars="200" w:firstLine="480"/>
        <w:rPr>
          <w:sz w:val="24"/>
        </w:rPr>
      </w:pPr>
      <w:r w:rsidRPr="006A0AD5">
        <w:rPr>
          <w:sz w:val="24"/>
        </w:rPr>
        <w:t xml:space="preserve">2.2.2 </w:t>
      </w:r>
      <w:r w:rsidRPr="006A0AD5">
        <w:rPr>
          <w:rFonts w:eastAsia="黑体"/>
          <w:sz w:val="24"/>
        </w:rPr>
        <w:t>评标基准价计算</w:t>
      </w:r>
    </w:p>
    <w:p w14:paraId="5D4340C4" w14:textId="77777777" w:rsidR="0097645B" w:rsidRPr="006A0AD5" w:rsidRDefault="0097645B" w:rsidP="00007799">
      <w:pPr>
        <w:spacing w:line="440" w:lineRule="atLeast"/>
        <w:ind w:firstLineChars="200" w:firstLine="480"/>
        <w:rPr>
          <w:sz w:val="24"/>
        </w:rPr>
      </w:pPr>
      <w:r w:rsidRPr="006A0AD5">
        <w:rPr>
          <w:sz w:val="24"/>
        </w:rPr>
        <w:t>评标基准价计算方法：见评标办法前附表。</w:t>
      </w:r>
    </w:p>
    <w:p w14:paraId="781876A4" w14:textId="77777777" w:rsidR="0097645B" w:rsidRPr="006A0AD5" w:rsidRDefault="0097645B" w:rsidP="00007799">
      <w:pPr>
        <w:spacing w:line="440" w:lineRule="atLeast"/>
        <w:ind w:firstLineChars="200" w:firstLine="480"/>
        <w:rPr>
          <w:sz w:val="24"/>
        </w:rPr>
      </w:pPr>
      <w:r w:rsidRPr="006A0AD5">
        <w:rPr>
          <w:sz w:val="24"/>
        </w:rPr>
        <w:t xml:space="preserve">2.2.3 </w:t>
      </w:r>
      <w:r w:rsidRPr="006A0AD5">
        <w:rPr>
          <w:rFonts w:eastAsia="黑体"/>
          <w:sz w:val="24"/>
        </w:rPr>
        <w:t>评标价的偏差率计算</w:t>
      </w:r>
    </w:p>
    <w:p w14:paraId="5D8C70CE" w14:textId="77777777" w:rsidR="0097645B" w:rsidRPr="006A0AD5" w:rsidRDefault="0097645B" w:rsidP="00007799">
      <w:pPr>
        <w:spacing w:line="440" w:lineRule="atLeast"/>
        <w:ind w:firstLineChars="200" w:firstLine="480"/>
        <w:rPr>
          <w:sz w:val="24"/>
        </w:rPr>
      </w:pPr>
      <w:r w:rsidRPr="006A0AD5">
        <w:rPr>
          <w:rFonts w:eastAsia="隶书"/>
          <w:sz w:val="24"/>
        </w:rPr>
        <w:t>评标价的偏差率计算公式</w:t>
      </w:r>
      <w:r w:rsidRPr="006A0AD5">
        <w:rPr>
          <w:sz w:val="24"/>
        </w:rPr>
        <w:t>：见评标办法前附表。</w:t>
      </w:r>
    </w:p>
    <w:p w14:paraId="6FD07928" w14:textId="77777777" w:rsidR="0097645B" w:rsidRPr="006A0AD5" w:rsidRDefault="0097645B" w:rsidP="00007799">
      <w:pPr>
        <w:spacing w:line="440" w:lineRule="atLeast"/>
        <w:ind w:firstLineChars="200" w:firstLine="480"/>
        <w:rPr>
          <w:sz w:val="24"/>
        </w:rPr>
      </w:pPr>
      <w:r w:rsidRPr="006A0AD5">
        <w:rPr>
          <w:sz w:val="24"/>
        </w:rPr>
        <w:t xml:space="preserve">2.2.4 </w:t>
      </w:r>
      <w:r w:rsidRPr="006A0AD5">
        <w:rPr>
          <w:rFonts w:eastAsia="黑体"/>
          <w:sz w:val="24"/>
        </w:rPr>
        <w:t>评分标准</w:t>
      </w:r>
    </w:p>
    <w:p w14:paraId="2BC4EA12"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）技术建议书评分标准：见评标办法前附表；</w:t>
      </w:r>
    </w:p>
    <w:p w14:paraId="3C5475CD"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）主要人员评分标准：见评标办法前附表；</w:t>
      </w:r>
    </w:p>
    <w:p w14:paraId="0F381B55" w14:textId="77777777" w:rsidR="0097645B" w:rsidRPr="006A0AD5" w:rsidRDefault="0097645B" w:rsidP="00007799">
      <w:pPr>
        <w:spacing w:line="440" w:lineRule="atLeast"/>
        <w:ind w:firstLineChars="200" w:firstLine="480"/>
        <w:rPr>
          <w:sz w:val="24"/>
        </w:rPr>
      </w:pPr>
      <w:r w:rsidRPr="006A0AD5">
        <w:rPr>
          <w:sz w:val="24"/>
        </w:rPr>
        <w:t>（</w:t>
      </w:r>
      <w:r w:rsidRPr="006A0AD5">
        <w:rPr>
          <w:sz w:val="24"/>
        </w:rPr>
        <w:t>3</w:t>
      </w:r>
      <w:r w:rsidRPr="006A0AD5">
        <w:rPr>
          <w:sz w:val="24"/>
        </w:rPr>
        <w:t>）</w:t>
      </w:r>
      <w:r w:rsidRPr="006A0AD5">
        <w:rPr>
          <w:rFonts w:eastAsia="隶书"/>
          <w:sz w:val="24"/>
        </w:rPr>
        <w:t>评标价评分标准</w:t>
      </w:r>
      <w:r w:rsidRPr="006A0AD5">
        <w:rPr>
          <w:sz w:val="24"/>
        </w:rPr>
        <w:t>：见评标办法前附表；</w:t>
      </w:r>
    </w:p>
    <w:p w14:paraId="767D47E5" w14:textId="77777777" w:rsidR="0097645B" w:rsidRPr="006A0AD5" w:rsidRDefault="0097645B" w:rsidP="00007799">
      <w:pPr>
        <w:spacing w:line="440" w:lineRule="atLeast"/>
        <w:ind w:firstLineChars="200" w:firstLine="480"/>
        <w:rPr>
          <w:sz w:val="24"/>
        </w:rPr>
      </w:pPr>
      <w:r w:rsidRPr="006A0AD5">
        <w:rPr>
          <w:sz w:val="24"/>
        </w:rPr>
        <w:lastRenderedPageBreak/>
        <w:t>（</w:t>
      </w:r>
      <w:r w:rsidRPr="006A0AD5">
        <w:rPr>
          <w:sz w:val="24"/>
        </w:rPr>
        <w:t>4</w:t>
      </w:r>
      <w:r w:rsidRPr="006A0AD5">
        <w:rPr>
          <w:sz w:val="24"/>
        </w:rPr>
        <w:t>）其他因素评分标准：见评标办法前附表。</w:t>
      </w:r>
    </w:p>
    <w:p w14:paraId="3F3C08FD" w14:textId="77777777" w:rsidR="0097645B" w:rsidRPr="006A0AD5" w:rsidRDefault="0097645B" w:rsidP="00007799">
      <w:pPr>
        <w:pStyle w:val="1"/>
        <w:spacing w:before="360" w:after="240" w:line="440" w:lineRule="atLeast"/>
        <w:rPr>
          <w:rFonts w:eastAsia="黑体"/>
          <w:b w:val="0"/>
          <w:sz w:val="28"/>
          <w:szCs w:val="28"/>
        </w:rPr>
      </w:pPr>
      <w:r w:rsidRPr="006A0AD5">
        <w:rPr>
          <w:rFonts w:eastAsia="黑体"/>
          <w:b w:val="0"/>
          <w:sz w:val="28"/>
          <w:szCs w:val="28"/>
        </w:rPr>
        <w:t xml:space="preserve">3. </w:t>
      </w:r>
      <w:r w:rsidRPr="006A0AD5">
        <w:rPr>
          <w:rFonts w:eastAsia="黑体"/>
          <w:b w:val="0"/>
          <w:sz w:val="28"/>
          <w:szCs w:val="28"/>
        </w:rPr>
        <w:t>评标程序</w:t>
      </w:r>
    </w:p>
    <w:p w14:paraId="7D31A1DB"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3.1 </w:t>
      </w:r>
      <w:r w:rsidRPr="006A0AD5">
        <w:rPr>
          <w:rFonts w:eastAsia="黑体"/>
          <w:b w:val="0"/>
          <w:sz w:val="24"/>
          <w:szCs w:val="24"/>
        </w:rPr>
        <w:t>第一个信封初步评审</w:t>
      </w:r>
    </w:p>
    <w:p w14:paraId="741B477D"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3.1.1 </w:t>
      </w:r>
      <w:r w:rsidRPr="006A0AD5">
        <w:rPr>
          <w:rFonts w:eastAsia="隶书"/>
          <w:sz w:val="24"/>
        </w:rPr>
        <w:t>评标委员会可以要求投标人提交第二章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第</w:t>
      </w:r>
      <w:r w:rsidRPr="006A0AD5">
        <w:rPr>
          <w:rFonts w:eastAsia="隶书"/>
          <w:sz w:val="24"/>
        </w:rPr>
        <w:t>3.5.1</w:t>
      </w:r>
      <w:r w:rsidRPr="006A0AD5">
        <w:rPr>
          <w:rFonts w:eastAsia="隶书"/>
          <w:sz w:val="24"/>
        </w:rPr>
        <w:t>项至第</w:t>
      </w:r>
      <w:r w:rsidRPr="006A0AD5">
        <w:rPr>
          <w:rFonts w:eastAsia="隶书"/>
          <w:sz w:val="24"/>
        </w:rPr>
        <w:t>3.5.5</w:t>
      </w:r>
      <w:r w:rsidRPr="006A0AD5">
        <w:rPr>
          <w:rFonts w:eastAsia="隶书"/>
          <w:sz w:val="24"/>
        </w:rPr>
        <w:t>项规定的有关证明和证件的原件，以便核验。评标委员会依据本章第</w:t>
      </w:r>
      <w:r w:rsidRPr="006A0AD5">
        <w:rPr>
          <w:rFonts w:eastAsia="隶书"/>
          <w:sz w:val="24"/>
        </w:rPr>
        <w:t>2.1</w:t>
      </w:r>
      <w:r w:rsidRPr="006A0AD5">
        <w:rPr>
          <w:rFonts w:eastAsia="隶书"/>
          <w:sz w:val="24"/>
        </w:rPr>
        <w:t>款规定的标准对投标文件第一个信封（商务及技术文件）进行初步评审。有一项不符合评审标准的，评标委员会应否决其投标。（适用于未进行资格预审的）</w:t>
      </w:r>
    </w:p>
    <w:p w14:paraId="55928D35"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3.1.1 </w:t>
      </w:r>
      <w:r w:rsidRPr="006A0AD5">
        <w:rPr>
          <w:rFonts w:eastAsia="隶书"/>
          <w:sz w:val="24"/>
        </w:rPr>
        <w:t>评标委员会依据本章第</w:t>
      </w:r>
      <w:r w:rsidRPr="006A0AD5">
        <w:rPr>
          <w:rFonts w:eastAsia="隶书"/>
          <w:sz w:val="24"/>
        </w:rPr>
        <w:t>2.1.1</w:t>
      </w:r>
      <w:r w:rsidRPr="006A0AD5">
        <w:rPr>
          <w:rFonts w:eastAsia="隶书"/>
          <w:sz w:val="24"/>
        </w:rPr>
        <w:t>项、第</w:t>
      </w:r>
      <w:r w:rsidRPr="006A0AD5">
        <w:rPr>
          <w:rFonts w:eastAsia="隶书"/>
          <w:sz w:val="24"/>
        </w:rPr>
        <w:t>2.1.3</w:t>
      </w:r>
      <w:r w:rsidRPr="006A0AD5">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6A0AD5">
        <w:rPr>
          <w:rFonts w:eastAsia="隶书"/>
          <w:sz w:val="24"/>
        </w:rPr>
        <w:t>2.1.2</w:t>
      </w:r>
      <w:r w:rsidRPr="006A0AD5">
        <w:rPr>
          <w:rFonts w:eastAsia="隶书"/>
          <w:sz w:val="24"/>
        </w:rPr>
        <w:t>项规定的标准对其更新资料进行评审。（适用于已进行资格预审的）</w:t>
      </w:r>
    </w:p>
    <w:p w14:paraId="723FFB66"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3.2 </w:t>
      </w:r>
      <w:r w:rsidRPr="006A0AD5">
        <w:rPr>
          <w:rFonts w:eastAsia="黑体"/>
          <w:b w:val="0"/>
          <w:sz w:val="24"/>
          <w:szCs w:val="24"/>
        </w:rPr>
        <w:t>第一个信封详细评审</w:t>
      </w:r>
    </w:p>
    <w:p w14:paraId="1B9C6D65"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3.2.1 </w:t>
      </w:r>
      <w:r w:rsidRPr="006A0AD5">
        <w:rPr>
          <w:rFonts w:eastAsia="隶书"/>
          <w:sz w:val="24"/>
        </w:rPr>
        <w:t>评标委员会按本章第</w:t>
      </w:r>
      <w:r w:rsidRPr="006A0AD5">
        <w:rPr>
          <w:rFonts w:eastAsia="隶书"/>
          <w:sz w:val="24"/>
        </w:rPr>
        <w:t>2.2</w:t>
      </w:r>
      <w:r w:rsidRPr="006A0AD5">
        <w:rPr>
          <w:rFonts w:eastAsia="隶书"/>
          <w:sz w:val="24"/>
        </w:rPr>
        <w:t>款规定的量化因素和分值进行打分，并计算出各投标人的商务和技术得分。</w:t>
      </w:r>
    </w:p>
    <w:p w14:paraId="5B1D808D"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）按本章第</w:t>
      </w:r>
      <w:r w:rsidRPr="006A0AD5">
        <w:rPr>
          <w:rFonts w:eastAsia="隶书"/>
          <w:sz w:val="24"/>
        </w:rPr>
        <w:t>2.2.4</w:t>
      </w:r>
      <w:r w:rsidRPr="006A0AD5">
        <w:rPr>
          <w:rFonts w:eastAsia="隶书"/>
          <w:sz w:val="24"/>
        </w:rPr>
        <w:t>项（</w:t>
      </w:r>
      <w:r w:rsidRPr="006A0AD5">
        <w:rPr>
          <w:rFonts w:eastAsia="隶书"/>
          <w:sz w:val="24"/>
        </w:rPr>
        <w:t>1</w:t>
      </w:r>
      <w:r w:rsidRPr="006A0AD5">
        <w:rPr>
          <w:rFonts w:eastAsia="隶书"/>
          <w:sz w:val="24"/>
        </w:rPr>
        <w:t>）目规定的评审因素和分值对技术建议书部分计算出得分</w:t>
      </w:r>
      <w:r w:rsidRPr="006A0AD5">
        <w:rPr>
          <w:rFonts w:eastAsia="隶书"/>
          <w:sz w:val="24"/>
        </w:rPr>
        <w:t>A</w:t>
      </w:r>
      <w:r w:rsidRPr="006A0AD5">
        <w:rPr>
          <w:rFonts w:eastAsia="隶书"/>
          <w:sz w:val="24"/>
        </w:rPr>
        <w:t>；</w:t>
      </w:r>
    </w:p>
    <w:p w14:paraId="15D9784B"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）按本章第</w:t>
      </w:r>
      <w:r w:rsidRPr="006A0AD5">
        <w:rPr>
          <w:rFonts w:eastAsia="隶书"/>
          <w:sz w:val="24"/>
        </w:rPr>
        <w:t>2.2.4</w:t>
      </w:r>
      <w:r w:rsidRPr="006A0AD5">
        <w:rPr>
          <w:rFonts w:eastAsia="隶书"/>
          <w:sz w:val="24"/>
        </w:rPr>
        <w:t>项（</w:t>
      </w:r>
      <w:r w:rsidRPr="006A0AD5">
        <w:rPr>
          <w:rFonts w:eastAsia="隶书"/>
          <w:sz w:val="24"/>
        </w:rPr>
        <w:t>2</w:t>
      </w:r>
      <w:r w:rsidRPr="006A0AD5">
        <w:rPr>
          <w:rFonts w:eastAsia="隶书"/>
          <w:sz w:val="24"/>
        </w:rPr>
        <w:t>）目规定的评审因素和分值对主要人员部分计算出得分</w:t>
      </w:r>
      <w:r w:rsidRPr="006A0AD5">
        <w:rPr>
          <w:rFonts w:eastAsia="隶书"/>
          <w:sz w:val="24"/>
        </w:rPr>
        <w:t>B</w:t>
      </w:r>
      <w:r w:rsidRPr="006A0AD5">
        <w:rPr>
          <w:rFonts w:eastAsia="隶书"/>
          <w:sz w:val="24"/>
        </w:rPr>
        <w:t>；</w:t>
      </w:r>
    </w:p>
    <w:p w14:paraId="52E88B45"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）按本章第</w:t>
      </w:r>
      <w:r w:rsidRPr="006A0AD5">
        <w:rPr>
          <w:rFonts w:eastAsia="隶书"/>
          <w:sz w:val="24"/>
        </w:rPr>
        <w:t>2.2.4</w:t>
      </w:r>
      <w:r w:rsidRPr="006A0AD5">
        <w:rPr>
          <w:rFonts w:eastAsia="隶书"/>
          <w:sz w:val="24"/>
        </w:rPr>
        <w:t>项（</w:t>
      </w:r>
      <w:r w:rsidRPr="006A0AD5">
        <w:rPr>
          <w:rFonts w:eastAsia="隶书"/>
          <w:sz w:val="24"/>
        </w:rPr>
        <w:t>4</w:t>
      </w:r>
      <w:r w:rsidRPr="006A0AD5">
        <w:rPr>
          <w:rFonts w:eastAsia="隶书"/>
          <w:sz w:val="24"/>
        </w:rPr>
        <w:t>）目规定的评审因素和分值对其他部分计算出得分</w:t>
      </w:r>
      <w:r w:rsidRPr="006A0AD5">
        <w:rPr>
          <w:rFonts w:eastAsia="隶书"/>
          <w:sz w:val="24"/>
        </w:rPr>
        <w:t>D</w:t>
      </w:r>
      <w:r w:rsidRPr="006A0AD5">
        <w:rPr>
          <w:rFonts w:eastAsia="隶书"/>
          <w:sz w:val="24"/>
        </w:rPr>
        <w:t>。</w:t>
      </w:r>
    </w:p>
    <w:p w14:paraId="3E33AE7B"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3.2.2 </w:t>
      </w:r>
      <w:r w:rsidRPr="006A0AD5">
        <w:rPr>
          <w:rFonts w:eastAsia="隶书"/>
          <w:sz w:val="24"/>
        </w:rPr>
        <w:t>投标人的商务和技术得分分值计算保留小数点后两位，小数点后第三位</w:t>
      </w:r>
      <w:r w:rsidRPr="006A0AD5">
        <w:rPr>
          <w:rFonts w:eastAsia="隶书"/>
          <w:sz w:val="24"/>
        </w:rPr>
        <w:t>“</w:t>
      </w:r>
      <w:r w:rsidRPr="006A0AD5">
        <w:rPr>
          <w:rFonts w:eastAsia="隶书"/>
          <w:sz w:val="24"/>
        </w:rPr>
        <w:t>四舍五入</w:t>
      </w:r>
      <w:r w:rsidRPr="006A0AD5">
        <w:rPr>
          <w:rFonts w:eastAsia="隶书"/>
          <w:sz w:val="24"/>
        </w:rPr>
        <w:t>”</w:t>
      </w:r>
      <w:r w:rsidRPr="006A0AD5">
        <w:rPr>
          <w:rFonts w:eastAsia="隶书"/>
          <w:sz w:val="24"/>
        </w:rPr>
        <w:t>。</w:t>
      </w:r>
    </w:p>
    <w:p w14:paraId="5FB98B69"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3.2.3 </w:t>
      </w:r>
      <w:r w:rsidRPr="006A0AD5">
        <w:rPr>
          <w:rFonts w:eastAsia="隶书"/>
          <w:sz w:val="24"/>
        </w:rPr>
        <w:t>投标人的商务和技术得分</w:t>
      </w:r>
      <w:r w:rsidRPr="006A0AD5">
        <w:rPr>
          <w:rFonts w:eastAsia="隶书"/>
          <w:sz w:val="24"/>
        </w:rPr>
        <w:t>=A+B+D</w:t>
      </w:r>
      <w:r w:rsidRPr="006A0AD5">
        <w:rPr>
          <w:rFonts w:eastAsia="隶书"/>
          <w:sz w:val="24"/>
        </w:rPr>
        <w:t>。</w:t>
      </w:r>
      <w:r w:rsidRPr="006A0AD5">
        <w:rPr>
          <w:rFonts w:eastAsia="隶书"/>
          <w:sz w:val="24"/>
        </w:rPr>
        <w:t xml:space="preserve"> </w:t>
      </w:r>
    </w:p>
    <w:p w14:paraId="6C26161B"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3.3 </w:t>
      </w:r>
      <w:r w:rsidRPr="006A0AD5">
        <w:rPr>
          <w:rFonts w:eastAsia="黑体"/>
          <w:b w:val="0"/>
          <w:sz w:val="24"/>
          <w:szCs w:val="24"/>
        </w:rPr>
        <w:t>第二个信封开标</w:t>
      </w:r>
    </w:p>
    <w:p w14:paraId="0C2AF748"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第一个信封（商务及技术文件）评审结束后，招标人将按照第二章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第</w:t>
      </w:r>
      <w:r w:rsidRPr="006A0AD5">
        <w:rPr>
          <w:rFonts w:eastAsia="隶书"/>
          <w:sz w:val="24"/>
        </w:rPr>
        <w:t>5.1</w:t>
      </w:r>
      <w:r w:rsidRPr="006A0AD5">
        <w:rPr>
          <w:rFonts w:eastAsia="隶书"/>
          <w:sz w:val="24"/>
        </w:rPr>
        <w:t>款规定的时间和地点对通过投标文件第一个信封（商务及技术文件）评审的投标文件第二个信封（报价文件）进行开标。</w:t>
      </w:r>
    </w:p>
    <w:p w14:paraId="675D472A"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lastRenderedPageBreak/>
        <w:t xml:space="preserve">3.4 </w:t>
      </w:r>
      <w:r w:rsidRPr="006A0AD5">
        <w:rPr>
          <w:rFonts w:eastAsia="黑体"/>
          <w:b w:val="0"/>
          <w:sz w:val="24"/>
          <w:szCs w:val="24"/>
        </w:rPr>
        <w:t>第二个信封初步评审</w:t>
      </w:r>
    </w:p>
    <w:p w14:paraId="00801770"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3.4.1 </w:t>
      </w:r>
      <w:r w:rsidRPr="006A0AD5">
        <w:rPr>
          <w:rFonts w:eastAsia="隶书"/>
          <w:sz w:val="24"/>
        </w:rPr>
        <w:t>评标委员会依据本章第</w:t>
      </w:r>
      <w:r w:rsidRPr="006A0AD5">
        <w:rPr>
          <w:rFonts w:eastAsia="隶书"/>
          <w:sz w:val="24"/>
        </w:rPr>
        <w:t>2.1.1</w:t>
      </w:r>
      <w:r w:rsidRPr="006A0AD5">
        <w:rPr>
          <w:rFonts w:eastAsia="隶书"/>
          <w:sz w:val="24"/>
        </w:rPr>
        <w:t>项、第</w:t>
      </w:r>
      <w:r w:rsidRPr="006A0AD5">
        <w:rPr>
          <w:rFonts w:eastAsia="隶书"/>
          <w:sz w:val="24"/>
        </w:rPr>
        <w:t>2.1.3</w:t>
      </w:r>
      <w:r w:rsidRPr="006A0AD5">
        <w:rPr>
          <w:rFonts w:eastAsia="隶书"/>
          <w:sz w:val="24"/>
        </w:rPr>
        <w:t>项规定的评审标准对投标文件第二个信封（报价文件）进行初步评审。有一项不符合评审标准的，评标委员会应否决其投标。</w:t>
      </w:r>
    </w:p>
    <w:p w14:paraId="4D0FDCDB"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3.4.2 </w:t>
      </w:r>
      <w:r w:rsidRPr="006A0AD5">
        <w:rPr>
          <w:rFonts w:eastAsia="隶书"/>
          <w:sz w:val="24"/>
        </w:rPr>
        <w:t>投标报价有算术错误的，评标委员会按以下原则对投标报价进行修正，修正的价格经投标人书面确认后具有约束力。投标人不接受修正价格的，评标委员会应否决其投标。</w:t>
      </w:r>
    </w:p>
    <w:p w14:paraId="7498AE19"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）投标文件中的大写金额与小写金额不一致的，以大写金额为准；</w:t>
      </w:r>
    </w:p>
    <w:p w14:paraId="205BFA02"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）总价金额与依据单价计算出的结果不一致的，以单价金额为准修正总价，但单价金额小数点有明显错误的除外；</w:t>
      </w:r>
    </w:p>
    <w:p w14:paraId="0392DB33"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）当单价与数量相乘不等于合价时，以单价计算为准，如果单价有明显的小数点位置差错，应以标出的合价为准，同时对单价予以修正；</w:t>
      </w:r>
    </w:p>
    <w:p w14:paraId="33EFD70B"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）当各子目的合价累计不等于总价时，应以各子目合价累计数为准，修正总价。</w:t>
      </w:r>
    </w:p>
    <w:p w14:paraId="13199E96"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3.4.3 </w:t>
      </w:r>
      <w:r w:rsidRPr="006A0AD5">
        <w:rPr>
          <w:rFonts w:eastAsia="隶书"/>
          <w:sz w:val="24"/>
        </w:rPr>
        <w:t>修正后的最终投标报价若超过最高投标限价（如有），评标委员会应否决其投标。</w:t>
      </w:r>
    </w:p>
    <w:p w14:paraId="58E58EF2"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3.4.4 </w:t>
      </w:r>
      <w:r w:rsidRPr="006A0AD5">
        <w:rPr>
          <w:rFonts w:eastAsia="隶书"/>
          <w:sz w:val="24"/>
        </w:rPr>
        <w:t>修正后的最终投标报价仅作为签订合同的一个依据，不参与评标价得分的计算。</w:t>
      </w:r>
    </w:p>
    <w:p w14:paraId="79A9CB6D"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3.5 </w:t>
      </w:r>
      <w:r w:rsidRPr="006A0AD5">
        <w:rPr>
          <w:rFonts w:eastAsia="黑体"/>
          <w:b w:val="0"/>
          <w:sz w:val="24"/>
          <w:szCs w:val="24"/>
        </w:rPr>
        <w:t>第二个信封详细评审</w:t>
      </w:r>
    </w:p>
    <w:p w14:paraId="01EE1BEC"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3.5.1 </w:t>
      </w:r>
      <w:r w:rsidRPr="006A0AD5">
        <w:rPr>
          <w:rFonts w:eastAsia="隶书"/>
          <w:sz w:val="24"/>
        </w:rPr>
        <w:t>评标委员会按本章第</w:t>
      </w:r>
      <w:r w:rsidRPr="006A0AD5">
        <w:rPr>
          <w:rFonts w:eastAsia="隶书"/>
          <w:sz w:val="24"/>
        </w:rPr>
        <w:t>2.2.4</w:t>
      </w:r>
      <w:r w:rsidRPr="006A0AD5">
        <w:rPr>
          <w:rFonts w:eastAsia="隶书"/>
          <w:sz w:val="24"/>
        </w:rPr>
        <w:t>项（</w:t>
      </w:r>
      <w:r w:rsidRPr="006A0AD5">
        <w:rPr>
          <w:rFonts w:eastAsia="隶书"/>
          <w:sz w:val="24"/>
        </w:rPr>
        <w:t>3</w:t>
      </w:r>
      <w:r w:rsidRPr="006A0AD5">
        <w:rPr>
          <w:rFonts w:eastAsia="隶书"/>
          <w:sz w:val="24"/>
        </w:rPr>
        <w:t>）目规定的评审因素和分值对评标价计算出得分</w:t>
      </w:r>
      <w:r w:rsidRPr="006A0AD5">
        <w:rPr>
          <w:rFonts w:eastAsia="隶书"/>
          <w:sz w:val="24"/>
        </w:rPr>
        <w:t>C</w:t>
      </w:r>
      <w:r w:rsidRPr="006A0AD5">
        <w:rPr>
          <w:rFonts w:eastAsia="隶书"/>
          <w:sz w:val="24"/>
        </w:rPr>
        <w:t>。评标价得分分值计算保留小数点后两位，小数点后第三位</w:t>
      </w:r>
      <w:r w:rsidRPr="006A0AD5">
        <w:rPr>
          <w:rFonts w:eastAsia="隶书"/>
          <w:sz w:val="24"/>
        </w:rPr>
        <w:t>“</w:t>
      </w:r>
      <w:r w:rsidRPr="006A0AD5">
        <w:rPr>
          <w:rFonts w:eastAsia="隶书"/>
          <w:sz w:val="24"/>
        </w:rPr>
        <w:t>四舍五入</w:t>
      </w:r>
      <w:r w:rsidRPr="006A0AD5">
        <w:rPr>
          <w:rFonts w:eastAsia="隶书"/>
          <w:sz w:val="24"/>
        </w:rPr>
        <w:t>”</w:t>
      </w:r>
      <w:r w:rsidRPr="006A0AD5">
        <w:rPr>
          <w:rFonts w:eastAsia="隶书"/>
          <w:sz w:val="24"/>
        </w:rPr>
        <w:t>。</w:t>
      </w:r>
    </w:p>
    <w:p w14:paraId="26B1E203"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3.5.2 </w:t>
      </w:r>
      <w:r w:rsidRPr="006A0AD5">
        <w:rPr>
          <w:rFonts w:eastAsia="隶书"/>
          <w:sz w:val="24"/>
        </w:rPr>
        <w:t>投标人综合得分</w:t>
      </w:r>
      <w:r w:rsidRPr="006A0AD5">
        <w:rPr>
          <w:rFonts w:eastAsia="隶书"/>
          <w:sz w:val="24"/>
        </w:rPr>
        <w:t>=</w:t>
      </w:r>
      <w:r w:rsidRPr="006A0AD5">
        <w:rPr>
          <w:rFonts w:eastAsia="隶书"/>
          <w:sz w:val="24"/>
        </w:rPr>
        <w:t>投标人的商务和技术得分</w:t>
      </w:r>
      <w:r w:rsidRPr="006A0AD5">
        <w:rPr>
          <w:rFonts w:eastAsia="隶书"/>
          <w:sz w:val="24"/>
        </w:rPr>
        <w:t>+C</w:t>
      </w:r>
      <w:r w:rsidRPr="006A0AD5">
        <w:rPr>
          <w:rFonts w:eastAsia="隶书"/>
          <w:sz w:val="24"/>
        </w:rPr>
        <w:t>。</w:t>
      </w:r>
    </w:p>
    <w:p w14:paraId="11384631"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3.5.3 </w:t>
      </w:r>
      <w:r w:rsidRPr="006A0AD5">
        <w:rPr>
          <w:rFonts w:eastAsia="隶书"/>
          <w:sz w:val="24"/>
        </w:rPr>
        <w:t>评标委员会发现投标人的报价明显低于其他投标报价，使得其投标报价可能低于其个别成本的，应要求该投标人</w:t>
      </w:r>
      <w:proofErr w:type="gramStart"/>
      <w:r w:rsidRPr="006A0AD5">
        <w:rPr>
          <w:rFonts w:eastAsia="隶书"/>
          <w:sz w:val="24"/>
        </w:rPr>
        <w:t>作出</w:t>
      </w:r>
      <w:proofErr w:type="gramEnd"/>
      <w:r w:rsidRPr="006A0AD5">
        <w:rPr>
          <w:rFonts w:eastAsia="隶书"/>
          <w:sz w:val="24"/>
        </w:rPr>
        <w:t>书面说明并提供相应的证明材料。投标人不能合理说明或不能提供相应证明材料的，评标委员会应认定该投标人以低于成本报价竞标，并否决其投标。</w:t>
      </w:r>
    </w:p>
    <w:p w14:paraId="36E979A7"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3.6 </w:t>
      </w:r>
      <w:r w:rsidRPr="006A0AD5">
        <w:rPr>
          <w:rFonts w:eastAsia="黑体"/>
          <w:b w:val="0"/>
          <w:sz w:val="24"/>
          <w:szCs w:val="24"/>
        </w:rPr>
        <w:t>投标文件相关信息的核查</w:t>
      </w:r>
    </w:p>
    <w:p w14:paraId="35ECC9D2" w14:textId="77777777" w:rsidR="0097645B" w:rsidRPr="006A0AD5" w:rsidRDefault="0097645B" w:rsidP="00045ED3">
      <w:pPr>
        <w:spacing w:line="440" w:lineRule="atLeast"/>
        <w:ind w:firstLineChars="200" w:firstLine="480"/>
        <w:rPr>
          <w:rFonts w:eastAsia="隶书"/>
          <w:sz w:val="24"/>
        </w:rPr>
      </w:pPr>
      <w:r w:rsidRPr="006A0AD5">
        <w:rPr>
          <w:rFonts w:eastAsia="隶书"/>
          <w:sz w:val="24"/>
        </w:rPr>
        <w:t>评标委员会应对在评标过程中发现的投标人与投标人之间、投标人与招标人之</w:t>
      </w:r>
      <w:r w:rsidRPr="006A0AD5">
        <w:rPr>
          <w:rFonts w:eastAsia="隶书"/>
          <w:sz w:val="24"/>
        </w:rPr>
        <w:lastRenderedPageBreak/>
        <w:t>间存在的串通投标的情形进行评审和认定。投标人存在串通投标、弄虚作假、行贿等违法行为的，评标委员会应否决其投标。</w:t>
      </w:r>
    </w:p>
    <w:p w14:paraId="58074212"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）有下列情形之一的，属于投标人相互串通投标：</w:t>
      </w:r>
    </w:p>
    <w:p w14:paraId="297EA301"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a.</w:t>
      </w:r>
      <w:r w:rsidRPr="006A0AD5">
        <w:rPr>
          <w:rFonts w:eastAsia="隶书"/>
          <w:sz w:val="24"/>
        </w:rPr>
        <w:t>投标人之间协商投标报价等投标文件的实质性内容；</w:t>
      </w:r>
    </w:p>
    <w:p w14:paraId="7A401781"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b.</w:t>
      </w:r>
      <w:r w:rsidRPr="006A0AD5">
        <w:rPr>
          <w:rFonts w:eastAsia="隶书"/>
          <w:sz w:val="24"/>
        </w:rPr>
        <w:t>投标人之间约定中标人；</w:t>
      </w:r>
    </w:p>
    <w:p w14:paraId="07D2AE45"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c.</w:t>
      </w:r>
      <w:r w:rsidRPr="006A0AD5">
        <w:rPr>
          <w:rFonts w:eastAsia="隶书"/>
          <w:sz w:val="24"/>
        </w:rPr>
        <w:t>投标人之间约定部分投标人放弃投标或中标；</w:t>
      </w:r>
    </w:p>
    <w:p w14:paraId="38745107"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d.</w:t>
      </w:r>
      <w:r w:rsidRPr="006A0AD5">
        <w:rPr>
          <w:rFonts w:eastAsia="隶书"/>
          <w:sz w:val="24"/>
        </w:rPr>
        <w:t>属于同一集团、协会、商会等组织成员的投标人按照该组织要求协同投标；</w:t>
      </w:r>
    </w:p>
    <w:p w14:paraId="615549B7"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e.</w:t>
      </w:r>
      <w:r w:rsidRPr="006A0AD5">
        <w:rPr>
          <w:rFonts w:eastAsia="隶书"/>
          <w:sz w:val="24"/>
        </w:rPr>
        <w:t>投标人之间为谋取中标或排斥特定投标人而采取的其他联合行动。</w:t>
      </w:r>
    </w:p>
    <w:p w14:paraId="1FF9D8F5"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）有下列情形之一的，视为投标人相互串通投标：</w:t>
      </w:r>
    </w:p>
    <w:p w14:paraId="4F0502EC"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a.</w:t>
      </w:r>
      <w:r w:rsidRPr="006A0AD5">
        <w:rPr>
          <w:rFonts w:eastAsia="隶书"/>
          <w:sz w:val="24"/>
        </w:rPr>
        <w:t>不同投标人的投标文件由同一单位或个人编制；</w:t>
      </w:r>
    </w:p>
    <w:p w14:paraId="0E4E025C"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b.</w:t>
      </w:r>
      <w:r w:rsidRPr="006A0AD5">
        <w:rPr>
          <w:rFonts w:eastAsia="隶书"/>
          <w:sz w:val="24"/>
        </w:rPr>
        <w:t>不同投标人委托同一单位或个人办理投标事宜；</w:t>
      </w:r>
    </w:p>
    <w:p w14:paraId="61BD491A"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c.</w:t>
      </w:r>
      <w:r w:rsidRPr="006A0AD5">
        <w:rPr>
          <w:rFonts w:eastAsia="隶书"/>
          <w:sz w:val="24"/>
        </w:rPr>
        <w:t>不同投标人的投标文件载明的项目管理成员为同一人；</w:t>
      </w:r>
    </w:p>
    <w:p w14:paraId="35AA67CD"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d.</w:t>
      </w:r>
      <w:r w:rsidRPr="006A0AD5">
        <w:rPr>
          <w:rFonts w:eastAsia="隶书"/>
          <w:sz w:val="24"/>
        </w:rPr>
        <w:t>不同投标人的投标文件异常一致或投标报价呈规律性差异；</w:t>
      </w:r>
    </w:p>
    <w:p w14:paraId="655CF8E4"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e.</w:t>
      </w:r>
      <w:r w:rsidRPr="006A0AD5">
        <w:rPr>
          <w:rFonts w:eastAsia="隶书"/>
          <w:sz w:val="24"/>
        </w:rPr>
        <w:t>不同投标人的投标文件相互混装；</w:t>
      </w:r>
    </w:p>
    <w:p w14:paraId="3AC51F5D"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f.</w:t>
      </w:r>
      <w:r w:rsidRPr="006A0AD5">
        <w:rPr>
          <w:rFonts w:eastAsia="隶书"/>
          <w:sz w:val="24"/>
        </w:rPr>
        <w:t>不同投标人的投标保证金从同一单位或个人的账户转出。</w:t>
      </w:r>
    </w:p>
    <w:p w14:paraId="37511923"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）有下列情形之一的，属于招标人与投标人串通投标：</w:t>
      </w:r>
    </w:p>
    <w:p w14:paraId="3D3E3233"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a.</w:t>
      </w:r>
      <w:r w:rsidRPr="006A0AD5">
        <w:rPr>
          <w:rFonts w:eastAsia="隶书"/>
          <w:sz w:val="24"/>
        </w:rPr>
        <w:t>招标人在开标前开启投标文件并将有关信息泄露给其他投标人</w:t>
      </w:r>
      <w:r w:rsidRPr="006A0AD5">
        <w:rPr>
          <w:rFonts w:eastAsia="隶书"/>
          <w:sz w:val="24"/>
        </w:rPr>
        <w:t>;</w:t>
      </w:r>
    </w:p>
    <w:p w14:paraId="1618AA3E"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b.</w:t>
      </w:r>
      <w:r w:rsidRPr="006A0AD5">
        <w:rPr>
          <w:rFonts w:eastAsia="隶书"/>
          <w:sz w:val="24"/>
        </w:rPr>
        <w:t>招标人直接或间接向投标人泄露标底、评标委员会成员等信息；</w:t>
      </w:r>
    </w:p>
    <w:p w14:paraId="4B47CC96"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c.</w:t>
      </w:r>
      <w:r w:rsidRPr="006A0AD5">
        <w:rPr>
          <w:rFonts w:eastAsia="隶书"/>
          <w:sz w:val="24"/>
        </w:rPr>
        <w:t>招标人明示或暗示投标人压低或抬高投标报价；</w:t>
      </w:r>
    </w:p>
    <w:p w14:paraId="1C807BF3"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d.</w:t>
      </w:r>
      <w:r w:rsidRPr="006A0AD5">
        <w:rPr>
          <w:rFonts w:eastAsia="隶书"/>
          <w:sz w:val="24"/>
        </w:rPr>
        <w:t>招标人授意投标人撤换、修改投标文件；</w:t>
      </w:r>
    </w:p>
    <w:p w14:paraId="081FCA82"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e.</w:t>
      </w:r>
      <w:r w:rsidRPr="006A0AD5">
        <w:rPr>
          <w:rFonts w:eastAsia="隶书"/>
          <w:sz w:val="24"/>
        </w:rPr>
        <w:t>招标人明示或暗示投标人为特定投标人中标提供方便；</w:t>
      </w:r>
    </w:p>
    <w:p w14:paraId="46A89DAA"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f.</w:t>
      </w:r>
      <w:r w:rsidRPr="006A0AD5">
        <w:rPr>
          <w:rFonts w:eastAsia="隶书"/>
          <w:sz w:val="24"/>
        </w:rPr>
        <w:t>招标人与投标人为谋求特定投标人中标而采取的其他串通行为。</w:t>
      </w:r>
    </w:p>
    <w:p w14:paraId="4DB564B0"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）投标人有下列情形之一的，属于弄虚作假的行为：</w:t>
      </w:r>
    </w:p>
    <w:p w14:paraId="42E49D49"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a.</w:t>
      </w:r>
      <w:r w:rsidRPr="006A0AD5">
        <w:rPr>
          <w:rFonts w:eastAsia="隶书"/>
          <w:sz w:val="24"/>
        </w:rPr>
        <w:t>使用通过受让或租借等方式获取的资格、资质证书投标；</w:t>
      </w:r>
    </w:p>
    <w:p w14:paraId="5772E231"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b.</w:t>
      </w:r>
      <w:r w:rsidRPr="006A0AD5">
        <w:rPr>
          <w:rFonts w:eastAsia="隶书"/>
          <w:sz w:val="24"/>
        </w:rPr>
        <w:t>使用伪造、变造的许可证件；</w:t>
      </w:r>
    </w:p>
    <w:p w14:paraId="6D5C687C"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c.</w:t>
      </w:r>
      <w:r w:rsidRPr="006A0AD5">
        <w:rPr>
          <w:rFonts w:eastAsia="隶书"/>
          <w:sz w:val="24"/>
        </w:rPr>
        <w:t>提供虚假的业绩；</w:t>
      </w:r>
    </w:p>
    <w:p w14:paraId="0D215277"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d.</w:t>
      </w:r>
      <w:r w:rsidRPr="006A0AD5">
        <w:rPr>
          <w:rFonts w:eastAsia="隶书"/>
          <w:sz w:val="24"/>
        </w:rPr>
        <w:t>提供虚假的项目负责人或主要技术人员简历、劳动关系证明；</w:t>
      </w:r>
    </w:p>
    <w:p w14:paraId="5265449E"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e.</w:t>
      </w:r>
      <w:r w:rsidRPr="006A0AD5">
        <w:rPr>
          <w:rFonts w:eastAsia="隶书"/>
          <w:sz w:val="24"/>
        </w:rPr>
        <w:t>提供虚假的信用状况；</w:t>
      </w:r>
    </w:p>
    <w:p w14:paraId="120653BE"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f.</w:t>
      </w:r>
      <w:r w:rsidRPr="006A0AD5">
        <w:rPr>
          <w:rFonts w:eastAsia="隶书"/>
          <w:sz w:val="24"/>
        </w:rPr>
        <w:t>其他弄虚作假的行为。</w:t>
      </w:r>
    </w:p>
    <w:p w14:paraId="17C75A8C"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lastRenderedPageBreak/>
        <w:t xml:space="preserve">3.7 </w:t>
      </w:r>
      <w:r w:rsidRPr="006A0AD5">
        <w:rPr>
          <w:rFonts w:eastAsia="黑体"/>
          <w:b w:val="0"/>
          <w:sz w:val="24"/>
          <w:szCs w:val="24"/>
        </w:rPr>
        <w:t>投标文件的澄清和说明</w:t>
      </w:r>
    </w:p>
    <w:p w14:paraId="55E95B04"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3.7.1 </w:t>
      </w:r>
      <w:r w:rsidRPr="006A0AD5">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74557E18"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3.7.2 </w:t>
      </w:r>
      <w:r w:rsidRPr="006A0AD5">
        <w:rPr>
          <w:rFonts w:eastAsia="隶书"/>
          <w:sz w:val="24"/>
        </w:rPr>
        <w:t>澄清和说明不得超出投标文件的范围或改变投标文件的实质性内容（算术性错误的修正除外）。投标人的书面澄清、说明属于投标文件的组成部分。</w:t>
      </w:r>
    </w:p>
    <w:p w14:paraId="0ED3502A"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3.7.3 </w:t>
      </w:r>
      <w:r w:rsidRPr="006A0AD5">
        <w:rPr>
          <w:rFonts w:eastAsia="隶书"/>
          <w:sz w:val="24"/>
        </w:rPr>
        <w:t>评标委员会不得暗示或诱导投标人</w:t>
      </w:r>
      <w:proofErr w:type="gramStart"/>
      <w:r w:rsidRPr="006A0AD5">
        <w:rPr>
          <w:rFonts w:eastAsia="隶书"/>
          <w:sz w:val="24"/>
        </w:rPr>
        <w:t>作出</w:t>
      </w:r>
      <w:proofErr w:type="gramEnd"/>
      <w:r w:rsidRPr="006A0AD5">
        <w:rPr>
          <w:rFonts w:eastAsia="隶书"/>
          <w:sz w:val="24"/>
        </w:rPr>
        <w:t>澄清、说明，对投标人提交的澄清、说明有疑问的，可以要求投标人进一步澄清或说明，直至满足评标委员会的要求。</w:t>
      </w:r>
    </w:p>
    <w:p w14:paraId="5BB70F08"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3.7.4 </w:t>
      </w:r>
      <w:r w:rsidRPr="006A0AD5">
        <w:rPr>
          <w:rFonts w:eastAsia="隶书"/>
          <w:sz w:val="24"/>
        </w:rPr>
        <w:t>凡超出招标文件规定的或给委托人带来未曾要求的利益的变化、偏差或其他因素在评标时不予考虑。</w:t>
      </w:r>
    </w:p>
    <w:p w14:paraId="18C89374"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3.8 </w:t>
      </w:r>
      <w:r w:rsidRPr="006A0AD5">
        <w:rPr>
          <w:rFonts w:eastAsia="黑体"/>
          <w:b w:val="0"/>
          <w:sz w:val="24"/>
          <w:szCs w:val="24"/>
        </w:rPr>
        <w:t>不得否决投标的情形</w:t>
      </w:r>
    </w:p>
    <w:p w14:paraId="61CD920B"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投标文件存在第二章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第</w:t>
      </w:r>
      <w:r w:rsidRPr="006A0AD5">
        <w:rPr>
          <w:rFonts w:eastAsia="隶书"/>
          <w:sz w:val="24"/>
        </w:rPr>
        <w:t>1.12.3</w:t>
      </w:r>
      <w:r w:rsidRPr="006A0AD5">
        <w:rPr>
          <w:rFonts w:eastAsia="隶书"/>
          <w:sz w:val="24"/>
        </w:rPr>
        <w:t>项所列情形的，均视为细微偏差，评标委员会不得否决投标人的投标，应按照第二章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第</w:t>
      </w:r>
      <w:r w:rsidRPr="006A0AD5">
        <w:rPr>
          <w:rFonts w:eastAsia="隶书"/>
          <w:sz w:val="24"/>
        </w:rPr>
        <w:t>1.12.4</w:t>
      </w:r>
      <w:r w:rsidRPr="006A0AD5">
        <w:rPr>
          <w:rFonts w:eastAsia="隶书"/>
          <w:sz w:val="24"/>
        </w:rPr>
        <w:t>项规定的原则处理。</w:t>
      </w:r>
    </w:p>
    <w:p w14:paraId="2668A616" w14:textId="77777777" w:rsidR="0097645B" w:rsidRPr="006A0AD5" w:rsidRDefault="0097645B" w:rsidP="00007799">
      <w:pPr>
        <w:pStyle w:val="1"/>
        <w:spacing w:before="240" w:after="240" w:line="440" w:lineRule="atLeast"/>
        <w:rPr>
          <w:rFonts w:eastAsia="黑体"/>
          <w:b w:val="0"/>
          <w:sz w:val="24"/>
          <w:szCs w:val="24"/>
        </w:rPr>
      </w:pPr>
      <w:r w:rsidRPr="006A0AD5">
        <w:rPr>
          <w:rFonts w:eastAsia="黑体"/>
          <w:b w:val="0"/>
          <w:sz w:val="24"/>
          <w:szCs w:val="24"/>
        </w:rPr>
        <w:t xml:space="preserve">3.9 </w:t>
      </w:r>
      <w:r w:rsidRPr="006A0AD5">
        <w:rPr>
          <w:rFonts w:eastAsia="黑体"/>
          <w:b w:val="0"/>
          <w:sz w:val="24"/>
          <w:szCs w:val="24"/>
        </w:rPr>
        <w:t>评标结果</w:t>
      </w:r>
    </w:p>
    <w:p w14:paraId="17B857A9" w14:textId="77777777" w:rsidR="0097645B" w:rsidRPr="006A0AD5" w:rsidRDefault="0097645B" w:rsidP="00007799">
      <w:pPr>
        <w:spacing w:line="440" w:lineRule="atLeast"/>
        <w:ind w:firstLineChars="200" w:firstLine="480"/>
        <w:rPr>
          <w:rFonts w:eastAsia="隶书"/>
          <w:sz w:val="24"/>
        </w:rPr>
      </w:pPr>
      <w:r w:rsidRPr="006A0AD5">
        <w:rPr>
          <w:rFonts w:eastAsia="隶书"/>
          <w:sz w:val="24"/>
        </w:rPr>
        <w:t xml:space="preserve">3.9.1 </w:t>
      </w:r>
      <w:r w:rsidRPr="006A0AD5">
        <w:rPr>
          <w:rFonts w:eastAsia="隶书"/>
          <w:sz w:val="24"/>
        </w:rPr>
        <w:t>除第二章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前附表授权直接确定中标人外，评标委员会按照得分由高到低的顺序推荐中标候选人，并标明排序。</w:t>
      </w:r>
    </w:p>
    <w:p w14:paraId="1607B4AE" w14:textId="77777777" w:rsidR="001D1B97" w:rsidRPr="006A0AD5" w:rsidRDefault="0097645B" w:rsidP="00007799">
      <w:pPr>
        <w:spacing w:line="440" w:lineRule="atLeast"/>
        <w:ind w:firstLineChars="200" w:firstLine="480"/>
        <w:rPr>
          <w:rFonts w:eastAsia="隶书"/>
          <w:sz w:val="24"/>
        </w:rPr>
      </w:pPr>
      <w:r w:rsidRPr="006A0AD5">
        <w:rPr>
          <w:rFonts w:eastAsia="隶书"/>
          <w:sz w:val="24"/>
        </w:rPr>
        <w:t xml:space="preserve">3.9.2 </w:t>
      </w:r>
      <w:r w:rsidRPr="006A0AD5">
        <w:rPr>
          <w:rFonts w:eastAsia="隶书"/>
          <w:sz w:val="24"/>
        </w:rPr>
        <w:t>评标委员会完成评标后，应向招标人提交书面评标报告。</w:t>
      </w:r>
    </w:p>
    <w:p w14:paraId="40AB3939" w14:textId="77777777" w:rsidR="001D1B97" w:rsidRPr="006A0AD5" w:rsidRDefault="001D1B97" w:rsidP="008A3367">
      <w:r w:rsidRPr="006A0AD5">
        <w:br w:type="page"/>
      </w:r>
    </w:p>
    <w:p w14:paraId="03BF1A86" w14:textId="77777777" w:rsidR="001D1B97" w:rsidRPr="006A0AD5" w:rsidRDefault="00B82D1B" w:rsidP="001D1B97">
      <w:pPr>
        <w:pStyle w:val="1"/>
        <w:spacing w:before="480" w:after="240" w:line="400" w:lineRule="atLeast"/>
        <w:jc w:val="center"/>
        <w:rPr>
          <w:rFonts w:eastAsia="黑体"/>
          <w:sz w:val="42"/>
          <w:szCs w:val="42"/>
        </w:rPr>
      </w:pPr>
      <w:bookmarkStart w:id="718" w:name="_Toc234832953"/>
      <w:bookmarkStart w:id="719" w:name="_Toc501257172"/>
      <w:bookmarkStart w:id="720" w:name="_Toc517789283"/>
      <w:r w:rsidRPr="006A0AD5">
        <w:rPr>
          <w:rFonts w:eastAsia="黑体"/>
          <w:sz w:val="42"/>
          <w:szCs w:val="42"/>
        </w:rPr>
        <w:lastRenderedPageBreak/>
        <w:t>第三章</w:t>
      </w:r>
      <w:r w:rsidRPr="006A0AD5">
        <w:rPr>
          <w:rFonts w:eastAsia="黑体"/>
          <w:sz w:val="42"/>
          <w:szCs w:val="42"/>
        </w:rPr>
        <w:t xml:space="preserve">  </w:t>
      </w:r>
      <w:r w:rsidRPr="006A0AD5">
        <w:rPr>
          <w:rFonts w:eastAsia="黑体"/>
          <w:sz w:val="42"/>
          <w:szCs w:val="42"/>
        </w:rPr>
        <w:t>评标办法</w:t>
      </w:r>
      <w:r w:rsidR="001D1B97" w:rsidRPr="006A0AD5">
        <w:rPr>
          <w:rFonts w:eastAsia="黑体"/>
          <w:sz w:val="42"/>
          <w:szCs w:val="42"/>
        </w:rPr>
        <w:t>（经评审的最低投标价法）</w:t>
      </w:r>
      <w:r w:rsidR="001D1B97" w:rsidRPr="006A0AD5">
        <w:rPr>
          <w:rStyle w:val="aff"/>
          <w:rFonts w:eastAsia="黑体"/>
          <w:sz w:val="42"/>
          <w:szCs w:val="42"/>
        </w:rPr>
        <w:footnoteReference w:id="71"/>
      </w:r>
    </w:p>
    <w:p w14:paraId="55693FD9" w14:textId="77777777" w:rsidR="000D668E" w:rsidRPr="006A0AD5" w:rsidRDefault="000D668E" w:rsidP="000D668E">
      <w:pPr>
        <w:pStyle w:val="1"/>
        <w:spacing w:before="480" w:after="240" w:line="380" w:lineRule="atLeast"/>
        <w:rPr>
          <w:rFonts w:eastAsia="黑体"/>
          <w:sz w:val="28"/>
          <w:szCs w:val="28"/>
        </w:rPr>
      </w:pPr>
      <w:bookmarkStart w:id="721" w:name="_Toc234832954"/>
      <w:bookmarkStart w:id="722" w:name="_Toc501257173"/>
      <w:bookmarkStart w:id="723" w:name="_Toc517789284"/>
      <w:bookmarkEnd w:id="718"/>
      <w:bookmarkEnd w:id="719"/>
      <w:bookmarkEnd w:id="720"/>
      <w:r w:rsidRPr="006A0AD5">
        <w:rPr>
          <w:rFonts w:eastAsia="黑体"/>
          <w:sz w:val="28"/>
          <w:szCs w:val="28"/>
        </w:rPr>
        <w:t>评标办法前附表</w:t>
      </w:r>
      <w:r w:rsidRPr="006A0AD5">
        <w:rPr>
          <w:rStyle w:val="aff"/>
          <w:sz w:val="28"/>
          <w:szCs w:val="28"/>
        </w:rPr>
        <w:footnoteReference w:id="72"/>
      </w:r>
      <w:bookmarkEnd w:id="721"/>
      <w:bookmarkEnd w:id="722"/>
      <w:bookmarkEnd w:id="723"/>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6898"/>
      </w:tblGrid>
      <w:tr w:rsidR="006A0AD5" w:rsidRPr="006A0AD5" w14:paraId="004A6DCC" w14:textId="77777777" w:rsidTr="000D668E">
        <w:trPr>
          <w:tblHeader/>
        </w:trPr>
        <w:tc>
          <w:tcPr>
            <w:tcW w:w="1121" w:type="pct"/>
            <w:gridSpan w:val="2"/>
            <w:tcBorders>
              <w:top w:val="single" w:sz="4" w:space="0" w:color="auto"/>
              <w:bottom w:val="single" w:sz="4" w:space="0" w:color="auto"/>
              <w:right w:val="single" w:sz="4" w:space="0" w:color="auto"/>
            </w:tcBorders>
            <w:vAlign w:val="center"/>
          </w:tcPr>
          <w:p w14:paraId="41C35860" w14:textId="77777777" w:rsidR="000D668E" w:rsidRPr="006A0AD5" w:rsidRDefault="000D668E" w:rsidP="000D668E">
            <w:pPr>
              <w:spacing w:line="360" w:lineRule="atLeast"/>
              <w:jc w:val="center"/>
              <w:rPr>
                <w:b/>
                <w:szCs w:val="21"/>
              </w:rPr>
            </w:pPr>
            <w:r w:rsidRPr="006A0AD5">
              <w:rPr>
                <w:b/>
                <w:szCs w:val="21"/>
              </w:rPr>
              <w:t>条款号</w:t>
            </w:r>
          </w:p>
        </w:tc>
        <w:tc>
          <w:tcPr>
            <w:tcW w:w="3879" w:type="pct"/>
            <w:tcBorders>
              <w:top w:val="single" w:sz="4" w:space="0" w:color="auto"/>
              <w:left w:val="single" w:sz="4" w:space="0" w:color="auto"/>
              <w:bottom w:val="single" w:sz="4" w:space="0" w:color="auto"/>
              <w:right w:val="single" w:sz="4" w:space="0" w:color="auto"/>
            </w:tcBorders>
            <w:vAlign w:val="center"/>
          </w:tcPr>
          <w:p w14:paraId="7E222DF8" w14:textId="77777777" w:rsidR="000D668E" w:rsidRPr="006A0AD5" w:rsidRDefault="000D668E" w:rsidP="000D668E">
            <w:pPr>
              <w:spacing w:line="360" w:lineRule="atLeast"/>
              <w:jc w:val="center"/>
              <w:rPr>
                <w:b/>
                <w:szCs w:val="21"/>
              </w:rPr>
            </w:pPr>
            <w:r w:rsidRPr="006A0AD5">
              <w:rPr>
                <w:b/>
                <w:szCs w:val="21"/>
              </w:rPr>
              <w:t>评审因素与评审标准</w:t>
            </w:r>
          </w:p>
        </w:tc>
      </w:tr>
      <w:tr w:rsidR="006A0AD5" w:rsidRPr="006A0AD5" w14:paraId="013C5546" w14:textId="77777777" w:rsidTr="000D668E">
        <w:trPr>
          <w:trHeight w:val="269"/>
        </w:trPr>
        <w:tc>
          <w:tcPr>
            <w:tcW w:w="410" w:type="pct"/>
            <w:tcBorders>
              <w:top w:val="single" w:sz="4" w:space="0" w:color="auto"/>
              <w:bottom w:val="single" w:sz="4" w:space="0" w:color="auto"/>
              <w:right w:val="single" w:sz="4" w:space="0" w:color="auto"/>
            </w:tcBorders>
            <w:vAlign w:val="center"/>
          </w:tcPr>
          <w:p w14:paraId="4262D166" w14:textId="77777777" w:rsidR="000D668E" w:rsidRPr="006A0AD5" w:rsidRDefault="000D668E" w:rsidP="000D668E">
            <w:pPr>
              <w:spacing w:line="360" w:lineRule="atLeast"/>
              <w:jc w:val="center"/>
              <w:rPr>
                <w:szCs w:val="21"/>
              </w:rPr>
            </w:pPr>
            <w:r w:rsidRPr="006A0AD5">
              <w:rPr>
                <w:szCs w:val="21"/>
              </w:rPr>
              <w:t>1</w:t>
            </w:r>
          </w:p>
        </w:tc>
        <w:tc>
          <w:tcPr>
            <w:tcW w:w="711" w:type="pct"/>
            <w:tcBorders>
              <w:top w:val="single" w:sz="4" w:space="0" w:color="auto"/>
              <w:bottom w:val="single" w:sz="4" w:space="0" w:color="auto"/>
              <w:right w:val="single" w:sz="4" w:space="0" w:color="auto"/>
            </w:tcBorders>
            <w:vAlign w:val="center"/>
          </w:tcPr>
          <w:p w14:paraId="640808ED" w14:textId="77777777" w:rsidR="000D668E" w:rsidRPr="006A0AD5" w:rsidRDefault="000D668E" w:rsidP="000D668E">
            <w:pPr>
              <w:spacing w:line="360" w:lineRule="atLeast"/>
              <w:jc w:val="center"/>
              <w:rPr>
                <w:szCs w:val="21"/>
              </w:rPr>
            </w:pPr>
            <w:r w:rsidRPr="006A0AD5">
              <w:rPr>
                <w:szCs w:val="21"/>
              </w:rPr>
              <w:t>评标方法</w:t>
            </w:r>
          </w:p>
        </w:tc>
        <w:tc>
          <w:tcPr>
            <w:tcW w:w="3879" w:type="pct"/>
            <w:tcBorders>
              <w:top w:val="single" w:sz="4" w:space="0" w:color="auto"/>
              <w:left w:val="single" w:sz="4" w:space="0" w:color="auto"/>
              <w:bottom w:val="single" w:sz="4" w:space="0" w:color="auto"/>
              <w:right w:val="single" w:sz="4" w:space="0" w:color="auto"/>
            </w:tcBorders>
            <w:vAlign w:val="center"/>
          </w:tcPr>
          <w:p w14:paraId="234B5047" w14:textId="77777777" w:rsidR="000D668E" w:rsidRPr="006A0AD5" w:rsidRDefault="000D668E" w:rsidP="000D668E">
            <w:pPr>
              <w:spacing w:line="360" w:lineRule="atLeast"/>
              <w:ind w:firstLineChars="200" w:firstLine="420"/>
              <w:rPr>
                <w:szCs w:val="21"/>
              </w:rPr>
            </w:pPr>
            <w:r w:rsidRPr="006A0AD5">
              <w:rPr>
                <w:szCs w:val="21"/>
              </w:rPr>
              <w:t>经评审的投标价相等时，评标委员会依次按照以下优先顺序推荐中标候选人或确定中标人：</w:t>
            </w:r>
          </w:p>
          <w:p w14:paraId="1B538804" w14:textId="77777777" w:rsidR="000D668E" w:rsidRPr="006A0AD5" w:rsidRDefault="000D668E" w:rsidP="000D668E">
            <w:pPr>
              <w:spacing w:line="360" w:lineRule="atLeast"/>
              <w:ind w:firstLineChars="200" w:firstLine="420"/>
              <w:rPr>
                <w:szCs w:val="21"/>
              </w:rPr>
            </w:pPr>
            <w:r w:rsidRPr="006A0AD5">
              <w:rPr>
                <w:rFonts w:hint="eastAsia"/>
                <w:szCs w:val="21"/>
              </w:rPr>
              <w:t>（</w:t>
            </w:r>
            <w:r w:rsidRPr="006A0AD5">
              <w:rPr>
                <w:szCs w:val="21"/>
              </w:rPr>
              <w:t>1</w:t>
            </w:r>
            <w:r w:rsidRPr="006A0AD5">
              <w:rPr>
                <w:rFonts w:hint="eastAsia"/>
                <w:szCs w:val="21"/>
              </w:rPr>
              <w:t>）投标报价低的投标人优先；</w:t>
            </w:r>
          </w:p>
          <w:p w14:paraId="6E95BB38" w14:textId="77777777" w:rsidR="000D668E" w:rsidRPr="006A0AD5" w:rsidRDefault="000D668E" w:rsidP="000D668E">
            <w:pPr>
              <w:spacing w:line="360" w:lineRule="atLeast"/>
              <w:ind w:firstLineChars="200" w:firstLine="420"/>
              <w:rPr>
                <w:b/>
                <w:szCs w:val="21"/>
              </w:rPr>
            </w:pPr>
            <w:r w:rsidRPr="006A0AD5">
              <w:rPr>
                <w:rFonts w:eastAsia="黑体" w:hint="eastAsia"/>
                <w:szCs w:val="21"/>
              </w:rPr>
              <w:t>（</w:t>
            </w:r>
            <w:r w:rsidR="00B82D1B" w:rsidRPr="006A0AD5">
              <w:rPr>
                <w:rFonts w:eastAsia="黑体"/>
                <w:szCs w:val="21"/>
              </w:rPr>
              <w:t>2</w:t>
            </w:r>
            <w:r w:rsidRPr="006A0AD5">
              <w:rPr>
                <w:rFonts w:eastAsia="黑体" w:hint="eastAsia"/>
                <w:szCs w:val="21"/>
              </w:rPr>
              <w:t>）随机摇号确定排序。</w:t>
            </w:r>
          </w:p>
        </w:tc>
      </w:tr>
      <w:tr w:rsidR="006A0AD5" w:rsidRPr="006A0AD5" w14:paraId="44CDAE89" w14:textId="77777777" w:rsidTr="000D668E">
        <w:trPr>
          <w:trHeight w:val="269"/>
        </w:trPr>
        <w:tc>
          <w:tcPr>
            <w:tcW w:w="410" w:type="pct"/>
            <w:tcBorders>
              <w:top w:val="single" w:sz="4" w:space="0" w:color="auto"/>
              <w:bottom w:val="single" w:sz="4" w:space="0" w:color="auto"/>
              <w:right w:val="single" w:sz="4" w:space="0" w:color="auto"/>
            </w:tcBorders>
            <w:vAlign w:val="center"/>
          </w:tcPr>
          <w:p w14:paraId="02A010B6" w14:textId="77777777" w:rsidR="000D668E" w:rsidRPr="006A0AD5" w:rsidRDefault="000D668E" w:rsidP="000D668E">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6A0AD5">
                <w:rPr>
                  <w:szCs w:val="21"/>
                </w:rPr>
                <w:t>2.1.1</w:t>
              </w:r>
            </w:smartTag>
          </w:p>
          <w:p w14:paraId="51ADC506" w14:textId="77777777" w:rsidR="000D668E" w:rsidRPr="006A0AD5" w:rsidRDefault="000D668E" w:rsidP="000D668E">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6A0AD5">
                <w:rPr>
                  <w:szCs w:val="21"/>
                </w:rPr>
                <w:t>2.1.3</w:t>
              </w:r>
            </w:smartTag>
          </w:p>
        </w:tc>
        <w:tc>
          <w:tcPr>
            <w:tcW w:w="711" w:type="pct"/>
            <w:tcBorders>
              <w:top w:val="single" w:sz="4" w:space="0" w:color="auto"/>
              <w:bottom w:val="single" w:sz="4" w:space="0" w:color="auto"/>
              <w:right w:val="single" w:sz="4" w:space="0" w:color="auto"/>
            </w:tcBorders>
            <w:vAlign w:val="center"/>
          </w:tcPr>
          <w:p w14:paraId="126C5148" w14:textId="77777777" w:rsidR="000D668E" w:rsidRPr="006A0AD5" w:rsidRDefault="000D668E" w:rsidP="000D668E">
            <w:pPr>
              <w:spacing w:line="360" w:lineRule="atLeast"/>
              <w:jc w:val="center"/>
              <w:rPr>
                <w:szCs w:val="21"/>
              </w:rPr>
            </w:pPr>
            <w:r w:rsidRPr="006A0AD5">
              <w:rPr>
                <w:szCs w:val="21"/>
              </w:rPr>
              <w:t>形式评审与响应性评审标准</w:t>
            </w:r>
          </w:p>
        </w:tc>
        <w:tc>
          <w:tcPr>
            <w:tcW w:w="3879" w:type="pct"/>
            <w:tcBorders>
              <w:top w:val="single" w:sz="4" w:space="0" w:color="auto"/>
              <w:left w:val="single" w:sz="4" w:space="0" w:color="auto"/>
              <w:bottom w:val="single" w:sz="4" w:space="0" w:color="auto"/>
              <w:right w:val="single" w:sz="4" w:space="0" w:color="auto"/>
            </w:tcBorders>
            <w:vAlign w:val="center"/>
          </w:tcPr>
          <w:p w14:paraId="6076F712" w14:textId="77777777" w:rsidR="000D668E" w:rsidRPr="006A0AD5" w:rsidRDefault="000D668E" w:rsidP="000D668E">
            <w:pPr>
              <w:spacing w:line="360" w:lineRule="atLeast"/>
              <w:ind w:firstLineChars="200" w:firstLine="422"/>
              <w:rPr>
                <w:b/>
                <w:szCs w:val="21"/>
              </w:rPr>
            </w:pPr>
            <w:r w:rsidRPr="006A0AD5">
              <w:rPr>
                <w:b/>
                <w:szCs w:val="21"/>
              </w:rPr>
              <w:t>第一个信封（商务及技术文件）评审标准：</w:t>
            </w:r>
          </w:p>
          <w:p w14:paraId="4EF1450E" w14:textId="77777777" w:rsidR="000D668E" w:rsidRPr="006A0AD5" w:rsidRDefault="000D668E" w:rsidP="000D668E">
            <w:pPr>
              <w:spacing w:line="360" w:lineRule="atLeast"/>
              <w:ind w:firstLineChars="200" w:firstLine="420"/>
              <w:rPr>
                <w:szCs w:val="21"/>
              </w:rPr>
            </w:pPr>
            <w:r w:rsidRPr="006A0AD5">
              <w:rPr>
                <w:szCs w:val="21"/>
              </w:rPr>
              <w:t>（</w:t>
            </w:r>
            <w:r w:rsidRPr="006A0AD5">
              <w:rPr>
                <w:szCs w:val="21"/>
              </w:rPr>
              <w:t>1</w:t>
            </w:r>
            <w:r w:rsidRPr="006A0AD5">
              <w:rPr>
                <w:szCs w:val="21"/>
              </w:rPr>
              <w:t>）投标文件按照招标文件规定的格式、内容填写，字迹清晰可辨：</w:t>
            </w:r>
          </w:p>
          <w:p w14:paraId="18F309EC" w14:textId="77777777" w:rsidR="00E458DD" w:rsidRPr="006A0AD5" w:rsidRDefault="00E458DD" w:rsidP="00E458DD">
            <w:pPr>
              <w:spacing w:line="440" w:lineRule="atLeast"/>
              <w:ind w:firstLineChars="200" w:firstLine="420"/>
              <w:rPr>
                <w:szCs w:val="21"/>
              </w:rPr>
            </w:pPr>
            <w:r w:rsidRPr="006A0AD5">
              <w:rPr>
                <w:szCs w:val="21"/>
              </w:rPr>
              <w:t>a.</w:t>
            </w:r>
            <w:proofErr w:type="gramStart"/>
            <w:r w:rsidRPr="006A0AD5">
              <w:rPr>
                <w:szCs w:val="21"/>
              </w:rPr>
              <w:t>投标函按招标文件</w:t>
            </w:r>
            <w:proofErr w:type="gramEnd"/>
            <w:r w:rsidRPr="006A0AD5">
              <w:rPr>
                <w:szCs w:val="21"/>
              </w:rPr>
              <w:t>规定填报了项目名称、标段号、</w:t>
            </w:r>
            <w:proofErr w:type="gramStart"/>
            <w:r w:rsidRPr="006A0AD5">
              <w:rPr>
                <w:szCs w:val="21"/>
              </w:rPr>
              <w:t>补遗书</w:t>
            </w:r>
            <w:proofErr w:type="gramEnd"/>
            <w:r w:rsidRPr="006A0AD5">
              <w:rPr>
                <w:szCs w:val="21"/>
              </w:rPr>
              <w:t>编号（如有）、咨询服务期限、服务质量要求、安全目标</w:t>
            </w:r>
            <w:r w:rsidRPr="006A0AD5">
              <w:rPr>
                <w:rFonts w:eastAsia="黑体"/>
                <w:szCs w:val="21"/>
              </w:rPr>
              <w:t>及环保目标</w:t>
            </w:r>
            <w:r w:rsidRPr="006A0AD5">
              <w:rPr>
                <w:szCs w:val="21"/>
              </w:rPr>
              <w:t>；</w:t>
            </w:r>
          </w:p>
          <w:p w14:paraId="3ED0626C" w14:textId="77777777" w:rsidR="004C0F9A" w:rsidRPr="006A0AD5" w:rsidRDefault="004C0F9A" w:rsidP="004C0F9A">
            <w:pPr>
              <w:spacing w:line="440" w:lineRule="atLeast"/>
              <w:ind w:firstLineChars="200" w:firstLine="420"/>
              <w:rPr>
                <w:szCs w:val="21"/>
              </w:rPr>
            </w:pPr>
            <w:r w:rsidRPr="006A0AD5">
              <w:rPr>
                <w:szCs w:val="21"/>
              </w:rPr>
              <w:t>b.</w:t>
            </w:r>
            <w:r w:rsidRPr="006A0AD5">
              <w:rPr>
                <w:szCs w:val="21"/>
              </w:rPr>
              <w:t>投标文件组成齐全完整，内容均按规定填写。</w:t>
            </w:r>
          </w:p>
          <w:p w14:paraId="5B5CB235" w14:textId="72657D8B" w:rsidR="000D668E" w:rsidRPr="006A0AD5" w:rsidRDefault="000D668E" w:rsidP="000D668E">
            <w:pPr>
              <w:spacing w:line="360" w:lineRule="atLeast"/>
              <w:ind w:firstLineChars="200" w:firstLine="420"/>
              <w:rPr>
                <w:szCs w:val="21"/>
              </w:rPr>
            </w:pPr>
            <w:r w:rsidRPr="006A0AD5">
              <w:rPr>
                <w:szCs w:val="21"/>
              </w:rPr>
              <w:t>（</w:t>
            </w:r>
            <w:r w:rsidRPr="006A0AD5">
              <w:rPr>
                <w:szCs w:val="21"/>
              </w:rPr>
              <w:t>2</w:t>
            </w:r>
            <w:r w:rsidRPr="006A0AD5">
              <w:rPr>
                <w:szCs w:val="21"/>
              </w:rPr>
              <w:t>）投标文件上法定代表人</w:t>
            </w:r>
            <w:del w:id="724" w:author="华杰" w:date="2019-07-11T15:24:00Z">
              <w:r w:rsidRPr="006A0AD5" w:rsidDel="00406D1E">
                <w:rPr>
                  <w:szCs w:val="21"/>
                </w:rPr>
                <w:delText>或其委托代理人</w:delText>
              </w:r>
            </w:del>
            <w:r w:rsidRPr="006A0AD5">
              <w:rPr>
                <w:szCs w:val="21"/>
              </w:rPr>
              <w:t>的</w:t>
            </w:r>
            <w:ins w:id="725" w:author="华杰" w:date="2019-07-12T11:31:00Z">
              <w:r w:rsidR="002A5734" w:rsidRPr="002A5734">
                <w:rPr>
                  <w:rFonts w:hint="eastAsia"/>
                  <w:szCs w:val="21"/>
                </w:rPr>
                <w:t>签章</w:t>
              </w:r>
            </w:ins>
            <w:del w:id="726" w:author="华杰" w:date="2019-07-12T11:31:00Z">
              <w:r w:rsidRPr="006A0AD5" w:rsidDel="002A5734">
                <w:rPr>
                  <w:szCs w:val="21"/>
                </w:rPr>
                <w:delText>签字</w:delText>
              </w:r>
            </w:del>
            <w:r w:rsidRPr="006A0AD5">
              <w:rPr>
                <w:szCs w:val="21"/>
              </w:rPr>
              <w:t>、投标人的单位章盖章齐全，符合招标文件规定。</w:t>
            </w:r>
          </w:p>
          <w:p w14:paraId="0E2D8774" w14:textId="77777777" w:rsidR="000D668E" w:rsidRPr="006A0AD5" w:rsidRDefault="000D668E" w:rsidP="000D668E">
            <w:pPr>
              <w:spacing w:line="360" w:lineRule="atLeast"/>
              <w:ind w:firstLineChars="200" w:firstLine="420"/>
              <w:rPr>
                <w:szCs w:val="21"/>
              </w:rPr>
            </w:pPr>
            <w:r w:rsidRPr="006A0AD5">
              <w:rPr>
                <w:szCs w:val="21"/>
              </w:rPr>
              <w:t>（</w:t>
            </w:r>
            <w:r w:rsidRPr="006A0AD5">
              <w:rPr>
                <w:szCs w:val="21"/>
              </w:rPr>
              <w:t>3</w:t>
            </w:r>
            <w:r w:rsidRPr="006A0AD5">
              <w:rPr>
                <w:szCs w:val="21"/>
              </w:rPr>
              <w:t>）与申请资格预审时比较，投标人发生合并、分立、破产等重大变化的，仍具备资格预审文件规定的相应资格条件且其投标未影响招标公正性：</w:t>
            </w:r>
          </w:p>
          <w:p w14:paraId="03B22BB6" w14:textId="77777777" w:rsidR="000D668E" w:rsidRPr="006A0AD5" w:rsidRDefault="000D668E" w:rsidP="000D668E">
            <w:pPr>
              <w:spacing w:line="360" w:lineRule="atLeast"/>
              <w:ind w:firstLineChars="200" w:firstLine="420"/>
              <w:rPr>
                <w:szCs w:val="21"/>
              </w:rPr>
            </w:pPr>
            <w:r w:rsidRPr="006A0AD5">
              <w:rPr>
                <w:szCs w:val="21"/>
              </w:rPr>
              <w:t>a.</w:t>
            </w:r>
            <w:r w:rsidRPr="006A0AD5">
              <w:rPr>
                <w:szCs w:val="21"/>
              </w:rPr>
              <w:t>投标人应提供相关部门的合法批件及企业法人营业执照和资质证书等证件的副本变更记录复印件；</w:t>
            </w:r>
          </w:p>
          <w:p w14:paraId="65438BEE" w14:textId="77777777" w:rsidR="000D668E" w:rsidRPr="006A0AD5" w:rsidRDefault="000D668E" w:rsidP="000D668E">
            <w:pPr>
              <w:spacing w:line="360" w:lineRule="atLeast"/>
              <w:ind w:firstLineChars="200" w:firstLine="420"/>
              <w:rPr>
                <w:szCs w:val="21"/>
              </w:rPr>
            </w:pPr>
            <w:r w:rsidRPr="006A0AD5">
              <w:rPr>
                <w:szCs w:val="21"/>
              </w:rPr>
              <w:t>b.</w:t>
            </w:r>
            <w:r w:rsidRPr="006A0AD5">
              <w:rPr>
                <w:szCs w:val="21"/>
              </w:rPr>
              <w:t>投标人仍然满足资格预审文件中规定的资格预审条件最低要求（资质、业绩、人员、信誉、财务等）；</w:t>
            </w:r>
          </w:p>
          <w:p w14:paraId="6B5C06BF" w14:textId="77777777" w:rsidR="000D668E" w:rsidRPr="006A0AD5" w:rsidRDefault="000D668E" w:rsidP="000D668E">
            <w:pPr>
              <w:spacing w:line="360" w:lineRule="atLeast"/>
              <w:ind w:firstLineChars="200" w:firstLine="420"/>
              <w:rPr>
                <w:szCs w:val="21"/>
              </w:rPr>
            </w:pPr>
            <w:r w:rsidRPr="006A0AD5">
              <w:rPr>
                <w:szCs w:val="21"/>
              </w:rPr>
              <w:t>c.</w:t>
            </w:r>
            <w:r w:rsidRPr="006A0AD5">
              <w:rPr>
                <w:szCs w:val="21"/>
              </w:rPr>
              <w:t>与所投标段的其他投标人不存在控股、管理关系或单位负责人为同一人的情况；与招标人也不存在利害关系并可能影响招标公正性。</w:t>
            </w:r>
          </w:p>
          <w:p w14:paraId="447BACB2" w14:textId="77777777" w:rsidR="000D668E" w:rsidRPr="006A0AD5" w:rsidRDefault="000D668E" w:rsidP="000D668E">
            <w:pPr>
              <w:spacing w:line="360" w:lineRule="atLeast"/>
              <w:ind w:firstLineChars="200" w:firstLine="420"/>
              <w:rPr>
                <w:szCs w:val="21"/>
              </w:rPr>
            </w:pPr>
            <w:r w:rsidRPr="006A0AD5">
              <w:rPr>
                <w:szCs w:val="21"/>
              </w:rPr>
              <w:t>（</w:t>
            </w:r>
            <w:r w:rsidRPr="006A0AD5">
              <w:rPr>
                <w:szCs w:val="21"/>
              </w:rPr>
              <w:t>4</w:t>
            </w:r>
            <w:r w:rsidRPr="006A0AD5">
              <w:rPr>
                <w:szCs w:val="21"/>
              </w:rPr>
              <w:t>）投标人按照招标文件的规定提供了投标保证金：</w:t>
            </w:r>
          </w:p>
          <w:p w14:paraId="579D044D" w14:textId="77777777" w:rsidR="000D668E" w:rsidRPr="006A0AD5" w:rsidRDefault="000D668E" w:rsidP="000D668E">
            <w:pPr>
              <w:spacing w:line="360" w:lineRule="atLeast"/>
              <w:ind w:firstLineChars="183" w:firstLine="384"/>
              <w:rPr>
                <w:szCs w:val="21"/>
              </w:rPr>
            </w:pPr>
            <w:r w:rsidRPr="006A0AD5">
              <w:rPr>
                <w:szCs w:val="21"/>
              </w:rPr>
              <w:t>a.</w:t>
            </w:r>
            <w:r w:rsidRPr="006A0AD5">
              <w:rPr>
                <w:szCs w:val="21"/>
              </w:rPr>
              <w:t>投标保证金金额符合招标文件规定的金额，且投标保证金有效期</w:t>
            </w:r>
            <w:r w:rsidR="00F40B70" w:rsidRPr="006A0AD5">
              <w:rPr>
                <w:szCs w:val="21"/>
              </w:rPr>
              <w:t>与投标有效期一致</w:t>
            </w:r>
            <w:r w:rsidRPr="006A0AD5">
              <w:rPr>
                <w:szCs w:val="21"/>
              </w:rPr>
              <w:t>；</w:t>
            </w:r>
          </w:p>
          <w:p w14:paraId="3DBADD6F" w14:textId="77777777" w:rsidR="000D668E" w:rsidRPr="006A0AD5" w:rsidRDefault="000D668E" w:rsidP="000D668E">
            <w:pPr>
              <w:spacing w:line="360" w:lineRule="atLeast"/>
              <w:ind w:firstLineChars="200" w:firstLine="420"/>
              <w:rPr>
                <w:szCs w:val="21"/>
              </w:rPr>
            </w:pPr>
            <w:r w:rsidRPr="006A0AD5">
              <w:rPr>
                <w:szCs w:val="21"/>
              </w:rPr>
              <w:t>b.</w:t>
            </w:r>
            <w:r w:rsidRPr="006A0AD5">
              <w:rPr>
                <w:szCs w:val="21"/>
              </w:rPr>
              <w:t>若投标保证金采用现金或支票形式提交，投标人应在递交投标文件截止时间之前，将投标保证金由投标人的基本账户转入招标人指定账户；</w:t>
            </w:r>
          </w:p>
        </w:tc>
      </w:tr>
    </w:tbl>
    <w:p w14:paraId="21AD94FD" w14:textId="77777777" w:rsidR="000D668E" w:rsidRPr="006A0AD5" w:rsidRDefault="000D668E" w:rsidP="000D668E">
      <w:r w:rsidRPr="006A0AD5">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6898"/>
      </w:tblGrid>
      <w:tr w:rsidR="006A0AD5" w:rsidRPr="006A0AD5" w14:paraId="6F281A8C" w14:textId="77777777" w:rsidTr="000D668E">
        <w:trPr>
          <w:tblHeader/>
        </w:trPr>
        <w:tc>
          <w:tcPr>
            <w:tcW w:w="1121" w:type="pct"/>
            <w:gridSpan w:val="2"/>
            <w:tcBorders>
              <w:top w:val="nil"/>
              <w:left w:val="nil"/>
              <w:bottom w:val="single" w:sz="4" w:space="0" w:color="auto"/>
              <w:right w:val="nil"/>
            </w:tcBorders>
            <w:vAlign w:val="center"/>
          </w:tcPr>
          <w:p w14:paraId="1B3971DF" w14:textId="77777777" w:rsidR="000D668E" w:rsidRPr="006A0AD5" w:rsidRDefault="000D668E" w:rsidP="000D668E">
            <w:pPr>
              <w:spacing w:line="360" w:lineRule="atLeast"/>
              <w:jc w:val="center"/>
              <w:rPr>
                <w:b/>
                <w:szCs w:val="21"/>
              </w:rPr>
            </w:pPr>
          </w:p>
        </w:tc>
        <w:tc>
          <w:tcPr>
            <w:tcW w:w="3879" w:type="pct"/>
            <w:tcBorders>
              <w:top w:val="nil"/>
              <w:left w:val="nil"/>
              <w:bottom w:val="single" w:sz="4" w:space="0" w:color="auto"/>
              <w:right w:val="nil"/>
            </w:tcBorders>
            <w:vAlign w:val="center"/>
          </w:tcPr>
          <w:p w14:paraId="05D24830" w14:textId="77777777" w:rsidR="000D668E" w:rsidRPr="006A0AD5" w:rsidRDefault="000D668E" w:rsidP="000D668E">
            <w:pPr>
              <w:spacing w:line="360" w:lineRule="atLeast"/>
              <w:jc w:val="right"/>
              <w:rPr>
                <w:szCs w:val="21"/>
              </w:rPr>
            </w:pPr>
            <w:r w:rsidRPr="006A0AD5">
              <w:rPr>
                <w:szCs w:val="21"/>
              </w:rPr>
              <w:t>续上表</w:t>
            </w:r>
          </w:p>
        </w:tc>
      </w:tr>
      <w:tr w:rsidR="006A0AD5" w:rsidRPr="006A0AD5" w14:paraId="412B5126" w14:textId="77777777" w:rsidTr="000D668E">
        <w:trPr>
          <w:tblHeader/>
        </w:trPr>
        <w:tc>
          <w:tcPr>
            <w:tcW w:w="1121" w:type="pct"/>
            <w:gridSpan w:val="2"/>
            <w:tcBorders>
              <w:top w:val="single" w:sz="4" w:space="0" w:color="auto"/>
              <w:bottom w:val="single" w:sz="4" w:space="0" w:color="auto"/>
              <w:right w:val="single" w:sz="4" w:space="0" w:color="auto"/>
            </w:tcBorders>
            <w:vAlign w:val="center"/>
          </w:tcPr>
          <w:p w14:paraId="708F6724" w14:textId="77777777" w:rsidR="000D668E" w:rsidRPr="006A0AD5" w:rsidRDefault="000D668E" w:rsidP="000D668E">
            <w:pPr>
              <w:spacing w:line="360" w:lineRule="atLeast"/>
              <w:jc w:val="center"/>
              <w:rPr>
                <w:b/>
                <w:szCs w:val="21"/>
              </w:rPr>
            </w:pPr>
            <w:r w:rsidRPr="006A0AD5">
              <w:rPr>
                <w:b/>
                <w:szCs w:val="21"/>
              </w:rPr>
              <w:t>条款号</w:t>
            </w:r>
          </w:p>
        </w:tc>
        <w:tc>
          <w:tcPr>
            <w:tcW w:w="3879" w:type="pct"/>
            <w:tcBorders>
              <w:top w:val="single" w:sz="4" w:space="0" w:color="auto"/>
              <w:left w:val="single" w:sz="4" w:space="0" w:color="auto"/>
              <w:bottom w:val="single" w:sz="4" w:space="0" w:color="auto"/>
              <w:right w:val="single" w:sz="4" w:space="0" w:color="auto"/>
            </w:tcBorders>
            <w:vAlign w:val="center"/>
          </w:tcPr>
          <w:p w14:paraId="4874BAB3" w14:textId="77777777" w:rsidR="000D668E" w:rsidRPr="006A0AD5" w:rsidRDefault="000D668E" w:rsidP="000D668E">
            <w:pPr>
              <w:spacing w:line="360" w:lineRule="atLeast"/>
              <w:jc w:val="center"/>
              <w:rPr>
                <w:b/>
                <w:szCs w:val="21"/>
              </w:rPr>
            </w:pPr>
            <w:r w:rsidRPr="006A0AD5">
              <w:rPr>
                <w:b/>
                <w:szCs w:val="21"/>
              </w:rPr>
              <w:t>评审因素与评审标准</w:t>
            </w:r>
          </w:p>
        </w:tc>
      </w:tr>
      <w:tr w:rsidR="006A0AD5" w:rsidRPr="006A0AD5" w14:paraId="470968BB" w14:textId="77777777" w:rsidTr="000D668E">
        <w:trPr>
          <w:trHeight w:val="1256"/>
        </w:trPr>
        <w:tc>
          <w:tcPr>
            <w:tcW w:w="410" w:type="pct"/>
            <w:tcBorders>
              <w:top w:val="single" w:sz="4" w:space="0" w:color="auto"/>
              <w:bottom w:val="single" w:sz="4" w:space="0" w:color="auto"/>
              <w:right w:val="single" w:sz="4" w:space="0" w:color="auto"/>
            </w:tcBorders>
            <w:vAlign w:val="center"/>
          </w:tcPr>
          <w:p w14:paraId="35D4FCC4" w14:textId="77777777" w:rsidR="000D668E" w:rsidRPr="006A0AD5" w:rsidRDefault="000D668E" w:rsidP="000D668E">
            <w:pPr>
              <w:spacing w:line="360" w:lineRule="atLeast"/>
              <w:jc w:val="center"/>
              <w:rPr>
                <w:szCs w:val="21"/>
              </w:rPr>
            </w:pPr>
            <w:r w:rsidRPr="006A0AD5">
              <w:rPr>
                <w:szCs w:val="21"/>
              </w:rPr>
              <w:t>2.1.1</w:t>
            </w:r>
          </w:p>
          <w:p w14:paraId="46F1BC80" w14:textId="77777777" w:rsidR="000D668E" w:rsidRPr="006A0AD5" w:rsidRDefault="000D668E" w:rsidP="000D668E">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6A0AD5">
                <w:rPr>
                  <w:szCs w:val="21"/>
                </w:rPr>
                <w:t>2.1.3</w:t>
              </w:r>
            </w:smartTag>
          </w:p>
        </w:tc>
        <w:tc>
          <w:tcPr>
            <w:tcW w:w="711" w:type="pct"/>
            <w:tcBorders>
              <w:top w:val="single" w:sz="4" w:space="0" w:color="auto"/>
              <w:bottom w:val="single" w:sz="4" w:space="0" w:color="auto"/>
              <w:right w:val="single" w:sz="4" w:space="0" w:color="auto"/>
            </w:tcBorders>
            <w:vAlign w:val="center"/>
          </w:tcPr>
          <w:p w14:paraId="42D95769" w14:textId="77777777" w:rsidR="000D668E" w:rsidRPr="006A0AD5" w:rsidRDefault="000D668E" w:rsidP="000D668E">
            <w:pPr>
              <w:spacing w:line="360" w:lineRule="atLeast"/>
              <w:jc w:val="center"/>
              <w:rPr>
                <w:szCs w:val="21"/>
              </w:rPr>
            </w:pPr>
            <w:r w:rsidRPr="006A0AD5">
              <w:rPr>
                <w:szCs w:val="21"/>
              </w:rPr>
              <w:t>形式评审与响应性评审标准</w:t>
            </w:r>
          </w:p>
        </w:tc>
        <w:tc>
          <w:tcPr>
            <w:tcW w:w="3879" w:type="pct"/>
            <w:tcBorders>
              <w:top w:val="single" w:sz="4" w:space="0" w:color="auto"/>
              <w:left w:val="single" w:sz="4" w:space="0" w:color="auto"/>
              <w:bottom w:val="single" w:sz="4" w:space="0" w:color="auto"/>
              <w:right w:val="single" w:sz="4" w:space="0" w:color="auto"/>
            </w:tcBorders>
            <w:vAlign w:val="center"/>
          </w:tcPr>
          <w:p w14:paraId="26FB39FA" w14:textId="77777777" w:rsidR="000D668E" w:rsidRPr="006A0AD5" w:rsidRDefault="000D668E" w:rsidP="000D668E">
            <w:pPr>
              <w:spacing w:line="360" w:lineRule="atLeast"/>
              <w:ind w:firstLineChars="200" w:firstLine="420"/>
              <w:rPr>
                <w:szCs w:val="21"/>
              </w:rPr>
            </w:pPr>
            <w:r w:rsidRPr="006A0AD5">
              <w:rPr>
                <w:szCs w:val="21"/>
              </w:rPr>
              <w:t>c.</w:t>
            </w:r>
            <w:r w:rsidRPr="006A0AD5">
              <w:rPr>
                <w:szCs w:val="21"/>
              </w:rPr>
              <w:t>若投标保证金采用银行保函形式提交，银行保函的格式、开具保函的银行均满足招标文件要求，且在递交投标文件截止时间之前向招标人提交了银行保函原件。</w:t>
            </w:r>
          </w:p>
          <w:p w14:paraId="0EEBF5B4" w14:textId="77777777" w:rsidR="000D668E" w:rsidRPr="006A0AD5" w:rsidDel="00406D1E" w:rsidRDefault="000D668E" w:rsidP="000D668E">
            <w:pPr>
              <w:spacing w:line="360" w:lineRule="atLeast"/>
              <w:ind w:firstLineChars="183" w:firstLine="384"/>
              <w:rPr>
                <w:del w:id="727" w:author="华杰" w:date="2019-07-11T15:26:00Z"/>
                <w:szCs w:val="21"/>
              </w:rPr>
            </w:pPr>
            <w:del w:id="728" w:author="华杰" w:date="2019-07-11T15:26:00Z">
              <w:r w:rsidRPr="006A0AD5" w:rsidDel="00406D1E">
                <w:rPr>
                  <w:szCs w:val="21"/>
                </w:rPr>
                <w:delText>（</w:delText>
              </w:r>
              <w:r w:rsidRPr="006A0AD5" w:rsidDel="00406D1E">
                <w:rPr>
                  <w:szCs w:val="21"/>
                </w:rPr>
                <w:delText>5</w:delText>
              </w:r>
              <w:r w:rsidRPr="006A0AD5" w:rsidDel="00406D1E">
                <w:rPr>
                  <w:szCs w:val="21"/>
                </w:rPr>
                <w:delText>）投标人法定代表人授权委托代理人签署投标文件的，须提交授权委托书，且授权人和被授权人均在授权委托书上签名，未使用印章、签名章或其他电子制版签名代替。</w:delText>
              </w:r>
            </w:del>
          </w:p>
          <w:p w14:paraId="0D3DB19E" w14:textId="77777777" w:rsidR="000D668E" w:rsidRPr="006A0AD5" w:rsidDel="00406D1E" w:rsidRDefault="000D668E" w:rsidP="000D668E">
            <w:pPr>
              <w:spacing w:line="360" w:lineRule="atLeast"/>
              <w:ind w:firstLineChars="183" w:firstLine="384"/>
              <w:rPr>
                <w:del w:id="729" w:author="华杰" w:date="2019-07-11T15:26:00Z"/>
                <w:szCs w:val="21"/>
              </w:rPr>
            </w:pPr>
            <w:del w:id="730" w:author="华杰" w:date="2019-07-11T15:26:00Z">
              <w:r w:rsidRPr="006A0AD5" w:rsidDel="00406D1E">
                <w:rPr>
                  <w:szCs w:val="21"/>
                </w:rPr>
                <w:delText>（</w:delText>
              </w:r>
              <w:r w:rsidRPr="006A0AD5" w:rsidDel="00406D1E">
                <w:rPr>
                  <w:szCs w:val="21"/>
                </w:rPr>
                <w:delText>6</w:delText>
              </w:r>
              <w:r w:rsidRPr="006A0AD5" w:rsidDel="00406D1E">
                <w:rPr>
                  <w:szCs w:val="21"/>
                </w:rPr>
                <w:delText>）投标人法定代表人亲自签署投标文件的，提供了法定代表人身份证明，且法定代表人在法定代表人身份证明上签名，未使用印章、签名章或其他电子制版签名代替。</w:delText>
              </w:r>
            </w:del>
          </w:p>
          <w:p w14:paraId="12D3A8DB" w14:textId="77777777" w:rsidR="000D668E" w:rsidRPr="006A0AD5" w:rsidRDefault="000D668E" w:rsidP="000D668E">
            <w:pPr>
              <w:spacing w:line="360" w:lineRule="atLeast"/>
              <w:ind w:firstLineChars="183" w:firstLine="384"/>
              <w:rPr>
                <w:szCs w:val="21"/>
              </w:rPr>
            </w:pPr>
            <w:r w:rsidRPr="006A0AD5">
              <w:rPr>
                <w:szCs w:val="21"/>
              </w:rPr>
              <w:t>（</w:t>
            </w:r>
            <w:del w:id="731" w:author="华杰" w:date="2019-07-11T15:26:00Z">
              <w:r w:rsidRPr="006A0AD5" w:rsidDel="00386CA2">
                <w:rPr>
                  <w:szCs w:val="21"/>
                </w:rPr>
                <w:delText>7</w:delText>
              </w:r>
            </w:del>
            <w:ins w:id="732" w:author="华杰" w:date="2019-07-11T15:26:00Z">
              <w:r w:rsidR="00386CA2">
                <w:rPr>
                  <w:szCs w:val="21"/>
                </w:rPr>
                <w:t>5</w:t>
              </w:r>
            </w:ins>
            <w:r w:rsidRPr="006A0AD5">
              <w:rPr>
                <w:szCs w:val="21"/>
              </w:rPr>
              <w:t>）投标人以联合体形式投标时，联合体满足招标文件的要求：</w:t>
            </w:r>
          </w:p>
          <w:p w14:paraId="5D01A4B6" w14:textId="77777777" w:rsidR="000D668E" w:rsidRPr="006A0AD5" w:rsidRDefault="000D668E" w:rsidP="000D668E">
            <w:pPr>
              <w:spacing w:line="360" w:lineRule="atLeast"/>
              <w:ind w:firstLineChars="183" w:firstLine="384"/>
              <w:rPr>
                <w:szCs w:val="21"/>
              </w:rPr>
            </w:pPr>
            <w:r w:rsidRPr="006A0AD5">
              <w:rPr>
                <w:szCs w:val="21"/>
              </w:rPr>
              <w:t>a.</w:t>
            </w:r>
            <w:r w:rsidRPr="006A0AD5">
              <w:rPr>
                <w:szCs w:val="21"/>
              </w:rPr>
              <w:t>未进行资格预审的，投标人按照招标文件提供的格式签订了联合体协议书，</w:t>
            </w:r>
            <w:r w:rsidRPr="006A0AD5">
              <w:t>明确各方承担连带责任，</w:t>
            </w:r>
            <w:r w:rsidRPr="006A0AD5">
              <w:rPr>
                <w:szCs w:val="21"/>
              </w:rPr>
              <w:t>并明确了联合体牵头人；</w:t>
            </w:r>
          </w:p>
          <w:p w14:paraId="2318BB14" w14:textId="77777777" w:rsidR="000D668E" w:rsidRPr="006A0AD5" w:rsidRDefault="000D668E" w:rsidP="000D668E">
            <w:pPr>
              <w:spacing w:line="360" w:lineRule="atLeast"/>
              <w:ind w:firstLineChars="183" w:firstLine="384"/>
              <w:rPr>
                <w:szCs w:val="21"/>
              </w:rPr>
            </w:pPr>
            <w:r w:rsidRPr="006A0AD5">
              <w:rPr>
                <w:szCs w:val="21"/>
              </w:rPr>
              <w:t>b.</w:t>
            </w:r>
            <w:r w:rsidRPr="006A0AD5">
              <w:rPr>
                <w:szCs w:val="21"/>
              </w:rPr>
              <w:t>已进行资格预审的，投标人提供了资格预审申请文件中所附的联合体协议书复印件，且通过资格预审后的联合体</w:t>
            </w:r>
            <w:proofErr w:type="gramStart"/>
            <w:r w:rsidRPr="006A0AD5">
              <w:rPr>
                <w:szCs w:val="21"/>
              </w:rPr>
              <w:t>无成员</w:t>
            </w:r>
            <w:proofErr w:type="gramEnd"/>
            <w:r w:rsidRPr="006A0AD5">
              <w:rPr>
                <w:szCs w:val="21"/>
              </w:rPr>
              <w:t>增减或更换的情况。</w:t>
            </w:r>
          </w:p>
          <w:p w14:paraId="06CDA365" w14:textId="77777777" w:rsidR="00E458DD" w:rsidRPr="006A0AD5" w:rsidRDefault="00E458DD" w:rsidP="00E458DD">
            <w:pPr>
              <w:spacing w:line="340" w:lineRule="atLeast"/>
              <w:ind w:firstLineChars="200" w:firstLine="420"/>
              <w:rPr>
                <w:szCs w:val="21"/>
              </w:rPr>
            </w:pPr>
            <w:r w:rsidRPr="006A0AD5">
              <w:rPr>
                <w:szCs w:val="21"/>
              </w:rPr>
              <w:t>（</w:t>
            </w:r>
            <w:del w:id="733" w:author="华杰" w:date="2019-07-11T15:26:00Z">
              <w:r w:rsidRPr="006A0AD5" w:rsidDel="00386CA2">
                <w:rPr>
                  <w:szCs w:val="21"/>
                </w:rPr>
                <w:delText>8</w:delText>
              </w:r>
            </w:del>
            <w:ins w:id="734" w:author="华杰" w:date="2019-07-11T15:26:00Z">
              <w:r w:rsidR="00386CA2">
                <w:rPr>
                  <w:szCs w:val="21"/>
                </w:rPr>
                <w:t>6</w:t>
              </w:r>
            </w:ins>
            <w:r w:rsidRPr="006A0AD5">
              <w:rPr>
                <w:szCs w:val="21"/>
              </w:rPr>
              <w:t>）投标人如有分包计划，符合招标文件第二章</w:t>
            </w:r>
            <w:r w:rsidRPr="006A0AD5">
              <w:rPr>
                <w:szCs w:val="21"/>
              </w:rPr>
              <w:t>“</w:t>
            </w:r>
            <w:r w:rsidRPr="006A0AD5">
              <w:rPr>
                <w:szCs w:val="21"/>
              </w:rPr>
              <w:t>投标人须知</w:t>
            </w:r>
            <w:r w:rsidRPr="006A0AD5">
              <w:rPr>
                <w:szCs w:val="21"/>
              </w:rPr>
              <w:t>”</w:t>
            </w:r>
            <w:r w:rsidRPr="006A0AD5">
              <w:rPr>
                <w:szCs w:val="21"/>
              </w:rPr>
              <w:t>第</w:t>
            </w:r>
            <w:r w:rsidRPr="006A0AD5">
              <w:rPr>
                <w:szCs w:val="21"/>
              </w:rPr>
              <w:t>1.11</w:t>
            </w:r>
            <w:r w:rsidRPr="006A0AD5">
              <w:rPr>
                <w:szCs w:val="21"/>
              </w:rPr>
              <w:t>款规定，且按招标文件第</w:t>
            </w:r>
            <w:r w:rsidR="001249C5" w:rsidRPr="006A0AD5">
              <w:rPr>
                <w:rFonts w:hint="eastAsia"/>
                <w:szCs w:val="21"/>
              </w:rPr>
              <w:t>七</w:t>
            </w:r>
            <w:r w:rsidRPr="006A0AD5">
              <w:rPr>
                <w:szCs w:val="21"/>
              </w:rPr>
              <w:t>章</w:t>
            </w:r>
            <w:r w:rsidRPr="006A0AD5">
              <w:rPr>
                <w:szCs w:val="21"/>
              </w:rPr>
              <w:t>“</w:t>
            </w:r>
            <w:r w:rsidRPr="006A0AD5">
              <w:rPr>
                <w:szCs w:val="21"/>
              </w:rPr>
              <w:t>投标文件格式</w:t>
            </w:r>
            <w:r w:rsidRPr="006A0AD5">
              <w:rPr>
                <w:szCs w:val="21"/>
              </w:rPr>
              <w:t>”</w:t>
            </w:r>
            <w:r w:rsidRPr="006A0AD5">
              <w:rPr>
                <w:szCs w:val="21"/>
              </w:rPr>
              <w:t>的要求填写了</w:t>
            </w:r>
            <w:r w:rsidRPr="006A0AD5">
              <w:rPr>
                <w:szCs w:val="21"/>
              </w:rPr>
              <w:t>“</w:t>
            </w:r>
            <w:r w:rsidRPr="006A0AD5">
              <w:rPr>
                <w:szCs w:val="21"/>
              </w:rPr>
              <w:t>拟分包项目情况表</w:t>
            </w:r>
            <w:r w:rsidRPr="006A0AD5">
              <w:rPr>
                <w:szCs w:val="21"/>
              </w:rPr>
              <w:t>”</w:t>
            </w:r>
            <w:r w:rsidRPr="006A0AD5">
              <w:rPr>
                <w:szCs w:val="21"/>
              </w:rPr>
              <w:t>。</w:t>
            </w:r>
          </w:p>
          <w:p w14:paraId="1A0204DA" w14:textId="77777777" w:rsidR="000D668E" w:rsidRPr="006A0AD5" w:rsidRDefault="000D668E" w:rsidP="000D668E">
            <w:pPr>
              <w:spacing w:line="360" w:lineRule="atLeast"/>
              <w:ind w:firstLineChars="183" w:firstLine="384"/>
              <w:rPr>
                <w:szCs w:val="21"/>
              </w:rPr>
            </w:pPr>
            <w:r w:rsidRPr="006A0AD5">
              <w:rPr>
                <w:szCs w:val="21"/>
              </w:rPr>
              <w:t>（</w:t>
            </w:r>
            <w:del w:id="735" w:author="华杰" w:date="2019-07-11T15:26:00Z">
              <w:r w:rsidR="00E458DD" w:rsidRPr="006A0AD5" w:rsidDel="00386CA2">
                <w:rPr>
                  <w:szCs w:val="21"/>
                </w:rPr>
                <w:delText>9</w:delText>
              </w:r>
            </w:del>
            <w:ins w:id="736" w:author="华杰" w:date="2019-07-11T15:26:00Z">
              <w:r w:rsidR="00386CA2">
                <w:rPr>
                  <w:szCs w:val="21"/>
                </w:rPr>
                <w:t>7</w:t>
              </w:r>
            </w:ins>
            <w:r w:rsidRPr="006A0AD5">
              <w:rPr>
                <w:szCs w:val="21"/>
              </w:rPr>
              <w:t>）同一投标人未提交两个以上不同的投标文件，但招标文件要求提交备选投标的除外。</w:t>
            </w:r>
          </w:p>
          <w:p w14:paraId="5A80EAA6" w14:textId="77777777" w:rsidR="000D668E" w:rsidRPr="006A0AD5" w:rsidRDefault="000D668E" w:rsidP="000D668E">
            <w:pPr>
              <w:spacing w:line="360" w:lineRule="atLeast"/>
              <w:ind w:firstLineChars="183" w:firstLine="384"/>
              <w:rPr>
                <w:szCs w:val="21"/>
              </w:rPr>
            </w:pPr>
            <w:r w:rsidRPr="006A0AD5">
              <w:rPr>
                <w:szCs w:val="21"/>
              </w:rPr>
              <w:t>（</w:t>
            </w:r>
            <w:del w:id="737" w:author="华杰" w:date="2019-07-11T15:26:00Z">
              <w:r w:rsidR="00E458DD" w:rsidRPr="006A0AD5" w:rsidDel="00386CA2">
                <w:rPr>
                  <w:szCs w:val="21"/>
                </w:rPr>
                <w:delText>10</w:delText>
              </w:r>
            </w:del>
            <w:ins w:id="738" w:author="华杰" w:date="2019-07-11T15:26:00Z">
              <w:r w:rsidR="00386CA2">
                <w:rPr>
                  <w:szCs w:val="21"/>
                </w:rPr>
                <w:t>8</w:t>
              </w:r>
            </w:ins>
            <w:r w:rsidRPr="006A0AD5">
              <w:rPr>
                <w:szCs w:val="21"/>
              </w:rPr>
              <w:t>）投标文件中未出现有关投标报价的内容。</w:t>
            </w:r>
          </w:p>
          <w:p w14:paraId="1EB6B8C6" w14:textId="77777777" w:rsidR="000D668E" w:rsidRPr="006A0AD5" w:rsidRDefault="000D668E" w:rsidP="000D668E">
            <w:pPr>
              <w:spacing w:line="360" w:lineRule="atLeast"/>
              <w:ind w:firstLineChars="183" w:firstLine="384"/>
              <w:rPr>
                <w:szCs w:val="21"/>
              </w:rPr>
            </w:pPr>
            <w:r w:rsidRPr="006A0AD5">
              <w:rPr>
                <w:szCs w:val="21"/>
              </w:rPr>
              <w:t>（</w:t>
            </w:r>
            <w:del w:id="739" w:author="华杰" w:date="2019-07-11T15:26:00Z">
              <w:r w:rsidR="00E458DD" w:rsidRPr="006A0AD5" w:rsidDel="00386CA2">
                <w:rPr>
                  <w:szCs w:val="21"/>
                </w:rPr>
                <w:delText>11</w:delText>
              </w:r>
            </w:del>
            <w:ins w:id="740" w:author="华杰" w:date="2019-07-11T15:26:00Z">
              <w:r w:rsidR="00386CA2">
                <w:rPr>
                  <w:szCs w:val="21"/>
                </w:rPr>
                <w:t>9</w:t>
              </w:r>
            </w:ins>
            <w:r w:rsidRPr="006A0AD5">
              <w:rPr>
                <w:szCs w:val="21"/>
              </w:rPr>
              <w:t>）投标文件载明的招标项目完成期限未超过招标文件规定的时限。</w:t>
            </w:r>
          </w:p>
          <w:p w14:paraId="62DB4EEE" w14:textId="77777777" w:rsidR="000D668E" w:rsidRPr="006A0AD5" w:rsidRDefault="000D668E" w:rsidP="000D668E">
            <w:pPr>
              <w:spacing w:line="360" w:lineRule="atLeast"/>
              <w:ind w:firstLineChars="183" w:firstLine="384"/>
              <w:rPr>
                <w:szCs w:val="21"/>
              </w:rPr>
            </w:pPr>
            <w:r w:rsidRPr="006A0AD5">
              <w:rPr>
                <w:szCs w:val="21"/>
              </w:rPr>
              <w:t>（</w:t>
            </w:r>
            <w:del w:id="741" w:author="华杰" w:date="2019-07-11T15:26:00Z">
              <w:r w:rsidR="00B329A3" w:rsidRPr="006A0AD5" w:rsidDel="00386CA2">
                <w:rPr>
                  <w:szCs w:val="21"/>
                </w:rPr>
                <w:delText>1</w:delText>
              </w:r>
              <w:r w:rsidR="00E458DD" w:rsidRPr="006A0AD5" w:rsidDel="00386CA2">
                <w:rPr>
                  <w:szCs w:val="21"/>
                </w:rPr>
                <w:delText>2</w:delText>
              </w:r>
            </w:del>
            <w:ins w:id="742" w:author="华杰" w:date="2019-07-11T15:26:00Z">
              <w:r w:rsidR="00386CA2" w:rsidRPr="006A0AD5">
                <w:rPr>
                  <w:szCs w:val="21"/>
                </w:rPr>
                <w:t>1</w:t>
              </w:r>
              <w:r w:rsidR="00386CA2">
                <w:rPr>
                  <w:szCs w:val="21"/>
                </w:rPr>
                <w:t>0</w:t>
              </w:r>
            </w:ins>
            <w:r w:rsidRPr="006A0AD5">
              <w:rPr>
                <w:szCs w:val="21"/>
              </w:rPr>
              <w:t>）投标文件对招标文件的实质性要求和条件</w:t>
            </w:r>
            <w:proofErr w:type="gramStart"/>
            <w:r w:rsidRPr="006A0AD5">
              <w:rPr>
                <w:szCs w:val="21"/>
              </w:rPr>
              <w:t>作出</w:t>
            </w:r>
            <w:proofErr w:type="gramEnd"/>
            <w:r w:rsidRPr="006A0AD5">
              <w:rPr>
                <w:szCs w:val="21"/>
              </w:rPr>
              <w:t>响应。</w:t>
            </w:r>
          </w:p>
          <w:p w14:paraId="126FF9D9" w14:textId="77777777" w:rsidR="000D668E" w:rsidRPr="006A0AD5" w:rsidRDefault="000D668E" w:rsidP="000D668E">
            <w:pPr>
              <w:spacing w:line="360" w:lineRule="atLeast"/>
              <w:ind w:firstLineChars="183" w:firstLine="384"/>
              <w:rPr>
                <w:szCs w:val="21"/>
              </w:rPr>
            </w:pPr>
            <w:r w:rsidRPr="006A0AD5">
              <w:rPr>
                <w:szCs w:val="21"/>
              </w:rPr>
              <w:t>（</w:t>
            </w:r>
            <w:del w:id="743" w:author="华杰" w:date="2019-07-11T15:26:00Z">
              <w:r w:rsidR="00B329A3" w:rsidRPr="006A0AD5" w:rsidDel="00386CA2">
                <w:rPr>
                  <w:szCs w:val="21"/>
                </w:rPr>
                <w:delText>1</w:delText>
              </w:r>
              <w:r w:rsidR="00E458DD" w:rsidRPr="006A0AD5" w:rsidDel="00386CA2">
                <w:rPr>
                  <w:szCs w:val="21"/>
                </w:rPr>
                <w:delText>3</w:delText>
              </w:r>
            </w:del>
            <w:ins w:id="744" w:author="华杰" w:date="2019-07-11T15:26:00Z">
              <w:r w:rsidR="00386CA2" w:rsidRPr="006A0AD5">
                <w:rPr>
                  <w:szCs w:val="21"/>
                </w:rPr>
                <w:t>1</w:t>
              </w:r>
              <w:r w:rsidR="00386CA2">
                <w:rPr>
                  <w:szCs w:val="21"/>
                </w:rPr>
                <w:t>1</w:t>
              </w:r>
            </w:ins>
            <w:r w:rsidRPr="006A0AD5">
              <w:rPr>
                <w:szCs w:val="21"/>
              </w:rPr>
              <w:t>）权利义务符合招标文件规定：</w:t>
            </w:r>
          </w:p>
          <w:p w14:paraId="6CD0B732" w14:textId="77777777" w:rsidR="000D668E" w:rsidRPr="006A0AD5" w:rsidRDefault="000D668E" w:rsidP="000D668E">
            <w:pPr>
              <w:spacing w:line="360" w:lineRule="atLeast"/>
              <w:ind w:firstLineChars="183" w:firstLine="384"/>
              <w:rPr>
                <w:szCs w:val="21"/>
              </w:rPr>
            </w:pPr>
            <w:r w:rsidRPr="006A0AD5">
              <w:rPr>
                <w:szCs w:val="21"/>
              </w:rPr>
              <w:t>a.</w:t>
            </w:r>
            <w:r w:rsidRPr="006A0AD5">
              <w:rPr>
                <w:szCs w:val="21"/>
              </w:rPr>
              <w:t>投标人应接受招标文件规定的风险划分原则，未提出新的风险划分办法；</w:t>
            </w:r>
          </w:p>
          <w:p w14:paraId="1E10F04D" w14:textId="77777777" w:rsidR="000D668E" w:rsidRPr="006A0AD5" w:rsidRDefault="000D668E" w:rsidP="000D668E">
            <w:pPr>
              <w:spacing w:line="360" w:lineRule="atLeast"/>
              <w:ind w:firstLineChars="183" w:firstLine="384"/>
              <w:rPr>
                <w:szCs w:val="21"/>
              </w:rPr>
            </w:pPr>
            <w:r w:rsidRPr="006A0AD5">
              <w:rPr>
                <w:szCs w:val="21"/>
              </w:rPr>
              <w:t>b.</w:t>
            </w:r>
            <w:r w:rsidRPr="006A0AD5">
              <w:rPr>
                <w:szCs w:val="21"/>
              </w:rPr>
              <w:t>投标人未增加</w:t>
            </w:r>
            <w:r w:rsidR="008D66DB" w:rsidRPr="006A0AD5">
              <w:rPr>
                <w:szCs w:val="21"/>
              </w:rPr>
              <w:t>委托人</w:t>
            </w:r>
            <w:r w:rsidRPr="006A0AD5">
              <w:rPr>
                <w:szCs w:val="21"/>
              </w:rPr>
              <w:t>的责任范围，或减少投标人义务；</w:t>
            </w:r>
          </w:p>
          <w:p w14:paraId="0ADF8C9F" w14:textId="77777777" w:rsidR="000D668E" w:rsidRPr="006A0AD5" w:rsidRDefault="000D668E" w:rsidP="000D668E">
            <w:pPr>
              <w:spacing w:line="360" w:lineRule="atLeast"/>
              <w:ind w:firstLineChars="183" w:firstLine="384"/>
              <w:rPr>
                <w:szCs w:val="21"/>
              </w:rPr>
            </w:pPr>
            <w:r w:rsidRPr="006A0AD5">
              <w:rPr>
                <w:szCs w:val="21"/>
              </w:rPr>
              <w:t>c.</w:t>
            </w:r>
            <w:r w:rsidRPr="006A0AD5">
              <w:rPr>
                <w:szCs w:val="21"/>
              </w:rPr>
              <w:t>投标人未提出不同的支付办法；</w:t>
            </w:r>
          </w:p>
          <w:p w14:paraId="3D2270A6" w14:textId="77777777" w:rsidR="000D668E" w:rsidRPr="006A0AD5" w:rsidRDefault="000D668E" w:rsidP="000D668E">
            <w:pPr>
              <w:spacing w:line="360" w:lineRule="atLeast"/>
              <w:ind w:firstLineChars="183" w:firstLine="384"/>
              <w:rPr>
                <w:szCs w:val="21"/>
              </w:rPr>
            </w:pPr>
            <w:r w:rsidRPr="006A0AD5">
              <w:rPr>
                <w:szCs w:val="21"/>
              </w:rPr>
              <w:t>d.</w:t>
            </w:r>
            <w:r w:rsidRPr="006A0AD5">
              <w:rPr>
                <w:szCs w:val="21"/>
              </w:rPr>
              <w:t>投标人对合同纠纷、事故处理办法未提出异议；</w:t>
            </w:r>
          </w:p>
          <w:p w14:paraId="6D4875AE" w14:textId="77777777" w:rsidR="000D668E" w:rsidRPr="006A0AD5" w:rsidRDefault="000D668E" w:rsidP="000D668E">
            <w:pPr>
              <w:spacing w:line="360" w:lineRule="atLeast"/>
              <w:ind w:firstLineChars="183" w:firstLine="384"/>
              <w:rPr>
                <w:szCs w:val="21"/>
              </w:rPr>
            </w:pPr>
            <w:r w:rsidRPr="006A0AD5">
              <w:rPr>
                <w:szCs w:val="21"/>
              </w:rPr>
              <w:t>e.</w:t>
            </w:r>
            <w:r w:rsidRPr="006A0AD5">
              <w:rPr>
                <w:szCs w:val="21"/>
              </w:rPr>
              <w:t>投标人在投标活动中无欺诈行为；</w:t>
            </w:r>
          </w:p>
          <w:p w14:paraId="0FD78B33" w14:textId="77777777" w:rsidR="000D668E" w:rsidRPr="006A0AD5" w:rsidRDefault="000D668E" w:rsidP="000D668E">
            <w:pPr>
              <w:spacing w:line="360" w:lineRule="atLeast"/>
              <w:ind w:firstLineChars="183" w:firstLine="384"/>
              <w:rPr>
                <w:szCs w:val="21"/>
              </w:rPr>
            </w:pPr>
            <w:r w:rsidRPr="006A0AD5">
              <w:rPr>
                <w:szCs w:val="21"/>
              </w:rPr>
              <w:t>f.</w:t>
            </w:r>
            <w:r w:rsidRPr="006A0AD5">
              <w:rPr>
                <w:szCs w:val="21"/>
              </w:rPr>
              <w:t>投标人未对合同条款有重要保留。</w:t>
            </w:r>
          </w:p>
          <w:p w14:paraId="5B03E816" w14:textId="77777777" w:rsidR="000D668E" w:rsidRPr="006A0AD5" w:rsidRDefault="000D668E" w:rsidP="000D668E">
            <w:pPr>
              <w:spacing w:line="360" w:lineRule="atLeast"/>
              <w:ind w:firstLineChars="183" w:firstLine="384"/>
              <w:rPr>
                <w:szCs w:val="21"/>
              </w:rPr>
            </w:pPr>
            <w:r w:rsidRPr="006A0AD5">
              <w:rPr>
                <w:szCs w:val="21"/>
              </w:rPr>
              <w:t>（</w:t>
            </w:r>
            <w:del w:id="745" w:author="华杰" w:date="2019-07-11T15:26:00Z">
              <w:r w:rsidR="00B329A3" w:rsidRPr="006A0AD5" w:rsidDel="00386CA2">
                <w:rPr>
                  <w:szCs w:val="21"/>
                </w:rPr>
                <w:delText>1</w:delText>
              </w:r>
              <w:r w:rsidR="00E458DD" w:rsidRPr="006A0AD5" w:rsidDel="00386CA2">
                <w:rPr>
                  <w:szCs w:val="21"/>
                </w:rPr>
                <w:delText>4</w:delText>
              </w:r>
            </w:del>
            <w:ins w:id="746" w:author="华杰" w:date="2019-07-11T15:26:00Z">
              <w:r w:rsidR="00386CA2" w:rsidRPr="006A0AD5">
                <w:rPr>
                  <w:szCs w:val="21"/>
                </w:rPr>
                <w:t>1</w:t>
              </w:r>
              <w:r w:rsidR="00386CA2">
                <w:rPr>
                  <w:szCs w:val="21"/>
                </w:rPr>
                <w:t>2</w:t>
              </w:r>
            </w:ins>
            <w:r w:rsidRPr="006A0AD5">
              <w:rPr>
                <w:szCs w:val="21"/>
              </w:rPr>
              <w:t>）</w:t>
            </w:r>
            <w:ins w:id="747" w:author="华杰" w:date="2019-07-11T15:27:00Z">
              <w:r w:rsidR="00386CA2">
                <w:rPr>
                  <w:rFonts w:hint="eastAsia"/>
                  <w:szCs w:val="21"/>
                </w:rPr>
                <w:t>纸质</w:t>
              </w:r>
            </w:ins>
            <w:r w:rsidRPr="006A0AD5">
              <w:rPr>
                <w:szCs w:val="21"/>
              </w:rPr>
              <w:t>投标文件</w:t>
            </w:r>
            <w:del w:id="748" w:author="华杰" w:date="2019-07-11T15:27:00Z">
              <w:r w:rsidRPr="006A0AD5" w:rsidDel="00386CA2">
                <w:rPr>
                  <w:szCs w:val="21"/>
                </w:rPr>
                <w:delText>正、副本</w:delText>
              </w:r>
            </w:del>
            <w:r w:rsidRPr="006A0AD5">
              <w:rPr>
                <w:szCs w:val="21"/>
              </w:rPr>
              <w:t>份数符合招标文件第二章</w:t>
            </w:r>
            <w:r w:rsidRPr="006A0AD5">
              <w:rPr>
                <w:szCs w:val="21"/>
              </w:rPr>
              <w:t>“</w:t>
            </w:r>
            <w:r w:rsidRPr="006A0AD5">
              <w:rPr>
                <w:szCs w:val="21"/>
              </w:rPr>
              <w:t>投标人须知</w:t>
            </w:r>
            <w:r w:rsidRPr="006A0AD5">
              <w:rPr>
                <w:szCs w:val="21"/>
              </w:rPr>
              <w:t>”</w:t>
            </w:r>
            <w:r w:rsidRPr="006A0AD5">
              <w:rPr>
                <w:szCs w:val="21"/>
              </w:rPr>
              <w:t>第</w:t>
            </w:r>
            <w:r w:rsidRPr="006A0AD5">
              <w:rPr>
                <w:szCs w:val="21"/>
              </w:rPr>
              <w:t>3.7.</w:t>
            </w:r>
            <w:del w:id="749" w:author="华杰" w:date="2019-07-11T15:27:00Z">
              <w:r w:rsidRPr="006A0AD5" w:rsidDel="00386CA2">
                <w:rPr>
                  <w:szCs w:val="21"/>
                </w:rPr>
                <w:delText>4</w:delText>
              </w:r>
            </w:del>
            <w:ins w:id="750" w:author="华杰" w:date="2019-07-11T15:27:00Z">
              <w:r w:rsidR="00386CA2">
                <w:rPr>
                  <w:szCs w:val="21"/>
                </w:rPr>
                <w:t>5</w:t>
              </w:r>
            </w:ins>
            <w:r w:rsidRPr="006A0AD5">
              <w:rPr>
                <w:szCs w:val="21"/>
              </w:rPr>
              <w:t>项规定</w:t>
            </w:r>
            <w:ins w:id="751" w:author="华杰" w:date="2019-07-11T15:27:00Z">
              <w:r w:rsidR="00386CA2">
                <w:rPr>
                  <w:rFonts w:hint="eastAsia"/>
                  <w:szCs w:val="21"/>
                </w:rPr>
                <w:t>（仅当采用纸质投标文件评标时）</w:t>
              </w:r>
              <w:r w:rsidR="00386CA2" w:rsidRPr="00C53585">
                <w:rPr>
                  <w:szCs w:val="21"/>
                </w:rPr>
                <w:t>。</w:t>
              </w:r>
            </w:ins>
            <w:del w:id="752" w:author="华杰" w:date="2019-07-11T15:27:00Z">
              <w:r w:rsidRPr="006A0AD5" w:rsidDel="00386CA2">
                <w:rPr>
                  <w:szCs w:val="21"/>
                </w:rPr>
                <w:delText>。</w:delText>
              </w:r>
            </w:del>
          </w:p>
          <w:p w14:paraId="3FEB758D" w14:textId="77777777" w:rsidR="000D668E" w:rsidRPr="006A0AD5" w:rsidRDefault="000D668E" w:rsidP="000D668E">
            <w:pPr>
              <w:spacing w:line="360" w:lineRule="atLeast"/>
              <w:ind w:firstLineChars="119" w:firstLine="250"/>
              <w:rPr>
                <w:szCs w:val="21"/>
              </w:rPr>
            </w:pPr>
            <w:r w:rsidRPr="006A0AD5">
              <w:rPr>
                <w:szCs w:val="21"/>
              </w:rPr>
              <w:t>……</w:t>
            </w:r>
          </w:p>
        </w:tc>
      </w:tr>
    </w:tbl>
    <w:p w14:paraId="4F03A4DA" w14:textId="77777777" w:rsidR="000D668E" w:rsidRPr="006A0AD5" w:rsidRDefault="000D668E" w:rsidP="000D668E">
      <w:r w:rsidRPr="006A0AD5">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6898"/>
      </w:tblGrid>
      <w:tr w:rsidR="006A0AD5" w:rsidRPr="006A0AD5" w14:paraId="4BE3FA8F" w14:textId="77777777" w:rsidTr="000D668E">
        <w:trPr>
          <w:tblHeader/>
        </w:trPr>
        <w:tc>
          <w:tcPr>
            <w:tcW w:w="1121" w:type="pct"/>
            <w:gridSpan w:val="2"/>
            <w:tcBorders>
              <w:top w:val="nil"/>
              <w:left w:val="nil"/>
              <w:bottom w:val="single" w:sz="4" w:space="0" w:color="auto"/>
              <w:right w:val="nil"/>
            </w:tcBorders>
            <w:vAlign w:val="center"/>
          </w:tcPr>
          <w:p w14:paraId="59D80DA5" w14:textId="77777777" w:rsidR="000D668E" w:rsidRPr="006A0AD5" w:rsidRDefault="000D668E" w:rsidP="000D668E">
            <w:pPr>
              <w:spacing w:line="360" w:lineRule="atLeast"/>
              <w:jc w:val="center"/>
              <w:rPr>
                <w:b/>
                <w:szCs w:val="21"/>
              </w:rPr>
            </w:pPr>
          </w:p>
        </w:tc>
        <w:tc>
          <w:tcPr>
            <w:tcW w:w="3879" w:type="pct"/>
            <w:tcBorders>
              <w:top w:val="nil"/>
              <w:left w:val="nil"/>
              <w:bottom w:val="single" w:sz="4" w:space="0" w:color="auto"/>
              <w:right w:val="nil"/>
            </w:tcBorders>
            <w:vAlign w:val="center"/>
          </w:tcPr>
          <w:p w14:paraId="50905399" w14:textId="77777777" w:rsidR="000D668E" w:rsidRPr="006A0AD5" w:rsidRDefault="000D668E" w:rsidP="000D668E">
            <w:pPr>
              <w:spacing w:line="360" w:lineRule="atLeast"/>
              <w:jc w:val="right"/>
              <w:rPr>
                <w:szCs w:val="21"/>
              </w:rPr>
            </w:pPr>
            <w:r w:rsidRPr="006A0AD5">
              <w:rPr>
                <w:szCs w:val="21"/>
              </w:rPr>
              <w:t>续上表</w:t>
            </w:r>
          </w:p>
        </w:tc>
      </w:tr>
      <w:tr w:rsidR="006A0AD5" w:rsidRPr="006A0AD5" w14:paraId="0D340490" w14:textId="77777777" w:rsidTr="000D668E">
        <w:trPr>
          <w:tblHeader/>
        </w:trPr>
        <w:tc>
          <w:tcPr>
            <w:tcW w:w="1121" w:type="pct"/>
            <w:gridSpan w:val="2"/>
            <w:tcBorders>
              <w:top w:val="single" w:sz="4" w:space="0" w:color="auto"/>
              <w:bottom w:val="single" w:sz="4" w:space="0" w:color="auto"/>
              <w:right w:val="single" w:sz="4" w:space="0" w:color="auto"/>
            </w:tcBorders>
            <w:vAlign w:val="center"/>
          </w:tcPr>
          <w:p w14:paraId="041021F6" w14:textId="77777777" w:rsidR="000D668E" w:rsidRPr="006A0AD5" w:rsidRDefault="000D668E" w:rsidP="000D668E">
            <w:pPr>
              <w:spacing w:line="360" w:lineRule="atLeast"/>
              <w:jc w:val="center"/>
              <w:rPr>
                <w:b/>
                <w:szCs w:val="21"/>
              </w:rPr>
            </w:pPr>
            <w:r w:rsidRPr="006A0AD5">
              <w:rPr>
                <w:b/>
                <w:szCs w:val="21"/>
              </w:rPr>
              <w:t>条款号</w:t>
            </w:r>
          </w:p>
        </w:tc>
        <w:tc>
          <w:tcPr>
            <w:tcW w:w="3879" w:type="pct"/>
            <w:tcBorders>
              <w:top w:val="single" w:sz="4" w:space="0" w:color="auto"/>
              <w:left w:val="single" w:sz="4" w:space="0" w:color="auto"/>
              <w:bottom w:val="single" w:sz="4" w:space="0" w:color="auto"/>
              <w:right w:val="single" w:sz="4" w:space="0" w:color="auto"/>
            </w:tcBorders>
            <w:vAlign w:val="center"/>
          </w:tcPr>
          <w:p w14:paraId="79F37DF4" w14:textId="77777777" w:rsidR="000D668E" w:rsidRPr="006A0AD5" w:rsidRDefault="000D668E" w:rsidP="000D668E">
            <w:pPr>
              <w:spacing w:line="360" w:lineRule="atLeast"/>
              <w:jc w:val="center"/>
              <w:rPr>
                <w:b/>
                <w:szCs w:val="21"/>
              </w:rPr>
            </w:pPr>
            <w:r w:rsidRPr="006A0AD5">
              <w:rPr>
                <w:b/>
                <w:szCs w:val="21"/>
              </w:rPr>
              <w:t>评审因素与评审标准</w:t>
            </w:r>
          </w:p>
        </w:tc>
      </w:tr>
      <w:tr w:rsidR="006A0AD5" w:rsidRPr="006A0AD5" w14:paraId="13A474D6" w14:textId="77777777" w:rsidTr="000D668E">
        <w:trPr>
          <w:trHeight w:val="1256"/>
        </w:trPr>
        <w:tc>
          <w:tcPr>
            <w:tcW w:w="410" w:type="pct"/>
            <w:tcBorders>
              <w:top w:val="single" w:sz="4" w:space="0" w:color="auto"/>
              <w:bottom w:val="single" w:sz="4" w:space="0" w:color="auto"/>
              <w:right w:val="single" w:sz="4" w:space="0" w:color="auto"/>
            </w:tcBorders>
            <w:vAlign w:val="center"/>
          </w:tcPr>
          <w:p w14:paraId="1F9FB2CD" w14:textId="77777777" w:rsidR="000D668E" w:rsidRPr="006A0AD5" w:rsidRDefault="000D668E" w:rsidP="000D668E">
            <w:pPr>
              <w:spacing w:line="360" w:lineRule="atLeast"/>
              <w:jc w:val="center"/>
              <w:rPr>
                <w:szCs w:val="21"/>
              </w:rPr>
            </w:pPr>
            <w:r w:rsidRPr="006A0AD5">
              <w:rPr>
                <w:szCs w:val="21"/>
              </w:rPr>
              <w:t>2.1.1</w:t>
            </w:r>
          </w:p>
          <w:p w14:paraId="4C9B1593" w14:textId="77777777" w:rsidR="000D668E" w:rsidRPr="006A0AD5" w:rsidRDefault="000D668E" w:rsidP="000D668E">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6A0AD5">
                <w:rPr>
                  <w:szCs w:val="21"/>
                </w:rPr>
                <w:t>2.1.3</w:t>
              </w:r>
            </w:smartTag>
          </w:p>
        </w:tc>
        <w:tc>
          <w:tcPr>
            <w:tcW w:w="711" w:type="pct"/>
            <w:tcBorders>
              <w:top w:val="single" w:sz="4" w:space="0" w:color="auto"/>
              <w:bottom w:val="single" w:sz="4" w:space="0" w:color="auto"/>
              <w:right w:val="single" w:sz="4" w:space="0" w:color="auto"/>
            </w:tcBorders>
            <w:vAlign w:val="center"/>
          </w:tcPr>
          <w:p w14:paraId="74977D98" w14:textId="77777777" w:rsidR="000D668E" w:rsidRPr="006A0AD5" w:rsidRDefault="000D668E" w:rsidP="000D668E">
            <w:pPr>
              <w:spacing w:line="360" w:lineRule="atLeast"/>
              <w:jc w:val="center"/>
              <w:rPr>
                <w:szCs w:val="21"/>
              </w:rPr>
            </w:pPr>
            <w:r w:rsidRPr="006A0AD5">
              <w:rPr>
                <w:szCs w:val="21"/>
              </w:rPr>
              <w:t>形式评审与响应性评审标准</w:t>
            </w:r>
          </w:p>
        </w:tc>
        <w:tc>
          <w:tcPr>
            <w:tcW w:w="3879" w:type="pct"/>
            <w:tcBorders>
              <w:top w:val="single" w:sz="4" w:space="0" w:color="auto"/>
              <w:left w:val="single" w:sz="4" w:space="0" w:color="auto"/>
              <w:bottom w:val="single" w:sz="4" w:space="0" w:color="auto"/>
              <w:right w:val="single" w:sz="4" w:space="0" w:color="auto"/>
            </w:tcBorders>
            <w:vAlign w:val="center"/>
          </w:tcPr>
          <w:p w14:paraId="72BA1E36" w14:textId="77777777" w:rsidR="000D668E" w:rsidRPr="006A0AD5" w:rsidRDefault="000D668E" w:rsidP="000D668E">
            <w:pPr>
              <w:spacing w:line="360" w:lineRule="atLeast"/>
              <w:ind w:firstLineChars="183" w:firstLine="386"/>
              <w:rPr>
                <w:szCs w:val="21"/>
              </w:rPr>
            </w:pPr>
            <w:r w:rsidRPr="006A0AD5">
              <w:rPr>
                <w:b/>
                <w:szCs w:val="21"/>
              </w:rPr>
              <w:t>第二个信封（报价文件）评审标准：</w:t>
            </w:r>
          </w:p>
          <w:p w14:paraId="6925F055" w14:textId="77777777" w:rsidR="000D668E" w:rsidRPr="006A0AD5" w:rsidRDefault="000D668E" w:rsidP="000D668E">
            <w:pPr>
              <w:spacing w:line="360" w:lineRule="atLeast"/>
              <w:ind w:firstLineChars="183" w:firstLine="384"/>
              <w:rPr>
                <w:szCs w:val="21"/>
              </w:rPr>
            </w:pPr>
            <w:r w:rsidRPr="006A0AD5">
              <w:rPr>
                <w:szCs w:val="21"/>
              </w:rPr>
              <w:t>（</w:t>
            </w:r>
            <w:r w:rsidRPr="006A0AD5">
              <w:rPr>
                <w:szCs w:val="21"/>
              </w:rPr>
              <w:t>1</w:t>
            </w:r>
            <w:r w:rsidRPr="006A0AD5">
              <w:rPr>
                <w:szCs w:val="21"/>
              </w:rPr>
              <w:t>）投标文件按照招标文件规定的格式、内容填写，字迹清晰可辨：</w:t>
            </w:r>
          </w:p>
          <w:p w14:paraId="6F81CA50" w14:textId="77777777" w:rsidR="000D668E" w:rsidRPr="006A0AD5" w:rsidRDefault="000D668E" w:rsidP="000D668E">
            <w:pPr>
              <w:spacing w:line="360" w:lineRule="atLeast"/>
              <w:ind w:firstLineChars="200" w:firstLine="420"/>
              <w:rPr>
                <w:szCs w:val="21"/>
              </w:rPr>
            </w:pPr>
            <w:r w:rsidRPr="006A0AD5">
              <w:rPr>
                <w:szCs w:val="21"/>
              </w:rPr>
              <w:t>a.</w:t>
            </w:r>
            <w:proofErr w:type="gramStart"/>
            <w:r w:rsidRPr="006A0AD5">
              <w:rPr>
                <w:szCs w:val="21"/>
              </w:rPr>
              <w:t>投标函按招标文件</w:t>
            </w:r>
            <w:proofErr w:type="gramEnd"/>
            <w:r w:rsidRPr="006A0AD5">
              <w:rPr>
                <w:szCs w:val="21"/>
              </w:rPr>
              <w:t>规定填报了项目名称</w:t>
            </w:r>
            <w:r w:rsidRPr="006A0AD5">
              <w:rPr>
                <w:rFonts w:hint="eastAsia"/>
                <w:szCs w:val="21"/>
              </w:rPr>
              <w:t>、</w:t>
            </w:r>
            <w:r w:rsidR="007F2A1B" w:rsidRPr="006A0AD5">
              <w:rPr>
                <w:rFonts w:hint="eastAsia"/>
                <w:szCs w:val="21"/>
              </w:rPr>
              <w:t>标段号</w:t>
            </w:r>
            <w:r w:rsidRPr="006A0AD5">
              <w:rPr>
                <w:rFonts w:hint="eastAsia"/>
                <w:szCs w:val="21"/>
              </w:rPr>
              <w:t>、</w:t>
            </w:r>
            <w:proofErr w:type="gramStart"/>
            <w:r w:rsidRPr="006A0AD5">
              <w:rPr>
                <w:szCs w:val="21"/>
              </w:rPr>
              <w:t>补遗书</w:t>
            </w:r>
            <w:proofErr w:type="gramEnd"/>
            <w:r w:rsidRPr="006A0AD5">
              <w:rPr>
                <w:szCs w:val="21"/>
              </w:rPr>
              <w:t>编号（如有）、投标价（包括大写金额和小写金额）；</w:t>
            </w:r>
          </w:p>
          <w:p w14:paraId="613B4C4E" w14:textId="77777777" w:rsidR="000D668E" w:rsidRPr="006A0AD5" w:rsidRDefault="000D668E" w:rsidP="000D668E">
            <w:pPr>
              <w:spacing w:line="360" w:lineRule="atLeast"/>
              <w:ind w:firstLineChars="200" w:firstLine="420"/>
              <w:rPr>
                <w:szCs w:val="21"/>
              </w:rPr>
            </w:pPr>
            <w:r w:rsidRPr="006A0AD5">
              <w:rPr>
                <w:szCs w:val="21"/>
              </w:rPr>
              <w:t>b.</w:t>
            </w:r>
            <w:r w:rsidRPr="006A0AD5">
              <w:rPr>
                <w:szCs w:val="21"/>
              </w:rPr>
              <w:t>已标价</w:t>
            </w:r>
            <w:r w:rsidR="00C21247" w:rsidRPr="006A0AD5">
              <w:rPr>
                <w:szCs w:val="21"/>
              </w:rPr>
              <w:t>报价</w:t>
            </w:r>
            <w:r w:rsidRPr="006A0AD5">
              <w:rPr>
                <w:szCs w:val="21"/>
              </w:rPr>
              <w:t>清单说明文字与招标文件规定一致，未进行实质性修改和删减；</w:t>
            </w:r>
          </w:p>
          <w:p w14:paraId="3AEB463F" w14:textId="77777777" w:rsidR="000D668E" w:rsidRPr="006A0AD5" w:rsidRDefault="000D668E" w:rsidP="000D668E">
            <w:pPr>
              <w:spacing w:line="360" w:lineRule="atLeast"/>
              <w:ind w:firstLineChars="183" w:firstLine="384"/>
              <w:rPr>
                <w:szCs w:val="21"/>
              </w:rPr>
            </w:pPr>
            <w:r w:rsidRPr="006A0AD5">
              <w:rPr>
                <w:szCs w:val="21"/>
              </w:rPr>
              <w:t>c.</w:t>
            </w:r>
            <w:r w:rsidRPr="006A0AD5">
              <w:rPr>
                <w:szCs w:val="21"/>
              </w:rPr>
              <w:t>投标文件组成齐全完整，内容均按规定填写。</w:t>
            </w:r>
          </w:p>
          <w:p w14:paraId="6EF2A6AA" w14:textId="77777777" w:rsidR="000D668E" w:rsidRPr="006A0AD5" w:rsidRDefault="000D668E" w:rsidP="000D668E">
            <w:pPr>
              <w:spacing w:line="360" w:lineRule="atLeast"/>
              <w:ind w:firstLineChars="200" w:firstLine="420"/>
              <w:rPr>
                <w:szCs w:val="21"/>
              </w:rPr>
            </w:pPr>
            <w:r w:rsidRPr="006A0AD5">
              <w:rPr>
                <w:szCs w:val="21"/>
              </w:rPr>
              <w:t>（</w:t>
            </w:r>
            <w:r w:rsidRPr="006A0AD5">
              <w:rPr>
                <w:szCs w:val="21"/>
              </w:rPr>
              <w:t>2</w:t>
            </w:r>
            <w:r w:rsidRPr="006A0AD5">
              <w:rPr>
                <w:szCs w:val="21"/>
              </w:rPr>
              <w:t>）投标文件上法定代表人</w:t>
            </w:r>
            <w:del w:id="753" w:author="华杰" w:date="2019-07-11T15:39:00Z">
              <w:r w:rsidRPr="006A0AD5" w:rsidDel="009B605E">
                <w:rPr>
                  <w:szCs w:val="21"/>
                </w:rPr>
                <w:delText>或其委托代理人</w:delText>
              </w:r>
            </w:del>
            <w:r w:rsidRPr="006A0AD5">
              <w:rPr>
                <w:szCs w:val="21"/>
              </w:rPr>
              <w:t>的签字、投标人的单位章盖章齐全，符合招标文件规定。</w:t>
            </w:r>
          </w:p>
          <w:p w14:paraId="6DF0C868" w14:textId="77777777" w:rsidR="00B329A3" w:rsidRPr="006A0AD5" w:rsidRDefault="00B329A3" w:rsidP="00B329A3">
            <w:pPr>
              <w:spacing w:line="440" w:lineRule="atLeast"/>
              <w:ind w:firstLineChars="200" w:firstLine="420"/>
              <w:rPr>
                <w:szCs w:val="21"/>
              </w:rPr>
            </w:pPr>
            <w:r w:rsidRPr="006A0AD5">
              <w:rPr>
                <w:szCs w:val="21"/>
              </w:rPr>
              <w:t>（</w:t>
            </w:r>
            <w:r w:rsidRPr="006A0AD5">
              <w:rPr>
                <w:szCs w:val="21"/>
              </w:rPr>
              <w:t>3</w:t>
            </w:r>
            <w:r w:rsidRPr="006A0AD5">
              <w:rPr>
                <w:szCs w:val="21"/>
              </w:rPr>
              <w:t>）投标报价未超过招标文件设定的最高投标限价（如有）。</w:t>
            </w:r>
          </w:p>
          <w:p w14:paraId="49453956" w14:textId="77777777" w:rsidR="00B329A3" w:rsidRPr="006A0AD5" w:rsidRDefault="00B329A3" w:rsidP="00B329A3">
            <w:pPr>
              <w:spacing w:line="440" w:lineRule="atLeast"/>
              <w:ind w:firstLineChars="200" w:firstLine="420"/>
              <w:rPr>
                <w:szCs w:val="21"/>
              </w:rPr>
            </w:pPr>
            <w:r w:rsidRPr="006A0AD5">
              <w:rPr>
                <w:szCs w:val="21"/>
              </w:rPr>
              <w:t>（</w:t>
            </w:r>
            <w:r w:rsidRPr="006A0AD5">
              <w:rPr>
                <w:szCs w:val="21"/>
              </w:rPr>
              <w:t>4</w:t>
            </w:r>
            <w:r w:rsidRPr="006A0AD5">
              <w:rPr>
                <w:szCs w:val="21"/>
              </w:rPr>
              <w:t>）投标报价的大写金额能够确定具体数值。</w:t>
            </w:r>
          </w:p>
          <w:p w14:paraId="7FB5864F" w14:textId="77777777" w:rsidR="000D668E" w:rsidRPr="006A0AD5" w:rsidRDefault="000D668E" w:rsidP="000D668E">
            <w:pPr>
              <w:spacing w:line="360" w:lineRule="atLeast"/>
              <w:ind w:firstLineChars="200" w:firstLine="420"/>
              <w:rPr>
                <w:szCs w:val="21"/>
              </w:rPr>
            </w:pPr>
            <w:r w:rsidRPr="006A0AD5">
              <w:rPr>
                <w:szCs w:val="21"/>
              </w:rPr>
              <w:t>（</w:t>
            </w:r>
            <w:r w:rsidRPr="006A0AD5">
              <w:rPr>
                <w:szCs w:val="21"/>
              </w:rPr>
              <w:t>5</w:t>
            </w:r>
            <w:r w:rsidRPr="006A0AD5">
              <w:rPr>
                <w:szCs w:val="21"/>
              </w:rPr>
              <w:t>）同一投标人未提交两个以上不同的投标报价，但招标文件要求提交备选投标的除外。</w:t>
            </w:r>
          </w:p>
          <w:p w14:paraId="71EE7E61" w14:textId="77777777" w:rsidR="000D668E" w:rsidRPr="006A0AD5" w:rsidRDefault="000D668E" w:rsidP="006615F0">
            <w:pPr>
              <w:spacing w:line="360" w:lineRule="atLeast"/>
              <w:ind w:firstLineChars="200" w:firstLine="420"/>
              <w:rPr>
                <w:szCs w:val="21"/>
              </w:rPr>
            </w:pPr>
            <w:r w:rsidRPr="006A0AD5">
              <w:rPr>
                <w:szCs w:val="21"/>
              </w:rPr>
              <w:t>（</w:t>
            </w:r>
            <w:r w:rsidR="00C931B6" w:rsidRPr="006A0AD5">
              <w:rPr>
                <w:szCs w:val="21"/>
              </w:rPr>
              <w:t>6</w:t>
            </w:r>
            <w:r w:rsidRPr="006A0AD5">
              <w:rPr>
                <w:szCs w:val="21"/>
              </w:rPr>
              <w:t>）</w:t>
            </w:r>
            <w:ins w:id="754" w:author="华杰" w:date="2019-07-11T15:43:00Z">
              <w:r w:rsidR="00A36EC3">
                <w:rPr>
                  <w:rFonts w:hint="eastAsia"/>
                  <w:szCs w:val="21"/>
                </w:rPr>
                <w:t>纸质</w:t>
              </w:r>
            </w:ins>
            <w:r w:rsidRPr="006A0AD5">
              <w:rPr>
                <w:szCs w:val="21"/>
              </w:rPr>
              <w:t>投标文件</w:t>
            </w:r>
            <w:del w:id="755" w:author="华杰" w:date="2019-07-11T15:43:00Z">
              <w:r w:rsidRPr="006A0AD5" w:rsidDel="00A36EC3">
                <w:rPr>
                  <w:szCs w:val="21"/>
                </w:rPr>
                <w:delText>正、副本</w:delText>
              </w:r>
            </w:del>
            <w:r w:rsidRPr="006A0AD5">
              <w:rPr>
                <w:szCs w:val="21"/>
              </w:rPr>
              <w:t>份数符合招标文件第二章</w:t>
            </w:r>
            <w:r w:rsidRPr="006A0AD5">
              <w:rPr>
                <w:szCs w:val="21"/>
              </w:rPr>
              <w:t>“</w:t>
            </w:r>
            <w:r w:rsidRPr="006A0AD5">
              <w:rPr>
                <w:szCs w:val="21"/>
              </w:rPr>
              <w:t>投标人须知</w:t>
            </w:r>
            <w:r w:rsidRPr="006A0AD5">
              <w:rPr>
                <w:szCs w:val="21"/>
              </w:rPr>
              <w:t>”</w:t>
            </w:r>
            <w:r w:rsidRPr="006A0AD5">
              <w:rPr>
                <w:szCs w:val="21"/>
              </w:rPr>
              <w:t>第</w:t>
            </w:r>
            <w:r w:rsidRPr="006A0AD5">
              <w:rPr>
                <w:szCs w:val="21"/>
              </w:rPr>
              <w:t>3.7.</w:t>
            </w:r>
            <w:del w:id="756" w:author="华杰" w:date="2019-07-11T15:43:00Z">
              <w:r w:rsidRPr="006A0AD5" w:rsidDel="00120B09">
                <w:rPr>
                  <w:szCs w:val="21"/>
                </w:rPr>
                <w:delText>4</w:delText>
              </w:r>
            </w:del>
            <w:ins w:id="757" w:author="华杰" w:date="2019-07-11T15:43:00Z">
              <w:r w:rsidR="00120B09">
                <w:rPr>
                  <w:szCs w:val="21"/>
                </w:rPr>
                <w:t>5</w:t>
              </w:r>
            </w:ins>
            <w:r w:rsidRPr="006A0AD5">
              <w:rPr>
                <w:szCs w:val="21"/>
              </w:rPr>
              <w:t>项规定</w:t>
            </w:r>
            <w:ins w:id="758" w:author="华杰" w:date="2019-07-11T15:43:00Z">
              <w:r w:rsidR="00A36EC3">
                <w:rPr>
                  <w:rFonts w:hint="eastAsia"/>
                  <w:szCs w:val="21"/>
                </w:rPr>
                <w:t>（仅当采用纸质投标文件评标时）</w:t>
              </w:r>
            </w:ins>
            <w:r w:rsidRPr="006A0AD5">
              <w:rPr>
                <w:szCs w:val="21"/>
              </w:rPr>
              <w:t>。</w:t>
            </w:r>
          </w:p>
          <w:p w14:paraId="65734ED7" w14:textId="77777777" w:rsidR="000D668E" w:rsidRPr="006A0AD5" w:rsidRDefault="000D668E" w:rsidP="000D668E">
            <w:pPr>
              <w:spacing w:line="360" w:lineRule="atLeast"/>
              <w:ind w:firstLineChars="124" w:firstLine="260"/>
              <w:rPr>
                <w:szCs w:val="21"/>
              </w:rPr>
            </w:pPr>
            <w:r w:rsidRPr="006A0AD5">
              <w:rPr>
                <w:szCs w:val="21"/>
              </w:rPr>
              <w:t>……</w:t>
            </w:r>
          </w:p>
        </w:tc>
      </w:tr>
      <w:tr w:rsidR="006A0AD5" w:rsidRPr="006A0AD5" w14:paraId="568C0D70" w14:textId="77777777" w:rsidTr="000D668E">
        <w:tc>
          <w:tcPr>
            <w:tcW w:w="410" w:type="pct"/>
            <w:tcBorders>
              <w:top w:val="single" w:sz="4" w:space="0" w:color="auto"/>
              <w:bottom w:val="single" w:sz="4" w:space="0" w:color="auto"/>
              <w:right w:val="single" w:sz="4" w:space="0" w:color="auto"/>
            </w:tcBorders>
            <w:vAlign w:val="center"/>
          </w:tcPr>
          <w:p w14:paraId="2722EA58" w14:textId="77777777" w:rsidR="000D668E" w:rsidRPr="006A0AD5" w:rsidRDefault="000D668E" w:rsidP="000D668E">
            <w:pPr>
              <w:spacing w:line="360" w:lineRule="atLeast"/>
              <w:jc w:val="center"/>
              <w:rPr>
                <w:szCs w:val="21"/>
              </w:rPr>
            </w:pPr>
            <w:r w:rsidRPr="006A0AD5">
              <w:rPr>
                <w:szCs w:val="21"/>
              </w:rPr>
              <w:t>2.1.2</w:t>
            </w:r>
          </w:p>
        </w:tc>
        <w:tc>
          <w:tcPr>
            <w:tcW w:w="711" w:type="pct"/>
            <w:tcBorders>
              <w:top w:val="single" w:sz="4" w:space="0" w:color="auto"/>
              <w:bottom w:val="single" w:sz="4" w:space="0" w:color="auto"/>
              <w:right w:val="single" w:sz="4" w:space="0" w:color="auto"/>
            </w:tcBorders>
            <w:vAlign w:val="center"/>
          </w:tcPr>
          <w:p w14:paraId="0184F914" w14:textId="77777777" w:rsidR="000D668E" w:rsidRPr="006A0AD5" w:rsidRDefault="000D668E" w:rsidP="000D668E">
            <w:pPr>
              <w:spacing w:line="360" w:lineRule="atLeast"/>
              <w:jc w:val="center"/>
              <w:rPr>
                <w:szCs w:val="21"/>
              </w:rPr>
            </w:pPr>
            <w:r w:rsidRPr="006A0AD5">
              <w:rPr>
                <w:szCs w:val="21"/>
              </w:rPr>
              <w:t>资格评审标准</w:t>
            </w:r>
            <w:r w:rsidRPr="006A0AD5">
              <w:rPr>
                <w:rStyle w:val="aff"/>
                <w:szCs w:val="21"/>
              </w:rPr>
              <w:footnoteReference w:id="73"/>
            </w:r>
          </w:p>
        </w:tc>
        <w:tc>
          <w:tcPr>
            <w:tcW w:w="3879" w:type="pct"/>
            <w:tcBorders>
              <w:top w:val="single" w:sz="4" w:space="0" w:color="auto"/>
              <w:left w:val="single" w:sz="4" w:space="0" w:color="auto"/>
              <w:right w:val="single" w:sz="4" w:space="0" w:color="auto"/>
            </w:tcBorders>
            <w:vAlign w:val="center"/>
          </w:tcPr>
          <w:p w14:paraId="65543633" w14:textId="77777777" w:rsidR="000D668E" w:rsidRPr="006A0AD5" w:rsidRDefault="000D668E" w:rsidP="000D668E">
            <w:pPr>
              <w:spacing w:line="360" w:lineRule="atLeast"/>
              <w:ind w:firstLineChars="200" w:firstLine="420"/>
              <w:rPr>
                <w:szCs w:val="21"/>
              </w:rPr>
            </w:pPr>
            <w:r w:rsidRPr="006A0AD5">
              <w:rPr>
                <w:szCs w:val="21"/>
              </w:rPr>
              <w:t>（</w:t>
            </w:r>
            <w:r w:rsidRPr="006A0AD5">
              <w:rPr>
                <w:szCs w:val="21"/>
              </w:rPr>
              <w:t>1</w:t>
            </w:r>
            <w:r w:rsidRPr="006A0AD5">
              <w:rPr>
                <w:szCs w:val="21"/>
              </w:rPr>
              <w:t>）投标人具备有效的营业执照、</w:t>
            </w:r>
            <w:r w:rsidRPr="006A0AD5">
              <w:t>组织机构代码证、</w:t>
            </w:r>
            <w:r w:rsidRPr="006A0AD5">
              <w:rPr>
                <w:szCs w:val="21"/>
              </w:rPr>
              <w:t>资质证书和基本账户开户许可证。</w:t>
            </w:r>
            <w:r w:rsidRPr="006A0AD5" w:rsidDel="00771DCD">
              <w:rPr>
                <w:szCs w:val="21"/>
              </w:rPr>
              <w:t xml:space="preserve"> </w:t>
            </w:r>
          </w:p>
          <w:p w14:paraId="6AB03CBC" w14:textId="77777777" w:rsidR="000D668E" w:rsidRPr="006A0AD5" w:rsidRDefault="000D668E" w:rsidP="000D668E">
            <w:pPr>
              <w:spacing w:line="360" w:lineRule="atLeast"/>
              <w:ind w:firstLineChars="200" w:firstLine="420"/>
              <w:rPr>
                <w:szCs w:val="21"/>
              </w:rPr>
            </w:pPr>
            <w:r w:rsidRPr="006A0AD5">
              <w:rPr>
                <w:szCs w:val="21"/>
              </w:rPr>
              <w:t>（</w:t>
            </w:r>
            <w:r w:rsidRPr="006A0AD5">
              <w:rPr>
                <w:szCs w:val="21"/>
              </w:rPr>
              <w:t>2</w:t>
            </w:r>
            <w:r w:rsidRPr="006A0AD5">
              <w:rPr>
                <w:szCs w:val="21"/>
              </w:rPr>
              <w:t>）投标人的资质等级符合招标文件规定。</w:t>
            </w:r>
          </w:p>
          <w:p w14:paraId="0616E76B" w14:textId="77777777" w:rsidR="000D668E" w:rsidRPr="006A0AD5" w:rsidRDefault="000D668E" w:rsidP="000D668E">
            <w:pPr>
              <w:spacing w:line="360" w:lineRule="atLeast"/>
              <w:ind w:firstLineChars="200" w:firstLine="420"/>
              <w:rPr>
                <w:szCs w:val="21"/>
              </w:rPr>
            </w:pPr>
            <w:r w:rsidRPr="006A0AD5">
              <w:rPr>
                <w:szCs w:val="21"/>
              </w:rPr>
              <w:t>（</w:t>
            </w:r>
            <w:r w:rsidR="00C931B6" w:rsidRPr="006A0AD5">
              <w:rPr>
                <w:szCs w:val="21"/>
              </w:rPr>
              <w:t>3</w:t>
            </w:r>
            <w:r w:rsidRPr="006A0AD5">
              <w:rPr>
                <w:szCs w:val="21"/>
              </w:rPr>
              <w:t>）投标人的类似项目业绩符合招标文件规定。</w:t>
            </w:r>
          </w:p>
          <w:p w14:paraId="37B8B5A9" w14:textId="77777777" w:rsidR="000D668E" w:rsidRPr="006A0AD5" w:rsidRDefault="000D668E" w:rsidP="000D668E">
            <w:pPr>
              <w:spacing w:line="360" w:lineRule="atLeast"/>
              <w:ind w:firstLineChars="200" w:firstLine="420"/>
              <w:rPr>
                <w:szCs w:val="21"/>
              </w:rPr>
            </w:pPr>
            <w:r w:rsidRPr="006A0AD5">
              <w:rPr>
                <w:szCs w:val="21"/>
              </w:rPr>
              <w:t>（</w:t>
            </w:r>
            <w:r w:rsidR="00C931B6" w:rsidRPr="006A0AD5">
              <w:rPr>
                <w:szCs w:val="21"/>
              </w:rPr>
              <w:t>4</w:t>
            </w:r>
            <w:r w:rsidRPr="006A0AD5">
              <w:rPr>
                <w:szCs w:val="21"/>
              </w:rPr>
              <w:t>）投标人的信誉符合招标文件规定。</w:t>
            </w:r>
          </w:p>
          <w:p w14:paraId="441DDA4D" w14:textId="77777777" w:rsidR="000D668E" w:rsidRPr="006A0AD5" w:rsidRDefault="000D668E" w:rsidP="000D668E">
            <w:pPr>
              <w:spacing w:line="360" w:lineRule="atLeast"/>
              <w:ind w:firstLineChars="200" w:firstLine="420"/>
              <w:rPr>
                <w:szCs w:val="21"/>
              </w:rPr>
            </w:pPr>
            <w:r w:rsidRPr="006A0AD5">
              <w:rPr>
                <w:szCs w:val="21"/>
              </w:rPr>
              <w:t>（</w:t>
            </w:r>
            <w:r w:rsidR="00C931B6" w:rsidRPr="006A0AD5">
              <w:rPr>
                <w:szCs w:val="21"/>
              </w:rPr>
              <w:t>5</w:t>
            </w:r>
            <w:r w:rsidRPr="006A0AD5">
              <w:rPr>
                <w:szCs w:val="21"/>
              </w:rPr>
              <w:t>）投标人的项目</w:t>
            </w:r>
            <w:r w:rsidR="00C931B6" w:rsidRPr="006A0AD5">
              <w:rPr>
                <w:szCs w:val="21"/>
              </w:rPr>
              <w:t>负责人</w:t>
            </w:r>
            <w:r w:rsidRPr="006A0AD5">
              <w:rPr>
                <w:szCs w:val="21"/>
              </w:rPr>
              <w:t>资格符合招标文件规定。</w:t>
            </w:r>
          </w:p>
          <w:p w14:paraId="484CA7DF" w14:textId="77777777" w:rsidR="000D668E" w:rsidRPr="006A0AD5" w:rsidRDefault="000D668E" w:rsidP="000D668E">
            <w:pPr>
              <w:spacing w:line="360" w:lineRule="atLeast"/>
              <w:ind w:firstLineChars="200" w:firstLine="420"/>
              <w:rPr>
                <w:szCs w:val="21"/>
              </w:rPr>
            </w:pPr>
            <w:r w:rsidRPr="006A0AD5">
              <w:rPr>
                <w:szCs w:val="21"/>
              </w:rPr>
              <w:t>（</w:t>
            </w:r>
            <w:r w:rsidR="00B329A3" w:rsidRPr="006A0AD5">
              <w:rPr>
                <w:szCs w:val="21"/>
              </w:rPr>
              <w:t>6</w:t>
            </w:r>
            <w:r w:rsidRPr="006A0AD5">
              <w:rPr>
                <w:szCs w:val="21"/>
              </w:rPr>
              <w:t>）投标人的其他要求符合招标文件规定。</w:t>
            </w:r>
          </w:p>
          <w:p w14:paraId="3FD0DF11" w14:textId="77777777" w:rsidR="000D668E" w:rsidRPr="006A0AD5" w:rsidRDefault="000D668E" w:rsidP="000D668E">
            <w:pPr>
              <w:spacing w:line="360" w:lineRule="atLeast"/>
              <w:ind w:firstLineChars="200" w:firstLine="420"/>
              <w:rPr>
                <w:szCs w:val="21"/>
              </w:rPr>
            </w:pPr>
            <w:r w:rsidRPr="006A0AD5">
              <w:rPr>
                <w:szCs w:val="21"/>
              </w:rPr>
              <w:t>（</w:t>
            </w:r>
            <w:r w:rsidR="00B329A3" w:rsidRPr="006A0AD5">
              <w:rPr>
                <w:szCs w:val="21"/>
              </w:rPr>
              <w:t>7</w:t>
            </w:r>
            <w:r w:rsidRPr="006A0AD5">
              <w:rPr>
                <w:szCs w:val="21"/>
              </w:rPr>
              <w:t>）投标人不存在第二章</w:t>
            </w:r>
            <w:r w:rsidRPr="006A0AD5">
              <w:rPr>
                <w:szCs w:val="21"/>
              </w:rPr>
              <w:t>“</w:t>
            </w:r>
            <w:r w:rsidRPr="006A0AD5">
              <w:rPr>
                <w:szCs w:val="21"/>
              </w:rPr>
              <w:t>投标人须知</w:t>
            </w:r>
            <w:r w:rsidRPr="006A0AD5">
              <w:rPr>
                <w:szCs w:val="21"/>
              </w:rPr>
              <w:t>”</w:t>
            </w:r>
            <w:r w:rsidRPr="006A0AD5">
              <w:rPr>
                <w:szCs w:val="21"/>
              </w:rPr>
              <w:t>第</w:t>
            </w:r>
            <w:smartTag w:uri="urn:schemas-microsoft-com:office:smarttags" w:element="chsdate">
              <w:smartTagPr>
                <w:attr w:name="IsROCDate" w:val="False"/>
                <w:attr w:name="IsLunarDate" w:val="False"/>
                <w:attr w:name="Day" w:val="30"/>
                <w:attr w:name="Month" w:val="12"/>
                <w:attr w:name="Year" w:val="1899"/>
              </w:smartTagPr>
              <w:r w:rsidRPr="006A0AD5">
                <w:rPr>
                  <w:szCs w:val="21"/>
                </w:rPr>
                <w:t>1.4.3</w:t>
              </w:r>
            </w:smartTag>
            <w:r w:rsidRPr="006A0AD5">
              <w:rPr>
                <w:szCs w:val="21"/>
              </w:rPr>
              <w:t>项或第</w:t>
            </w:r>
            <w:r w:rsidRPr="006A0AD5">
              <w:rPr>
                <w:szCs w:val="21"/>
              </w:rPr>
              <w:t>1.4.4</w:t>
            </w:r>
            <w:r w:rsidRPr="006A0AD5">
              <w:rPr>
                <w:szCs w:val="21"/>
              </w:rPr>
              <w:t>项规定的任何一种情形。</w:t>
            </w:r>
          </w:p>
          <w:p w14:paraId="4B0A6CD6" w14:textId="77777777" w:rsidR="000D668E" w:rsidRPr="006A0AD5" w:rsidRDefault="000D668E" w:rsidP="000D668E">
            <w:pPr>
              <w:spacing w:line="360" w:lineRule="atLeast"/>
              <w:ind w:firstLineChars="200" w:firstLine="420"/>
              <w:rPr>
                <w:szCs w:val="21"/>
              </w:rPr>
            </w:pPr>
            <w:r w:rsidRPr="006A0AD5">
              <w:rPr>
                <w:szCs w:val="21"/>
              </w:rPr>
              <w:t>（</w:t>
            </w:r>
            <w:r w:rsidR="00B329A3" w:rsidRPr="006A0AD5">
              <w:rPr>
                <w:szCs w:val="21"/>
              </w:rPr>
              <w:t>8</w:t>
            </w:r>
            <w:r w:rsidRPr="006A0AD5">
              <w:rPr>
                <w:szCs w:val="21"/>
              </w:rPr>
              <w:t>）以联合体形</w:t>
            </w:r>
            <w:proofErr w:type="gramStart"/>
            <w:r w:rsidRPr="006A0AD5">
              <w:rPr>
                <w:szCs w:val="21"/>
              </w:rPr>
              <w:t>式参与</w:t>
            </w:r>
            <w:proofErr w:type="gramEnd"/>
            <w:r w:rsidRPr="006A0AD5">
              <w:rPr>
                <w:szCs w:val="21"/>
              </w:rPr>
              <w:t>投标的，联合体各方均未再以自己名义单独或参加其他联合体在同一标段中投标；独立参与投标的，投标人未同时参加联合体在同一标段中投标。</w:t>
            </w:r>
          </w:p>
          <w:p w14:paraId="69FE2987" w14:textId="77777777" w:rsidR="000D668E" w:rsidRPr="006A0AD5" w:rsidRDefault="000D668E" w:rsidP="000D668E">
            <w:pPr>
              <w:spacing w:line="360" w:lineRule="atLeast"/>
              <w:ind w:firstLineChars="200" w:firstLine="420"/>
              <w:rPr>
                <w:szCs w:val="21"/>
              </w:rPr>
            </w:pPr>
            <w:r w:rsidRPr="006A0AD5">
              <w:rPr>
                <w:szCs w:val="21"/>
              </w:rPr>
              <w:t>……</w:t>
            </w:r>
          </w:p>
        </w:tc>
      </w:tr>
      <w:tr w:rsidR="006A0AD5" w:rsidRPr="006A0AD5" w14:paraId="4117F7A1" w14:textId="77777777" w:rsidTr="000D668E">
        <w:tc>
          <w:tcPr>
            <w:tcW w:w="410" w:type="pct"/>
            <w:tcBorders>
              <w:top w:val="single" w:sz="4" w:space="0" w:color="auto"/>
              <w:right w:val="single" w:sz="4" w:space="0" w:color="auto"/>
            </w:tcBorders>
            <w:vAlign w:val="center"/>
          </w:tcPr>
          <w:p w14:paraId="55EC6305" w14:textId="77777777" w:rsidR="000D668E" w:rsidRPr="006A0AD5" w:rsidRDefault="000D668E" w:rsidP="000D668E">
            <w:pPr>
              <w:spacing w:line="360" w:lineRule="atLeast"/>
              <w:jc w:val="center"/>
              <w:rPr>
                <w:szCs w:val="21"/>
              </w:rPr>
            </w:pPr>
          </w:p>
          <w:p w14:paraId="689F8EC8" w14:textId="77777777" w:rsidR="000D668E" w:rsidRPr="006A0AD5" w:rsidRDefault="000D668E" w:rsidP="000D668E">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6A0AD5">
                <w:rPr>
                  <w:szCs w:val="21"/>
                </w:rPr>
                <w:t>2.1.4</w:t>
              </w:r>
            </w:smartTag>
          </w:p>
          <w:p w14:paraId="4C3571F0" w14:textId="77777777" w:rsidR="000D668E" w:rsidRPr="006A0AD5" w:rsidRDefault="000D668E" w:rsidP="000D668E">
            <w:pPr>
              <w:spacing w:line="360" w:lineRule="atLeast"/>
              <w:jc w:val="center"/>
              <w:rPr>
                <w:szCs w:val="21"/>
              </w:rPr>
            </w:pPr>
          </w:p>
        </w:tc>
        <w:tc>
          <w:tcPr>
            <w:tcW w:w="711" w:type="pct"/>
            <w:tcBorders>
              <w:top w:val="single" w:sz="4" w:space="0" w:color="auto"/>
              <w:right w:val="single" w:sz="4" w:space="0" w:color="auto"/>
            </w:tcBorders>
            <w:vAlign w:val="center"/>
          </w:tcPr>
          <w:p w14:paraId="3960D184" w14:textId="77777777" w:rsidR="000D668E" w:rsidRPr="006A0AD5" w:rsidRDefault="00177564" w:rsidP="000D668E">
            <w:pPr>
              <w:spacing w:line="360" w:lineRule="atLeast"/>
              <w:ind w:leftChars="-50" w:left="-105" w:rightChars="-50" w:right="-105"/>
              <w:jc w:val="center"/>
              <w:rPr>
                <w:szCs w:val="21"/>
              </w:rPr>
            </w:pPr>
            <w:r w:rsidRPr="006A0AD5">
              <w:rPr>
                <w:szCs w:val="21"/>
              </w:rPr>
              <w:t>技术建议书</w:t>
            </w:r>
            <w:r w:rsidR="000D668E" w:rsidRPr="006A0AD5">
              <w:rPr>
                <w:szCs w:val="21"/>
              </w:rPr>
              <w:t>和主要人员评审标准</w:t>
            </w:r>
          </w:p>
        </w:tc>
        <w:tc>
          <w:tcPr>
            <w:tcW w:w="3879" w:type="pct"/>
            <w:tcBorders>
              <w:top w:val="single" w:sz="4" w:space="0" w:color="auto"/>
              <w:left w:val="single" w:sz="4" w:space="0" w:color="auto"/>
              <w:right w:val="single" w:sz="4" w:space="0" w:color="auto"/>
            </w:tcBorders>
            <w:vAlign w:val="center"/>
          </w:tcPr>
          <w:p w14:paraId="525279D0" w14:textId="77777777" w:rsidR="000D668E" w:rsidRPr="006A0AD5" w:rsidRDefault="000D668E" w:rsidP="000D668E">
            <w:pPr>
              <w:spacing w:line="360" w:lineRule="atLeast"/>
              <w:rPr>
                <w:szCs w:val="21"/>
              </w:rPr>
            </w:pPr>
            <w:r w:rsidRPr="006A0AD5">
              <w:rPr>
                <w:szCs w:val="21"/>
              </w:rPr>
              <w:t>无</w:t>
            </w:r>
          </w:p>
        </w:tc>
      </w:tr>
    </w:tbl>
    <w:p w14:paraId="4F83B7E0" w14:textId="77777777" w:rsidR="001D1B97" w:rsidRPr="006A0AD5" w:rsidRDefault="001D1B97">
      <w:r w:rsidRPr="006A0AD5">
        <w:br w:type="page"/>
      </w:r>
    </w:p>
    <w:p w14:paraId="0B31E4CB" w14:textId="77777777" w:rsidR="001D1B97" w:rsidRPr="006A0AD5" w:rsidRDefault="001D1B97"/>
    <w:p w14:paraId="1423001D" w14:textId="77777777" w:rsidR="001D1B97" w:rsidRPr="006A0AD5" w:rsidRDefault="001D1B97" w:rsidP="008A3367">
      <w:pPr>
        <w:jc w:val="right"/>
      </w:pPr>
      <w:r w:rsidRPr="006A0AD5">
        <w:rPr>
          <w:rFonts w:hint="eastAsia"/>
        </w:rPr>
        <w:t>续上表</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1501"/>
        <w:gridCol w:w="5397"/>
      </w:tblGrid>
      <w:tr w:rsidR="006A0AD5" w:rsidRPr="006A0AD5" w14:paraId="706982B3" w14:textId="77777777" w:rsidTr="000D668E">
        <w:tc>
          <w:tcPr>
            <w:tcW w:w="1121" w:type="pct"/>
            <w:gridSpan w:val="2"/>
            <w:tcBorders>
              <w:top w:val="single" w:sz="4" w:space="0" w:color="auto"/>
              <w:bottom w:val="single" w:sz="4" w:space="0" w:color="auto"/>
              <w:right w:val="single" w:sz="4" w:space="0" w:color="auto"/>
            </w:tcBorders>
            <w:vAlign w:val="center"/>
          </w:tcPr>
          <w:p w14:paraId="1DC80D23" w14:textId="77777777" w:rsidR="000D668E" w:rsidRPr="006A0AD5" w:rsidRDefault="000D668E" w:rsidP="000D668E">
            <w:pPr>
              <w:spacing w:line="360" w:lineRule="atLeast"/>
              <w:jc w:val="center"/>
              <w:rPr>
                <w:b/>
                <w:szCs w:val="21"/>
              </w:rPr>
            </w:pPr>
            <w:r w:rsidRPr="006A0AD5">
              <w:rPr>
                <w:b/>
                <w:szCs w:val="21"/>
              </w:rPr>
              <w:t>条款号</w:t>
            </w:r>
          </w:p>
        </w:tc>
        <w:tc>
          <w:tcPr>
            <w:tcW w:w="844" w:type="pct"/>
            <w:tcBorders>
              <w:top w:val="single" w:sz="4" w:space="0" w:color="auto"/>
              <w:left w:val="single" w:sz="4" w:space="0" w:color="auto"/>
              <w:bottom w:val="single" w:sz="4" w:space="0" w:color="auto"/>
              <w:right w:val="single" w:sz="4" w:space="0" w:color="auto"/>
            </w:tcBorders>
            <w:vAlign w:val="center"/>
          </w:tcPr>
          <w:p w14:paraId="1EACBED3" w14:textId="77777777" w:rsidR="000D668E" w:rsidRPr="006A0AD5" w:rsidRDefault="000D668E" w:rsidP="000D668E">
            <w:pPr>
              <w:spacing w:line="360" w:lineRule="atLeast"/>
              <w:jc w:val="center"/>
              <w:rPr>
                <w:b/>
                <w:szCs w:val="21"/>
              </w:rPr>
            </w:pPr>
            <w:r w:rsidRPr="006A0AD5">
              <w:rPr>
                <w:b/>
                <w:szCs w:val="21"/>
              </w:rPr>
              <w:t>量化因素</w:t>
            </w:r>
          </w:p>
        </w:tc>
        <w:tc>
          <w:tcPr>
            <w:tcW w:w="3035" w:type="pct"/>
            <w:tcBorders>
              <w:top w:val="single" w:sz="4" w:space="0" w:color="auto"/>
              <w:left w:val="single" w:sz="4" w:space="0" w:color="auto"/>
              <w:bottom w:val="single" w:sz="4" w:space="0" w:color="auto"/>
              <w:right w:val="single" w:sz="4" w:space="0" w:color="auto"/>
            </w:tcBorders>
            <w:vAlign w:val="center"/>
          </w:tcPr>
          <w:p w14:paraId="64216696" w14:textId="77777777" w:rsidR="000D668E" w:rsidRPr="006A0AD5" w:rsidRDefault="000D668E" w:rsidP="000D668E">
            <w:pPr>
              <w:spacing w:line="360" w:lineRule="atLeast"/>
              <w:jc w:val="center"/>
              <w:rPr>
                <w:b/>
                <w:szCs w:val="21"/>
              </w:rPr>
            </w:pPr>
            <w:r w:rsidRPr="006A0AD5">
              <w:rPr>
                <w:b/>
                <w:szCs w:val="21"/>
              </w:rPr>
              <w:t>量化标准</w:t>
            </w:r>
          </w:p>
        </w:tc>
      </w:tr>
      <w:tr w:rsidR="006A0AD5" w:rsidRPr="006A0AD5" w14:paraId="7111F1C2" w14:textId="77777777" w:rsidTr="000D668E">
        <w:tc>
          <w:tcPr>
            <w:tcW w:w="410" w:type="pct"/>
            <w:tcBorders>
              <w:top w:val="single" w:sz="4" w:space="0" w:color="auto"/>
              <w:bottom w:val="single" w:sz="4" w:space="0" w:color="auto"/>
              <w:right w:val="single" w:sz="4" w:space="0" w:color="auto"/>
            </w:tcBorders>
            <w:vAlign w:val="center"/>
          </w:tcPr>
          <w:p w14:paraId="1AC7F0AF" w14:textId="77777777" w:rsidR="000D668E" w:rsidRPr="006A0AD5" w:rsidRDefault="000D668E" w:rsidP="000D668E">
            <w:pPr>
              <w:spacing w:line="360" w:lineRule="atLeast"/>
              <w:jc w:val="center"/>
              <w:rPr>
                <w:b/>
                <w:szCs w:val="21"/>
              </w:rPr>
            </w:pPr>
            <w:r w:rsidRPr="006A0AD5">
              <w:rPr>
                <w:szCs w:val="21"/>
              </w:rPr>
              <w:t>2.2</w:t>
            </w:r>
          </w:p>
        </w:tc>
        <w:tc>
          <w:tcPr>
            <w:tcW w:w="711" w:type="pct"/>
            <w:tcBorders>
              <w:top w:val="single" w:sz="4" w:space="0" w:color="auto"/>
              <w:bottom w:val="single" w:sz="4" w:space="0" w:color="auto"/>
              <w:right w:val="single" w:sz="4" w:space="0" w:color="auto"/>
            </w:tcBorders>
            <w:vAlign w:val="center"/>
          </w:tcPr>
          <w:p w14:paraId="03693388" w14:textId="77777777" w:rsidR="000D668E" w:rsidRPr="006A0AD5" w:rsidRDefault="000D668E" w:rsidP="000D668E">
            <w:pPr>
              <w:spacing w:line="360" w:lineRule="atLeast"/>
              <w:jc w:val="center"/>
              <w:rPr>
                <w:szCs w:val="21"/>
              </w:rPr>
            </w:pPr>
            <w:r w:rsidRPr="006A0AD5">
              <w:rPr>
                <w:szCs w:val="21"/>
              </w:rPr>
              <w:t>详细评审标准</w:t>
            </w:r>
          </w:p>
        </w:tc>
        <w:tc>
          <w:tcPr>
            <w:tcW w:w="844" w:type="pct"/>
            <w:tcBorders>
              <w:top w:val="single" w:sz="4" w:space="0" w:color="auto"/>
              <w:left w:val="single" w:sz="4" w:space="0" w:color="auto"/>
              <w:bottom w:val="single" w:sz="4" w:space="0" w:color="auto"/>
              <w:right w:val="single" w:sz="4" w:space="0" w:color="auto"/>
            </w:tcBorders>
            <w:vAlign w:val="center"/>
          </w:tcPr>
          <w:p w14:paraId="75EAA698" w14:textId="77777777" w:rsidR="000D668E" w:rsidRPr="006A0AD5" w:rsidRDefault="000D668E" w:rsidP="000D668E">
            <w:pPr>
              <w:spacing w:line="360" w:lineRule="atLeast"/>
              <w:jc w:val="center"/>
              <w:rPr>
                <w:szCs w:val="21"/>
              </w:rPr>
            </w:pPr>
            <w:r w:rsidRPr="006A0AD5">
              <w:rPr>
                <w:szCs w:val="21"/>
              </w:rPr>
              <w:t>评标价计算</w:t>
            </w:r>
          </w:p>
        </w:tc>
        <w:tc>
          <w:tcPr>
            <w:tcW w:w="3035" w:type="pct"/>
            <w:tcBorders>
              <w:top w:val="single" w:sz="4" w:space="0" w:color="auto"/>
              <w:left w:val="single" w:sz="4" w:space="0" w:color="auto"/>
              <w:bottom w:val="single" w:sz="4" w:space="0" w:color="auto"/>
              <w:right w:val="single" w:sz="4" w:space="0" w:color="auto"/>
            </w:tcBorders>
          </w:tcPr>
          <w:p w14:paraId="46060C48" w14:textId="77777777" w:rsidR="000D668E" w:rsidRPr="006A0AD5" w:rsidRDefault="000D668E" w:rsidP="00C931B6">
            <w:pPr>
              <w:spacing w:line="360" w:lineRule="atLeast"/>
              <w:ind w:leftChars="-50" w:left="-105" w:rightChars="-50" w:right="-105"/>
              <w:rPr>
                <w:szCs w:val="21"/>
              </w:rPr>
            </w:pPr>
            <w:r w:rsidRPr="006A0AD5">
              <w:rPr>
                <w:szCs w:val="21"/>
              </w:rPr>
              <w:t>经评审的投标价（评标价）＝修正后的投标报价</w:t>
            </w:r>
            <w:r w:rsidR="00177564" w:rsidRPr="006A0AD5">
              <w:rPr>
                <w:szCs w:val="21"/>
              </w:rPr>
              <w:t>-</w:t>
            </w:r>
            <w:r w:rsidR="00177564" w:rsidRPr="006A0AD5">
              <w:rPr>
                <w:szCs w:val="21"/>
              </w:rPr>
              <w:t>暂列金额</w:t>
            </w:r>
          </w:p>
        </w:tc>
      </w:tr>
      <w:tr w:rsidR="006A0AD5" w:rsidRPr="006A0AD5" w14:paraId="1C0FED0F" w14:textId="77777777" w:rsidTr="000D668E">
        <w:tc>
          <w:tcPr>
            <w:tcW w:w="5000" w:type="pct"/>
            <w:gridSpan w:val="4"/>
            <w:tcBorders>
              <w:top w:val="single" w:sz="4" w:space="0" w:color="auto"/>
              <w:bottom w:val="single" w:sz="4" w:space="0" w:color="auto"/>
              <w:right w:val="single" w:sz="4" w:space="0" w:color="auto"/>
            </w:tcBorders>
            <w:vAlign w:val="center"/>
          </w:tcPr>
          <w:p w14:paraId="587483E1" w14:textId="77777777" w:rsidR="000D668E" w:rsidRPr="006A0AD5" w:rsidRDefault="000D668E" w:rsidP="000D668E">
            <w:pPr>
              <w:spacing w:line="360" w:lineRule="atLeast"/>
              <w:rPr>
                <w:szCs w:val="21"/>
              </w:rPr>
            </w:pPr>
            <w:r w:rsidRPr="006A0AD5">
              <w:rPr>
                <w:szCs w:val="21"/>
              </w:rPr>
              <w:t>需要补充的其他内容：</w:t>
            </w:r>
          </w:p>
          <w:p w14:paraId="08F437DE" w14:textId="77777777" w:rsidR="000D668E" w:rsidRPr="006A0AD5" w:rsidRDefault="000D668E" w:rsidP="000D668E">
            <w:pPr>
              <w:spacing w:line="380" w:lineRule="atLeast"/>
              <w:rPr>
                <w:szCs w:val="21"/>
              </w:rPr>
            </w:pPr>
          </w:p>
        </w:tc>
      </w:tr>
    </w:tbl>
    <w:p w14:paraId="2A060EC6" w14:textId="77777777" w:rsidR="000D668E" w:rsidRPr="006A0AD5" w:rsidRDefault="000D668E" w:rsidP="000D668E">
      <w:pPr>
        <w:pStyle w:val="1"/>
        <w:spacing w:before="240" w:after="240" w:line="240" w:lineRule="atLeast"/>
        <w:rPr>
          <w:rFonts w:eastAsia="黑体"/>
          <w:b w:val="0"/>
          <w:sz w:val="28"/>
          <w:szCs w:val="28"/>
        </w:rPr>
      </w:pPr>
      <w:r w:rsidRPr="006A0AD5">
        <w:rPr>
          <w:rFonts w:eastAsia="黑体"/>
          <w:sz w:val="27"/>
          <w:szCs w:val="27"/>
        </w:rPr>
        <w:br w:type="page"/>
      </w:r>
      <w:bookmarkStart w:id="759" w:name="_Toc501257174"/>
      <w:bookmarkStart w:id="760" w:name="_Toc517789285"/>
      <w:bookmarkStart w:id="761" w:name="_Toc234832955"/>
      <w:r w:rsidRPr="006A0AD5">
        <w:rPr>
          <w:rFonts w:eastAsia="黑体"/>
          <w:b w:val="0"/>
          <w:sz w:val="28"/>
          <w:szCs w:val="28"/>
        </w:rPr>
        <w:lastRenderedPageBreak/>
        <w:t xml:space="preserve">1. </w:t>
      </w:r>
      <w:r w:rsidRPr="006A0AD5">
        <w:rPr>
          <w:rFonts w:eastAsia="黑体"/>
          <w:b w:val="0"/>
          <w:sz w:val="28"/>
          <w:szCs w:val="28"/>
        </w:rPr>
        <w:t>评标方法</w:t>
      </w:r>
      <w:bookmarkEnd w:id="759"/>
      <w:bookmarkEnd w:id="760"/>
    </w:p>
    <w:p w14:paraId="45718FDB" w14:textId="77777777" w:rsidR="000D668E" w:rsidRPr="006A0AD5" w:rsidRDefault="000D668E" w:rsidP="000D668E">
      <w:pPr>
        <w:spacing w:line="400" w:lineRule="atLeast"/>
        <w:ind w:firstLineChars="200" w:firstLine="480"/>
        <w:rPr>
          <w:rFonts w:eastAsia="华文隶书"/>
          <w:sz w:val="24"/>
        </w:rPr>
      </w:pPr>
      <w:r w:rsidRPr="006A0AD5">
        <w:rPr>
          <w:sz w:val="24"/>
        </w:rPr>
        <w:t>本次评标采用经评审的最低投标价法。评标委员会对满足招标文件实质性要求的投标文件，根据本章第</w:t>
      </w:r>
      <w:r w:rsidRPr="006A0AD5">
        <w:rPr>
          <w:sz w:val="24"/>
        </w:rPr>
        <w:t>2.2</w:t>
      </w:r>
      <w:r w:rsidRPr="006A0AD5">
        <w:rPr>
          <w:sz w:val="24"/>
        </w:rPr>
        <w:t>款规定的量化因素及量化标准进行价格折算，按照经评审的投标价由低到高的顺序推荐中标候选人，或根据招标人授权直接确定中标人，但投标报价低于其成本的除外。经评审的投标价相等时，</w:t>
      </w:r>
      <w:r w:rsidRPr="006A0AD5">
        <w:rPr>
          <w:rFonts w:eastAsia="隶书"/>
          <w:sz w:val="24"/>
        </w:rPr>
        <w:t>评标委员会应按照评标办法前附表规定的优先次序推荐中标候选人或确定中标人。</w:t>
      </w:r>
    </w:p>
    <w:p w14:paraId="30A89ACD" w14:textId="77777777" w:rsidR="000D668E" w:rsidRPr="006A0AD5" w:rsidRDefault="000D668E" w:rsidP="000D668E">
      <w:pPr>
        <w:pStyle w:val="1"/>
        <w:spacing w:before="360" w:after="240" w:line="240" w:lineRule="atLeast"/>
        <w:rPr>
          <w:rFonts w:eastAsia="黑体"/>
          <w:b w:val="0"/>
          <w:sz w:val="28"/>
          <w:szCs w:val="28"/>
        </w:rPr>
      </w:pPr>
      <w:bookmarkStart w:id="762" w:name="_Toc501257175"/>
      <w:bookmarkStart w:id="763" w:name="_Toc517789286"/>
      <w:r w:rsidRPr="006A0AD5">
        <w:rPr>
          <w:rFonts w:eastAsia="黑体"/>
          <w:b w:val="0"/>
          <w:sz w:val="28"/>
          <w:szCs w:val="28"/>
        </w:rPr>
        <w:t xml:space="preserve">2. </w:t>
      </w:r>
      <w:r w:rsidRPr="006A0AD5">
        <w:rPr>
          <w:rFonts w:eastAsia="黑体"/>
          <w:b w:val="0"/>
          <w:sz w:val="28"/>
          <w:szCs w:val="28"/>
        </w:rPr>
        <w:t>评审标准</w:t>
      </w:r>
      <w:bookmarkEnd w:id="762"/>
      <w:bookmarkEnd w:id="763"/>
    </w:p>
    <w:p w14:paraId="4F4786EF" w14:textId="77777777" w:rsidR="000D668E" w:rsidRPr="006A0AD5" w:rsidRDefault="000D668E" w:rsidP="000D668E">
      <w:pPr>
        <w:pStyle w:val="1"/>
        <w:spacing w:before="240" w:after="240" w:line="240" w:lineRule="atLeast"/>
        <w:rPr>
          <w:rFonts w:eastAsia="黑体"/>
          <w:b w:val="0"/>
          <w:sz w:val="24"/>
          <w:szCs w:val="24"/>
        </w:rPr>
      </w:pPr>
      <w:bookmarkStart w:id="764" w:name="_Toc501257176"/>
      <w:bookmarkStart w:id="765" w:name="_Toc517789287"/>
      <w:r w:rsidRPr="006A0AD5">
        <w:rPr>
          <w:rFonts w:eastAsia="黑体"/>
          <w:b w:val="0"/>
          <w:sz w:val="24"/>
          <w:szCs w:val="24"/>
        </w:rPr>
        <w:t xml:space="preserve">2.1 </w:t>
      </w:r>
      <w:r w:rsidRPr="006A0AD5">
        <w:rPr>
          <w:rFonts w:eastAsia="黑体"/>
          <w:b w:val="0"/>
          <w:sz w:val="24"/>
          <w:szCs w:val="24"/>
        </w:rPr>
        <w:t>初步评审标准</w:t>
      </w:r>
      <w:bookmarkEnd w:id="764"/>
      <w:bookmarkEnd w:id="765"/>
    </w:p>
    <w:p w14:paraId="06105E36" w14:textId="77777777" w:rsidR="000D668E" w:rsidRPr="006A0AD5" w:rsidRDefault="000D668E" w:rsidP="000D668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2.1.1</w:t>
        </w:r>
      </w:smartTag>
      <w:r w:rsidRPr="006A0AD5">
        <w:rPr>
          <w:sz w:val="24"/>
        </w:rPr>
        <w:t xml:space="preserve"> </w:t>
      </w:r>
      <w:r w:rsidRPr="006A0AD5">
        <w:rPr>
          <w:sz w:val="24"/>
        </w:rPr>
        <w:t>形式评审标准：见评标办法前附表。</w:t>
      </w:r>
    </w:p>
    <w:p w14:paraId="3CFAF9DC" w14:textId="77777777" w:rsidR="000D668E" w:rsidRPr="006A0AD5" w:rsidRDefault="000D668E" w:rsidP="000D668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2.1.2</w:t>
        </w:r>
      </w:smartTag>
      <w:r w:rsidRPr="006A0AD5">
        <w:rPr>
          <w:sz w:val="24"/>
        </w:rPr>
        <w:t xml:space="preserve"> </w:t>
      </w:r>
      <w:r w:rsidRPr="006A0AD5">
        <w:rPr>
          <w:sz w:val="24"/>
        </w:rPr>
        <w:t>资格评审标准：见评标办法前附表（适用于未进行资格预审的）。</w:t>
      </w:r>
    </w:p>
    <w:p w14:paraId="03504843" w14:textId="77777777" w:rsidR="000D668E" w:rsidRPr="006A0AD5" w:rsidRDefault="000D668E" w:rsidP="000D668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2.1.2</w:t>
        </w:r>
      </w:smartTag>
      <w:r w:rsidRPr="006A0AD5">
        <w:rPr>
          <w:sz w:val="24"/>
        </w:rPr>
        <w:t xml:space="preserve"> </w:t>
      </w:r>
      <w:r w:rsidRPr="006A0AD5">
        <w:rPr>
          <w:sz w:val="24"/>
        </w:rPr>
        <w:t>资格评审标准：</w:t>
      </w:r>
      <w:proofErr w:type="gramStart"/>
      <w:r w:rsidRPr="006A0AD5">
        <w:rPr>
          <w:sz w:val="24"/>
        </w:rPr>
        <w:t>见资格</w:t>
      </w:r>
      <w:proofErr w:type="gramEnd"/>
      <w:r w:rsidRPr="006A0AD5">
        <w:rPr>
          <w:sz w:val="24"/>
        </w:rPr>
        <w:t>预审文件第三章</w:t>
      </w:r>
      <w:r w:rsidRPr="006A0AD5">
        <w:rPr>
          <w:sz w:val="24"/>
        </w:rPr>
        <w:t>“</w:t>
      </w:r>
      <w:r w:rsidRPr="006A0AD5">
        <w:rPr>
          <w:sz w:val="24"/>
        </w:rPr>
        <w:t>资格审查办法</w:t>
      </w:r>
      <w:r w:rsidRPr="006A0AD5">
        <w:rPr>
          <w:sz w:val="24"/>
        </w:rPr>
        <w:t>”</w:t>
      </w:r>
      <w:r w:rsidRPr="006A0AD5">
        <w:rPr>
          <w:sz w:val="24"/>
        </w:rPr>
        <w:t>详细审查标准（适用于已进行资格预审的）。</w:t>
      </w:r>
    </w:p>
    <w:p w14:paraId="39F0F5ED" w14:textId="77777777" w:rsidR="000D668E" w:rsidRPr="006A0AD5" w:rsidRDefault="000D668E" w:rsidP="000D668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6A0AD5">
          <w:rPr>
            <w:sz w:val="24"/>
          </w:rPr>
          <w:t>2.1.3</w:t>
        </w:r>
      </w:smartTag>
      <w:r w:rsidRPr="006A0AD5">
        <w:rPr>
          <w:sz w:val="24"/>
        </w:rPr>
        <w:t xml:space="preserve"> </w:t>
      </w:r>
      <w:r w:rsidRPr="006A0AD5">
        <w:rPr>
          <w:sz w:val="24"/>
        </w:rPr>
        <w:t>响应性评审标准：见评标办法前附表。</w:t>
      </w:r>
    </w:p>
    <w:p w14:paraId="6C1758CB" w14:textId="77777777" w:rsidR="000D668E" w:rsidRPr="006A0AD5" w:rsidRDefault="000D668E" w:rsidP="000D668E">
      <w:pPr>
        <w:spacing w:line="400" w:lineRule="atLeast"/>
        <w:ind w:firstLineChars="200" w:firstLine="480"/>
        <w:rPr>
          <w:sz w:val="24"/>
        </w:rPr>
      </w:pPr>
      <w:r w:rsidRPr="006A0AD5">
        <w:rPr>
          <w:sz w:val="24"/>
        </w:rPr>
        <w:t xml:space="preserve">2.1.4 </w:t>
      </w:r>
      <w:r w:rsidR="00177564" w:rsidRPr="006A0AD5">
        <w:rPr>
          <w:sz w:val="24"/>
        </w:rPr>
        <w:t>技术建议书</w:t>
      </w:r>
      <w:r w:rsidRPr="006A0AD5">
        <w:rPr>
          <w:sz w:val="24"/>
        </w:rPr>
        <w:t>和主要人员评审标准：见评标办法前附表。</w:t>
      </w:r>
    </w:p>
    <w:p w14:paraId="56B65077" w14:textId="77777777" w:rsidR="000D668E" w:rsidRPr="006A0AD5" w:rsidRDefault="000D668E" w:rsidP="000D668E">
      <w:pPr>
        <w:pStyle w:val="1"/>
        <w:spacing w:before="240" w:after="240" w:line="240" w:lineRule="atLeast"/>
        <w:rPr>
          <w:rFonts w:eastAsia="黑体"/>
          <w:b w:val="0"/>
          <w:sz w:val="24"/>
          <w:szCs w:val="24"/>
        </w:rPr>
      </w:pPr>
      <w:bookmarkStart w:id="766" w:name="_Toc501257177"/>
      <w:bookmarkStart w:id="767" w:name="_Toc517789288"/>
      <w:r w:rsidRPr="006A0AD5">
        <w:rPr>
          <w:rFonts w:eastAsia="黑体"/>
          <w:b w:val="0"/>
          <w:sz w:val="24"/>
          <w:szCs w:val="24"/>
        </w:rPr>
        <w:t xml:space="preserve">2.2 </w:t>
      </w:r>
      <w:r w:rsidRPr="006A0AD5">
        <w:rPr>
          <w:rFonts w:eastAsia="黑体"/>
          <w:b w:val="0"/>
          <w:sz w:val="24"/>
          <w:szCs w:val="24"/>
        </w:rPr>
        <w:t>详细评审标准</w:t>
      </w:r>
      <w:bookmarkEnd w:id="766"/>
      <w:bookmarkEnd w:id="767"/>
    </w:p>
    <w:p w14:paraId="2B39D4A7" w14:textId="77777777" w:rsidR="000D668E" w:rsidRPr="006A0AD5" w:rsidRDefault="000D668E" w:rsidP="000D668E">
      <w:pPr>
        <w:spacing w:line="400" w:lineRule="atLeast"/>
        <w:rPr>
          <w:rFonts w:eastAsia="隶书"/>
          <w:sz w:val="24"/>
        </w:rPr>
      </w:pPr>
      <w:r w:rsidRPr="006A0AD5">
        <w:rPr>
          <w:sz w:val="24"/>
        </w:rPr>
        <w:t xml:space="preserve">    </w:t>
      </w:r>
      <w:r w:rsidRPr="006A0AD5">
        <w:rPr>
          <w:sz w:val="24"/>
        </w:rPr>
        <w:t>详细评审标准：见评标办法前附表。</w:t>
      </w:r>
    </w:p>
    <w:p w14:paraId="649FC1F7" w14:textId="77777777" w:rsidR="000D668E" w:rsidRPr="006A0AD5" w:rsidRDefault="000D668E" w:rsidP="000D668E">
      <w:pPr>
        <w:pStyle w:val="1"/>
        <w:spacing w:before="360" w:after="240" w:line="240" w:lineRule="atLeast"/>
        <w:rPr>
          <w:rFonts w:eastAsia="黑体"/>
          <w:b w:val="0"/>
          <w:sz w:val="28"/>
          <w:szCs w:val="28"/>
        </w:rPr>
      </w:pPr>
      <w:bookmarkStart w:id="768" w:name="_Toc501257178"/>
      <w:bookmarkStart w:id="769" w:name="_Toc517789289"/>
      <w:r w:rsidRPr="006A0AD5">
        <w:rPr>
          <w:rFonts w:eastAsia="黑体"/>
          <w:b w:val="0"/>
          <w:sz w:val="28"/>
          <w:szCs w:val="28"/>
        </w:rPr>
        <w:t xml:space="preserve">3. </w:t>
      </w:r>
      <w:r w:rsidRPr="006A0AD5">
        <w:rPr>
          <w:rFonts w:eastAsia="黑体"/>
          <w:b w:val="0"/>
          <w:sz w:val="28"/>
          <w:szCs w:val="28"/>
        </w:rPr>
        <w:t>评标程序</w:t>
      </w:r>
      <w:bookmarkEnd w:id="768"/>
      <w:bookmarkEnd w:id="769"/>
    </w:p>
    <w:p w14:paraId="5FE0FC84" w14:textId="77777777" w:rsidR="000D668E" w:rsidRPr="006A0AD5" w:rsidRDefault="000D668E" w:rsidP="000D668E">
      <w:pPr>
        <w:pStyle w:val="1"/>
        <w:spacing w:before="240" w:after="240" w:line="240" w:lineRule="atLeast"/>
        <w:rPr>
          <w:rFonts w:eastAsia="黑体"/>
          <w:b w:val="0"/>
          <w:sz w:val="24"/>
          <w:szCs w:val="24"/>
        </w:rPr>
      </w:pPr>
      <w:bookmarkStart w:id="770" w:name="_Toc501257179"/>
      <w:bookmarkStart w:id="771" w:name="_Toc517789290"/>
      <w:r w:rsidRPr="006A0AD5">
        <w:rPr>
          <w:rFonts w:eastAsia="黑体"/>
          <w:b w:val="0"/>
          <w:sz w:val="24"/>
          <w:szCs w:val="24"/>
        </w:rPr>
        <w:t xml:space="preserve">3.1 </w:t>
      </w:r>
      <w:r w:rsidRPr="006A0AD5">
        <w:rPr>
          <w:rFonts w:eastAsia="黑体"/>
          <w:b w:val="0"/>
          <w:sz w:val="24"/>
          <w:szCs w:val="24"/>
        </w:rPr>
        <w:t>第一个信封初步评审</w:t>
      </w:r>
      <w:bookmarkEnd w:id="770"/>
      <w:bookmarkEnd w:id="771"/>
    </w:p>
    <w:p w14:paraId="55444159" w14:textId="77777777" w:rsidR="000D668E" w:rsidRPr="006A0AD5" w:rsidRDefault="000D668E" w:rsidP="000D668E">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6A0AD5">
          <w:rPr>
            <w:rFonts w:eastAsia="隶书"/>
            <w:sz w:val="24"/>
          </w:rPr>
          <w:t>3.1.1</w:t>
        </w:r>
      </w:smartTag>
      <w:r w:rsidRPr="006A0AD5">
        <w:rPr>
          <w:rFonts w:eastAsia="隶书"/>
          <w:sz w:val="24"/>
        </w:rPr>
        <w:t xml:space="preserve"> </w:t>
      </w:r>
      <w:r w:rsidRPr="006A0AD5">
        <w:rPr>
          <w:rFonts w:eastAsia="隶书"/>
          <w:sz w:val="24"/>
        </w:rPr>
        <w:t>评标委员会可以要求投标人提交第二章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第</w:t>
      </w:r>
      <w:r w:rsidRPr="006A0AD5">
        <w:rPr>
          <w:rFonts w:eastAsia="隶书"/>
          <w:sz w:val="24"/>
        </w:rPr>
        <w:t>3.5.1</w:t>
      </w:r>
      <w:r w:rsidRPr="006A0AD5">
        <w:rPr>
          <w:rFonts w:eastAsia="隶书"/>
          <w:sz w:val="24"/>
        </w:rPr>
        <w:t>项至第</w:t>
      </w:r>
      <w:r w:rsidRPr="006A0AD5">
        <w:rPr>
          <w:rFonts w:eastAsia="隶书"/>
          <w:sz w:val="24"/>
        </w:rPr>
        <w:t>3.5.6</w:t>
      </w:r>
      <w:r w:rsidRPr="006A0AD5">
        <w:rPr>
          <w:rFonts w:eastAsia="隶书"/>
          <w:sz w:val="24"/>
        </w:rPr>
        <w:t>项规定的有关证明和证件的原件，以便核验。评标委员会依据本章第</w:t>
      </w:r>
      <w:r w:rsidRPr="006A0AD5">
        <w:rPr>
          <w:rFonts w:eastAsia="隶书"/>
          <w:sz w:val="24"/>
        </w:rPr>
        <w:t>2.1</w:t>
      </w:r>
      <w:r w:rsidRPr="006A0AD5">
        <w:rPr>
          <w:rFonts w:eastAsia="隶书"/>
          <w:sz w:val="24"/>
        </w:rPr>
        <w:t>款规定的标准对投标文件第一个信封（商务及技术文件）进行初步评审。有一项不符合评审标准的，评标委员会应否决其投标。（适用于未进行资格预审的）</w:t>
      </w:r>
    </w:p>
    <w:p w14:paraId="368BD4AA" w14:textId="77777777" w:rsidR="000D668E" w:rsidRPr="006A0AD5" w:rsidRDefault="000D668E" w:rsidP="000D668E">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6A0AD5">
          <w:rPr>
            <w:rFonts w:eastAsia="隶书"/>
            <w:sz w:val="24"/>
          </w:rPr>
          <w:t>3.1.1</w:t>
        </w:r>
      </w:smartTag>
      <w:r w:rsidRPr="006A0AD5">
        <w:rPr>
          <w:rFonts w:eastAsia="隶书"/>
          <w:sz w:val="24"/>
        </w:rPr>
        <w:t xml:space="preserve"> </w:t>
      </w:r>
      <w:r w:rsidRPr="006A0AD5">
        <w:rPr>
          <w:rFonts w:eastAsia="隶书"/>
          <w:sz w:val="24"/>
        </w:rPr>
        <w:t>评标委员会依据本章第</w:t>
      </w:r>
      <w:r w:rsidRPr="006A0AD5">
        <w:rPr>
          <w:rFonts w:eastAsia="隶书"/>
          <w:sz w:val="24"/>
        </w:rPr>
        <w:t>2.1.1</w:t>
      </w:r>
      <w:r w:rsidRPr="006A0AD5">
        <w:rPr>
          <w:rFonts w:eastAsia="隶书"/>
          <w:sz w:val="24"/>
        </w:rPr>
        <w:t>项、第</w:t>
      </w:r>
      <w:r w:rsidRPr="006A0AD5">
        <w:rPr>
          <w:rFonts w:eastAsia="隶书"/>
          <w:sz w:val="24"/>
        </w:rPr>
        <w:t>2.1.3</w:t>
      </w:r>
      <w:r w:rsidRPr="006A0AD5">
        <w:rPr>
          <w:rFonts w:eastAsia="隶书"/>
          <w:sz w:val="24"/>
        </w:rPr>
        <w:t>项、第</w:t>
      </w:r>
      <w:r w:rsidRPr="006A0AD5">
        <w:rPr>
          <w:rFonts w:eastAsia="隶书"/>
          <w:sz w:val="24"/>
        </w:rPr>
        <w:t>2.1.4</w:t>
      </w:r>
      <w:r w:rsidRPr="006A0AD5">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6A0AD5">
        <w:rPr>
          <w:rFonts w:eastAsia="隶书"/>
          <w:sz w:val="24"/>
        </w:rPr>
        <w:t>2.1.2</w:t>
      </w:r>
      <w:r w:rsidRPr="006A0AD5">
        <w:rPr>
          <w:rFonts w:eastAsia="隶书"/>
          <w:sz w:val="24"/>
        </w:rPr>
        <w:t>项规定的标准对其更新资料进行评审。（适用于已进行资格预审的）</w:t>
      </w:r>
    </w:p>
    <w:p w14:paraId="2D6A55BA" w14:textId="77777777" w:rsidR="000D668E" w:rsidRPr="006A0AD5" w:rsidRDefault="000D668E" w:rsidP="000D668E">
      <w:pPr>
        <w:pStyle w:val="1"/>
        <w:spacing w:before="240" w:after="240" w:line="240" w:lineRule="atLeast"/>
        <w:rPr>
          <w:rFonts w:eastAsia="黑体"/>
          <w:b w:val="0"/>
          <w:sz w:val="24"/>
          <w:szCs w:val="24"/>
        </w:rPr>
      </w:pPr>
      <w:bookmarkStart w:id="772" w:name="_Toc501257180"/>
      <w:bookmarkStart w:id="773" w:name="_Toc517789291"/>
      <w:r w:rsidRPr="006A0AD5">
        <w:rPr>
          <w:rFonts w:eastAsia="黑体"/>
          <w:b w:val="0"/>
          <w:sz w:val="24"/>
          <w:szCs w:val="24"/>
        </w:rPr>
        <w:lastRenderedPageBreak/>
        <w:t xml:space="preserve">3.2 </w:t>
      </w:r>
      <w:r w:rsidRPr="006A0AD5">
        <w:rPr>
          <w:rFonts w:eastAsia="黑体"/>
          <w:b w:val="0"/>
          <w:sz w:val="24"/>
          <w:szCs w:val="24"/>
        </w:rPr>
        <w:t>第二个信封开标</w:t>
      </w:r>
      <w:bookmarkEnd w:id="772"/>
      <w:bookmarkEnd w:id="773"/>
    </w:p>
    <w:p w14:paraId="63677D7C"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第一个信封（商务及技术文件）评审结束后，招标人将按照第二章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第</w:t>
      </w:r>
      <w:r w:rsidRPr="006A0AD5">
        <w:rPr>
          <w:rFonts w:eastAsia="隶书"/>
          <w:sz w:val="24"/>
        </w:rPr>
        <w:t>5.1</w:t>
      </w:r>
      <w:r w:rsidRPr="006A0AD5">
        <w:rPr>
          <w:rFonts w:eastAsia="隶书"/>
          <w:sz w:val="24"/>
        </w:rPr>
        <w:t>款规定的时间和地点对通过投标文件第一个信封（商务及技术文件）评审的投标文件第二个信封（报价文件）进行开标。</w:t>
      </w:r>
    </w:p>
    <w:p w14:paraId="1445F1BD" w14:textId="77777777" w:rsidR="000D668E" w:rsidRPr="006A0AD5" w:rsidRDefault="000D668E" w:rsidP="000D668E">
      <w:pPr>
        <w:pStyle w:val="1"/>
        <w:spacing w:before="240" w:after="240" w:line="240" w:lineRule="atLeast"/>
        <w:rPr>
          <w:rFonts w:eastAsia="黑体"/>
          <w:b w:val="0"/>
          <w:sz w:val="24"/>
          <w:szCs w:val="24"/>
        </w:rPr>
      </w:pPr>
      <w:bookmarkStart w:id="774" w:name="_Toc501257181"/>
      <w:bookmarkStart w:id="775" w:name="_Toc517789292"/>
      <w:r w:rsidRPr="006A0AD5">
        <w:rPr>
          <w:rFonts w:eastAsia="黑体"/>
          <w:b w:val="0"/>
          <w:sz w:val="24"/>
          <w:szCs w:val="24"/>
        </w:rPr>
        <w:t xml:space="preserve">3.3 </w:t>
      </w:r>
      <w:r w:rsidRPr="006A0AD5">
        <w:rPr>
          <w:rFonts w:eastAsia="黑体"/>
          <w:b w:val="0"/>
          <w:sz w:val="24"/>
          <w:szCs w:val="24"/>
        </w:rPr>
        <w:t>第二个信封初步评审</w:t>
      </w:r>
      <w:bookmarkEnd w:id="774"/>
      <w:bookmarkEnd w:id="775"/>
    </w:p>
    <w:p w14:paraId="5A57A485"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3.3.1 </w:t>
      </w:r>
      <w:r w:rsidRPr="006A0AD5">
        <w:rPr>
          <w:rFonts w:eastAsia="隶书"/>
          <w:sz w:val="24"/>
        </w:rPr>
        <w:t>评标委员会依据本章第</w:t>
      </w:r>
      <w:r w:rsidRPr="006A0AD5">
        <w:rPr>
          <w:rFonts w:eastAsia="隶书"/>
          <w:sz w:val="24"/>
        </w:rPr>
        <w:t>2.1.1</w:t>
      </w:r>
      <w:r w:rsidRPr="006A0AD5">
        <w:rPr>
          <w:rFonts w:eastAsia="隶书"/>
          <w:sz w:val="24"/>
        </w:rPr>
        <w:t>项、第</w:t>
      </w:r>
      <w:r w:rsidRPr="006A0AD5">
        <w:rPr>
          <w:rFonts w:eastAsia="隶书"/>
          <w:sz w:val="24"/>
        </w:rPr>
        <w:t>2.1.3</w:t>
      </w:r>
      <w:r w:rsidRPr="006A0AD5">
        <w:rPr>
          <w:rFonts w:eastAsia="隶书"/>
          <w:sz w:val="24"/>
        </w:rPr>
        <w:t>项规定的评审标准对投标文件第二个信封（报价文件）进行初步评审。有一项不符合评审标准的，评标委员会应否决其投标。</w:t>
      </w:r>
    </w:p>
    <w:p w14:paraId="6F4F5961"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3.3.2 </w:t>
      </w:r>
      <w:r w:rsidRPr="006A0AD5">
        <w:rPr>
          <w:rFonts w:eastAsia="隶书"/>
          <w:sz w:val="24"/>
        </w:rPr>
        <w:t>投标报价有算术错误的，评标委员会按以下原则对投标报价进行修正，修正的价格经投标人书面确认后具有约束力。投标人不接受修正价格的，评标委员会应否决其投标。</w:t>
      </w:r>
    </w:p>
    <w:p w14:paraId="5224E0FD"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w:t>
      </w:r>
      <w:r w:rsidRPr="006A0AD5">
        <w:rPr>
          <w:rFonts w:eastAsia="隶书"/>
          <w:sz w:val="24"/>
        </w:rPr>
        <w:t>1</w:t>
      </w:r>
      <w:r w:rsidRPr="006A0AD5">
        <w:rPr>
          <w:rFonts w:eastAsia="隶书"/>
          <w:sz w:val="24"/>
        </w:rPr>
        <w:t>）投标文件中的大写金额与小写金额不一致的，以大写金额为准；</w:t>
      </w:r>
    </w:p>
    <w:p w14:paraId="6BD82266"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）总价金额与依据单价计算出的结果不一致的，以单价金额为准修正总价，但单价金额小数点有明显错误的除外</w:t>
      </w:r>
      <w:r w:rsidRPr="006A0AD5">
        <w:rPr>
          <w:rFonts w:eastAsia="隶书"/>
          <w:sz w:val="24"/>
        </w:rPr>
        <w:t>;</w:t>
      </w:r>
    </w:p>
    <w:p w14:paraId="5DAC90C0"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）当单价与数量相乘不等于合价时，以单价计算为准，如果单价有明显的小数点位置差错，应以标出的合价为准，同时对单价予以修正；</w:t>
      </w:r>
    </w:p>
    <w:p w14:paraId="4039EC98"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）当各子目的合价累计不等于总价时，应以各子目合价累计数为准，修正总价。</w:t>
      </w:r>
    </w:p>
    <w:p w14:paraId="09364AB4"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3.3.4 </w:t>
      </w:r>
      <w:r w:rsidRPr="006A0AD5">
        <w:rPr>
          <w:rFonts w:eastAsia="隶书"/>
          <w:sz w:val="24"/>
        </w:rPr>
        <w:t>修正后的最终投标报价若超过最高投标限价（如有），评标委员会应否决其投标。</w:t>
      </w:r>
    </w:p>
    <w:p w14:paraId="02DC99CF" w14:textId="77777777" w:rsidR="000D668E" w:rsidRPr="006A0AD5" w:rsidRDefault="000D668E" w:rsidP="000D668E">
      <w:pPr>
        <w:pStyle w:val="1"/>
        <w:spacing w:before="240" w:after="240" w:line="240" w:lineRule="atLeast"/>
        <w:rPr>
          <w:rFonts w:eastAsia="黑体"/>
          <w:b w:val="0"/>
          <w:sz w:val="24"/>
          <w:szCs w:val="24"/>
        </w:rPr>
      </w:pPr>
      <w:bookmarkStart w:id="776" w:name="_Toc501257182"/>
      <w:bookmarkStart w:id="777" w:name="_Toc517789293"/>
      <w:r w:rsidRPr="006A0AD5">
        <w:rPr>
          <w:rFonts w:eastAsia="黑体"/>
          <w:b w:val="0"/>
          <w:sz w:val="24"/>
          <w:szCs w:val="24"/>
        </w:rPr>
        <w:t xml:space="preserve">3.4 </w:t>
      </w:r>
      <w:r w:rsidRPr="006A0AD5">
        <w:rPr>
          <w:rFonts w:eastAsia="黑体"/>
          <w:b w:val="0"/>
          <w:sz w:val="24"/>
          <w:szCs w:val="24"/>
        </w:rPr>
        <w:t>第二个信封详细评审</w:t>
      </w:r>
      <w:bookmarkEnd w:id="776"/>
      <w:bookmarkEnd w:id="777"/>
    </w:p>
    <w:p w14:paraId="64055970" w14:textId="77777777" w:rsidR="000D668E" w:rsidRPr="006A0AD5" w:rsidDel="00537DC1" w:rsidRDefault="000D668E" w:rsidP="000D668E">
      <w:pPr>
        <w:spacing w:line="400" w:lineRule="atLeast"/>
        <w:ind w:firstLineChars="200" w:firstLine="480"/>
        <w:rPr>
          <w:rFonts w:eastAsia="隶书"/>
          <w:sz w:val="24"/>
        </w:rPr>
      </w:pPr>
      <w:r w:rsidRPr="006A0AD5">
        <w:rPr>
          <w:rFonts w:eastAsia="隶书"/>
          <w:sz w:val="24"/>
        </w:rPr>
        <w:t xml:space="preserve">3.4.1 </w:t>
      </w:r>
      <w:r w:rsidRPr="006A0AD5">
        <w:rPr>
          <w:rFonts w:eastAsia="隶书"/>
          <w:sz w:val="24"/>
        </w:rPr>
        <w:t>评标委员会按本章第</w:t>
      </w:r>
      <w:r w:rsidRPr="006A0AD5">
        <w:rPr>
          <w:rFonts w:eastAsia="隶书"/>
          <w:sz w:val="24"/>
        </w:rPr>
        <w:t>2.2</w:t>
      </w:r>
      <w:r w:rsidRPr="006A0AD5">
        <w:rPr>
          <w:rFonts w:eastAsia="隶书"/>
          <w:sz w:val="24"/>
        </w:rPr>
        <w:t>款规定的量化因素和标准进行价格折算，计算出经评审的投标价（即评标价），并编制价格比较一览表。</w:t>
      </w:r>
    </w:p>
    <w:p w14:paraId="3C450338"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3.4.2 </w:t>
      </w:r>
      <w:r w:rsidRPr="006A0AD5">
        <w:rPr>
          <w:rFonts w:eastAsia="隶书"/>
          <w:sz w:val="24"/>
        </w:rPr>
        <w:t>评标委员会发现投标人的报价明显低于其他投标报价，使得其投标报价可能低于其个别成本的，应要求该投标人</w:t>
      </w:r>
      <w:proofErr w:type="gramStart"/>
      <w:r w:rsidRPr="006A0AD5">
        <w:rPr>
          <w:rFonts w:eastAsia="隶书"/>
          <w:sz w:val="24"/>
        </w:rPr>
        <w:t>作出</w:t>
      </w:r>
      <w:proofErr w:type="gramEnd"/>
      <w:r w:rsidRPr="006A0AD5">
        <w:rPr>
          <w:rFonts w:eastAsia="隶书"/>
          <w:sz w:val="24"/>
        </w:rPr>
        <w:t>书面说明并提供相应的证明材料。投标人不能合理说明或不能提供相应证明材料的，评标委员会应认定该投标人以低于成本报价竞标，并否决其投标。</w:t>
      </w:r>
    </w:p>
    <w:p w14:paraId="3E994A8B" w14:textId="77777777" w:rsidR="000D668E" w:rsidRPr="006A0AD5" w:rsidRDefault="000D668E" w:rsidP="000D668E">
      <w:pPr>
        <w:pStyle w:val="1"/>
        <w:spacing w:before="240" w:after="240" w:line="240" w:lineRule="atLeast"/>
        <w:rPr>
          <w:rFonts w:eastAsia="黑体"/>
          <w:b w:val="0"/>
          <w:sz w:val="24"/>
          <w:szCs w:val="24"/>
        </w:rPr>
      </w:pPr>
      <w:bookmarkStart w:id="778" w:name="_Toc501257183"/>
      <w:bookmarkStart w:id="779" w:name="_Toc517789294"/>
      <w:r w:rsidRPr="006A0AD5">
        <w:rPr>
          <w:rFonts w:eastAsia="黑体"/>
          <w:b w:val="0"/>
          <w:sz w:val="24"/>
          <w:szCs w:val="24"/>
        </w:rPr>
        <w:t xml:space="preserve">3.5 </w:t>
      </w:r>
      <w:r w:rsidRPr="006A0AD5">
        <w:rPr>
          <w:rFonts w:eastAsia="黑体"/>
          <w:b w:val="0"/>
          <w:sz w:val="24"/>
          <w:szCs w:val="24"/>
        </w:rPr>
        <w:t>投标文件相关信息的核查</w:t>
      </w:r>
      <w:bookmarkEnd w:id="778"/>
      <w:bookmarkEnd w:id="779"/>
    </w:p>
    <w:p w14:paraId="19CD901D" w14:textId="77777777" w:rsidR="000D668E" w:rsidRPr="006A0AD5" w:rsidRDefault="000D668E" w:rsidP="00045ED3">
      <w:pPr>
        <w:spacing w:line="400" w:lineRule="atLeast"/>
        <w:ind w:firstLineChars="200" w:firstLine="480"/>
        <w:rPr>
          <w:rFonts w:eastAsia="隶书"/>
          <w:sz w:val="24"/>
        </w:rPr>
      </w:pPr>
      <w:r w:rsidRPr="006A0AD5">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14:paraId="7E1E654C"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lastRenderedPageBreak/>
        <w:t>（</w:t>
      </w:r>
      <w:r w:rsidRPr="006A0AD5">
        <w:rPr>
          <w:rFonts w:eastAsia="隶书"/>
          <w:sz w:val="24"/>
        </w:rPr>
        <w:t>1</w:t>
      </w:r>
      <w:r w:rsidRPr="006A0AD5">
        <w:rPr>
          <w:rFonts w:eastAsia="隶书"/>
          <w:sz w:val="24"/>
        </w:rPr>
        <w:t>）有下列情形之一的，属于投标人相互串通投标：</w:t>
      </w:r>
    </w:p>
    <w:p w14:paraId="6F2120B9"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a.</w:t>
      </w:r>
      <w:r w:rsidRPr="006A0AD5">
        <w:rPr>
          <w:rFonts w:eastAsia="隶书"/>
          <w:sz w:val="24"/>
        </w:rPr>
        <w:t>投标人之间协商投标报价等投标文件的实质性内容；</w:t>
      </w:r>
    </w:p>
    <w:p w14:paraId="64F14CD2"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b.</w:t>
      </w:r>
      <w:r w:rsidRPr="006A0AD5">
        <w:rPr>
          <w:rFonts w:eastAsia="隶书"/>
          <w:sz w:val="24"/>
        </w:rPr>
        <w:t>投标人之间约定中标人；</w:t>
      </w:r>
    </w:p>
    <w:p w14:paraId="181CF89F"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c.</w:t>
      </w:r>
      <w:r w:rsidRPr="006A0AD5">
        <w:rPr>
          <w:rFonts w:eastAsia="隶书"/>
          <w:sz w:val="24"/>
        </w:rPr>
        <w:t>投标人之间约定部分投标人放弃投标或中标；</w:t>
      </w:r>
    </w:p>
    <w:p w14:paraId="2A7AA78E"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d.</w:t>
      </w:r>
      <w:r w:rsidRPr="006A0AD5">
        <w:rPr>
          <w:rFonts w:eastAsia="隶书"/>
          <w:sz w:val="24"/>
        </w:rPr>
        <w:t>属于同一集团、协会、商会等组织成员的投标人按照该组织要求协同投标；</w:t>
      </w:r>
    </w:p>
    <w:p w14:paraId="3E7ACA7A"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e.</w:t>
      </w:r>
      <w:r w:rsidRPr="006A0AD5">
        <w:rPr>
          <w:rFonts w:eastAsia="隶书"/>
          <w:sz w:val="24"/>
        </w:rPr>
        <w:t>投标人之间为谋取中标或排斥特定投标人而采取的其他联合行动。</w:t>
      </w:r>
    </w:p>
    <w:p w14:paraId="07B686A3"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w:t>
      </w:r>
      <w:r w:rsidRPr="006A0AD5">
        <w:rPr>
          <w:rFonts w:eastAsia="隶书"/>
          <w:sz w:val="24"/>
        </w:rPr>
        <w:t>2</w:t>
      </w:r>
      <w:r w:rsidRPr="006A0AD5">
        <w:rPr>
          <w:rFonts w:eastAsia="隶书"/>
          <w:sz w:val="24"/>
        </w:rPr>
        <w:t>）有下列情形之一的，视为投标人相互串通投标：</w:t>
      </w:r>
    </w:p>
    <w:p w14:paraId="0057C64E"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a.</w:t>
      </w:r>
      <w:r w:rsidRPr="006A0AD5">
        <w:rPr>
          <w:rFonts w:eastAsia="隶书"/>
          <w:sz w:val="24"/>
        </w:rPr>
        <w:t>不同投标人的投标文件由同一单位或个人编制；</w:t>
      </w:r>
    </w:p>
    <w:p w14:paraId="425F3C75"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b.</w:t>
      </w:r>
      <w:r w:rsidRPr="006A0AD5">
        <w:rPr>
          <w:rFonts w:eastAsia="隶书"/>
          <w:sz w:val="24"/>
        </w:rPr>
        <w:t>不同投标人委托同一单位或个人办理投标事宜；</w:t>
      </w:r>
    </w:p>
    <w:p w14:paraId="5A9F2F18"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c.</w:t>
      </w:r>
      <w:r w:rsidRPr="006A0AD5">
        <w:rPr>
          <w:rFonts w:eastAsia="隶书"/>
          <w:sz w:val="24"/>
        </w:rPr>
        <w:t>不同投标人的投标文件载明的项目管理成员为同一人；</w:t>
      </w:r>
    </w:p>
    <w:p w14:paraId="27DE84BC"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d.</w:t>
      </w:r>
      <w:r w:rsidRPr="006A0AD5">
        <w:rPr>
          <w:rFonts w:eastAsia="隶书"/>
          <w:sz w:val="24"/>
        </w:rPr>
        <w:t>不同投标人的投标文件异常一致或投标报价呈规律性差异；</w:t>
      </w:r>
    </w:p>
    <w:p w14:paraId="1E96F20C"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e.</w:t>
      </w:r>
      <w:r w:rsidRPr="006A0AD5">
        <w:rPr>
          <w:rFonts w:eastAsia="隶书"/>
          <w:sz w:val="24"/>
        </w:rPr>
        <w:t>不同投标人的投标文件相互混装；</w:t>
      </w:r>
    </w:p>
    <w:p w14:paraId="1FD0705B"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f.</w:t>
      </w:r>
      <w:r w:rsidRPr="006A0AD5">
        <w:rPr>
          <w:rFonts w:eastAsia="隶书"/>
          <w:sz w:val="24"/>
        </w:rPr>
        <w:t>不同投标人的投标保证金从同一单位或个人的账户转出。</w:t>
      </w:r>
    </w:p>
    <w:p w14:paraId="1A731D2A"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w:t>
      </w:r>
      <w:r w:rsidRPr="006A0AD5">
        <w:rPr>
          <w:rFonts w:eastAsia="隶书"/>
          <w:sz w:val="24"/>
        </w:rPr>
        <w:t>3</w:t>
      </w:r>
      <w:r w:rsidRPr="006A0AD5">
        <w:rPr>
          <w:rFonts w:eastAsia="隶书"/>
          <w:sz w:val="24"/>
        </w:rPr>
        <w:t>）有下列情形之一的，属于招标人与投标人串通投标：</w:t>
      </w:r>
    </w:p>
    <w:p w14:paraId="4D32A062"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a.</w:t>
      </w:r>
      <w:r w:rsidRPr="006A0AD5">
        <w:rPr>
          <w:rFonts w:eastAsia="隶书"/>
          <w:sz w:val="24"/>
        </w:rPr>
        <w:t>招标人在开标前开启投标文件并将有关信息泄露给其他投标人</w:t>
      </w:r>
      <w:r w:rsidRPr="006A0AD5">
        <w:rPr>
          <w:rFonts w:eastAsia="隶书"/>
          <w:sz w:val="24"/>
        </w:rPr>
        <w:t>;</w:t>
      </w:r>
    </w:p>
    <w:p w14:paraId="2A3FBE6C"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b.</w:t>
      </w:r>
      <w:r w:rsidRPr="006A0AD5">
        <w:rPr>
          <w:rFonts w:eastAsia="隶书"/>
          <w:sz w:val="24"/>
        </w:rPr>
        <w:t>招标人直接或间接向投标人泄露标底、评标委员会成员等信息；</w:t>
      </w:r>
    </w:p>
    <w:p w14:paraId="6A790182"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c.</w:t>
      </w:r>
      <w:r w:rsidRPr="006A0AD5">
        <w:rPr>
          <w:rFonts w:eastAsia="隶书"/>
          <w:sz w:val="24"/>
        </w:rPr>
        <w:t>招标人明示或暗示投标人压低或抬高投标报价；</w:t>
      </w:r>
    </w:p>
    <w:p w14:paraId="3F3BD4FC"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d.</w:t>
      </w:r>
      <w:r w:rsidRPr="006A0AD5">
        <w:rPr>
          <w:rFonts w:eastAsia="隶书"/>
          <w:sz w:val="24"/>
        </w:rPr>
        <w:t>招标人授意投标人撤换、修改投标文件；</w:t>
      </w:r>
    </w:p>
    <w:p w14:paraId="75668B94"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e.</w:t>
      </w:r>
      <w:r w:rsidRPr="006A0AD5">
        <w:rPr>
          <w:rFonts w:eastAsia="隶书"/>
          <w:sz w:val="24"/>
        </w:rPr>
        <w:t>招标人明示或暗示投标人为特定投标人中标提供方便；</w:t>
      </w:r>
    </w:p>
    <w:p w14:paraId="7A05AA44"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f.</w:t>
      </w:r>
      <w:r w:rsidRPr="006A0AD5">
        <w:rPr>
          <w:rFonts w:eastAsia="隶书"/>
          <w:sz w:val="24"/>
        </w:rPr>
        <w:t>招标人与投标人为谋求特定投标人中标而采取的其他串通行为。</w:t>
      </w:r>
    </w:p>
    <w:p w14:paraId="4661FC7F"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w:t>
      </w:r>
      <w:r w:rsidRPr="006A0AD5">
        <w:rPr>
          <w:rFonts w:eastAsia="隶书"/>
          <w:sz w:val="24"/>
        </w:rPr>
        <w:t>4</w:t>
      </w:r>
      <w:r w:rsidRPr="006A0AD5">
        <w:rPr>
          <w:rFonts w:eastAsia="隶书"/>
          <w:sz w:val="24"/>
        </w:rPr>
        <w:t>）投标人有下列情形之一的，属于弄虚作假的行为：</w:t>
      </w:r>
    </w:p>
    <w:p w14:paraId="38206F7A"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a.</w:t>
      </w:r>
      <w:r w:rsidRPr="006A0AD5">
        <w:rPr>
          <w:rFonts w:eastAsia="隶书"/>
          <w:sz w:val="24"/>
        </w:rPr>
        <w:t>使用通过受让或租借等方式获取的资格、资质证书投标；</w:t>
      </w:r>
    </w:p>
    <w:p w14:paraId="4F615EE8"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b.</w:t>
      </w:r>
      <w:r w:rsidRPr="006A0AD5">
        <w:rPr>
          <w:rFonts w:eastAsia="隶书"/>
          <w:sz w:val="24"/>
        </w:rPr>
        <w:t>使用伪造、变造的许可证件；</w:t>
      </w:r>
    </w:p>
    <w:p w14:paraId="6582BDF9"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c.</w:t>
      </w:r>
      <w:r w:rsidRPr="006A0AD5">
        <w:rPr>
          <w:rFonts w:eastAsia="隶书"/>
          <w:sz w:val="24"/>
        </w:rPr>
        <w:t>提供虚假的财务状况或业绩；</w:t>
      </w:r>
    </w:p>
    <w:p w14:paraId="63BEF589"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d.</w:t>
      </w:r>
      <w:r w:rsidRPr="006A0AD5">
        <w:rPr>
          <w:rFonts w:eastAsia="隶书"/>
          <w:sz w:val="24"/>
        </w:rPr>
        <w:t>提供虚假的项目负责人或主要技术人员简历、劳动关系证明；</w:t>
      </w:r>
    </w:p>
    <w:p w14:paraId="2FDE812E"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e.</w:t>
      </w:r>
      <w:r w:rsidRPr="006A0AD5">
        <w:rPr>
          <w:rFonts w:eastAsia="隶书"/>
          <w:sz w:val="24"/>
        </w:rPr>
        <w:t>提供虚假的信用状况；</w:t>
      </w:r>
    </w:p>
    <w:p w14:paraId="060E9795"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f.</w:t>
      </w:r>
      <w:r w:rsidRPr="006A0AD5">
        <w:rPr>
          <w:rFonts w:eastAsia="隶书"/>
          <w:sz w:val="24"/>
        </w:rPr>
        <w:t>其他弄虚作假的行为。</w:t>
      </w:r>
    </w:p>
    <w:p w14:paraId="78D9E8BF" w14:textId="77777777" w:rsidR="000D668E" w:rsidRPr="006A0AD5" w:rsidRDefault="000D668E" w:rsidP="000D668E">
      <w:pPr>
        <w:pStyle w:val="1"/>
        <w:spacing w:before="240" w:after="240" w:line="400" w:lineRule="atLeast"/>
        <w:rPr>
          <w:rFonts w:eastAsia="黑体"/>
          <w:b w:val="0"/>
          <w:sz w:val="24"/>
          <w:szCs w:val="24"/>
        </w:rPr>
      </w:pPr>
      <w:bookmarkStart w:id="780" w:name="_Toc501257184"/>
      <w:bookmarkStart w:id="781" w:name="_Toc517789295"/>
      <w:r w:rsidRPr="006A0AD5">
        <w:rPr>
          <w:rFonts w:eastAsia="黑体"/>
          <w:b w:val="0"/>
          <w:sz w:val="24"/>
          <w:szCs w:val="24"/>
        </w:rPr>
        <w:t xml:space="preserve">3.6 </w:t>
      </w:r>
      <w:r w:rsidRPr="006A0AD5">
        <w:rPr>
          <w:rFonts w:eastAsia="黑体"/>
          <w:b w:val="0"/>
          <w:sz w:val="24"/>
          <w:szCs w:val="24"/>
        </w:rPr>
        <w:t>投标文件的澄清和说明</w:t>
      </w:r>
      <w:bookmarkEnd w:id="780"/>
      <w:bookmarkEnd w:id="781"/>
    </w:p>
    <w:p w14:paraId="5AC2DB60"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3.6.1 </w:t>
      </w:r>
      <w:r w:rsidRPr="006A0AD5">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0066D29D"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3.6.2 </w:t>
      </w:r>
      <w:r w:rsidRPr="006A0AD5">
        <w:rPr>
          <w:rFonts w:eastAsia="隶书"/>
          <w:sz w:val="24"/>
        </w:rPr>
        <w:t>澄清和说明不得超出投标文件的范围或改变投标文件的实质性内容（算术</w:t>
      </w:r>
      <w:r w:rsidRPr="006A0AD5">
        <w:rPr>
          <w:rFonts w:eastAsia="隶书"/>
          <w:sz w:val="24"/>
        </w:rPr>
        <w:lastRenderedPageBreak/>
        <w:t>性错误的修正除外）。投标人的书面澄清、说明属于投标文件的组成部分。</w:t>
      </w:r>
    </w:p>
    <w:p w14:paraId="03AA7142"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3.6.3 </w:t>
      </w:r>
      <w:r w:rsidRPr="006A0AD5">
        <w:rPr>
          <w:rFonts w:eastAsia="隶书"/>
          <w:sz w:val="24"/>
        </w:rPr>
        <w:t>评标委员会不得暗示或诱导投标人</w:t>
      </w:r>
      <w:proofErr w:type="gramStart"/>
      <w:r w:rsidRPr="006A0AD5">
        <w:rPr>
          <w:rFonts w:eastAsia="隶书"/>
          <w:sz w:val="24"/>
        </w:rPr>
        <w:t>作出</w:t>
      </w:r>
      <w:proofErr w:type="gramEnd"/>
      <w:r w:rsidRPr="006A0AD5">
        <w:rPr>
          <w:rFonts w:eastAsia="隶书"/>
          <w:sz w:val="24"/>
        </w:rPr>
        <w:t>澄清、说明，对投标人提交的澄清、说明有疑问的，可以要求投标人进一步澄清或说明，直至满足评标委员会的要求。</w:t>
      </w:r>
    </w:p>
    <w:p w14:paraId="3CC7A880"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3.6.4 </w:t>
      </w:r>
      <w:r w:rsidRPr="006A0AD5">
        <w:rPr>
          <w:rFonts w:eastAsia="隶书"/>
          <w:sz w:val="24"/>
        </w:rPr>
        <w:t>凡超出招标文件规定的或给</w:t>
      </w:r>
      <w:r w:rsidR="008D66DB" w:rsidRPr="006A0AD5">
        <w:rPr>
          <w:rFonts w:eastAsia="隶书"/>
          <w:sz w:val="24"/>
        </w:rPr>
        <w:t>委托人</w:t>
      </w:r>
      <w:r w:rsidRPr="006A0AD5">
        <w:rPr>
          <w:rFonts w:eastAsia="隶书"/>
          <w:sz w:val="24"/>
        </w:rPr>
        <w:t>带来未曾要求的利益的变化、偏差或其他因素在评标时不予考虑。</w:t>
      </w:r>
    </w:p>
    <w:p w14:paraId="52980F33" w14:textId="77777777" w:rsidR="000D668E" w:rsidRPr="006A0AD5" w:rsidRDefault="000D668E" w:rsidP="000D668E">
      <w:pPr>
        <w:pStyle w:val="1"/>
        <w:spacing w:before="240" w:after="240" w:line="400" w:lineRule="atLeast"/>
        <w:rPr>
          <w:rFonts w:eastAsia="黑体"/>
          <w:b w:val="0"/>
          <w:sz w:val="24"/>
          <w:szCs w:val="24"/>
        </w:rPr>
      </w:pPr>
      <w:bookmarkStart w:id="782" w:name="_Toc501257185"/>
      <w:bookmarkStart w:id="783" w:name="_Toc517789296"/>
      <w:r w:rsidRPr="006A0AD5">
        <w:rPr>
          <w:rFonts w:eastAsia="黑体"/>
          <w:b w:val="0"/>
          <w:sz w:val="24"/>
          <w:szCs w:val="24"/>
        </w:rPr>
        <w:t xml:space="preserve">3.7 </w:t>
      </w:r>
      <w:r w:rsidRPr="006A0AD5">
        <w:rPr>
          <w:rFonts w:eastAsia="黑体"/>
          <w:b w:val="0"/>
          <w:sz w:val="24"/>
          <w:szCs w:val="24"/>
        </w:rPr>
        <w:t>不得否决投标的情形</w:t>
      </w:r>
      <w:bookmarkEnd w:id="782"/>
      <w:bookmarkEnd w:id="783"/>
    </w:p>
    <w:p w14:paraId="2E8C0347"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投标文件存在第二章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第</w:t>
      </w:r>
      <w:r w:rsidRPr="006A0AD5">
        <w:rPr>
          <w:rFonts w:eastAsia="隶书"/>
          <w:sz w:val="24"/>
        </w:rPr>
        <w:t>1.12.3</w:t>
      </w:r>
      <w:r w:rsidRPr="006A0AD5">
        <w:rPr>
          <w:rFonts w:eastAsia="隶书"/>
          <w:sz w:val="24"/>
        </w:rPr>
        <w:t>项所列情形的，均视为细微偏差，评标委员会不得否决投标人的投标，应按照第二章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第</w:t>
      </w:r>
      <w:r w:rsidRPr="006A0AD5">
        <w:rPr>
          <w:rFonts w:eastAsia="隶书"/>
          <w:sz w:val="24"/>
        </w:rPr>
        <w:t>1.12.4</w:t>
      </w:r>
      <w:r w:rsidRPr="006A0AD5">
        <w:rPr>
          <w:rFonts w:eastAsia="隶书"/>
          <w:sz w:val="24"/>
        </w:rPr>
        <w:t>项规定的原则处理。</w:t>
      </w:r>
    </w:p>
    <w:p w14:paraId="4C6675E9" w14:textId="77777777" w:rsidR="000D668E" w:rsidRPr="006A0AD5" w:rsidRDefault="000D668E" w:rsidP="000D668E">
      <w:pPr>
        <w:pStyle w:val="1"/>
        <w:spacing w:before="240" w:after="240" w:line="240" w:lineRule="atLeast"/>
        <w:rPr>
          <w:rFonts w:eastAsia="黑体"/>
          <w:b w:val="0"/>
          <w:sz w:val="24"/>
          <w:szCs w:val="24"/>
        </w:rPr>
      </w:pPr>
      <w:bookmarkStart w:id="784" w:name="_Toc501257186"/>
      <w:bookmarkStart w:id="785" w:name="_Toc517789297"/>
      <w:r w:rsidRPr="006A0AD5">
        <w:rPr>
          <w:rFonts w:eastAsia="黑体"/>
          <w:b w:val="0"/>
          <w:sz w:val="24"/>
          <w:szCs w:val="24"/>
        </w:rPr>
        <w:t xml:space="preserve">3.8 </w:t>
      </w:r>
      <w:r w:rsidRPr="006A0AD5">
        <w:rPr>
          <w:rFonts w:eastAsia="黑体"/>
          <w:b w:val="0"/>
          <w:sz w:val="24"/>
          <w:szCs w:val="24"/>
        </w:rPr>
        <w:t>评标结果</w:t>
      </w:r>
      <w:bookmarkEnd w:id="784"/>
      <w:bookmarkEnd w:id="785"/>
    </w:p>
    <w:p w14:paraId="11C6518D" w14:textId="77777777" w:rsidR="000D668E" w:rsidRPr="006A0AD5" w:rsidRDefault="000D668E" w:rsidP="000D668E">
      <w:pPr>
        <w:spacing w:line="400" w:lineRule="atLeast"/>
        <w:ind w:firstLineChars="200" w:firstLine="480"/>
        <w:rPr>
          <w:rFonts w:eastAsia="隶书"/>
          <w:sz w:val="24"/>
        </w:rPr>
      </w:pPr>
      <w:r w:rsidRPr="006A0AD5">
        <w:rPr>
          <w:rFonts w:eastAsia="隶书"/>
          <w:sz w:val="24"/>
        </w:rPr>
        <w:t xml:space="preserve">3.8.1 </w:t>
      </w:r>
      <w:r w:rsidRPr="006A0AD5">
        <w:rPr>
          <w:rFonts w:eastAsia="隶书"/>
          <w:sz w:val="24"/>
        </w:rPr>
        <w:t>除第二章</w:t>
      </w:r>
      <w:r w:rsidRPr="006A0AD5">
        <w:rPr>
          <w:rFonts w:eastAsia="隶书"/>
          <w:sz w:val="24"/>
        </w:rPr>
        <w:t>“</w:t>
      </w:r>
      <w:r w:rsidRPr="006A0AD5">
        <w:rPr>
          <w:rFonts w:eastAsia="隶书"/>
          <w:sz w:val="24"/>
        </w:rPr>
        <w:t>投标人须知</w:t>
      </w:r>
      <w:r w:rsidRPr="006A0AD5">
        <w:rPr>
          <w:rFonts w:eastAsia="隶书"/>
          <w:sz w:val="24"/>
        </w:rPr>
        <w:t>”</w:t>
      </w:r>
      <w:r w:rsidRPr="006A0AD5">
        <w:rPr>
          <w:rFonts w:eastAsia="隶书"/>
          <w:sz w:val="24"/>
        </w:rPr>
        <w:t>前附表授权直接确定中标人外，评标委员会按照经评审的价格由低到高的顺序推荐中标候选人，并标明排序。</w:t>
      </w:r>
    </w:p>
    <w:p w14:paraId="003342E7" w14:textId="77777777" w:rsidR="002E16E7" w:rsidRPr="006A0AD5" w:rsidRDefault="000D668E" w:rsidP="000D668E">
      <w:pPr>
        <w:spacing w:line="400" w:lineRule="atLeast"/>
        <w:ind w:firstLineChars="200" w:firstLine="480"/>
        <w:rPr>
          <w:rFonts w:eastAsia="隶书"/>
          <w:sz w:val="24"/>
        </w:rPr>
      </w:pPr>
      <w:r w:rsidRPr="006A0AD5">
        <w:rPr>
          <w:rFonts w:eastAsia="隶书"/>
          <w:sz w:val="24"/>
        </w:rPr>
        <w:t xml:space="preserve">3.8.2 </w:t>
      </w:r>
      <w:r w:rsidRPr="006A0AD5">
        <w:rPr>
          <w:rFonts w:eastAsia="隶书"/>
          <w:sz w:val="24"/>
        </w:rPr>
        <w:t>评标委员会完成评标后，应向招标人提交书面评标报告。</w:t>
      </w:r>
      <w:bookmarkEnd w:id="761"/>
    </w:p>
    <w:p w14:paraId="499A3FA1" w14:textId="77777777" w:rsidR="002E16E7" w:rsidRPr="006A0AD5" w:rsidRDefault="002E16E7">
      <w:pPr>
        <w:widowControl/>
        <w:jc w:val="left"/>
        <w:rPr>
          <w:rFonts w:eastAsia="隶书"/>
          <w:sz w:val="24"/>
        </w:rPr>
      </w:pPr>
      <w:r w:rsidRPr="006A0AD5">
        <w:rPr>
          <w:rFonts w:eastAsia="隶书"/>
          <w:sz w:val="24"/>
        </w:rPr>
        <w:br w:type="page"/>
      </w:r>
    </w:p>
    <w:bookmarkEnd w:id="682"/>
    <w:bookmarkEnd w:id="683"/>
    <w:p w14:paraId="3D87E7AB" w14:textId="77777777" w:rsidR="00EC3383" w:rsidRPr="006A0AD5" w:rsidRDefault="00EC3383" w:rsidP="00007799">
      <w:pPr>
        <w:spacing w:line="440" w:lineRule="atLeast"/>
        <w:jc w:val="center"/>
        <w:rPr>
          <w:rFonts w:eastAsia="黑体"/>
          <w:sz w:val="29"/>
          <w:szCs w:val="29"/>
        </w:rPr>
      </w:pPr>
    </w:p>
    <w:p w14:paraId="21CF6DBB" w14:textId="77777777" w:rsidR="00EC3383" w:rsidRPr="006A0AD5" w:rsidRDefault="00EC3383" w:rsidP="00007799">
      <w:pPr>
        <w:spacing w:line="440" w:lineRule="atLeast"/>
        <w:jc w:val="center"/>
        <w:rPr>
          <w:rFonts w:eastAsia="黑体"/>
          <w:sz w:val="29"/>
          <w:szCs w:val="29"/>
        </w:rPr>
      </w:pPr>
    </w:p>
    <w:p w14:paraId="2DB153E9" w14:textId="77777777" w:rsidR="00DD6DAB" w:rsidRPr="006A0AD5" w:rsidRDefault="00DD6DAB" w:rsidP="00007799">
      <w:pPr>
        <w:spacing w:line="440" w:lineRule="atLeast"/>
        <w:jc w:val="center"/>
        <w:rPr>
          <w:rFonts w:eastAsia="黑体"/>
          <w:sz w:val="29"/>
          <w:szCs w:val="29"/>
        </w:rPr>
      </w:pPr>
    </w:p>
    <w:p w14:paraId="06ECD53C" w14:textId="77777777" w:rsidR="006E4AFD" w:rsidRPr="006A0AD5" w:rsidRDefault="006E4AFD" w:rsidP="00007799">
      <w:pPr>
        <w:spacing w:line="440" w:lineRule="atLeast"/>
        <w:jc w:val="center"/>
        <w:rPr>
          <w:rFonts w:eastAsia="黑体"/>
          <w:sz w:val="29"/>
          <w:szCs w:val="29"/>
        </w:rPr>
      </w:pPr>
    </w:p>
    <w:p w14:paraId="46BD0C21" w14:textId="77777777" w:rsidR="006E4AFD" w:rsidRPr="006A0AD5" w:rsidRDefault="006E4AFD" w:rsidP="00007799">
      <w:pPr>
        <w:spacing w:line="440" w:lineRule="atLeast"/>
        <w:jc w:val="center"/>
        <w:rPr>
          <w:rFonts w:eastAsia="黑体"/>
          <w:sz w:val="29"/>
          <w:szCs w:val="29"/>
        </w:rPr>
      </w:pPr>
    </w:p>
    <w:p w14:paraId="5D8723B4" w14:textId="77777777" w:rsidR="006E4AFD" w:rsidRPr="006A0AD5" w:rsidRDefault="006E4AFD" w:rsidP="00007799">
      <w:pPr>
        <w:spacing w:line="440" w:lineRule="atLeast"/>
        <w:jc w:val="center"/>
        <w:rPr>
          <w:rFonts w:eastAsia="黑体"/>
          <w:sz w:val="29"/>
          <w:szCs w:val="29"/>
        </w:rPr>
      </w:pPr>
    </w:p>
    <w:p w14:paraId="2471A8CD" w14:textId="77777777" w:rsidR="006E4AFD" w:rsidRPr="006A0AD5" w:rsidRDefault="006E4AFD" w:rsidP="00007799">
      <w:pPr>
        <w:spacing w:line="440" w:lineRule="atLeast"/>
        <w:jc w:val="center"/>
        <w:rPr>
          <w:rFonts w:eastAsia="黑体"/>
          <w:sz w:val="29"/>
          <w:szCs w:val="29"/>
        </w:rPr>
      </w:pPr>
    </w:p>
    <w:p w14:paraId="37659657" w14:textId="77777777" w:rsidR="002C6A7D" w:rsidRPr="006A0AD5" w:rsidRDefault="002C6A7D" w:rsidP="00007799">
      <w:pPr>
        <w:spacing w:line="440" w:lineRule="atLeast"/>
        <w:jc w:val="center"/>
        <w:rPr>
          <w:rFonts w:eastAsia="黑体"/>
          <w:sz w:val="29"/>
          <w:szCs w:val="29"/>
        </w:rPr>
      </w:pPr>
    </w:p>
    <w:p w14:paraId="4F456797" w14:textId="77777777" w:rsidR="006E4AFD" w:rsidRPr="006A0AD5" w:rsidRDefault="006E4AFD" w:rsidP="00007799">
      <w:pPr>
        <w:spacing w:line="440" w:lineRule="atLeast"/>
        <w:jc w:val="center"/>
        <w:rPr>
          <w:rFonts w:eastAsia="黑体"/>
          <w:sz w:val="29"/>
          <w:szCs w:val="29"/>
        </w:rPr>
      </w:pPr>
    </w:p>
    <w:p w14:paraId="34A3D97B" w14:textId="77777777" w:rsidR="006E4AFD" w:rsidRPr="006A0AD5" w:rsidRDefault="006E4AFD" w:rsidP="00007799">
      <w:pPr>
        <w:spacing w:line="440" w:lineRule="atLeast"/>
        <w:jc w:val="center"/>
        <w:rPr>
          <w:rFonts w:eastAsia="黑体"/>
          <w:sz w:val="29"/>
          <w:szCs w:val="29"/>
        </w:rPr>
      </w:pPr>
    </w:p>
    <w:p w14:paraId="0CDB246B" w14:textId="77777777" w:rsidR="00F41113" w:rsidRPr="006A0AD5" w:rsidRDefault="00F41113" w:rsidP="00007799">
      <w:pPr>
        <w:pStyle w:val="1"/>
        <w:spacing w:before="240" w:after="240" w:line="440" w:lineRule="atLeast"/>
        <w:jc w:val="center"/>
        <w:rPr>
          <w:rFonts w:eastAsia="黑体"/>
          <w:b w:val="0"/>
          <w:sz w:val="56"/>
          <w:szCs w:val="56"/>
        </w:rPr>
      </w:pPr>
      <w:bookmarkStart w:id="786" w:name="_Toc234832964"/>
      <w:bookmarkStart w:id="787" w:name="_Toc510015753"/>
      <w:r w:rsidRPr="006A0AD5">
        <w:rPr>
          <w:rFonts w:eastAsia="黑体"/>
          <w:b w:val="0"/>
          <w:sz w:val="56"/>
          <w:szCs w:val="56"/>
        </w:rPr>
        <w:t>第四章</w:t>
      </w:r>
      <w:r w:rsidRPr="006A0AD5">
        <w:rPr>
          <w:rFonts w:eastAsia="黑体"/>
          <w:b w:val="0"/>
          <w:sz w:val="56"/>
          <w:szCs w:val="56"/>
        </w:rPr>
        <w:t xml:space="preserve">  </w:t>
      </w:r>
      <w:r w:rsidRPr="006A0AD5">
        <w:rPr>
          <w:rFonts w:eastAsia="黑体"/>
          <w:b w:val="0"/>
          <w:sz w:val="56"/>
          <w:szCs w:val="56"/>
        </w:rPr>
        <w:t>合同条款及格式</w:t>
      </w:r>
      <w:bookmarkEnd w:id="786"/>
      <w:bookmarkEnd w:id="787"/>
    </w:p>
    <w:p w14:paraId="4E10E374" w14:textId="77777777" w:rsidR="00F41113" w:rsidRPr="006A0AD5" w:rsidRDefault="00F41113" w:rsidP="00007799">
      <w:pPr>
        <w:spacing w:line="440" w:lineRule="atLeast"/>
        <w:rPr>
          <w:rFonts w:eastAsia="黑体"/>
          <w:sz w:val="20"/>
          <w:szCs w:val="20"/>
        </w:rPr>
      </w:pPr>
    </w:p>
    <w:p w14:paraId="78F2B706" w14:textId="77777777" w:rsidR="00F41113" w:rsidRPr="006A0AD5" w:rsidRDefault="00D80558" w:rsidP="00007799">
      <w:pPr>
        <w:spacing w:line="440" w:lineRule="atLeast"/>
        <w:rPr>
          <w:rFonts w:eastAsia="黑体"/>
          <w:sz w:val="20"/>
          <w:szCs w:val="20"/>
        </w:rPr>
      </w:pPr>
      <w:r w:rsidRPr="006A0AD5">
        <w:rPr>
          <w:rFonts w:eastAsia="黑体"/>
          <w:sz w:val="20"/>
          <w:szCs w:val="20"/>
        </w:rPr>
        <w:br w:type="page"/>
      </w:r>
    </w:p>
    <w:p w14:paraId="126451E0" w14:textId="77777777" w:rsidR="00F41113" w:rsidRPr="006A0AD5" w:rsidRDefault="00F41113" w:rsidP="00007799">
      <w:pPr>
        <w:spacing w:line="440" w:lineRule="atLeast"/>
        <w:rPr>
          <w:rFonts w:eastAsia="黑体"/>
          <w:sz w:val="20"/>
          <w:szCs w:val="20"/>
        </w:rPr>
      </w:pPr>
    </w:p>
    <w:p w14:paraId="2DA5B90C" w14:textId="77777777" w:rsidR="00D80558" w:rsidRPr="006A0AD5" w:rsidRDefault="00D80558" w:rsidP="00007799">
      <w:pPr>
        <w:spacing w:line="440" w:lineRule="atLeast"/>
        <w:ind w:firstLineChars="200" w:firstLine="440"/>
        <w:jc w:val="center"/>
        <w:rPr>
          <w:sz w:val="22"/>
          <w:szCs w:val="21"/>
        </w:rPr>
      </w:pPr>
      <w:bookmarkStart w:id="788" w:name="_Toc234832965"/>
    </w:p>
    <w:p w14:paraId="49B8BD74" w14:textId="77777777" w:rsidR="00D80558" w:rsidRPr="006A0AD5" w:rsidRDefault="00D80558" w:rsidP="00007799">
      <w:pPr>
        <w:spacing w:line="440" w:lineRule="atLeast"/>
        <w:ind w:firstLineChars="200" w:firstLine="440"/>
        <w:jc w:val="center"/>
        <w:rPr>
          <w:sz w:val="22"/>
          <w:szCs w:val="21"/>
        </w:rPr>
      </w:pPr>
    </w:p>
    <w:p w14:paraId="4F48D88A" w14:textId="77777777" w:rsidR="00C95F9A" w:rsidRPr="006A0AD5" w:rsidRDefault="00C95F9A" w:rsidP="00007799">
      <w:pPr>
        <w:spacing w:line="440" w:lineRule="atLeast"/>
        <w:ind w:firstLineChars="200" w:firstLine="440"/>
        <w:jc w:val="center"/>
        <w:rPr>
          <w:sz w:val="22"/>
          <w:szCs w:val="21"/>
        </w:rPr>
      </w:pPr>
    </w:p>
    <w:p w14:paraId="38A81853" w14:textId="77777777" w:rsidR="00C038A3" w:rsidRPr="006A0AD5" w:rsidRDefault="00C038A3" w:rsidP="00007799">
      <w:pPr>
        <w:spacing w:line="440" w:lineRule="atLeast"/>
        <w:ind w:firstLineChars="200" w:firstLine="440"/>
        <w:jc w:val="center"/>
        <w:rPr>
          <w:sz w:val="22"/>
          <w:szCs w:val="21"/>
        </w:rPr>
      </w:pPr>
    </w:p>
    <w:p w14:paraId="23B9FB1A" w14:textId="77777777" w:rsidR="00C038A3" w:rsidRPr="006A0AD5" w:rsidRDefault="00C038A3" w:rsidP="00007799">
      <w:pPr>
        <w:spacing w:line="440" w:lineRule="atLeast"/>
        <w:ind w:firstLineChars="200" w:firstLine="440"/>
        <w:jc w:val="center"/>
        <w:rPr>
          <w:sz w:val="22"/>
          <w:szCs w:val="21"/>
        </w:rPr>
      </w:pPr>
    </w:p>
    <w:p w14:paraId="30E2CAD8" w14:textId="77777777" w:rsidR="00C038A3" w:rsidRPr="006A0AD5" w:rsidRDefault="00C038A3" w:rsidP="00007799">
      <w:pPr>
        <w:spacing w:line="440" w:lineRule="atLeast"/>
        <w:ind w:firstLineChars="200" w:firstLine="440"/>
        <w:jc w:val="center"/>
        <w:rPr>
          <w:sz w:val="22"/>
          <w:szCs w:val="21"/>
        </w:rPr>
      </w:pPr>
    </w:p>
    <w:p w14:paraId="078C955E" w14:textId="77777777" w:rsidR="00C038A3" w:rsidRPr="006A0AD5" w:rsidRDefault="00C038A3" w:rsidP="00007799">
      <w:pPr>
        <w:spacing w:line="440" w:lineRule="atLeast"/>
        <w:ind w:firstLineChars="200" w:firstLine="440"/>
        <w:jc w:val="center"/>
        <w:rPr>
          <w:sz w:val="22"/>
          <w:szCs w:val="21"/>
        </w:rPr>
      </w:pPr>
    </w:p>
    <w:p w14:paraId="374AE2E8" w14:textId="77777777" w:rsidR="00C038A3" w:rsidRPr="006A0AD5" w:rsidRDefault="00C038A3" w:rsidP="00007799">
      <w:pPr>
        <w:spacing w:line="440" w:lineRule="atLeast"/>
        <w:ind w:firstLineChars="200" w:firstLine="440"/>
        <w:jc w:val="center"/>
        <w:rPr>
          <w:sz w:val="22"/>
          <w:szCs w:val="21"/>
        </w:rPr>
      </w:pPr>
    </w:p>
    <w:p w14:paraId="4EEFBB1E" w14:textId="77777777" w:rsidR="00C95F9A" w:rsidRPr="006A0AD5" w:rsidRDefault="00C95F9A" w:rsidP="00007799">
      <w:pPr>
        <w:spacing w:line="440" w:lineRule="atLeast"/>
        <w:ind w:firstLineChars="200" w:firstLine="440"/>
        <w:jc w:val="center"/>
        <w:rPr>
          <w:sz w:val="22"/>
          <w:szCs w:val="21"/>
        </w:rPr>
      </w:pPr>
    </w:p>
    <w:p w14:paraId="5DEA49C2" w14:textId="77777777" w:rsidR="00D80558" w:rsidRPr="006A0AD5" w:rsidRDefault="00D80558" w:rsidP="00007799">
      <w:pPr>
        <w:spacing w:line="440" w:lineRule="atLeast"/>
        <w:ind w:firstLineChars="200" w:firstLine="440"/>
        <w:jc w:val="center"/>
        <w:rPr>
          <w:sz w:val="22"/>
          <w:szCs w:val="21"/>
        </w:rPr>
      </w:pPr>
    </w:p>
    <w:p w14:paraId="001C8BD8" w14:textId="77777777" w:rsidR="006E4AFD" w:rsidRPr="006A0AD5" w:rsidRDefault="00D80558" w:rsidP="00007799">
      <w:pPr>
        <w:pStyle w:val="1"/>
        <w:spacing w:before="240" w:after="240" w:line="440" w:lineRule="atLeast"/>
        <w:jc w:val="center"/>
        <w:rPr>
          <w:sz w:val="20"/>
          <w:szCs w:val="20"/>
        </w:rPr>
        <w:sectPr w:rsidR="006E4AFD" w:rsidRPr="006A0AD5" w:rsidSect="00DD733B">
          <w:headerReference w:type="even" r:id="rId33"/>
          <w:footerReference w:type="even" r:id="rId34"/>
          <w:footerReference w:type="default" r:id="rId35"/>
          <w:footnotePr>
            <w:numFmt w:val="decimalEnclosedCircleChinese"/>
            <w:numRestart w:val="eachPage"/>
          </w:footnotePr>
          <w:pgSz w:w="11907" w:h="16840" w:code="9"/>
          <w:pgMar w:top="1588" w:right="1588" w:bottom="1474" w:left="1644" w:header="851" w:footer="851" w:gutter="0"/>
          <w:cols w:space="425"/>
          <w:docGrid w:linePitch="312"/>
        </w:sectPr>
      </w:pPr>
      <w:bookmarkStart w:id="789" w:name="_Toc510015754"/>
      <w:r w:rsidRPr="006A0AD5">
        <w:rPr>
          <w:sz w:val="40"/>
          <w:szCs w:val="36"/>
        </w:rPr>
        <w:t>第一节</w:t>
      </w:r>
      <w:r w:rsidRPr="006A0AD5">
        <w:rPr>
          <w:sz w:val="40"/>
          <w:szCs w:val="36"/>
        </w:rPr>
        <w:t xml:space="preserve">  </w:t>
      </w:r>
      <w:r w:rsidRPr="006A0AD5">
        <w:rPr>
          <w:sz w:val="40"/>
          <w:szCs w:val="36"/>
        </w:rPr>
        <w:t>通用合同条款</w:t>
      </w:r>
      <w:bookmarkEnd w:id="789"/>
    </w:p>
    <w:p w14:paraId="622D9451" w14:textId="77777777" w:rsidR="009D7A16" w:rsidRPr="006A0AD5" w:rsidRDefault="009D7A16" w:rsidP="00007799">
      <w:pPr>
        <w:adjustRightInd w:val="0"/>
        <w:spacing w:line="440" w:lineRule="atLeast"/>
        <w:jc w:val="center"/>
        <w:textAlignment w:val="baseline"/>
        <w:outlineLvl w:val="1"/>
        <w:rPr>
          <w:b/>
          <w:sz w:val="32"/>
        </w:rPr>
      </w:pPr>
      <w:bookmarkStart w:id="790" w:name="_Toc512500857"/>
      <w:bookmarkStart w:id="791" w:name="_Toc512501005"/>
      <w:bookmarkStart w:id="792" w:name="_Toc513817600"/>
      <w:bookmarkStart w:id="793" w:name="_Toc506006059"/>
      <w:bookmarkStart w:id="794" w:name="_Toc508200340"/>
      <w:bookmarkStart w:id="795" w:name="_Toc508201277"/>
      <w:bookmarkStart w:id="796" w:name="_Toc492300638"/>
      <w:r w:rsidRPr="006A0AD5">
        <w:rPr>
          <w:rFonts w:eastAsia="黑体"/>
          <w:b/>
          <w:spacing w:val="1"/>
          <w:sz w:val="32"/>
          <w:szCs w:val="32"/>
        </w:rPr>
        <w:lastRenderedPageBreak/>
        <w:t>第一节</w:t>
      </w:r>
      <w:r w:rsidRPr="006A0AD5">
        <w:rPr>
          <w:rFonts w:eastAsia="黑体"/>
          <w:b/>
          <w:spacing w:val="1"/>
          <w:sz w:val="32"/>
          <w:szCs w:val="32"/>
        </w:rPr>
        <w:t xml:space="preserve"> </w:t>
      </w:r>
      <w:r w:rsidRPr="006A0AD5">
        <w:rPr>
          <w:rFonts w:eastAsia="黑体"/>
          <w:b/>
          <w:spacing w:val="1"/>
          <w:sz w:val="32"/>
          <w:szCs w:val="32"/>
        </w:rPr>
        <w:t>通用合同条款</w:t>
      </w:r>
      <w:bookmarkEnd w:id="790"/>
      <w:bookmarkEnd w:id="791"/>
      <w:bookmarkEnd w:id="792"/>
    </w:p>
    <w:p w14:paraId="099FBFC5" w14:textId="77777777" w:rsidR="00194885" w:rsidRPr="006A0AD5" w:rsidRDefault="00194885" w:rsidP="00007799">
      <w:pPr>
        <w:pStyle w:val="Normal9"/>
        <w:spacing w:before="260" w:after="260" w:line="440" w:lineRule="atLeast"/>
        <w:outlineLvl w:val="1"/>
        <w:rPr>
          <w:rFonts w:ascii="Times New Roman" w:eastAsia="宋体" w:hAnsi="Times New Roman"/>
          <w:sz w:val="24"/>
          <w:szCs w:val="24"/>
          <w:lang w:eastAsia="zh-CN"/>
        </w:rPr>
      </w:pPr>
      <w:bookmarkStart w:id="797" w:name="_Toc513817601"/>
    </w:p>
    <w:p w14:paraId="508CB059"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r w:rsidRPr="006A0AD5">
        <w:rPr>
          <w:rFonts w:ascii="Times New Roman" w:eastAsia="黑体" w:hAnsi="Times New Roman"/>
          <w:b/>
          <w:spacing w:val="1"/>
          <w:sz w:val="32"/>
          <w:szCs w:val="32"/>
          <w:lang w:eastAsia="zh-CN"/>
        </w:rPr>
        <w:t xml:space="preserve">1. </w:t>
      </w:r>
      <w:r w:rsidRPr="006A0AD5">
        <w:rPr>
          <w:rFonts w:ascii="Times New Roman" w:eastAsia="黑体" w:hAnsi="Times New Roman"/>
          <w:b/>
          <w:spacing w:val="1"/>
          <w:sz w:val="32"/>
          <w:szCs w:val="32"/>
          <w:lang w:eastAsia="zh-CN"/>
        </w:rPr>
        <w:t>一般约定</w:t>
      </w:r>
      <w:bookmarkEnd w:id="793"/>
      <w:bookmarkEnd w:id="794"/>
      <w:bookmarkEnd w:id="795"/>
      <w:bookmarkEnd w:id="797"/>
    </w:p>
    <w:p w14:paraId="4056209F"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798" w:name="_Toc506006060"/>
      <w:bookmarkStart w:id="799" w:name="_Toc508200341"/>
      <w:bookmarkStart w:id="800" w:name="_Toc508201278"/>
      <w:r w:rsidRPr="006A0AD5">
        <w:rPr>
          <w:rFonts w:ascii="Times New Roman" w:eastAsia="黑体" w:hAnsi="Times New Roman"/>
          <w:sz w:val="28"/>
          <w:szCs w:val="21"/>
          <w:lang w:eastAsia="zh-CN"/>
        </w:rPr>
        <w:t xml:space="preserve">1.1 </w:t>
      </w:r>
      <w:r w:rsidRPr="006A0AD5">
        <w:rPr>
          <w:rFonts w:ascii="Times New Roman" w:eastAsia="黑体" w:hAnsi="Times New Roman"/>
          <w:sz w:val="28"/>
          <w:szCs w:val="21"/>
          <w:lang w:eastAsia="zh-CN"/>
        </w:rPr>
        <w:t>词语定义</w:t>
      </w:r>
      <w:bookmarkEnd w:id="798"/>
      <w:bookmarkEnd w:id="799"/>
      <w:bookmarkEnd w:id="800"/>
    </w:p>
    <w:p w14:paraId="432E48E1" w14:textId="77777777" w:rsidR="009D7A16" w:rsidRPr="006A0AD5" w:rsidRDefault="009D7A16" w:rsidP="00007799">
      <w:pPr>
        <w:pStyle w:val="Normal48"/>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z w:val="24"/>
          <w:szCs w:val="24"/>
          <w:lang w:eastAsia="zh-CN"/>
        </w:rPr>
        <w:t>通用合同条款、专用合同条款中的下列词语应具有本款所赋予的含义。</w:t>
      </w:r>
    </w:p>
    <w:p w14:paraId="61AEC6C3" w14:textId="77777777" w:rsidR="009D7A16" w:rsidRPr="006A0AD5" w:rsidRDefault="009D7A16" w:rsidP="00007799">
      <w:pPr>
        <w:pStyle w:val="Normal48"/>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1.1.1</w:t>
      </w:r>
      <w:r w:rsidRPr="006A0AD5">
        <w:rPr>
          <w:rFonts w:ascii="Times New Roman" w:eastAsia="宋体" w:hAnsi="Times New Roman"/>
          <w:spacing w:val="1"/>
          <w:sz w:val="24"/>
          <w:szCs w:val="24"/>
          <w:lang w:eastAsia="zh-CN"/>
        </w:rPr>
        <w:t>合同</w:t>
      </w:r>
    </w:p>
    <w:p w14:paraId="090C1DAE"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1.1.1.1</w:t>
      </w:r>
      <w:r w:rsidRPr="006A0AD5">
        <w:rPr>
          <w:rFonts w:ascii="Times New Roman" w:eastAsia="宋体" w:hAnsi="Times New Roman"/>
          <w:spacing w:val="-1"/>
          <w:sz w:val="24"/>
          <w:szCs w:val="24"/>
          <w:lang w:eastAsia="zh-CN"/>
        </w:rPr>
        <w:t>合同文件（或称合同）：指合同协议书、中标通知书、投标函和投标函附录、专用</w:t>
      </w:r>
      <w:r w:rsidRPr="006A0AD5">
        <w:rPr>
          <w:rFonts w:ascii="Times New Roman" w:eastAsia="宋体" w:hAnsi="Times New Roman"/>
          <w:spacing w:val="1"/>
          <w:sz w:val="24"/>
          <w:szCs w:val="24"/>
          <w:lang w:eastAsia="zh-CN"/>
        </w:rPr>
        <w:t>合同条款、通用合同条款、委托人要求、咨询服务费用清单、咨询服务方案，以及其他构成合同组成部分的文件。</w:t>
      </w:r>
    </w:p>
    <w:p w14:paraId="30DB52D6"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1.1.1.2</w:t>
      </w:r>
      <w:r w:rsidRPr="006A0AD5">
        <w:rPr>
          <w:rFonts w:ascii="Times New Roman" w:eastAsia="宋体" w:hAnsi="Times New Roman"/>
          <w:sz w:val="24"/>
          <w:szCs w:val="24"/>
          <w:lang w:eastAsia="zh-CN"/>
        </w:rPr>
        <w:t>合同协议书：指委托人和咨询人共同签署的合同协议书。</w:t>
      </w:r>
    </w:p>
    <w:p w14:paraId="69059F2D"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1.1.1.3</w:t>
      </w:r>
      <w:r w:rsidRPr="006A0AD5">
        <w:rPr>
          <w:rFonts w:ascii="Times New Roman" w:eastAsia="宋体" w:hAnsi="Times New Roman"/>
          <w:sz w:val="24"/>
          <w:szCs w:val="24"/>
          <w:lang w:eastAsia="zh-CN"/>
        </w:rPr>
        <w:t>中标通知书：指委托人通知咨询人中标的函件。</w:t>
      </w:r>
    </w:p>
    <w:p w14:paraId="17B86D79"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1.1.1.4</w:t>
      </w:r>
      <w:r w:rsidRPr="006A0AD5">
        <w:rPr>
          <w:rFonts w:ascii="Times New Roman" w:eastAsia="宋体" w:hAnsi="Times New Roman"/>
          <w:sz w:val="24"/>
          <w:szCs w:val="24"/>
          <w:lang w:eastAsia="zh-CN"/>
        </w:rPr>
        <w:t>投标函：指由咨询人填写并签署的，名为</w:t>
      </w:r>
      <w:r w:rsidRPr="006A0AD5">
        <w:rPr>
          <w:rFonts w:ascii="Times New Roman" w:hAnsi="Times New Roman"/>
          <w:spacing w:val="-2"/>
          <w:sz w:val="24"/>
          <w:szCs w:val="24"/>
          <w:lang w:eastAsia="zh-CN"/>
        </w:rPr>
        <w:t>“</w:t>
      </w:r>
      <w:r w:rsidRPr="006A0AD5">
        <w:rPr>
          <w:rFonts w:ascii="Times New Roman" w:eastAsia="宋体" w:hAnsi="Times New Roman"/>
          <w:spacing w:val="1"/>
          <w:sz w:val="24"/>
          <w:szCs w:val="24"/>
          <w:lang w:eastAsia="zh-CN"/>
        </w:rPr>
        <w:t>投标函</w:t>
      </w:r>
      <w:r w:rsidRPr="006A0AD5">
        <w:rPr>
          <w:rFonts w:ascii="Times New Roman" w:hAnsi="Times New Roman"/>
          <w:spacing w:val="-2"/>
          <w:sz w:val="24"/>
          <w:szCs w:val="24"/>
          <w:lang w:eastAsia="zh-CN"/>
        </w:rPr>
        <w:t>”</w:t>
      </w:r>
      <w:r w:rsidRPr="006A0AD5">
        <w:rPr>
          <w:rFonts w:ascii="Times New Roman" w:eastAsia="宋体" w:hAnsi="Times New Roman"/>
          <w:sz w:val="24"/>
          <w:szCs w:val="24"/>
          <w:lang w:eastAsia="zh-CN"/>
        </w:rPr>
        <w:t>的函件。</w:t>
      </w:r>
    </w:p>
    <w:p w14:paraId="194C728E"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1.1.1.5</w:t>
      </w:r>
      <w:r w:rsidRPr="006A0AD5">
        <w:rPr>
          <w:rFonts w:ascii="Times New Roman" w:eastAsia="宋体" w:hAnsi="Times New Roman"/>
          <w:spacing w:val="-8"/>
          <w:sz w:val="24"/>
          <w:szCs w:val="24"/>
          <w:lang w:eastAsia="zh-CN"/>
        </w:rPr>
        <w:t>投标函附录：指由咨询人填写并签署的、附在投标函后，名为</w:t>
      </w:r>
      <w:r w:rsidRPr="006A0AD5">
        <w:rPr>
          <w:rFonts w:ascii="Times New Roman" w:hAnsi="Times New Roman"/>
          <w:sz w:val="24"/>
          <w:szCs w:val="24"/>
          <w:lang w:eastAsia="zh-CN"/>
        </w:rPr>
        <w:t>“</w:t>
      </w:r>
      <w:r w:rsidRPr="006A0AD5">
        <w:rPr>
          <w:rFonts w:ascii="Times New Roman" w:eastAsia="宋体" w:hAnsi="Times New Roman"/>
          <w:sz w:val="24"/>
          <w:szCs w:val="24"/>
          <w:lang w:eastAsia="zh-CN"/>
        </w:rPr>
        <w:t>投标函附录</w:t>
      </w:r>
      <w:r w:rsidRPr="006A0AD5">
        <w:rPr>
          <w:rFonts w:ascii="Times New Roman" w:hAnsi="Times New Roman"/>
          <w:sz w:val="24"/>
          <w:szCs w:val="24"/>
          <w:lang w:eastAsia="zh-CN"/>
        </w:rPr>
        <w:t>”</w:t>
      </w:r>
      <w:r w:rsidRPr="006A0AD5">
        <w:rPr>
          <w:rFonts w:ascii="Times New Roman" w:eastAsia="宋体" w:hAnsi="Times New Roman"/>
          <w:sz w:val="24"/>
          <w:szCs w:val="24"/>
          <w:lang w:eastAsia="zh-CN"/>
        </w:rPr>
        <w:t>的函件。</w:t>
      </w:r>
    </w:p>
    <w:p w14:paraId="24D382E3"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1.1.1.6</w:t>
      </w:r>
      <w:r w:rsidRPr="006A0AD5">
        <w:rPr>
          <w:rFonts w:ascii="Times New Roman" w:eastAsia="宋体" w:hAnsi="Times New Roman"/>
          <w:sz w:val="24"/>
          <w:szCs w:val="24"/>
          <w:lang w:eastAsia="zh-CN"/>
        </w:rPr>
        <w:t>委托人要求：指合同文件中名为</w:t>
      </w:r>
      <w:r w:rsidRPr="006A0AD5">
        <w:rPr>
          <w:rFonts w:ascii="Times New Roman" w:hAnsi="Times New Roman"/>
          <w:spacing w:val="-2"/>
          <w:sz w:val="24"/>
          <w:szCs w:val="24"/>
          <w:lang w:eastAsia="zh-CN"/>
        </w:rPr>
        <w:t>“</w:t>
      </w:r>
      <w:r w:rsidRPr="006A0AD5">
        <w:rPr>
          <w:rFonts w:ascii="Times New Roman" w:eastAsia="宋体" w:hAnsi="Times New Roman"/>
          <w:sz w:val="24"/>
          <w:szCs w:val="24"/>
          <w:lang w:eastAsia="zh-CN"/>
        </w:rPr>
        <w:t>委托人要求</w:t>
      </w:r>
      <w:r w:rsidRPr="006A0AD5">
        <w:rPr>
          <w:rFonts w:ascii="Times New Roman" w:hAnsi="Times New Roman"/>
          <w:sz w:val="24"/>
          <w:szCs w:val="24"/>
          <w:lang w:eastAsia="zh-CN"/>
        </w:rPr>
        <w:t>”</w:t>
      </w:r>
      <w:r w:rsidRPr="006A0AD5">
        <w:rPr>
          <w:rFonts w:ascii="Times New Roman" w:eastAsia="宋体" w:hAnsi="Times New Roman"/>
          <w:sz w:val="24"/>
          <w:szCs w:val="24"/>
          <w:lang w:eastAsia="zh-CN"/>
        </w:rPr>
        <w:t>的文件。</w:t>
      </w:r>
    </w:p>
    <w:p w14:paraId="6150F503"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1.1.1.7</w:t>
      </w:r>
      <w:r w:rsidRPr="006A0AD5">
        <w:rPr>
          <w:rFonts w:ascii="Times New Roman" w:eastAsia="宋体" w:hAnsi="Times New Roman"/>
          <w:sz w:val="24"/>
          <w:szCs w:val="24"/>
          <w:lang w:eastAsia="zh-CN"/>
        </w:rPr>
        <w:t>咨询服务方案：</w:t>
      </w:r>
      <w:proofErr w:type="gramStart"/>
      <w:r w:rsidRPr="006A0AD5">
        <w:rPr>
          <w:rFonts w:ascii="Times New Roman" w:eastAsia="宋体" w:hAnsi="Times New Roman"/>
          <w:sz w:val="24"/>
          <w:szCs w:val="24"/>
          <w:lang w:eastAsia="zh-CN"/>
        </w:rPr>
        <w:t>指咨询</w:t>
      </w:r>
      <w:proofErr w:type="gramEnd"/>
      <w:r w:rsidRPr="006A0AD5">
        <w:rPr>
          <w:rFonts w:ascii="Times New Roman" w:eastAsia="宋体" w:hAnsi="Times New Roman"/>
          <w:sz w:val="24"/>
          <w:szCs w:val="24"/>
          <w:lang w:eastAsia="zh-CN"/>
        </w:rPr>
        <w:t>人在投标文件中的咨询服务方案。</w:t>
      </w:r>
    </w:p>
    <w:p w14:paraId="79D456EB"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1.1.1.8</w:t>
      </w:r>
      <w:r w:rsidRPr="006A0AD5">
        <w:rPr>
          <w:rFonts w:ascii="Times New Roman" w:eastAsia="宋体" w:hAnsi="Times New Roman"/>
          <w:sz w:val="24"/>
          <w:szCs w:val="24"/>
          <w:lang w:eastAsia="zh-CN"/>
        </w:rPr>
        <w:t>咨询服务费用清单：</w:t>
      </w:r>
      <w:proofErr w:type="gramStart"/>
      <w:r w:rsidRPr="006A0AD5">
        <w:rPr>
          <w:rFonts w:ascii="Times New Roman" w:eastAsia="宋体" w:hAnsi="Times New Roman"/>
          <w:sz w:val="24"/>
          <w:szCs w:val="24"/>
          <w:lang w:eastAsia="zh-CN"/>
        </w:rPr>
        <w:t>指咨询</w:t>
      </w:r>
      <w:proofErr w:type="gramEnd"/>
      <w:r w:rsidRPr="006A0AD5">
        <w:rPr>
          <w:rFonts w:ascii="Times New Roman" w:eastAsia="宋体" w:hAnsi="Times New Roman"/>
          <w:sz w:val="24"/>
          <w:szCs w:val="24"/>
          <w:lang w:eastAsia="zh-CN"/>
        </w:rPr>
        <w:t>人投标文件中的咨询服务费用清单。</w:t>
      </w:r>
    </w:p>
    <w:p w14:paraId="6217659D"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1.1.1.9</w:t>
      </w:r>
      <w:r w:rsidRPr="006A0AD5">
        <w:rPr>
          <w:rFonts w:ascii="Times New Roman" w:eastAsia="宋体" w:hAnsi="Times New Roman"/>
          <w:sz w:val="24"/>
          <w:szCs w:val="24"/>
          <w:lang w:eastAsia="zh-CN"/>
        </w:rPr>
        <w:t>其他合同文件：指经合同双方当事人确认构成合同文件的其他文件。</w:t>
      </w:r>
    </w:p>
    <w:p w14:paraId="36A215C5" w14:textId="77777777" w:rsidR="009D7A16" w:rsidRPr="006A0AD5" w:rsidRDefault="009D7A16" w:rsidP="00007799">
      <w:pPr>
        <w:pStyle w:val="Normal48"/>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1.1.2</w:t>
      </w:r>
      <w:r w:rsidRPr="006A0AD5">
        <w:rPr>
          <w:rFonts w:ascii="Times New Roman" w:eastAsia="宋体" w:hAnsi="Times New Roman"/>
          <w:spacing w:val="1"/>
          <w:sz w:val="24"/>
          <w:szCs w:val="24"/>
          <w:lang w:eastAsia="zh-CN"/>
        </w:rPr>
        <w:t>合同当事人和人员</w:t>
      </w:r>
    </w:p>
    <w:p w14:paraId="032A0953" w14:textId="77777777" w:rsidR="009D7A16" w:rsidRPr="006A0AD5" w:rsidRDefault="009D7A16" w:rsidP="00007799">
      <w:pPr>
        <w:pStyle w:val="Normal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1.1.2.1</w:t>
      </w:r>
      <w:r w:rsidRPr="006A0AD5">
        <w:rPr>
          <w:rFonts w:ascii="Times New Roman" w:eastAsia="宋体" w:hAnsi="Times New Roman"/>
          <w:sz w:val="24"/>
          <w:szCs w:val="24"/>
          <w:lang w:eastAsia="zh-CN"/>
        </w:rPr>
        <w:t>合同当事人：指委托人和（或）咨询人。</w:t>
      </w:r>
    </w:p>
    <w:p w14:paraId="7EB4780F"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1.1.2.2</w:t>
      </w:r>
      <w:r w:rsidRPr="006A0AD5">
        <w:rPr>
          <w:rFonts w:ascii="Times New Roman" w:eastAsia="宋体" w:hAnsi="Times New Roman"/>
          <w:sz w:val="24"/>
          <w:szCs w:val="24"/>
          <w:lang w:eastAsia="zh-CN"/>
        </w:rPr>
        <w:t>委托人：指与咨询人签订合同协议书的当事人，及其合法继承人。</w:t>
      </w:r>
    </w:p>
    <w:p w14:paraId="6C6EDF85"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1.1.2.3</w:t>
      </w:r>
      <w:r w:rsidRPr="006A0AD5">
        <w:rPr>
          <w:rFonts w:ascii="Times New Roman" w:eastAsia="宋体" w:hAnsi="Times New Roman"/>
          <w:sz w:val="24"/>
          <w:szCs w:val="24"/>
          <w:lang w:eastAsia="zh-CN"/>
        </w:rPr>
        <w:t>咨询人：指与委托人签订合同协议书的当事人，及其合法继承人。</w:t>
      </w:r>
    </w:p>
    <w:p w14:paraId="7481DCD6"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1.1.2.4</w:t>
      </w:r>
      <w:r w:rsidRPr="006A0AD5">
        <w:rPr>
          <w:rFonts w:ascii="Times New Roman" w:eastAsia="宋体" w:hAnsi="Times New Roman"/>
          <w:spacing w:val="-1"/>
          <w:sz w:val="24"/>
          <w:szCs w:val="24"/>
          <w:lang w:eastAsia="zh-CN"/>
        </w:rPr>
        <w:t>委托人代表：指由委托人任命，并在授权范围和期限内代表委托人行使权利和履行</w:t>
      </w:r>
      <w:r w:rsidRPr="006A0AD5">
        <w:rPr>
          <w:rFonts w:ascii="Times New Roman" w:eastAsia="宋体" w:hAnsi="Times New Roman"/>
          <w:sz w:val="24"/>
          <w:szCs w:val="24"/>
          <w:lang w:eastAsia="zh-CN"/>
        </w:rPr>
        <w:t>义务的全权负责人。</w:t>
      </w:r>
    </w:p>
    <w:p w14:paraId="3501F0C2" w14:textId="77777777" w:rsidR="00751378" w:rsidRPr="006A0AD5" w:rsidRDefault="00751378" w:rsidP="00007799">
      <w:pPr>
        <w:pStyle w:val="Normal48"/>
        <w:spacing w:before="0" w:after="0" w:line="440" w:lineRule="atLeast"/>
        <w:ind w:firstLineChars="200" w:firstLine="476"/>
        <w:rPr>
          <w:rFonts w:ascii="Times New Roman" w:hAnsi="Times New Roman"/>
          <w:sz w:val="24"/>
          <w:szCs w:val="24"/>
          <w:lang w:eastAsia="zh-CN"/>
        </w:rPr>
      </w:pPr>
      <w:r w:rsidRPr="006A0AD5">
        <w:rPr>
          <w:rFonts w:ascii="Times New Roman" w:eastAsia="宋体" w:hAnsi="Times New Roman"/>
          <w:spacing w:val="-1"/>
          <w:sz w:val="24"/>
          <w:szCs w:val="24"/>
          <w:lang w:eastAsia="zh-CN"/>
        </w:rPr>
        <w:t xml:space="preserve">1.1.2.5 </w:t>
      </w:r>
      <w:r w:rsidRPr="006A0AD5">
        <w:rPr>
          <w:rFonts w:ascii="Times New Roman" w:eastAsia="宋体" w:hAnsi="Times New Roman" w:hint="eastAsia"/>
          <w:spacing w:val="-1"/>
          <w:sz w:val="24"/>
          <w:szCs w:val="24"/>
          <w:lang w:eastAsia="zh-CN"/>
        </w:rPr>
        <w:t>项目负责人：指由咨询人任命，在咨询人授权范围内代表咨询人行使权利和履行义务</w:t>
      </w:r>
      <w:proofErr w:type="gramStart"/>
      <w:r w:rsidRPr="006A0AD5">
        <w:rPr>
          <w:rFonts w:ascii="Times New Roman" w:eastAsia="宋体" w:hAnsi="Times New Roman" w:hint="eastAsia"/>
          <w:spacing w:val="-1"/>
          <w:sz w:val="24"/>
          <w:szCs w:val="24"/>
          <w:lang w:eastAsia="zh-CN"/>
        </w:rPr>
        <w:t>且按照</w:t>
      </w:r>
      <w:proofErr w:type="gramEnd"/>
      <w:r w:rsidRPr="006A0AD5">
        <w:rPr>
          <w:rFonts w:ascii="Times New Roman" w:eastAsia="宋体" w:hAnsi="Times New Roman" w:hint="eastAsia"/>
          <w:spacing w:val="-1"/>
          <w:sz w:val="24"/>
          <w:szCs w:val="24"/>
          <w:lang w:eastAsia="zh-CN"/>
        </w:rPr>
        <w:t>法律和招标文件规定具有相应资格的负责人。</w:t>
      </w:r>
    </w:p>
    <w:p w14:paraId="267E156D" w14:textId="77777777" w:rsidR="009D7A16" w:rsidRPr="006A0AD5" w:rsidRDefault="009D7A16" w:rsidP="00007799">
      <w:pPr>
        <w:pStyle w:val="Normal48"/>
        <w:spacing w:before="0" w:after="0" w:line="440" w:lineRule="atLeast"/>
        <w:ind w:firstLineChars="200" w:firstLine="476"/>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1.1.2.6</w:t>
      </w:r>
      <w:r w:rsidRPr="006A0AD5">
        <w:rPr>
          <w:rFonts w:ascii="Times New Roman" w:eastAsia="宋体" w:hAnsi="Times New Roman" w:hint="eastAsia"/>
          <w:spacing w:val="-1"/>
          <w:sz w:val="24"/>
          <w:szCs w:val="24"/>
          <w:lang w:eastAsia="zh-CN"/>
        </w:rPr>
        <w:t>分包人：指从咨询人处分包合同中某一部分工作，</w:t>
      </w:r>
      <w:r w:rsidR="00751378" w:rsidRPr="006A0AD5">
        <w:rPr>
          <w:rFonts w:ascii="Times New Roman" w:eastAsia="宋体" w:hAnsi="Times New Roman" w:hint="eastAsia"/>
          <w:spacing w:val="-1"/>
          <w:sz w:val="24"/>
          <w:szCs w:val="24"/>
          <w:lang w:eastAsia="zh-CN"/>
        </w:rPr>
        <w:t>并与其签订分包合同的</w:t>
      </w:r>
      <w:proofErr w:type="gramStart"/>
      <w:r w:rsidR="00751378" w:rsidRPr="006A0AD5">
        <w:rPr>
          <w:rFonts w:ascii="Times New Roman" w:eastAsia="宋体" w:hAnsi="Times New Roman" w:hint="eastAsia"/>
          <w:spacing w:val="-1"/>
          <w:sz w:val="24"/>
          <w:szCs w:val="24"/>
          <w:lang w:eastAsia="zh-CN"/>
        </w:rPr>
        <w:t>且按照</w:t>
      </w:r>
      <w:proofErr w:type="gramEnd"/>
      <w:r w:rsidR="00751378" w:rsidRPr="006A0AD5">
        <w:rPr>
          <w:rFonts w:ascii="Times New Roman" w:eastAsia="宋体" w:hAnsi="Times New Roman" w:hint="eastAsia"/>
          <w:spacing w:val="-1"/>
          <w:sz w:val="24"/>
          <w:szCs w:val="24"/>
          <w:lang w:eastAsia="zh-CN"/>
        </w:rPr>
        <w:t>法律和招标文件规定具有相应资格的分包人</w:t>
      </w:r>
      <w:r w:rsidRPr="006A0AD5">
        <w:rPr>
          <w:rFonts w:ascii="Times New Roman" w:eastAsia="宋体" w:hAnsi="Times New Roman" w:hint="eastAsia"/>
          <w:spacing w:val="-1"/>
          <w:sz w:val="24"/>
          <w:szCs w:val="24"/>
          <w:lang w:eastAsia="zh-CN"/>
        </w:rPr>
        <w:t>。</w:t>
      </w:r>
    </w:p>
    <w:p w14:paraId="4E08ACFF" w14:textId="77777777" w:rsidR="009D7A16" w:rsidRPr="006A0AD5" w:rsidRDefault="009D7A16" w:rsidP="00007799">
      <w:pPr>
        <w:pStyle w:val="Normal48"/>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1.1.3</w:t>
      </w:r>
      <w:r w:rsidRPr="006A0AD5">
        <w:rPr>
          <w:rFonts w:ascii="Times New Roman" w:eastAsia="宋体" w:hAnsi="Times New Roman"/>
          <w:spacing w:val="1"/>
          <w:sz w:val="24"/>
          <w:szCs w:val="24"/>
          <w:lang w:eastAsia="zh-CN"/>
        </w:rPr>
        <w:t>咨询服务</w:t>
      </w:r>
    </w:p>
    <w:p w14:paraId="3DE18788" w14:textId="77777777" w:rsidR="009D7A16" w:rsidRPr="006A0AD5" w:rsidRDefault="009D7A16" w:rsidP="00007799">
      <w:pPr>
        <w:pStyle w:val="Normal48"/>
        <w:spacing w:before="0" w:after="0" w:line="440" w:lineRule="atLeast"/>
        <w:ind w:firstLineChars="200" w:firstLine="480"/>
        <w:rPr>
          <w:rFonts w:ascii="Times New Roman" w:eastAsia="宋体" w:hAnsi="Times New Roman"/>
          <w:sz w:val="24"/>
          <w:szCs w:val="24"/>
          <w:lang w:eastAsia="zh-CN"/>
        </w:rPr>
      </w:pPr>
      <w:r w:rsidRPr="006A0AD5">
        <w:rPr>
          <w:rFonts w:ascii="Times New Roman" w:hAnsi="Times New Roman"/>
          <w:sz w:val="24"/>
          <w:szCs w:val="24"/>
          <w:lang w:eastAsia="zh-CN"/>
        </w:rPr>
        <w:t>1.1.3.1</w:t>
      </w:r>
      <w:r w:rsidRPr="006A0AD5">
        <w:rPr>
          <w:rFonts w:ascii="Times New Roman" w:eastAsia="宋体" w:hAnsi="Times New Roman"/>
          <w:spacing w:val="-1"/>
          <w:sz w:val="24"/>
          <w:szCs w:val="24"/>
          <w:lang w:eastAsia="zh-CN"/>
        </w:rPr>
        <w:t>咨询服务项目：</w:t>
      </w:r>
      <w:r w:rsidRPr="006A0AD5">
        <w:rPr>
          <w:rFonts w:ascii="Times New Roman" w:eastAsia="宋体" w:hAnsi="Times New Roman"/>
          <w:sz w:val="24"/>
          <w:szCs w:val="24"/>
          <w:lang w:eastAsia="zh-CN"/>
        </w:rPr>
        <w:t>指专用合同条款中指明进行咨询服务招标的咨询服务。</w:t>
      </w:r>
    </w:p>
    <w:p w14:paraId="10193E88" w14:textId="77777777" w:rsidR="00194885" w:rsidRPr="006A0AD5" w:rsidRDefault="009D7A16" w:rsidP="00007799">
      <w:pPr>
        <w:pStyle w:val="Normal48"/>
        <w:spacing w:before="0" w:after="0" w:line="440" w:lineRule="atLeast"/>
        <w:ind w:firstLineChars="200" w:firstLine="480"/>
        <w:rPr>
          <w:rFonts w:ascii="Times New Roman" w:eastAsia="宋体" w:hAnsi="Times New Roman"/>
          <w:sz w:val="24"/>
          <w:szCs w:val="24"/>
          <w:lang w:eastAsia="zh-CN"/>
        </w:rPr>
      </w:pPr>
      <w:r w:rsidRPr="006A0AD5">
        <w:rPr>
          <w:rFonts w:ascii="Times New Roman" w:hAnsi="Times New Roman"/>
          <w:sz w:val="24"/>
          <w:szCs w:val="24"/>
          <w:lang w:eastAsia="zh-CN"/>
        </w:rPr>
        <w:t>1.1.3.</w:t>
      </w:r>
      <w:r w:rsidRPr="006A0AD5">
        <w:rPr>
          <w:rFonts w:ascii="Times New Roman" w:eastAsia="宋体" w:hAnsi="Times New Roman"/>
          <w:sz w:val="24"/>
          <w:szCs w:val="24"/>
          <w:lang w:eastAsia="zh-CN"/>
        </w:rPr>
        <w:t>2</w:t>
      </w:r>
      <w:r w:rsidRPr="006A0AD5">
        <w:rPr>
          <w:rFonts w:ascii="Times New Roman" w:eastAsia="宋体" w:hAnsi="Times New Roman"/>
          <w:spacing w:val="-1"/>
          <w:sz w:val="24"/>
          <w:szCs w:val="24"/>
          <w:lang w:eastAsia="zh-CN"/>
        </w:rPr>
        <w:t>咨询服务：</w:t>
      </w:r>
      <w:proofErr w:type="gramStart"/>
      <w:r w:rsidRPr="006A0AD5">
        <w:rPr>
          <w:rFonts w:ascii="Times New Roman" w:eastAsia="宋体" w:hAnsi="Times New Roman"/>
          <w:spacing w:val="-1"/>
          <w:sz w:val="24"/>
          <w:szCs w:val="24"/>
          <w:lang w:eastAsia="zh-CN"/>
        </w:rPr>
        <w:t>指咨询</w:t>
      </w:r>
      <w:proofErr w:type="gramEnd"/>
      <w:r w:rsidRPr="006A0AD5">
        <w:rPr>
          <w:rFonts w:ascii="Times New Roman" w:eastAsia="宋体" w:hAnsi="Times New Roman"/>
          <w:spacing w:val="-1"/>
          <w:sz w:val="24"/>
          <w:szCs w:val="24"/>
          <w:lang w:eastAsia="zh-CN"/>
        </w:rPr>
        <w:t>人按照合同约定履行合同义务，应完成的咨询服务</w:t>
      </w:r>
      <w:r w:rsidRPr="006A0AD5">
        <w:rPr>
          <w:rFonts w:ascii="Times New Roman" w:eastAsia="宋体" w:hAnsi="Times New Roman"/>
          <w:sz w:val="24"/>
          <w:szCs w:val="24"/>
          <w:lang w:eastAsia="zh-CN"/>
        </w:rPr>
        <w:t>。</w:t>
      </w:r>
    </w:p>
    <w:p w14:paraId="33809DE1"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1.1.3.3</w:t>
      </w:r>
      <w:r w:rsidRPr="006A0AD5">
        <w:rPr>
          <w:rFonts w:ascii="Times New Roman" w:eastAsia="宋体" w:hAnsi="Times New Roman"/>
          <w:spacing w:val="-1"/>
          <w:sz w:val="24"/>
          <w:szCs w:val="24"/>
          <w:lang w:eastAsia="zh-CN"/>
        </w:rPr>
        <w:t>委托人提供的资料：是委托人按合同约定向咨询人提供的，用于完成咨询服务范围与内容所</w:t>
      </w:r>
      <w:r w:rsidRPr="006A0AD5">
        <w:rPr>
          <w:rFonts w:ascii="Times New Roman" w:eastAsia="宋体" w:hAnsi="Times New Roman"/>
          <w:sz w:val="24"/>
          <w:szCs w:val="24"/>
          <w:lang w:eastAsia="zh-CN"/>
        </w:rPr>
        <w:t>需要的资料。</w:t>
      </w:r>
    </w:p>
    <w:p w14:paraId="68359C99" w14:textId="77777777" w:rsidR="009D7A16" w:rsidRPr="006A0AD5" w:rsidRDefault="009D7A16" w:rsidP="0002335B">
      <w:pPr>
        <w:pStyle w:val="Normal48"/>
        <w:spacing w:before="0" w:after="0" w:line="440" w:lineRule="atLeast"/>
        <w:ind w:firstLineChars="200" w:firstLine="476"/>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1.1.3.4</w:t>
      </w:r>
      <w:r w:rsidR="00751378" w:rsidRPr="006A0AD5">
        <w:rPr>
          <w:rFonts w:ascii="Times New Roman" w:eastAsia="宋体" w:hAnsi="Times New Roman" w:hint="eastAsia"/>
          <w:spacing w:val="-1"/>
          <w:sz w:val="24"/>
          <w:szCs w:val="24"/>
          <w:lang w:eastAsia="zh-CN"/>
        </w:rPr>
        <w:t>咨询服务成果文件：</w:t>
      </w:r>
      <w:proofErr w:type="gramStart"/>
      <w:r w:rsidR="00751378" w:rsidRPr="006A0AD5">
        <w:rPr>
          <w:rFonts w:ascii="Times New Roman" w:eastAsia="宋体" w:hAnsi="Times New Roman" w:hint="eastAsia"/>
          <w:spacing w:val="-1"/>
          <w:sz w:val="24"/>
          <w:szCs w:val="24"/>
          <w:lang w:eastAsia="zh-CN"/>
        </w:rPr>
        <w:t>指咨询</w:t>
      </w:r>
      <w:proofErr w:type="gramEnd"/>
      <w:r w:rsidR="00751378" w:rsidRPr="006A0AD5">
        <w:rPr>
          <w:rFonts w:ascii="Times New Roman" w:eastAsia="宋体" w:hAnsi="Times New Roman" w:hint="eastAsia"/>
          <w:spacing w:val="-1"/>
          <w:sz w:val="24"/>
          <w:szCs w:val="24"/>
          <w:lang w:eastAsia="zh-CN"/>
        </w:rPr>
        <w:t>人按合同约定的格式和载体向委托人提交的体现咨询服务过程和结果的文件，包括阶段性文件和最终文件。</w:t>
      </w:r>
    </w:p>
    <w:p w14:paraId="6BC58DF1" w14:textId="77777777" w:rsidR="009D7A16" w:rsidRPr="006A0AD5" w:rsidRDefault="009D7A16" w:rsidP="00007799">
      <w:pPr>
        <w:pStyle w:val="Normal49"/>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1.1.4</w:t>
      </w:r>
      <w:r w:rsidRPr="006A0AD5">
        <w:rPr>
          <w:rFonts w:ascii="Times New Roman" w:eastAsia="宋体" w:hAnsi="Times New Roman"/>
          <w:spacing w:val="1"/>
          <w:sz w:val="24"/>
          <w:szCs w:val="24"/>
          <w:lang w:eastAsia="zh-CN"/>
        </w:rPr>
        <w:t>日期</w:t>
      </w:r>
    </w:p>
    <w:p w14:paraId="14E35A21"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1.1.4.1</w:t>
      </w:r>
      <w:r w:rsidRPr="006A0AD5">
        <w:rPr>
          <w:rFonts w:ascii="Times New Roman" w:eastAsia="宋体" w:hAnsi="Times New Roman"/>
          <w:sz w:val="24"/>
          <w:szCs w:val="24"/>
          <w:lang w:eastAsia="zh-CN"/>
        </w:rPr>
        <w:t>开始咨询服务通知：指委托人按第</w:t>
      </w:r>
      <w:r w:rsidRPr="006A0AD5">
        <w:rPr>
          <w:rFonts w:ascii="Times New Roman" w:hAnsi="Times New Roman"/>
          <w:sz w:val="24"/>
          <w:szCs w:val="24"/>
          <w:lang w:eastAsia="zh-CN"/>
        </w:rPr>
        <w:t>6.1</w:t>
      </w:r>
      <w:r w:rsidRPr="006A0AD5">
        <w:rPr>
          <w:rFonts w:ascii="Times New Roman" w:eastAsia="宋体" w:hAnsi="Times New Roman"/>
          <w:sz w:val="24"/>
          <w:szCs w:val="24"/>
          <w:lang w:eastAsia="zh-CN"/>
        </w:rPr>
        <w:t>款通知咨询人开始咨询服务</w:t>
      </w:r>
      <w:r w:rsidR="00751378" w:rsidRPr="006A0AD5">
        <w:rPr>
          <w:rFonts w:ascii="Times New Roman" w:eastAsia="宋体" w:hAnsi="Times New Roman"/>
          <w:sz w:val="24"/>
          <w:szCs w:val="24"/>
          <w:lang w:eastAsia="zh-CN"/>
        </w:rPr>
        <w:t>日期</w:t>
      </w:r>
      <w:r w:rsidRPr="006A0AD5">
        <w:rPr>
          <w:rFonts w:ascii="Times New Roman" w:eastAsia="宋体" w:hAnsi="Times New Roman"/>
          <w:sz w:val="24"/>
          <w:szCs w:val="24"/>
          <w:lang w:eastAsia="zh-CN"/>
        </w:rPr>
        <w:t>的函件。</w:t>
      </w:r>
    </w:p>
    <w:p w14:paraId="710555F6"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1.1.4.2</w:t>
      </w:r>
      <w:r w:rsidRPr="006A0AD5">
        <w:rPr>
          <w:rFonts w:ascii="Times New Roman" w:eastAsia="宋体" w:hAnsi="Times New Roman"/>
          <w:sz w:val="24"/>
          <w:szCs w:val="24"/>
          <w:lang w:eastAsia="zh-CN"/>
        </w:rPr>
        <w:t>开始咨询服务日期：指委托人按第</w:t>
      </w:r>
      <w:r w:rsidRPr="006A0AD5">
        <w:rPr>
          <w:rFonts w:ascii="Times New Roman" w:hAnsi="Times New Roman"/>
          <w:sz w:val="24"/>
          <w:szCs w:val="24"/>
          <w:lang w:eastAsia="zh-CN"/>
        </w:rPr>
        <w:t>6.1</w:t>
      </w:r>
      <w:r w:rsidRPr="006A0AD5">
        <w:rPr>
          <w:rFonts w:ascii="Times New Roman" w:eastAsia="宋体" w:hAnsi="Times New Roman"/>
          <w:sz w:val="24"/>
          <w:szCs w:val="24"/>
          <w:lang w:eastAsia="zh-CN"/>
        </w:rPr>
        <w:t>款发出的开始咨询服务通知中写明的开始咨询服务日期。</w:t>
      </w:r>
    </w:p>
    <w:p w14:paraId="74BFC47C" w14:textId="77777777" w:rsidR="009D7A16" w:rsidRPr="006A0AD5" w:rsidRDefault="009D7A16" w:rsidP="00007799">
      <w:pPr>
        <w:pStyle w:val="Normal4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1.1.4.3</w:t>
      </w:r>
      <w:r w:rsidRPr="006A0AD5">
        <w:rPr>
          <w:rFonts w:ascii="Times New Roman" w:eastAsia="宋体" w:hAnsi="Times New Roman" w:hint="eastAsia"/>
          <w:sz w:val="24"/>
          <w:szCs w:val="24"/>
          <w:lang w:eastAsia="zh-CN"/>
        </w:rPr>
        <w:t>咨询服务期限：</w:t>
      </w:r>
      <w:proofErr w:type="gramStart"/>
      <w:r w:rsidR="00751378" w:rsidRPr="006A0AD5">
        <w:rPr>
          <w:rFonts w:ascii="Times New Roman" w:eastAsia="宋体" w:hAnsi="Times New Roman" w:hint="eastAsia"/>
          <w:sz w:val="24"/>
          <w:szCs w:val="24"/>
          <w:lang w:eastAsia="zh-CN"/>
        </w:rPr>
        <w:t>指咨询</w:t>
      </w:r>
      <w:proofErr w:type="gramEnd"/>
      <w:r w:rsidR="00751378" w:rsidRPr="006A0AD5">
        <w:rPr>
          <w:rFonts w:ascii="Times New Roman" w:eastAsia="宋体" w:hAnsi="Times New Roman" w:hint="eastAsia"/>
          <w:sz w:val="24"/>
          <w:szCs w:val="24"/>
          <w:lang w:eastAsia="zh-CN"/>
        </w:rPr>
        <w:t>人在合同协议书中约定的完成合同咨询服务所需的期限，</w:t>
      </w:r>
      <w:r w:rsidRPr="006A0AD5">
        <w:rPr>
          <w:rFonts w:ascii="Times New Roman" w:eastAsia="宋体" w:hAnsi="Times New Roman" w:hint="eastAsia"/>
          <w:sz w:val="24"/>
          <w:szCs w:val="24"/>
          <w:lang w:eastAsia="zh-CN"/>
        </w:rPr>
        <w:t>包括按</w:t>
      </w:r>
      <w:r w:rsidRPr="006A0AD5">
        <w:rPr>
          <w:rFonts w:ascii="Times New Roman" w:eastAsia="宋体" w:hAnsi="Times New Roman"/>
          <w:sz w:val="24"/>
          <w:szCs w:val="24"/>
          <w:lang w:eastAsia="zh-CN"/>
        </w:rPr>
        <w:t>第</w:t>
      </w:r>
      <w:r w:rsidRPr="006A0AD5">
        <w:rPr>
          <w:rFonts w:ascii="Times New Roman" w:eastAsia="宋体" w:hAnsi="Times New Roman"/>
          <w:sz w:val="24"/>
          <w:szCs w:val="24"/>
          <w:lang w:eastAsia="zh-CN"/>
        </w:rPr>
        <w:t>6.2</w:t>
      </w:r>
      <w:r w:rsidRPr="006A0AD5">
        <w:rPr>
          <w:rFonts w:ascii="Times New Roman" w:eastAsia="宋体" w:hAnsi="Times New Roman"/>
          <w:sz w:val="24"/>
          <w:szCs w:val="24"/>
          <w:lang w:eastAsia="zh-CN"/>
        </w:rPr>
        <w:t>款、第</w:t>
      </w:r>
      <w:r w:rsidRPr="006A0AD5">
        <w:rPr>
          <w:rFonts w:ascii="Times New Roman" w:eastAsia="宋体" w:hAnsi="Times New Roman"/>
          <w:sz w:val="24"/>
          <w:szCs w:val="24"/>
          <w:lang w:eastAsia="zh-CN"/>
        </w:rPr>
        <w:t>6.4</w:t>
      </w:r>
      <w:r w:rsidRPr="006A0AD5">
        <w:rPr>
          <w:rFonts w:ascii="Times New Roman" w:eastAsia="宋体" w:hAnsi="Times New Roman"/>
          <w:sz w:val="24"/>
          <w:szCs w:val="24"/>
          <w:lang w:eastAsia="zh-CN"/>
        </w:rPr>
        <w:t>款和第</w:t>
      </w:r>
      <w:r w:rsidRPr="006A0AD5">
        <w:rPr>
          <w:rFonts w:ascii="Times New Roman" w:eastAsia="宋体" w:hAnsi="Times New Roman"/>
          <w:sz w:val="24"/>
          <w:szCs w:val="24"/>
          <w:lang w:eastAsia="zh-CN"/>
        </w:rPr>
        <w:t>6.6</w:t>
      </w:r>
      <w:r w:rsidRPr="006A0AD5">
        <w:rPr>
          <w:rFonts w:ascii="Times New Roman" w:eastAsia="宋体" w:hAnsi="Times New Roman"/>
          <w:sz w:val="24"/>
          <w:szCs w:val="24"/>
          <w:lang w:eastAsia="zh-CN"/>
        </w:rPr>
        <w:t>款约定所做的调整。</w:t>
      </w:r>
    </w:p>
    <w:p w14:paraId="7BE1CEA4"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1.1.4.4</w:t>
      </w:r>
      <w:r w:rsidRPr="006A0AD5">
        <w:rPr>
          <w:rFonts w:ascii="Times New Roman" w:eastAsia="宋体" w:hAnsi="Times New Roman"/>
          <w:sz w:val="24"/>
          <w:szCs w:val="24"/>
          <w:lang w:eastAsia="zh-CN"/>
        </w:rPr>
        <w:t>完成咨询服务日期：指第</w:t>
      </w:r>
      <w:r w:rsidRPr="006A0AD5">
        <w:rPr>
          <w:rFonts w:ascii="Times New Roman" w:hAnsi="Times New Roman"/>
          <w:sz w:val="24"/>
          <w:szCs w:val="24"/>
          <w:lang w:eastAsia="zh-CN"/>
        </w:rPr>
        <w:t>1.1.4.3</w:t>
      </w:r>
      <w:r w:rsidRPr="006A0AD5">
        <w:rPr>
          <w:rFonts w:ascii="Times New Roman" w:eastAsia="宋体" w:hAnsi="Times New Roman"/>
          <w:sz w:val="24"/>
          <w:szCs w:val="24"/>
          <w:lang w:eastAsia="zh-CN"/>
        </w:rPr>
        <w:t>目约定咨询服务期限届满时的日期。</w:t>
      </w:r>
    </w:p>
    <w:p w14:paraId="20C164B0"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1.1.4.5</w:t>
      </w:r>
      <w:r w:rsidRPr="006A0AD5">
        <w:rPr>
          <w:rFonts w:ascii="Times New Roman" w:eastAsia="宋体" w:hAnsi="Times New Roman"/>
          <w:sz w:val="24"/>
          <w:szCs w:val="24"/>
          <w:lang w:eastAsia="zh-CN"/>
        </w:rPr>
        <w:t>基准日：指投标截止时间前</w:t>
      </w:r>
      <w:r w:rsidRPr="006A0AD5">
        <w:rPr>
          <w:rFonts w:ascii="Times New Roman" w:hAnsi="Times New Roman"/>
          <w:spacing w:val="-2"/>
          <w:sz w:val="24"/>
          <w:szCs w:val="24"/>
          <w:lang w:eastAsia="zh-CN"/>
        </w:rPr>
        <w:t>28</w:t>
      </w:r>
      <w:r w:rsidRPr="006A0AD5">
        <w:rPr>
          <w:rFonts w:ascii="Times New Roman" w:eastAsia="宋体" w:hAnsi="Times New Roman"/>
          <w:sz w:val="24"/>
          <w:szCs w:val="24"/>
          <w:lang w:eastAsia="zh-CN"/>
        </w:rPr>
        <w:t>天的日期。</w:t>
      </w:r>
    </w:p>
    <w:p w14:paraId="36407833"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1.1.4.6</w:t>
      </w:r>
      <w:r w:rsidRPr="006A0AD5">
        <w:rPr>
          <w:rFonts w:ascii="Times New Roman" w:eastAsia="宋体" w:hAnsi="Times New Roman"/>
          <w:spacing w:val="-1"/>
          <w:sz w:val="24"/>
          <w:szCs w:val="24"/>
          <w:lang w:eastAsia="zh-CN"/>
        </w:rPr>
        <w:t>天：除特别指明外，指日历天。合同中按天计算时间的，开始当天不计入，从次日</w:t>
      </w:r>
      <w:r w:rsidRPr="006A0AD5">
        <w:rPr>
          <w:rFonts w:ascii="Times New Roman" w:eastAsia="宋体" w:hAnsi="Times New Roman"/>
          <w:sz w:val="24"/>
          <w:szCs w:val="24"/>
          <w:lang w:eastAsia="zh-CN"/>
        </w:rPr>
        <w:t>开始计算。期限最后一天的截止时间为当天</w:t>
      </w:r>
      <w:r w:rsidRPr="006A0AD5">
        <w:rPr>
          <w:rFonts w:ascii="Times New Roman" w:hAnsi="Times New Roman"/>
          <w:sz w:val="24"/>
          <w:szCs w:val="24"/>
          <w:lang w:eastAsia="zh-CN"/>
        </w:rPr>
        <w:t>24:00</w:t>
      </w:r>
      <w:r w:rsidRPr="006A0AD5">
        <w:rPr>
          <w:rFonts w:ascii="Times New Roman" w:eastAsia="宋体" w:hAnsi="Times New Roman"/>
          <w:sz w:val="24"/>
          <w:szCs w:val="24"/>
          <w:lang w:eastAsia="zh-CN"/>
        </w:rPr>
        <w:t>。</w:t>
      </w:r>
    </w:p>
    <w:p w14:paraId="62500235" w14:textId="77777777" w:rsidR="009D7A16" w:rsidRPr="006A0AD5" w:rsidRDefault="009D7A16" w:rsidP="00007799">
      <w:pPr>
        <w:pStyle w:val="Normal49"/>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1.1.5</w:t>
      </w:r>
      <w:r w:rsidRPr="006A0AD5">
        <w:rPr>
          <w:rFonts w:ascii="Times New Roman" w:eastAsia="宋体" w:hAnsi="Times New Roman"/>
          <w:spacing w:val="1"/>
          <w:sz w:val="24"/>
          <w:szCs w:val="24"/>
          <w:lang w:eastAsia="zh-CN"/>
        </w:rPr>
        <w:t>合同价格和费用</w:t>
      </w:r>
    </w:p>
    <w:p w14:paraId="3271A89C"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1.1.5.1</w:t>
      </w:r>
      <w:r w:rsidRPr="006A0AD5">
        <w:rPr>
          <w:rFonts w:ascii="Times New Roman" w:eastAsia="宋体" w:hAnsi="Times New Roman"/>
          <w:sz w:val="24"/>
          <w:szCs w:val="24"/>
          <w:lang w:eastAsia="zh-CN"/>
        </w:rPr>
        <w:t>签约合同价：指签订合同时合同协议书中</w:t>
      </w:r>
      <w:r w:rsidR="00751378" w:rsidRPr="006A0AD5">
        <w:rPr>
          <w:rFonts w:ascii="Times New Roman" w:eastAsia="宋体" w:hAnsi="Times New Roman"/>
          <w:sz w:val="24"/>
          <w:szCs w:val="24"/>
          <w:lang w:eastAsia="zh-CN"/>
        </w:rPr>
        <w:t>载明</w:t>
      </w:r>
      <w:r w:rsidRPr="006A0AD5">
        <w:rPr>
          <w:rFonts w:ascii="Times New Roman" w:eastAsia="宋体" w:hAnsi="Times New Roman"/>
          <w:sz w:val="24"/>
          <w:szCs w:val="24"/>
          <w:lang w:eastAsia="zh-CN"/>
        </w:rPr>
        <w:t>的咨询服务费用总金额。</w:t>
      </w:r>
    </w:p>
    <w:p w14:paraId="4D5E3E17" w14:textId="77777777" w:rsidR="009D7A16" w:rsidRPr="006A0AD5" w:rsidRDefault="009D7A16" w:rsidP="00007799">
      <w:pPr>
        <w:pStyle w:val="Normal49"/>
        <w:spacing w:before="0" w:after="0" w:line="440" w:lineRule="atLeast"/>
        <w:ind w:firstLineChars="200" w:firstLine="476"/>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1.1.5.2</w:t>
      </w:r>
      <w:r w:rsidRPr="006A0AD5">
        <w:rPr>
          <w:rFonts w:ascii="Times New Roman" w:eastAsia="宋体" w:hAnsi="Times New Roman"/>
          <w:spacing w:val="-1"/>
          <w:sz w:val="24"/>
          <w:szCs w:val="24"/>
          <w:lang w:eastAsia="zh-CN"/>
        </w:rPr>
        <w:t>合同价格：</w:t>
      </w:r>
      <w:proofErr w:type="gramStart"/>
      <w:r w:rsidRPr="006A0AD5">
        <w:rPr>
          <w:rFonts w:ascii="Times New Roman" w:eastAsia="宋体" w:hAnsi="Times New Roman"/>
          <w:spacing w:val="-1"/>
          <w:sz w:val="24"/>
          <w:szCs w:val="24"/>
          <w:lang w:eastAsia="zh-CN"/>
        </w:rPr>
        <w:t>指咨询</w:t>
      </w:r>
      <w:proofErr w:type="gramEnd"/>
      <w:r w:rsidRPr="006A0AD5">
        <w:rPr>
          <w:rFonts w:ascii="Times New Roman" w:eastAsia="宋体" w:hAnsi="Times New Roman"/>
          <w:spacing w:val="-1"/>
          <w:sz w:val="24"/>
          <w:szCs w:val="24"/>
          <w:lang w:eastAsia="zh-CN"/>
        </w:rPr>
        <w:t>人按合同约定完成了全部咨询服务工作后，委托人应付给咨询人的金</w:t>
      </w:r>
      <w:r w:rsidRPr="006A0AD5">
        <w:rPr>
          <w:rFonts w:ascii="Times New Roman" w:eastAsia="宋体" w:hAnsi="Times New Roman" w:hint="eastAsia"/>
          <w:spacing w:val="-1"/>
          <w:sz w:val="24"/>
          <w:szCs w:val="24"/>
          <w:lang w:eastAsia="zh-CN"/>
        </w:rPr>
        <w:t>额，</w:t>
      </w:r>
      <w:r w:rsidR="00751378" w:rsidRPr="006A0AD5">
        <w:rPr>
          <w:rFonts w:ascii="Times New Roman" w:eastAsia="宋体" w:hAnsi="Times New Roman" w:hint="eastAsia"/>
          <w:spacing w:val="-1"/>
          <w:sz w:val="24"/>
          <w:szCs w:val="24"/>
          <w:lang w:eastAsia="zh-CN"/>
        </w:rPr>
        <w:t>包括在履行合同过程中按合同约定发生的价格变化</w:t>
      </w:r>
      <w:r w:rsidRPr="006A0AD5">
        <w:rPr>
          <w:rFonts w:ascii="Times New Roman" w:eastAsia="宋体" w:hAnsi="Times New Roman" w:hint="eastAsia"/>
          <w:spacing w:val="-1"/>
          <w:sz w:val="24"/>
          <w:szCs w:val="24"/>
          <w:lang w:eastAsia="zh-CN"/>
        </w:rPr>
        <w:t>。</w:t>
      </w:r>
    </w:p>
    <w:p w14:paraId="3380D4E5"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1.1.5.3</w:t>
      </w:r>
      <w:r w:rsidRPr="006A0AD5">
        <w:rPr>
          <w:rFonts w:ascii="Times New Roman" w:eastAsia="宋体" w:hAnsi="Times New Roman"/>
          <w:spacing w:val="-1"/>
          <w:sz w:val="24"/>
          <w:szCs w:val="24"/>
          <w:lang w:eastAsia="zh-CN"/>
        </w:rPr>
        <w:t>费用：指为履行合同所发生的或将要发生的所有</w:t>
      </w:r>
      <w:r w:rsidR="00751378" w:rsidRPr="006A0AD5">
        <w:rPr>
          <w:rFonts w:ascii="Times New Roman" w:eastAsia="宋体" w:hAnsi="Times New Roman"/>
          <w:spacing w:val="-1"/>
          <w:sz w:val="24"/>
          <w:szCs w:val="24"/>
          <w:lang w:eastAsia="zh-CN"/>
        </w:rPr>
        <w:t>必要</w:t>
      </w:r>
      <w:r w:rsidRPr="006A0AD5">
        <w:rPr>
          <w:rFonts w:ascii="Times New Roman" w:eastAsia="宋体" w:hAnsi="Times New Roman"/>
          <w:spacing w:val="-1"/>
          <w:sz w:val="24"/>
          <w:szCs w:val="24"/>
          <w:lang w:eastAsia="zh-CN"/>
        </w:rPr>
        <w:t>开支，包括管理费和应分摊的</w:t>
      </w:r>
      <w:r w:rsidRPr="006A0AD5">
        <w:rPr>
          <w:rFonts w:ascii="Times New Roman" w:eastAsia="宋体" w:hAnsi="Times New Roman"/>
          <w:sz w:val="24"/>
          <w:szCs w:val="24"/>
          <w:lang w:eastAsia="zh-CN"/>
        </w:rPr>
        <w:t>其他费用，但不包括利润。</w:t>
      </w:r>
    </w:p>
    <w:p w14:paraId="7074152D" w14:textId="77777777" w:rsidR="009D7A16" w:rsidRPr="006A0AD5" w:rsidRDefault="009D7A16" w:rsidP="00007799">
      <w:pPr>
        <w:pStyle w:val="Normal49"/>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1.1.6</w:t>
      </w:r>
      <w:r w:rsidRPr="006A0AD5">
        <w:rPr>
          <w:rFonts w:ascii="Times New Roman" w:eastAsia="宋体" w:hAnsi="Times New Roman"/>
          <w:spacing w:val="1"/>
          <w:sz w:val="24"/>
          <w:szCs w:val="24"/>
          <w:lang w:eastAsia="zh-CN"/>
        </w:rPr>
        <w:t>其他</w:t>
      </w:r>
    </w:p>
    <w:p w14:paraId="305D6432"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1.1.6.1</w:t>
      </w:r>
      <w:r w:rsidRPr="006A0AD5">
        <w:rPr>
          <w:rFonts w:ascii="Times New Roman" w:eastAsia="宋体" w:hAnsi="Times New Roman"/>
          <w:spacing w:val="-1"/>
          <w:sz w:val="24"/>
          <w:szCs w:val="24"/>
          <w:lang w:eastAsia="zh-CN"/>
        </w:rPr>
        <w:t>书面形式：指合同文件、信件和数据电文（包括电报、电传、传真、电子数据交换</w:t>
      </w:r>
      <w:r w:rsidRPr="006A0AD5">
        <w:rPr>
          <w:rFonts w:ascii="Times New Roman" w:eastAsia="宋体" w:hAnsi="Times New Roman"/>
          <w:sz w:val="24"/>
          <w:szCs w:val="24"/>
          <w:lang w:eastAsia="zh-CN"/>
        </w:rPr>
        <w:t>和电子邮件）等可以有形地表现所载内容的形式。</w:t>
      </w:r>
    </w:p>
    <w:p w14:paraId="09D9ADF4"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01" w:name="_Toc506006061"/>
      <w:bookmarkStart w:id="802" w:name="_Toc508200342"/>
      <w:bookmarkStart w:id="803" w:name="_Toc508201279"/>
      <w:r w:rsidRPr="006A0AD5">
        <w:rPr>
          <w:rFonts w:ascii="Times New Roman" w:eastAsia="黑体" w:hAnsi="Times New Roman"/>
          <w:sz w:val="28"/>
          <w:szCs w:val="21"/>
          <w:lang w:eastAsia="zh-CN"/>
        </w:rPr>
        <w:t xml:space="preserve">1.2 </w:t>
      </w:r>
      <w:r w:rsidRPr="006A0AD5">
        <w:rPr>
          <w:rFonts w:ascii="Times New Roman" w:eastAsia="黑体" w:hAnsi="Times New Roman"/>
          <w:sz w:val="28"/>
          <w:szCs w:val="21"/>
          <w:lang w:eastAsia="zh-CN"/>
        </w:rPr>
        <w:t>语言文字</w:t>
      </w:r>
      <w:bookmarkEnd w:id="801"/>
      <w:bookmarkEnd w:id="802"/>
      <w:bookmarkEnd w:id="803"/>
    </w:p>
    <w:p w14:paraId="7EF330AB" w14:textId="77777777" w:rsidR="009D7A16" w:rsidRPr="006A0AD5" w:rsidRDefault="00751378" w:rsidP="0002335B">
      <w:pPr>
        <w:pStyle w:val="Normal4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合同使用的语言文字为简体中文。专用术语使用外文的，应附有简体中文注释，汉语为优先解释和说明合同的语言。</w:t>
      </w:r>
    </w:p>
    <w:p w14:paraId="529F17D1"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04" w:name="_Toc506006062"/>
      <w:bookmarkStart w:id="805" w:name="_Toc508200343"/>
      <w:bookmarkStart w:id="806" w:name="_Toc508201280"/>
      <w:r w:rsidRPr="006A0AD5">
        <w:rPr>
          <w:rFonts w:ascii="Times New Roman" w:eastAsia="黑体" w:hAnsi="Times New Roman"/>
          <w:sz w:val="28"/>
          <w:szCs w:val="21"/>
          <w:lang w:eastAsia="zh-CN"/>
        </w:rPr>
        <w:lastRenderedPageBreak/>
        <w:t xml:space="preserve">1.3 </w:t>
      </w:r>
      <w:r w:rsidRPr="006A0AD5">
        <w:rPr>
          <w:rFonts w:ascii="Times New Roman" w:eastAsia="黑体" w:hAnsi="Times New Roman"/>
          <w:sz w:val="28"/>
          <w:szCs w:val="21"/>
          <w:lang w:eastAsia="zh-CN"/>
        </w:rPr>
        <w:t>适用法律</w:t>
      </w:r>
      <w:bookmarkEnd w:id="804"/>
      <w:bookmarkEnd w:id="805"/>
      <w:bookmarkEnd w:id="806"/>
    </w:p>
    <w:p w14:paraId="3C6184F8" w14:textId="77777777" w:rsidR="009D7A16" w:rsidRPr="006A0AD5" w:rsidRDefault="009D7A16" w:rsidP="00007799">
      <w:pPr>
        <w:pStyle w:val="Normal49"/>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适用于合同的法律包括中华人民共和国法律、行政法规、部门规章，以及工程所在地的地</w:t>
      </w:r>
      <w:r w:rsidRPr="006A0AD5">
        <w:rPr>
          <w:rFonts w:ascii="Times New Roman" w:eastAsia="宋体" w:hAnsi="Times New Roman"/>
          <w:sz w:val="24"/>
          <w:szCs w:val="24"/>
          <w:lang w:eastAsia="zh-CN"/>
        </w:rPr>
        <w:t>方</w:t>
      </w:r>
      <w:r w:rsidR="00751378" w:rsidRPr="006A0AD5">
        <w:rPr>
          <w:rFonts w:ascii="Times New Roman" w:eastAsia="宋体" w:hAnsi="Times New Roman"/>
          <w:sz w:val="24"/>
          <w:szCs w:val="24"/>
          <w:lang w:eastAsia="zh-CN"/>
        </w:rPr>
        <w:t>性</w:t>
      </w:r>
      <w:r w:rsidRPr="006A0AD5">
        <w:rPr>
          <w:rFonts w:ascii="Times New Roman" w:eastAsia="宋体" w:hAnsi="Times New Roman"/>
          <w:sz w:val="24"/>
          <w:szCs w:val="24"/>
          <w:lang w:eastAsia="zh-CN"/>
        </w:rPr>
        <w:t>法规、自治条例、单行条例和地方政府规章。</w:t>
      </w:r>
    </w:p>
    <w:p w14:paraId="0436E1FC"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本合同适用的其他规范性文件，可在专用合同条款中约定。</w:t>
      </w:r>
    </w:p>
    <w:p w14:paraId="48882363"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07" w:name="_Toc506006063"/>
      <w:bookmarkStart w:id="808" w:name="_Toc508200344"/>
      <w:bookmarkStart w:id="809" w:name="_Toc508201281"/>
      <w:r w:rsidRPr="006A0AD5">
        <w:rPr>
          <w:rFonts w:ascii="Times New Roman" w:eastAsia="黑体" w:hAnsi="Times New Roman"/>
          <w:sz w:val="28"/>
          <w:szCs w:val="21"/>
          <w:lang w:eastAsia="zh-CN"/>
        </w:rPr>
        <w:t>1.4</w:t>
      </w:r>
      <w:r w:rsidRPr="006A0AD5">
        <w:rPr>
          <w:rFonts w:ascii="Times New Roman" w:eastAsia="黑体" w:hAnsi="Times New Roman"/>
          <w:sz w:val="28"/>
          <w:szCs w:val="21"/>
          <w:lang w:eastAsia="zh-CN"/>
        </w:rPr>
        <w:t>合同文件的优先顺序</w:t>
      </w:r>
      <w:bookmarkEnd w:id="807"/>
      <w:bookmarkEnd w:id="808"/>
      <w:bookmarkEnd w:id="809"/>
    </w:p>
    <w:p w14:paraId="29C27890" w14:textId="77777777" w:rsidR="009D7A16" w:rsidRPr="006A0AD5" w:rsidRDefault="009D7A16" w:rsidP="00007799">
      <w:pPr>
        <w:pStyle w:val="Normal47"/>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组成合同的各项文件应互相解释，互为说明。除专用合同条款另有约定外，解释合同文件的优先顺序如下：</w:t>
      </w:r>
    </w:p>
    <w:p w14:paraId="2497FFDC"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）合同协议书；</w:t>
      </w:r>
    </w:p>
    <w:p w14:paraId="763F62B3"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）中标通知书；</w:t>
      </w:r>
    </w:p>
    <w:p w14:paraId="78BA6DAD"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3</w:t>
      </w:r>
      <w:r w:rsidRPr="006A0AD5">
        <w:rPr>
          <w:rFonts w:ascii="Times New Roman" w:eastAsia="宋体" w:hAnsi="Times New Roman"/>
          <w:sz w:val="24"/>
          <w:szCs w:val="24"/>
          <w:lang w:eastAsia="zh-CN"/>
        </w:rPr>
        <w:t>）投标函及投标函附录；</w:t>
      </w:r>
    </w:p>
    <w:p w14:paraId="230E8168"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4</w:t>
      </w:r>
      <w:r w:rsidRPr="006A0AD5">
        <w:rPr>
          <w:rFonts w:ascii="Times New Roman" w:eastAsia="宋体" w:hAnsi="Times New Roman"/>
          <w:sz w:val="24"/>
          <w:szCs w:val="24"/>
          <w:lang w:eastAsia="zh-CN"/>
        </w:rPr>
        <w:t>）专用合同条款；</w:t>
      </w:r>
    </w:p>
    <w:p w14:paraId="7E873A7C"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5</w:t>
      </w:r>
      <w:r w:rsidRPr="006A0AD5">
        <w:rPr>
          <w:rFonts w:ascii="Times New Roman" w:eastAsia="宋体" w:hAnsi="Times New Roman"/>
          <w:sz w:val="24"/>
          <w:szCs w:val="24"/>
          <w:lang w:eastAsia="zh-CN"/>
        </w:rPr>
        <w:t>）通用合同条款；</w:t>
      </w:r>
    </w:p>
    <w:p w14:paraId="24DBA0BB"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6</w:t>
      </w:r>
      <w:r w:rsidRPr="006A0AD5">
        <w:rPr>
          <w:rFonts w:ascii="Times New Roman" w:eastAsia="宋体" w:hAnsi="Times New Roman"/>
          <w:sz w:val="24"/>
          <w:szCs w:val="24"/>
          <w:lang w:eastAsia="zh-CN"/>
        </w:rPr>
        <w:t>）委托人要求；</w:t>
      </w:r>
    </w:p>
    <w:p w14:paraId="18B1FF2D"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7</w:t>
      </w:r>
      <w:r w:rsidRPr="006A0AD5">
        <w:rPr>
          <w:rFonts w:ascii="Times New Roman" w:eastAsia="宋体" w:hAnsi="Times New Roman"/>
          <w:sz w:val="24"/>
          <w:szCs w:val="24"/>
          <w:lang w:eastAsia="zh-CN"/>
        </w:rPr>
        <w:t>）咨询服务费用清单；</w:t>
      </w:r>
    </w:p>
    <w:p w14:paraId="7F9721A2"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8</w:t>
      </w:r>
      <w:r w:rsidRPr="006A0AD5">
        <w:rPr>
          <w:rFonts w:ascii="Times New Roman" w:eastAsia="宋体" w:hAnsi="Times New Roman"/>
          <w:sz w:val="24"/>
          <w:szCs w:val="24"/>
          <w:lang w:eastAsia="zh-CN"/>
        </w:rPr>
        <w:t>）咨询服务方案；</w:t>
      </w:r>
    </w:p>
    <w:p w14:paraId="63F23E35" w14:textId="77777777" w:rsidR="009D7A16" w:rsidRPr="006A0AD5" w:rsidRDefault="009D7A16" w:rsidP="00007799">
      <w:pPr>
        <w:pStyle w:val="Normal49"/>
        <w:spacing w:before="0" w:after="0" w:line="440" w:lineRule="atLeast"/>
        <w:ind w:left="420"/>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9</w:t>
      </w:r>
      <w:r w:rsidRPr="006A0AD5">
        <w:rPr>
          <w:rFonts w:ascii="Times New Roman" w:eastAsia="宋体" w:hAnsi="Times New Roman"/>
          <w:sz w:val="24"/>
          <w:szCs w:val="24"/>
          <w:lang w:eastAsia="zh-CN"/>
        </w:rPr>
        <w:t>）其他合同文件。</w:t>
      </w:r>
    </w:p>
    <w:p w14:paraId="5F4968EB"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10" w:name="_Toc506006064"/>
      <w:bookmarkStart w:id="811" w:name="_Toc508200345"/>
      <w:bookmarkStart w:id="812" w:name="_Toc508201282"/>
      <w:r w:rsidRPr="006A0AD5">
        <w:rPr>
          <w:rFonts w:ascii="Times New Roman" w:eastAsia="黑体" w:hAnsi="Times New Roman"/>
          <w:sz w:val="28"/>
          <w:szCs w:val="21"/>
          <w:lang w:eastAsia="zh-CN"/>
        </w:rPr>
        <w:t>1.5</w:t>
      </w:r>
      <w:r w:rsidRPr="006A0AD5">
        <w:rPr>
          <w:rFonts w:ascii="Times New Roman" w:eastAsia="黑体" w:hAnsi="Times New Roman"/>
          <w:sz w:val="28"/>
          <w:szCs w:val="21"/>
          <w:lang w:eastAsia="zh-CN"/>
        </w:rPr>
        <w:t>合同协议书</w:t>
      </w:r>
      <w:bookmarkEnd w:id="810"/>
      <w:bookmarkEnd w:id="811"/>
      <w:bookmarkEnd w:id="812"/>
    </w:p>
    <w:p w14:paraId="1E4AEE44" w14:textId="77777777" w:rsidR="00751378" w:rsidRPr="006A0AD5" w:rsidRDefault="00751378" w:rsidP="0002335B">
      <w:pPr>
        <w:pStyle w:val="Normal00"/>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hint="eastAsia"/>
          <w:spacing w:val="1"/>
          <w:sz w:val="24"/>
          <w:szCs w:val="24"/>
          <w:lang w:eastAsia="zh-CN"/>
        </w:rPr>
        <w:t>咨询人按中标通知书规定的时间与委托人签订合同协议书。除法律另有规定或合同另有约定外，自委托人和咨询人的法定代表人或其委托代理人在合同协议书上签字并加盖单位章之日起，合同生效。</w:t>
      </w:r>
    </w:p>
    <w:p w14:paraId="3BA379F3"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13" w:name="_Toc506006065"/>
      <w:bookmarkStart w:id="814" w:name="_Toc508200346"/>
      <w:bookmarkStart w:id="815" w:name="_Toc508201283"/>
      <w:r w:rsidRPr="006A0AD5">
        <w:rPr>
          <w:rFonts w:ascii="Times New Roman" w:eastAsia="黑体" w:hAnsi="Times New Roman"/>
          <w:sz w:val="28"/>
          <w:szCs w:val="21"/>
          <w:lang w:eastAsia="zh-CN"/>
        </w:rPr>
        <w:t xml:space="preserve">1.6 </w:t>
      </w:r>
      <w:r w:rsidRPr="006A0AD5">
        <w:rPr>
          <w:rFonts w:ascii="Times New Roman" w:eastAsia="黑体" w:hAnsi="Times New Roman"/>
          <w:sz w:val="28"/>
          <w:szCs w:val="21"/>
          <w:lang w:eastAsia="zh-CN"/>
        </w:rPr>
        <w:t>文件的提供</w:t>
      </w:r>
      <w:bookmarkEnd w:id="813"/>
      <w:bookmarkEnd w:id="814"/>
      <w:bookmarkEnd w:id="815"/>
    </w:p>
    <w:p w14:paraId="098A318D" w14:textId="77777777" w:rsidR="009D7A16" w:rsidRPr="006A0AD5" w:rsidRDefault="009D7A16" w:rsidP="00007799">
      <w:pPr>
        <w:pStyle w:val="Normal0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1.6.1</w:t>
      </w:r>
      <w:r w:rsidRPr="006A0AD5">
        <w:rPr>
          <w:rFonts w:ascii="Times New Roman" w:eastAsia="宋体" w:hAnsi="Times New Roman"/>
          <w:spacing w:val="1"/>
          <w:sz w:val="24"/>
          <w:szCs w:val="24"/>
          <w:lang w:eastAsia="zh-CN"/>
        </w:rPr>
        <w:t>咨询服务成果文件的提供</w:t>
      </w:r>
    </w:p>
    <w:p w14:paraId="159BB2A3" w14:textId="77777777" w:rsidR="009D7A16" w:rsidRPr="006A0AD5" w:rsidRDefault="00751378" w:rsidP="0002335B">
      <w:pPr>
        <w:pStyle w:val="Normal00"/>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hint="eastAsia"/>
          <w:spacing w:val="1"/>
          <w:sz w:val="24"/>
          <w:szCs w:val="24"/>
          <w:lang w:eastAsia="zh-CN"/>
        </w:rPr>
        <w:t>咨询人应在合同约定的期限内按照合同约定的数量向</w:t>
      </w:r>
      <w:r w:rsidR="008D66DB" w:rsidRPr="006A0AD5">
        <w:rPr>
          <w:rFonts w:ascii="Times New Roman" w:eastAsia="宋体" w:hAnsi="Times New Roman" w:hint="eastAsia"/>
          <w:spacing w:val="1"/>
          <w:sz w:val="24"/>
          <w:szCs w:val="24"/>
          <w:lang w:eastAsia="zh-CN"/>
        </w:rPr>
        <w:t>委托人</w:t>
      </w:r>
      <w:r w:rsidRPr="006A0AD5">
        <w:rPr>
          <w:rFonts w:ascii="Times New Roman" w:eastAsia="宋体" w:hAnsi="Times New Roman" w:hint="eastAsia"/>
          <w:spacing w:val="1"/>
          <w:sz w:val="24"/>
          <w:szCs w:val="24"/>
          <w:lang w:eastAsia="zh-CN"/>
        </w:rPr>
        <w:t>提供咨询服务成果文件。</w:t>
      </w:r>
      <w:r w:rsidR="009D7A16" w:rsidRPr="006A0AD5">
        <w:rPr>
          <w:rFonts w:ascii="Times New Roman" w:eastAsia="宋体" w:hAnsi="Times New Roman"/>
          <w:spacing w:val="1"/>
          <w:sz w:val="24"/>
          <w:szCs w:val="24"/>
          <w:lang w:eastAsia="zh-CN"/>
        </w:rPr>
        <w:t>合同约定咨询服务成果文件应经委托人批复的，委托人应当在合同约定的期限内批复或提出修改意见。</w:t>
      </w:r>
    </w:p>
    <w:p w14:paraId="1120C47A" w14:textId="77777777" w:rsidR="009D7A16" w:rsidRPr="006A0AD5" w:rsidRDefault="009D7A16" w:rsidP="00007799">
      <w:pPr>
        <w:pStyle w:val="Normal0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1.6.2</w:t>
      </w:r>
      <w:r w:rsidRPr="006A0AD5">
        <w:rPr>
          <w:rFonts w:ascii="Times New Roman" w:eastAsia="宋体" w:hAnsi="Times New Roman"/>
          <w:spacing w:val="1"/>
          <w:sz w:val="24"/>
          <w:szCs w:val="24"/>
          <w:lang w:eastAsia="zh-CN"/>
        </w:rPr>
        <w:t>委托人提供的文件</w:t>
      </w:r>
    </w:p>
    <w:p w14:paraId="311E24B5" w14:textId="77777777" w:rsidR="009D7A16" w:rsidRPr="006A0AD5" w:rsidRDefault="009D7A16" w:rsidP="00007799">
      <w:pPr>
        <w:pStyle w:val="Normal00"/>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lastRenderedPageBreak/>
        <w:t>按专用合同条款约定由委托人提供的文件，包括基础资料、咨询服务任务书等，委托人</w:t>
      </w:r>
      <w:r w:rsidRPr="006A0AD5">
        <w:rPr>
          <w:rFonts w:ascii="Times New Roman" w:eastAsia="宋体" w:hAnsi="Times New Roman" w:hint="eastAsia"/>
          <w:spacing w:val="1"/>
          <w:sz w:val="24"/>
          <w:szCs w:val="24"/>
          <w:lang w:eastAsia="zh-CN"/>
        </w:rPr>
        <w:t>应按约定的</w:t>
      </w:r>
      <w:r w:rsidR="00751378" w:rsidRPr="006A0AD5">
        <w:rPr>
          <w:rFonts w:ascii="Times New Roman" w:eastAsia="宋体" w:hAnsi="Times New Roman" w:hint="eastAsia"/>
          <w:spacing w:val="1"/>
          <w:sz w:val="24"/>
          <w:szCs w:val="24"/>
          <w:lang w:eastAsia="zh-CN"/>
        </w:rPr>
        <w:t>期限和数量</w:t>
      </w:r>
      <w:r w:rsidRPr="006A0AD5">
        <w:rPr>
          <w:rFonts w:ascii="Times New Roman" w:eastAsia="宋体" w:hAnsi="Times New Roman" w:hint="eastAsia"/>
          <w:spacing w:val="1"/>
          <w:sz w:val="24"/>
          <w:szCs w:val="24"/>
          <w:lang w:eastAsia="zh-CN"/>
        </w:rPr>
        <w:t>交给咨询人。由于委托人未按时提供文件造成咨询服务期限延误的，</w:t>
      </w:r>
      <w:r w:rsidRPr="006A0AD5">
        <w:rPr>
          <w:rFonts w:ascii="Times New Roman" w:eastAsia="宋体" w:hAnsi="Times New Roman"/>
          <w:spacing w:val="1"/>
          <w:sz w:val="24"/>
          <w:szCs w:val="24"/>
          <w:lang w:eastAsia="zh-CN"/>
        </w:rPr>
        <w:t>按第</w:t>
      </w:r>
      <w:r w:rsidRPr="006A0AD5">
        <w:rPr>
          <w:rFonts w:ascii="Times New Roman" w:eastAsia="宋体" w:hAnsi="Times New Roman"/>
          <w:spacing w:val="1"/>
          <w:sz w:val="24"/>
          <w:szCs w:val="24"/>
          <w:lang w:eastAsia="zh-CN"/>
        </w:rPr>
        <w:t>6.2</w:t>
      </w:r>
      <w:r w:rsidRPr="006A0AD5">
        <w:rPr>
          <w:rFonts w:ascii="Times New Roman" w:eastAsia="宋体" w:hAnsi="Times New Roman" w:hint="eastAsia"/>
          <w:spacing w:val="1"/>
          <w:sz w:val="24"/>
          <w:szCs w:val="24"/>
          <w:lang w:eastAsia="zh-CN"/>
        </w:rPr>
        <w:t>款约定执行。</w:t>
      </w:r>
    </w:p>
    <w:p w14:paraId="6C7309EB" w14:textId="77777777" w:rsidR="009D7A16" w:rsidRPr="006A0AD5" w:rsidRDefault="009D7A16" w:rsidP="00007799">
      <w:pPr>
        <w:pStyle w:val="Normal0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1.6.3</w:t>
      </w:r>
      <w:r w:rsidRPr="006A0AD5">
        <w:rPr>
          <w:rFonts w:ascii="Times New Roman" w:eastAsia="宋体" w:hAnsi="Times New Roman"/>
          <w:spacing w:val="1"/>
          <w:sz w:val="24"/>
          <w:szCs w:val="24"/>
          <w:lang w:eastAsia="zh-CN"/>
        </w:rPr>
        <w:t>文件错误的通知</w:t>
      </w:r>
    </w:p>
    <w:p w14:paraId="1450783B" w14:textId="77777777" w:rsidR="009D7A16" w:rsidRPr="006A0AD5" w:rsidRDefault="009D7A16" w:rsidP="00007799">
      <w:pPr>
        <w:pStyle w:val="Normal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任何一方当事人发现文件中存在的明显错误或疏忽，均应及时</w:t>
      </w:r>
      <w:r w:rsidR="00D30E39" w:rsidRPr="006A0AD5">
        <w:rPr>
          <w:rFonts w:ascii="Times New Roman" w:eastAsia="宋体" w:hAnsi="Times New Roman"/>
          <w:spacing w:val="1"/>
          <w:sz w:val="24"/>
          <w:szCs w:val="24"/>
          <w:lang w:eastAsia="zh-CN"/>
        </w:rPr>
        <w:t>书面</w:t>
      </w:r>
      <w:r w:rsidRPr="006A0AD5">
        <w:rPr>
          <w:rFonts w:ascii="Times New Roman" w:eastAsia="宋体" w:hAnsi="Times New Roman"/>
          <w:spacing w:val="1"/>
          <w:sz w:val="24"/>
          <w:szCs w:val="24"/>
          <w:lang w:eastAsia="zh-CN"/>
        </w:rPr>
        <w:t>通知对方当事人，并应立即</w:t>
      </w:r>
      <w:r w:rsidRPr="006A0AD5">
        <w:rPr>
          <w:rFonts w:ascii="Times New Roman" w:eastAsia="宋体" w:hAnsi="Times New Roman"/>
          <w:sz w:val="24"/>
          <w:szCs w:val="24"/>
          <w:lang w:eastAsia="zh-CN"/>
        </w:rPr>
        <w:t>采取适当的措施防止损失扩大。</w:t>
      </w:r>
    </w:p>
    <w:p w14:paraId="6E212CA6"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16" w:name="_Toc506006066"/>
      <w:bookmarkStart w:id="817" w:name="_Toc508200347"/>
      <w:bookmarkStart w:id="818" w:name="_Toc508201284"/>
      <w:r w:rsidRPr="006A0AD5">
        <w:rPr>
          <w:rFonts w:ascii="Times New Roman" w:eastAsia="黑体" w:hAnsi="Times New Roman"/>
          <w:sz w:val="28"/>
          <w:szCs w:val="21"/>
          <w:lang w:eastAsia="zh-CN"/>
        </w:rPr>
        <w:t xml:space="preserve">1.7 </w:t>
      </w:r>
      <w:r w:rsidRPr="006A0AD5">
        <w:rPr>
          <w:rFonts w:ascii="Times New Roman" w:eastAsia="黑体" w:hAnsi="Times New Roman"/>
          <w:sz w:val="28"/>
          <w:szCs w:val="21"/>
          <w:lang w:eastAsia="zh-CN"/>
        </w:rPr>
        <w:t>联络</w:t>
      </w:r>
      <w:bookmarkEnd w:id="816"/>
      <w:bookmarkEnd w:id="817"/>
      <w:bookmarkEnd w:id="818"/>
    </w:p>
    <w:p w14:paraId="09BAC582" w14:textId="77777777" w:rsidR="009D7A16" w:rsidRPr="006A0AD5" w:rsidRDefault="009D7A16" w:rsidP="00007799">
      <w:pPr>
        <w:pStyle w:val="Normal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1.7.1</w:t>
      </w:r>
      <w:r w:rsidRPr="006A0AD5">
        <w:rPr>
          <w:rFonts w:ascii="Times New Roman" w:eastAsia="宋体" w:hAnsi="Times New Roman"/>
          <w:spacing w:val="-2"/>
          <w:sz w:val="24"/>
          <w:szCs w:val="24"/>
          <w:lang w:eastAsia="zh-CN"/>
        </w:rPr>
        <w:t>与合同有关的通知、批准、证明、证书、指示、要求、请求、同意、意见、确定和决</w:t>
      </w:r>
      <w:r w:rsidRPr="006A0AD5">
        <w:rPr>
          <w:rFonts w:ascii="Times New Roman" w:eastAsia="宋体" w:hAnsi="Times New Roman"/>
          <w:sz w:val="24"/>
          <w:szCs w:val="24"/>
          <w:lang w:eastAsia="zh-CN"/>
        </w:rPr>
        <w:t>定等，均应采用书面形式。</w:t>
      </w:r>
    </w:p>
    <w:p w14:paraId="5D37C09A" w14:textId="77777777" w:rsidR="009D7A16" w:rsidRPr="006A0AD5" w:rsidRDefault="009D7A16" w:rsidP="00007799">
      <w:pPr>
        <w:pStyle w:val="Normal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1.7.2</w:t>
      </w:r>
      <w:r w:rsidRPr="006A0AD5">
        <w:rPr>
          <w:rFonts w:ascii="Times New Roman" w:eastAsia="宋体" w:hAnsi="Times New Roman"/>
          <w:spacing w:val="-2"/>
          <w:sz w:val="24"/>
          <w:szCs w:val="24"/>
          <w:lang w:eastAsia="zh-CN"/>
        </w:rPr>
        <w:t>上述通知、批准、证明、证书、指示、要求、请求、同意、意见、确定和决定等来往</w:t>
      </w:r>
      <w:r w:rsidRPr="006A0AD5">
        <w:rPr>
          <w:rFonts w:ascii="Times New Roman" w:eastAsia="宋体" w:hAnsi="Times New Roman"/>
          <w:sz w:val="24"/>
          <w:szCs w:val="24"/>
          <w:lang w:eastAsia="zh-CN"/>
        </w:rPr>
        <w:t>函件，均应在合同约定的期限内送达指定的地点和指定的接收人，并办理签收手续。</w:t>
      </w:r>
    </w:p>
    <w:p w14:paraId="3EE4AC83"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19" w:name="_Toc506006067"/>
      <w:bookmarkStart w:id="820" w:name="_Toc508200348"/>
      <w:bookmarkStart w:id="821" w:name="_Toc508201285"/>
      <w:r w:rsidRPr="006A0AD5">
        <w:rPr>
          <w:rFonts w:ascii="Times New Roman" w:eastAsia="黑体" w:hAnsi="Times New Roman"/>
          <w:sz w:val="28"/>
          <w:szCs w:val="21"/>
          <w:lang w:eastAsia="zh-CN"/>
        </w:rPr>
        <w:t xml:space="preserve">1.8 </w:t>
      </w:r>
      <w:r w:rsidRPr="006A0AD5">
        <w:rPr>
          <w:rFonts w:ascii="Times New Roman" w:eastAsia="黑体" w:hAnsi="Times New Roman"/>
          <w:sz w:val="28"/>
          <w:szCs w:val="21"/>
          <w:lang w:eastAsia="zh-CN"/>
        </w:rPr>
        <w:t>转让</w:t>
      </w:r>
      <w:bookmarkEnd w:id="819"/>
      <w:bookmarkEnd w:id="820"/>
      <w:bookmarkEnd w:id="821"/>
    </w:p>
    <w:p w14:paraId="65BAEBE3" w14:textId="77777777" w:rsidR="009D7A16" w:rsidRPr="006A0AD5" w:rsidRDefault="009D7A16" w:rsidP="00007799">
      <w:pPr>
        <w:pStyle w:val="Normal1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除专用合同条款另有约定外，未经对方当事人同意，一方当事人不得将合同权利全部或部</w:t>
      </w:r>
      <w:r w:rsidRPr="006A0AD5">
        <w:rPr>
          <w:rFonts w:ascii="Times New Roman" w:eastAsia="宋体" w:hAnsi="Times New Roman"/>
          <w:sz w:val="24"/>
          <w:szCs w:val="24"/>
          <w:lang w:eastAsia="zh-CN"/>
        </w:rPr>
        <w:t>分转让给第三人，也不得全部或部分转移合同义务。</w:t>
      </w:r>
    </w:p>
    <w:p w14:paraId="4EF85C8C"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22" w:name="_Toc506006068"/>
      <w:bookmarkStart w:id="823" w:name="_Toc508200349"/>
      <w:bookmarkStart w:id="824" w:name="_Toc508201286"/>
      <w:r w:rsidRPr="006A0AD5">
        <w:rPr>
          <w:rFonts w:ascii="Times New Roman" w:eastAsia="黑体" w:hAnsi="Times New Roman"/>
          <w:sz w:val="28"/>
          <w:szCs w:val="21"/>
          <w:lang w:eastAsia="zh-CN"/>
        </w:rPr>
        <w:t xml:space="preserve">1.9 </w:t>
      </w:r>
      <w:r w:rsidRPr="006A0AD5">
        <w:rPr>
          <w:rFonts w:ascii="Times New Roman" w:eastAsia="黑体" w:hAnsi="Times New Roman"/>
          <w:sz w:val="28"/>
          <w:szCs w:val="21"/>
          <w:lang w:eastAsia="zh-CN"/>
        </w:rPr>
        <w:t>严禁贿赂</w:t>
      </w:r>
      <w:bookmarkEnd w:id="822"/>
      <w:bookmarkEnd w:id="823"/>
      <w:bookmarkEnd w:id="824"/>
    </w:p>
    <w:p w14:paraId="29035515" w14:textId="77777777" w:rsidR="009D7A16" w:rsidRPr="006A0AD5" w:rsidRDefault="009D7A16" w:rsidP="00007799">
      <w:pPr>
        <w:pStyle w:val="Normal1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合同双方当事人不得以贿赂或变相贿赂的方式，谋取不当利益或损害对方权益。因贿赂造</w:t>
      </w:r>
      <w:r w:rsidRPr="006A0AD5">
        <w:rPr>
          <w:rFonts w:ascii="Times New Roman" w:eastAsia="宋体" w:hAnsi="Times New Roman"/>
          <w:sz w:val="24"/>
          <w:szCs w:val="24"/>
          <w:lang w:eastAsia="zh-CN"/>
        </w:rPr>
        <w:t>成对方当事人损失的，行为人应当赔偿损失，并承担相应的法律责任。</w:t>
      </w:r>
    </w:p>
    <w:p w14:paraId="7FE3C185"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25" w:name="_Toc506006069"/>
      <w:bookmarkStart w:id="826" w:name="_Toc508200350"/>
      <w:bookmarkStart w:id="827" w:name="_Toc508201287"/>
      <w:r w:rsidRPr="006A0AD5">
        <w:rPr>
          <w:rFonts w:ascii="Times New Roman" w:eastAsia="黑体" w:hAnsi="Times New Roman"/>
          <w:sz w:val="28"/>
          <w:szCs w:val="21"/>
          <w:lang w:eastAsia="zh-CN"/>
        </w:rPr>
        <w:t xml:space="preserve">1.10 </w:t>
      </w:r>
      <w:r w:rsidRPr="006A0AD5">
        <w:rPr>
          <w:rFonts w:ascii="Times New Roman" w:eastAsia="黑体" w:hAnsi="Times New Roman"/>
          <w:sz w:val="28"/>
          <w:szCs w:val="21"/>
          <w:lang w:eastAsia="zh-CN"/>
        </w:rPr>
        <w:t>知识产权</w:t>
      </w:r>
      <w:bookmarkEnd w:id="825"/>
      <w:bookmarkEnd w:id="826"/>
      <w:bookmarkEnd w:id="827"/>
    </w:p>
    <w:p w14:paraId="5F8402AD" w14:textId="77777777" w:rsidR="009D7A16" w:rsidRPr="006A0AD5" w:rsidRDefault="009D7A16" w:rsidP="00007799">
      <w:pPr>
        <w:pStyle w:val="Normal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1.10.1</w:t>
      </w:r>
      <w:r w:rsidRPr="006A0AD5">
        <w:rPr>
          <w:rFonts w:ascii="Times New Roman" w:eastAsia="宋体" w:hAnsi="Times New Roman"/>
          <w:spacing w:val="1"/>
          <w:sz w:val="24"/>
          <w:szCs w:val="24"/>
          <w:lang w:eastAsia="zh-CN"/>
        </w:rPr>
        <w:t>除专用合同条款另有约定外，咨询人完成的咨询服务工作成果，除署名权以外的著作权</w:t>
      </w:r>
      <w:r w:rsidRPr="006A0AD5">
        <w:rPr>
          <w:rFonts w:ascii="Times New Roman" w:eastAsia="宋体" w:hAnsi="Times New Roman"/>
          <w:sz w:val="24"/>
          <w:szCs w:val="24"/>
          <w:lang w:eastAsia="zh-CN"/>
        </w:rPr>
        <w:t>和其他知识产权均归委托人享有。</w:t>
      </w:r>
    </w:p>
    <w:p w14:paraId="66678E52" w14:textId="77777777" w:rsidR="009D7A16" w:rsidRPr="006A0AD5" w:rsidRDefault="009D7A16" w:rsidP="00007799">
      <w:pPr>
        <w:pStyle w:val="Normal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1.10.2</w:t>
      </w:r>
      <w:r w:rsidRPr="006A0AD5">
        <w:rPr>
          <w:rFonts w:ascii="Times New Roman" w:eastAsia="宋体" w:hAnsi="Times New Roman"/>
          <w:spacing w:val="1"/>
          <w:sz w:val="24"/>
          <w:szCs w:val="24"/>
          <w:lang w:eastAsia="zh-CN"/>
        </w:rPr>
        <w:t>咨询人在从事咨询服务活动时，不得侵犯他人的知识产权。因侵犯专利权或其他知识产权所引起的责任，由咨询人自行承担。因委托人提供的咨询服务资料导致侵权的，由委托人承担责任。</w:t>
      </w:r>
    </w:p>
    <w:p w14:paraId="2DCBDA13" w14:textId="77777777" w:rsidR="009D7A16" w:rsidRPr="006A0AD5" w:rsidRDefault="009D7A16" w:rsidP="00007799">
      <w:pPr>
        <w:pStyle w:val="Normal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1.10.3</w:t>
      </w:r>
      <w:r w:rsidRPr="006A0AD5">
        <w:rPr>
          <w:rFonts w:ascii="Times New Roman" w:eastAsia="宋体" w:hAnsi="Times New Roman"/>
          <w:spacing w:val="1"/>
          <w:sz w:val="24"/>
          <w:szCs w:val="24"/>
          <w:lang w:eastAsia="zh-CN"/>
        </w:rPr>
        <w:t>咨询人在投标文件中采用专利技术、专有技术的，相应的使用费视为已包含在投标报价之中。</w:t>
      </w:r>
    </w:p>
    <w:p w14:paraId="0079CF2B" w14:textId="77777777" w:rsidR="009D7A16" w:rsidRPr="006A0AD5" w:rsidRDefault="009D7A16" w:rsidP="00007799">
      <w:pPr>
        <w:pStyle w:val="Normal9"/>
        <w:spacing w:before="260" w:after="260" w:line="440" w:lineRule="atLeast"/>
        <w:ind w:firstLineChars="49" w:firstLine="118"/>
        <w:outlineLvl w:val="2"/>
        <w:rPr>
          <w:rFonts w:ascii="Times New Roman" w:eastAsia="黑体" w:hAnsi="Times New Roman"/>
          <w:sz w:val="24"/>
          <w:szCs w:val="24"/>
          <w:lang w:eastAsia="zh-CN"/>
        </w:rPr>
      </w:pPr>
      <w:bookmarkStart w:id="828" w:name="_Toc506006070"/>
      <w:bookmarkStart w:id="829" w:name="_Toc508200351"/>
      <w:bookmarkStart w:id="830" w:name="_Toc508201288"/>
      <w:r w:rsidRPr="006A0AD5">
        <w:rPr>
          <w:rFonts w:ascii="Times New Roman" w:eastAsia="黑体" w:hAnsi="Times New Roman"/>
          <w:sz w:val="24"/>
          <w:szCs w:val="24"/>
          <w:lang w:eastAsia="zh-CN"/>
        </w:rPr>
        <w:lastRenderedPageBreak/>
        <w:t xml:space="preserve">1.11 </w:t>
      </w:r>
      <w:r w:rsidRPr="006A0AD5">
        <w:rPr>
          <w:rFonts w:ascii="Times New Roman" w:eastAsia="黑体" w:hAnsi="Times New Roman"/>
          <w:sz w:val="24"/>
          <w:szCs w:val="24"/>
          <w:lang w:eastAsia="zh-CN"/>
        </w:rPr>
        <w:t>文件及信息的保密</w:t>
      </w:r>
      <w:bookmarkEnd w:id="828"/>
      <w:bookmarkEnd w:id="829"/>
      <w:bookmarkEnd w:id="830"/>
    </w:p>
    <w:p w14:paraId="5C0D43F1" w14:textId="77777777" w:rsidR="00D30E39" w:rsidRPr="006A0AD5" w:rsidRDefault="00D30E39" w:rsidP="0002335B">
      <w:pPr>
        <w:pStyle w:val="Normal10"/>
        <w:spacing w:before="0" w:after="0" w:line="440" w:lineRule="atLeast"/>
        <w:ind w:firstLineChars="200" w:firstLine="480"/>
        <w:rPr>
          <w:rFonts w:ascii="Times New Roman" w:eastAsia="宋体" w:hAnsi="Times New Roman"/>
          <w:spacing w:val="1"/>
          <w:sz w:val="24"/>
          <w:szCs w:val="24"/>
          <w:lang w:eastAsia="zh-CN"/>
        </w:rPr>
      </w:pPr>
      <w:r w:rsidRPr="006A0AD5">
        <w:rPr>
          <w:rFonts w:ascii="Times New Roman" w:eastAsia="宋体" w:hAnsi="Times New Roman" w:hint="eastAsia"/>
          <w:sz w:val="24"/>
          <w:szCs w:val="24"/>
          <w:lang w:eastAsia="zh-CN"/>
        </w:rPr>
        <w:t>除法律规定或合同另有约定外，未经对方同意，任何一方当事人不得将对方提供的有关文件、技术秘密、声明需要保密的资料和信息泄露给第三方或公开发表与引用。</w:t>
      </w:r>
    </w:p>
    <w:p w14:paraId="03F44B8C"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31" w:name="_Toc506006071"/>
      <w:bookmarkStart w:id="832" w:name="_Toc508200352"/>
      <w:bookmarkStart w:id="833" w:name="_Toc508201289"/>
      <w:r w:rsidRPr="006A0AD5">
        <w:rPr>
          <w:rFonts w:ascii="Times New Roman" w:eastAsia="黑体" w:hAnsi="Times New Roman"/>
          <w:sz w:val="28"/>
          <w:szCs w:val="21"/>
          <w:lang w:eastAsia="zh-CN"/>
        </w:rPr>
        <w:t xml:space="preserve">1.12 </w:t>
      </w:r>
      <w:r w:rsidRPr="006A0AD5">
        <w:rPr>
          <w:rFonts w:ascii="Times New Roman" w:eastAsia="黑体" w:hAnsi="Times New Roman"/>
          <w:sz w:val="28"/>
          <w:szCs w:val="21"/>
          <w:lang w:eastAsia="zh-CN"/>
        </w:rPr>
        <w:t>委托人要求</w:t>
      </w:r>
      <w:bookmarkEnd w:id="831"/>
      <w:bookmarkEnd w:id="832"/>
      <w:bookmarkEnd w:id="833"/>
    </w:p>
    <w:p w14:paraId="4E02F461" w14:textId="77777777" w:rsidR="009D7A16" w:rsidRPr="006A0AD5" w:rsidRDefault="009D7A16" w:rsidP="00007799">
      <w:pPr>
        <w:pStyle w:val="Normal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1.12.1</w:t>
      </w:r>
      <w:r w:rsidRPr="006A0AD5">
        <w:rPr>
          <w:rFonts w:ascii="Times New Roman" w:eastAsia="宋体" w:hAnsi="Times New Roman"/>
          <w:spacing w:val="1"/>
          <w:sz w:val="24"/>
          <w:szCs w:val="24"/>
          <w:lang w:eastAsia="zh-CN"/>
        </w:rPr>
        <w:t>咨询人应认真阅读、复核委托人要求，发现错误的，应及时书面通知委托人。无论</w:t>
      </w:r>
      <w:r w:rsidRPr="006A0AD5">
        <w:rPr>
          <w:rFonts w:ascii="Times New Roman" w:eastAsia="宋体" w:hAnsi="Times New Roman"/>
          <w:sz w:val="24"/>
          <w:szCs w:val="24"/>
          <w:lang w:eastAsia="zh-CN"/>
        </w:rPr>
        <w:t>是否存在错误，委托人均有权修改委托人要求，并在修改后</w:t>
      </w:r>
      <w:r w:rsidRPr="006A0AD5">
        <w:rPr>
          <w:rFonts w:ascii="Times New Roman" w:hAnsi="Times New Roman"/>
          <w:sz w:val="24"/>
          <w:szCs w:val="24"/>
          <w:lang w:eastAsia="zh-CN"/>
        </w:rPr>
        <w:t>3</w:t>
      </w:r>
      <w:r w:rsidRPr="006A0AD5">
        <w:rPr>
          <w:rFonts w:ascii="Times New Roman" w:eastAsia="宋体" w:hAnsi="Times New Roman"/>
          <w:sz w:val="24"/>
          <w:szCs w:val="24"/>
          <w:lang w:eastAsia="zh-CN"/>
        </w:rPr>
        <w:t>天内通知咨询人。除专用合同条</w:t>
      </w:r>
      <w:r w:rsidRPr="006A0AD5">
        <w:rPr>
          <w:rFonts w:ascii="Times New Roman" w:eastAsia="宋体" w:hAnsi="Times New Roman"/>
          <w:spacing w:val="-1"/>
          <w:sz w:val="24"/>
          <w:szCs w:val="24"/>
          <w:lang w:eastAsia="zh-CN"/>
        </w:rPr>
        <w:t>款另有约定外，由此导致咨询人费用增加和</w:t>
      </w:r>
      <w:r w:rsidRPr="006A0AD5">
        <w:rPr>
          <w:rFonts w:ascii="Times New Roman" w:hAnsi="Times New Roman"/>
          <w:sz w:val="24"/>
          <w:szCs w:val="24"/>
          <w:lang w:eastAsia="zh-CN"/>
        </w:rPr>
        <w:t>(</w:t>
      </w:r>
      <w:r w:rsidRPr="006A0AD5">
        <w:rPr>
          <w:rFonts w:ascii="Times New Roman" w:eastAsia="宋体" w:hAnsi="Times New Roman"/>
          <w:spacing w:val="1"/>
          <w:sz w:val="24"/>
          <w:szCs w:val="24"/>
          <w:lang w:eastAsia="zh-CN"/>
        </w:rPr>
        <w:t>或</w:t>
      </w:r>
      <w:r w:rsidRPr="006A0AD5">
        <w:rPr>
          <w:rFonts w:ascii="Times New Roman" w:hAnsi="Times New Roman"/>
          <w:spacing w:val="-3"/>
          <w:sz w:val="24"/>
          <w:szCs w:val="24"/>
          <w:lang w:eastAsia="zh-CN"/>
        </w:rPr>
        <w:t>)</w:t>
      </w:r>
      <w:r w:rsidRPr="006A0AD5">
        <w:rPr>
          <w:rFonts w:ascii="Times New Roman" w:eastAsia="宋体" w:hAnsi="Times New Roman"/>
          <w:spacing w:val="-1"/>
          <w:sz w:val="24"/>
          <w:szCs w:val="24"/>
          <w:lang w:eastAsia="zh-CN"/>
        </w:rPr>
        <w:t>周期延误的，委托人应当相应地增加费用和</w:t>
      </w:r>
      <w:r w:rsidRPr="006A0AD5">
        <w:rPr>
          <w:rFonts w:ascii="Times New Roman" w:hAnsi="Times New Roman"/>
          <w:sz w:val="24"/>
          <w:szCs w:val="24"/>
          <w:lang w:eastAsia="zh-CN"/>
        </w:rPr>
        <w:t>(</w:t>
      </w:r>
      <w:r w:rsidRPr="006A0AD5">
        <w:rPr>
          <w:rFonts w:ascii="Times New Roman" w:eastAsia="宋体" w:hAnsi="Times New Roman"/>
          <w:spacing w:val="1"/>
          <w:sz w:val="24"/>
          <w:szCs w:val="24"/>
          <w:lang w:eastAsia="zh-CN"/>
        </w:rPr>
        <w:t>或</w:t>
      </w:r>
      <w:r w:rsidRPr="006A0AD5">
        <w:rPr>
          <w:rFonts w:ascii="Times New Roman" w:hAnsi="Times New Roman"/>
          <w:sz w:val="24"/>
          <w:szCs w:val="24"/>
          <w:lang w:eastAsia="zh-CN"/>
        </w:rPr>
        <w:t>)</w:t>
      </w:r>
      <w:r w:rsidRPr="006A0AD5">
        <w:rPr>
          <w:rFonts w:ascii="Times New Roman" w:eastAsia="宋体" w:hAnsi="Times New Roman"/>
          <w:spacing w:val="1"/>
          <w:sz w:val="24"/>
          <w:szCs w:val="24"/>
          <w:lang w:eastAsia="zh-CN"/>
        </w:rPr>
        <w:t>延长周期。</w:t>
      </w:r>
    </w:p>
    <w:p w14:paraId="626601C1" w14:textId="77777777" w:rsidR="009D7A16" w:rsidRPr="006A0AD5" w:rsidRDefault="009D7A16" w:rsidP="00007799">
      <w:pPr>
        <w:pStyle w:val="Normal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1.12.2</w:t>
      </w:r>
      <w:r w:rsidRPr="006A0AD5">
        <w:rPr>
          <w:rFonts w:ascii="Times New Roman" w:eastAsia="宋体" w:hAnsi="Times New Roman"/>
          <w:spacing w:val="1"/>
          <w:sz w:val="24"/>
          <w:szCs w:val="24"/>
          <w:lang w:eastAsia="zh-CN"/>
        </w:rPr>
        <w:t>如果委托人要求违反法律规定，咨询人应在发现后及时书面通知委托人，要求其改正。委托人收到通知书后不予改正或不予答复的，</w:t>
      </w:r>
      <w:r w:rsidR="00D30E39" w:rsidRPr="006A0AD5">
        <w:rPr>
          <w:rFonts w:ascii="Times New Roman" w:eastAsia="宋体" w:hAnsi="Times New Roman" w:hint="eastAsia"/>
          <w:spacing w:val="1"/>
          <w:sz w:val="24"/>
          <w:szCs w:val="24"/>
          <w:lang w:eastAsia="zh-CN"/>
        </w:rPr>
        <w:t>咨询人有权拒绝履行合同义务并解除合同。除专用合同条款另有约定外，由此导致的咨询人的全部损失由委托人承担。</w:t>
      </w:r>
    </w:p>
    <w:p w14:paraId="7E5E451E" w14:textId="77777777" w:rsidR="009D7A16" w:rsidRPr="006A0AD5" w:rsidRDefault="009D7A16" w:rsidP="00007799">
      <w:pPr>
        <w:pStyle w:val="Normal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1.12.3</w:t>
      </w:r>
      <w:r w:rsidRPr="006A0AD5">
        <w:rPr>
          <w:rFonts w:ascii="Times New Roman" w:eastAsia="宋体" w:hAnsi="Times New Roman"/>
          <w:spacing w:val="1"/>
          <w:sz w:val="24"/>
          <w:szCs w:val="24"/>
          <w:lang w:eastAsia="zh-CN"/>
        </w:rPr>
        <w:t>委托人要求采用国外规范和标准进行咨询服务时，应由委托人负责提供该规范和标准的</w:t>
      </w:r>
      <w:r w:rsidRPr="006A0AD5">
        <w:rPr>
          <w:rFonts w:ascii="Times New Roman" w:eastAsia="宋体" w:hAnsi="Times New Roman"/>
          <w:sz w:val="24"/>
          <w:szCs w:val="24"/>
          <w:lang w:eastAsia="zh-CN"/>
        </w:rPr>
        <w:t>外国文本和中文译本，提供的时间、份数和其他要求在专用合同条款中约定。</w:t>
      </w:r>
    </w:p>
    <w:p w14:paraId="018E8158"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834" w:name="_Toc506006072"/>
      <w:bookmarkStart w:id="835" w:name="_Toc508200353"/>
      <w:bookmarkStart w:id="836" w:name="_Toc508201290"/>
      <w:bookmarkStart w:id="837" w:name="_Toc513817602"/>
      <w:r w:rsidRPr="006A0AD5">
        <w:rPr>
          <w:rFonts w:ascii="Times New Roman" w:eastAsia="黑体" w:hAnsi="Times New Roman"/>
          <w:b/>
          <w:spacing w:val="1"/>
          <w:sz w:val="32"/>
          <w:szCs w:val="32"/>
          <w:lang w:eastAsia="zh-CN"/>
        </w:rPr>
        <w:t xml:space="preserve">2. </w:t>
      </w:r>
      <w:r w:rsidRPr="006A0AD5">
        <w:rPr>
          <w:rFonts w:ascii="Times New Roman" w:eastAsia="黑体" w:hAnsi="Times New Roman"/>
          <w:b/>
          <w:spacing w:val="1"/>
          <w:sz w:val="32"/>
          <w:szCs w:val="32"/>
          <w:lang w:eastAsia="zh-CN"/>
        </w:rPr>
        <w:t>委托人义务</w:t>
      </w:r>
      <w:bookmarkEnd w:id="834"/>
      <w:bookmarkEnd w:id="835"/>
      <w:bookmarkEnd w:id="836"/>
      <w:bookmarkEnd w:id="837"/>
    </w:p>
    <w:p w14:paraId="5304C0B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38" w:name="_Toc506006073"/>
      <w:bookmarkStart w:id="839" w:name="_Toc508200354"/>
      <w:bookmarkStart w:id="840" w:name="_Toc508201291"/>
      <w:r w:rsidRPr="006A0AD5">
        <w:rPr>
          <w:rFonts w:ascii="Times New Roman" w:eastAsia="黑体" w:hAnsi="Times New Roman"/>
          <w:sz w:val="28"/>
          <w:szCs w:val="21"/>
          <w:lang w:eastAsia="zh-CN"/>
        </w:rPr>
        <w:t xml:space="preserve">2.1 </w:t>
      </w:r>
      <w:r w:rsidRPr="006A0AD5">
        <w:rPr>
          <w:rFonts w:ascii="Times New Roman" w:eastAsia="黑体" w:hAnsi="Times New Roman"/>
          <w:sz w:val="28"/>
          <w:szCs w:val="21"/>
          <w:lang w:eastAsia="zh-CN"/>
        </w:rPr>
        <w:t>遵守法律</w:t>
      </w:r>
      <w:bookmarkEnd w:id="838"/>
      <w:bookmarkEnd w:id="839"/>
      <w:bookmarkEnd w:id="840"/>
    </w:p>
    <w:p w14:paraId="78632691" w14:textId="77777777" w:rsidR="009D7A16" w:rsidRPr="006A0AD5" w:rsidRDefault="009D7A16" w:rsidP="00007799">
      <w:pPr>
        <w:pStyle w:val="Normal2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委托人在履行合同过程中应遵守法律，并保证咨询人免于承担因委托人违反法律而引起的任何责任。</w:t>
      </w:r>
    </w:p>
    <w:p w14:paraId="0ECB8369"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41" w:name="_Toc506006074"/>
      <w:bookmarkStart w:id="842" w:name="_Toc508200355"/>
      <w:bookmarkStart w:id="843" w:name="_Toc508201292"/>
      <w:r w:rsidRPr="006A0AD5">
        <w:rPr>
          <w:rFonts w:ascii="Times New Roman" w:eastAsia="黑体" w:hAnsi="Times New Roman"/>
          <w:sz w:val="28"/>
          <w:szCs w:val="21"/>
          <w:lang w:eastAsia="zh-CN"/>
        </w:rPr>
        <w:t xml:space="preserve">2.2 </w:t>
      </w:r>
      <w:r w:rsidRPr="006A0AD5">
        <w:rPr>
          <w:rFonts w:ascii="Times New Roman" w:eastAsia="黑体" w:hAnsi="Times New Roman"/>
          <w:sz w:val="28"/>
          <w:szCs w:val="21"/>
          <w:lang w:eastAsia="zh-CN"/>
        </w:rPr>
        <w:t>发出开始咨询服务通知</w:t>
      </w:r>
      <w:bookmarkEnd w:id="841"/>
      <w:bookmarkEnd w:id="842"/>
      <w:bookmarkEnd w:id="843"/>
    </w:p>
    <w:p w14:paraId="307D1B01" w14:textId="77777777" w:rsidR="009D7A16" w:rsidRPr="006A0AD5" w:rsidRDefault="009D7A16" w:rsidP="00007799">
      <w:pPr>
        <w:pStyle w:val="Normal2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委托人应按第</w:t>
      </w:r>
      <w:r w:rsidRPr="006A0AD5">
        <w:rPr>
          <w:rFonts w:ascii="Times New Roman" w:hAnsi="Times New Roman"/>
          <w:spacing w:val="-1"/>
          <w:sz w:val="24"/>
          <w:szCs w:val="24"/>
          <w:lang w:eastAsia="zh-CN"/>
        </w:rPr>
        <w:t>6.1</w:t>
      </w:r>
      <w:r w:rsidRPr="006A0AD5">
        <w:rPr>
          <w:rFonts w:ascii="Times New Roman" w:eastAsia="宋体" w:hAnsi="Times New Roman"/>
          <w:sz w:val="24"/>
          <w:szCs w:val="24"/>
          <w:lang w:eastAsia="zh-CN"/>
        </w:rPr>
        <w:t>款的约定向咨询人发出开始咨询服务通知。</w:t>
      </w:r>
    </w:p>
    <w:p w14:paraId="4A81B042"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44" w:name="_Toc506006075"/>
      <w:bookmarkStart w:id="845" w:name="_Toc508200356"/>
      <w:bookmarkStart w:id="846" w:name="_Toc508201293"/>
      <w:r w:rsidRPr="006A0AD5">
        <w:rPr>
          <w:rFonts w:ascii="Times New Roman" w:eastAsia="黑体" w:hAnsi="Times New Roman"/>
          <w:sz w:val="28"/>
          <w:szCs w:val="21"/>
          <w:lang w:eastAsia="zh-CN"/>
        </w:rPr>
        <w:t xml:space="preserve">2.3 </w:t>
      </w:r>
      <w:r w:rsidRPr="006A0AD5">
        <w:rPr>
          <w:rFonts w:ascii="Times New Roman" w:eastAsia="黑体" w:hAnsi="Times New Roman"/>
          <w:sz w:val="28"/>
          <w:szCs w:val="21"/>
          <w:lang w:eastAsia="zh-CN"/>
        </w:rPr>
        <w:t>办理证件和批件</w:t>
      </w:r>
      <w:bookmarkEnd w:id="844"/>
      <w:bookmarkEnd w:id="845"/>
      <w:bookmarkEnd w:id="846"/>
    </w:p>
    <w:p w14:paraId="6C53A4F9" w14:textId="77777777" w:rsidR="009D7A16" w:rsidRPr="006A0AD5" w:rsidRDefault="009D7A16" w:rsidP="00007799">
      <w:pPr>
        <w:pStyle w:val="Normal2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法律规定和（或）合同约定由委托人负责办理的工程建设项目必须履行的各类审批、核准</w:t>
      </w:r>
      <w:r w:rsidRPr="006A0AD5">
        <w:rPr>
          <w:rFonts w:ascii="Times New Roman" w:eastAsia="宋体" w:hAnsi="Times New Roman"/>
          <w:sz w:val="24"/>
          <w:szCs w:val="24"/>
          <w:lang w:eastAsia="zh-CN"/>
        </w:rPr>
        <w:t>或备案手续，委托人应当按时办理，咨询人应给予必要的协助。</w:t>
      </w:r>
    </w:p>
    <w:p w14:paraId="5FECCBDB" w14:textId="77777777" w:rsidR="009D7A16" w:rsidRPr="006A0AD5" w:rsidRDefault="009D7A16" w:rsidP="00007799">
      <w:pPr>
        <w:pStyle w:val="Normal2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lastRenderedPageBreak/>
        <w:t>法律规定和（或）合同约定由咨询人负责办理的咨询服务所需的证件和批件，委托人应给予必要的协助。</w:t>
      </w:r>
    </w:p>
    <w:p w14:paraId="1A5583E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47" w:name="_Toc506006076"/>
      <w:bookmarkStart w:id="848" w:name="_Toc508200357"/>
      <w:bookmarkStart w:id="849" w:name="_Toc508201294"/>
      <w:r w:rsidRPr="006A0AD5">
        <w:rPr>
          <w:rFonts w:ascii="Times New Roman" w:eastAsia="黑体" w:hAnsi="Times New Roman"/>
          <w:sz w:val="28"/>
          <w:szCs w:val="21"/>
          <w:lang w:eastAsia="zh-CN"/>
        </w:rPr>
        <w:t xml:space="preserve">2.4 </w:t>
      </w:r>
      <w:r w:rsidRPr="006A0AD5">
        <w:rPr>
          <w:rFonts w:ascii="Times New Roman" w:eastAsia="黑体" w:hAnsi="Times New Roman"/>
          <w:sz w:val="28"/>
          <w:szCs w:val="21"/>
          <w:lang w:eastAsia="zh-CN"/>
        </w:rPr>
        <w:t>支付合同价款</w:t>
      </w:r>
      <w:bookmarkEnd w:id="847"/>
      <w:bookmarkEnd w:id="848"/>
      <w:bookmarkEnd w:id="849"/>
    </w:p>
    <w:p w14:paraId="5DB0F0C1" w14:textId="77777777" w:rsidR="009D7A16" w:rsidRPr="006A0AD5" w:rsidRDefault="009D7A16" w:rsidP="00007799">
      <w:pPr>
        <w:pStyle w:val="Normal2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委托人应按合同约定向咨询人及时支付合同价款。</w:t>
      </w:r>
    </w:p>
    <w:p w14:paraId="681107C8"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50" w:name="_Toc506006077"/>
      <w:bookmarkStart w:id="851" w:name="_Toc508200358"/>
      <w:bookmarkStart w:id="852" w:name="_Toc508201295"/>
      <w:r w:rsidRPr="006A0AD5">
        <w:rPr>
          <w:rFonts w:ascii="Times New Roman" w:eastAsia="黑体" w:hAnsi="Times New Roman"/>
          <w:sz w:val="28"/>
          <w:szCs w:val="21"/>
          <w:lang w:eastAsia="zh-CN"/>
        </w:rPr>
        <w:t xml:space="preserve">2.5 </w:t>
      </w:r>
      <w:r w:rsidRPr="006A0AD5">
        <w:rPr>
          <w:rFonts w:ascii="Times New Roman" w:eastAsia="黑体" w:hAnsi="Times New Roman"/>
          <w:sz w:val="28"/>
          <w:szCs w:val="21"/>
          <w:lang w:eastAsia="zh-CN"/>
        </w:rPr>
        <w:t>提供咨询服务资料</w:t>
      </w:r>
      <w:bookmarkEnd w:id="850"/>
      <w:bookmarkEnd w:id="851"/>
      <w:bookmarkEnd w:id="852"/>
    </w:p>
    <w:p w14:paraId="70648488" w14:textId="77777777" w:rsidR="009D7A16" w:rsidRPr="006A0AD5" w:rsidRDefault="009D7A16" w:rsidP="00007799">
      <w:pPr>
        <w:pStyle w:val="Normal2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委托人应按第</w:t>
      </w:r>
      <w:r w:rsidRPr="006A0AD5">
        <w:rPr>
          <w:rFonts w:ascii="Times New Roman" w:hAnsi="Times New Roman"/>
          <w:sz w:val="24"/>
          <w:szCs w:val="24"/>
          <w:lang w:eastAsia="zh-CN"/>
        </w:rPr>
        <w:t>1.6.2</w:t>
      </w:r>
      <w:r w:rsidRPr="006A0AD5">
        <w:rPr>
          <w:rFonts w:ascii="Times New Roman" w:eastAsia="宋体" w:hAnsi="Times New Roman"/>
          <w:sz w:val="24"/>
          <w:szCs w:val="24"/>
          <w:lang w:eastAsia="zh-CN"/>
        </w:rPr>
        <w:t>项的约定向咨询人提供咨询服务资料。</w:t>
      </w:r>
    </w:p>
    <w:p w14:paraId="5B3D3F6E" w14:textId="77777777" w:rsidR="00D30E39" w:rsidRPr="006A0AD5" w:rsidRDefault="00D30E39" w:rsidP="0002335B">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53" w:name="_Toc506006078"/>
      <w:bookmarkStart w:id="854" w:name="_Toc508200359"/>
      <w:bookmarkStart w:id="855" w:name="_Toc508201296"/>
      <w:r w:rsidRPr="006A0AD5">
        <w:rPr>
          <w:rFonts w:ascii="Times New Roman" w:eastAsia="黑体" w:hAnsi="Times New Roman"/>
          <w:sz w:val="28"/>
          <w:szCs w:val="21"/>
          <w:lang w:eastAsia="zh-CN"/>
        </w:rPr>
        <w:t>2.6</w:t>
      </w:r>
      <w:r w:rsidRPr="006A0AD5">
        <w:rPr>
          <w:rFonts w:ascii="Times New Roman" w:eastAsia="黑体" w:hAnsi="Times New Roman" w:hint="eastAsia"/>
          <w:sz w:val="28"/>
          <w:szCs w:val="21"/>
          <w:lang w:eastAsia="zh-CN"/>
        </w:rPr>
        <w:t>协调配合义务</w:t>
      </w:r>
      <w:r w:rsidRPr="006A0AD5">
        <w:rPr>
          <w:rFonts w:ascii="Times New Roman" w:eastAsia="黑体" w:hAnsi="Times New Roman"/>
          <w:sz w:val="28"/>
          <w:szCs w:val="21"/>
          <w:lang w:eastAsia="zh-CN"/>
        </w:rPr>
        <w:t xml:space="preserve"> </w:t>
      </w:r>
    </w:p>
    <w:p w14:paraId="57B739B3" w14:textId="77777777" w:rsidR="00D30E39" w:rsidRPr="006A0AD5" w:rsidRDefault="00D30E39" w:rsidP="0002335B">
      <w:pPr>
        <w:pStyle w:val="Normal2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咨询人为履行合同需要建设项目施工承包人和</w:t>
      </w:r>
      <w:r w:rsidRPr="006A0AD5">
        <w:rPr>
          <w:rFonts w:ascii="Times New Roman" w:eastAsia="宋体" w:hAnsi="Times New Roman"/>
          <w:sz w:val="24"/>
          <w:szCs w:val="24"/>
          <w:lang w:eastAsia="zh-CN"/>
        </w:rPr>
        <w:t>(</w:t>
      </w:r>
      <w:r w:rsidRPr="006A0AD5">
        <w:rPr>
          <w:rFonts w:ascii="Times New Roman" w:eastAsia="宋体" w:hAnsi="Times New Roman" w:hint="eastAsia"/>
          <w:sz w:val="24"/>
          <w:szCs w:val="24"/>
          <w:lang w:eastAsia="zh-CN"/>
        </w:rPr>
        <w:t>或）监理人配合的，委托人应协调施工承包人和</w:t>
      </w:r>
      <w:r w:rsidRPr="006A0AD5">
        <w:rPr>
          <w:rFonts w:ascii="Times New Roman" w:eastAsia="宋体" w:hAnsi="Times New Roman"/>
          <w:sz w:val="24"/>
          <w:szCs w:val="24"/>
          <w:lang w:eastAsia="zh-CN"/>
        </w:rPr>
        <w:t>(</w:t>
      </w:r>
      <w:r w:rsidRPr="006A0AD5">
        <w:rPr>
          <w:rFonts w:ascii="Times New Roman" w:eastAsia="宋体" w:hAnsi="Times New Roman" w:hint="eastAsia"/>
          <w:sz w:val="24"/>
          <w:szCs w:val="24"/>
          <w:lang w:eastAsia="zh-CN"/>
        </w:rPr>
        <w:t>或）监理人予以配合。</w:t>
      </w:r>
    </w:p>
    <w:p w14:paraId="2B2D6098"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r w:rsidRPr="006A0AD5">
        <w:rPr>
          <w:rFonts w:ascii="Times New Roman" w:eastAsia="黑体" w:hAnsi="Times New Roman"/>
          <w:sz w:val="28"/>
          <w:szCs w:val="21"/>
          <w:lang w:eastAsia="zh-CN"/>
        </w:rPr>
        <w:t>2.</w:t>
      </w:r>
      <w:r w:rsidR="00D30E39" w:rsidRPr="006A0AD5">
        <w:rPr>
          <w:rFonts w:ascii="Times New Roman" w:eastAsia="黑体" w:hAnsi="Times New Roman"/>
          <w:sz w:val="28"/>
          <w:szCs w:val="21"/>
          <w:lang w:eastAsia="zh-CN"/>
        </w:rPr>
        <w:t>7</w:t>
      </w:r>
      <w:r w:rsidRPr="006A0AD5">
        <w:rPr>
          <w:rFonts w:ascii="Times New Roman" w:eastAsia="黑体" w:hAnsi="Times New Roman"/>
          <w:sz w:val="28"/>
          <w:szCs w:val="21"/>
          <w:lang w:eastAsia="zh-CN"/>
        </w:rPr>
        <w:t xml:space="preserve"> </w:t>
      </w:r>
      <w:r w:rsidRPr="006A0AD5">
        <w:rPr>
          <w:rFonts w:ascii="Times New Roman" w:eastAsia="黑体" w:hAnsi="Times New Roman"/>
          <w:sz w:val="28"/>
          <w:szCs w:val="21"/>
          <w:lang w:eastAsia="zh-CN"/>
        </w:rPr>
        <w:t>其他义务</w:t>
      </w:r>
      <w:bookmarkEnd w:id="853"/>
      <w:bookmarkEnd w:id="854"/>
      <w:bookmarkEnd w:id="855"/>
    </w:p>
    <w:p w14:paraId="06DF7586" w14:textId="77777777" w:rsidR="009D7A16" w:rsidRPr="006A0AD5" w:rsidRDefault="009D7A16" w:rsidP="00007799">
      <w:pPr>
        <w:pStyle w:val="Normal30"/>
        <w:spacing w:before="60" w:after="6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委托人应履行合同约定的其他义务。</w:t>
      </w:r>
    </w:p>
    <w:p w14:paraId="45AC420A"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856" w:name="_Toc506006079"/>
      <w:bookmarkStart w:id="857" w:name="_Toc508200360"/>
      <w:bookmarkStart w:id="858" w:name="_Toc508201297"/>
      <w:bookmarkStart w:id="859" w:name="_Toc513817603"/>
      <w:r w:rsidRPr="006A0AD5">
        <w:rPr>
          <w:rFonts w:ascii="Times New Roman" w:eastAsia="黑体" w:hAnsi="Times New Roman"/>
          <w:b/>
          <w:spacing w:val="1"/>
          <w:sz w:val="32"/>
          <w:szCs w:val="32"/>
          <w:lang w:eastAsia="zh-CN"/>
        </w:rPr>
        <w:t xml:space="preserve">3. </w:t>
      </w:r>
      <w:r w:rsidRPr="006A0AD5">
        <w:rPr>
          <w:rFonts w:ascii="Times New Roman" w:eastAsia="黑体" w:hAnsi="Times New Roman"/>
          <w:b/>
          <w:spacing w:val="1"/>
          <w:sz w:val="32"/>
          <w:szCs w:val="32"/>
          <w:lang w:eastAsia="zh-CN"/>
        </w:rPr>
        <w:t>委托人管理</w:t>
      </w:r>
      <w:bookmarkEnd w:id="856"/>
      <w:bookmarkEnd w:id="857"/>
      <w:bookmarkEnd w:id="858"/>
      <w:bookmarkEnd w:id="859"/>
    </w:p>
    <w:p w14:paraId="7C6E417C"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60" w:name="_Toc506006080"/>
      <w:bookmarkStart w:id="861" w:name="_Toc508200361"/>
      <w:bookmarkStart w:id="862" w:name="_Toc508201298"/>
      <w:r w:rsidRPr="006A0AD5">
        <w:rPr>
          <w:rFonts w:ascii="Times New Roman" w:eastAsia="黑体" w:hAnsi="Times New Roman"/>
          <w:sz w:val="28"/>
          <w:szCs w:val="21"/>
          <w:lang w:eastAsia="zh-CN"/>
        </w:rPr>
        <w:t xml:space="preserve">3.1 </w:t>
      </w:r>
      <w:r w:rsidRPr="006A0AD5">
        <w:rPr>
          <w:rFonts w:ascii="Times New Roman" w:eastAsia="黑体" w:hAnsi="Times New Roman"/>
          <w:sz w:val="28"/>
          <w:szCs w:val="21"/>
          <w:lang w:eastAsia="zh-CN"/>
        </w:rPr>
        <w:t>委托人代表</w:t>
      </w:r>
      <w:bookmarkEnd w:id="860"/>
      <w:bookmarkEnd w:id="861"/>
      <w:bookmarkEnd w:id="862"/>
    </w:p>
    <w:p w14:paraId="2CD339AB" w14:textId="77777777" w:rsidR="009D7A16" w:rsidRPr="006A0AD5" w:rsidRDefault="009D7A16" w:rsidP="00007799">
      <w:pPr>
        <w:pStyle w:val="Normal30"/>
        <w:spacing w:before="60" w:after="6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 xml:space="preserve">3.1.1 </w:t>
      </w:r>
      <w:r w:rsidRPr="006A0AD5">
        <w:rPr>
          <w:rFonts w:ascii="Times New Roman" w:eastAsia="宋体" w:hAnsi="Times New Roman"/>
          <w:spacing w:val="-3"/>
          <w:sz w:val="24"/>
          <w:szCs w:val="24"/>
          <w:lang w:eastAsia="zh-CN"/>
        </w:rPr>
        <w:t>除专用合同条款另有约定外，委托人应在合同签订后</w:t>
      </w:r>
      <w:r w:rsidRPr="006A0AD5">
        <w:rPr>
          <w:rFonts w:ascii="Times New Roman" w:hAnsi="Times New Roman"/>
          <w:spacing w:val="1"/>
          <w:sz w:val="24"/>
          <w:szCs w:val="24"/>
          <w:lang w:eastAsia="zh-CN"/>
        </w:rPr>
        <w:t>14</w:t>
      </w:r>
      <w:r w:rsidRPr="006A0AD5">
        <w:rPr>
          <w:rFonts w:ascii="Times New Roman" w:eastAsia="宋体" w:hAnsi="Times New Roman"/>
          <w:spacing w:val="-5"/>
          <w:sz w:val="24"/>
          <w:szCs w:val="24"/>
          <w:lang w:eastAsia="zh-CN"/>
        </w:rPr>
        <w:t>天内，将委托人代表的姓名、</w:t>
      </w:r>
      <w:r w:rsidRPr="006A0AD5">
        <w:rPr>
          <w:rFonts w:ascii="Times New Roman" w:eastAsia="宋体" w:hAnsi="Times New Roman"/>
          <w:spacing w:val="1"/>
          <w:sz w:val="24"/>
          <w:szCs w:val="24"/>
          <w:lang w:eastAsia="zh-CN"/>
        </w:rPr>
        <w:t>职务、联系方式、授权范围和授权期限书面通知咨询人，由委托人代表在其授权范围和授权期限内，代表委托人行使权利、履行义务和处理合同履行中的具体事宜。委托人代表在授权范围</w:t>
      </w:r>
      <w:r w:rsidRPr="006A0AD5">
        <w:rPr>
          <w:rFonts w:ascii="Times New Roman" w:eastAsia="宋体" w:hAnsi="Times New Roman"/>
          <w:sz w:val="24"/>
          <w:szCs w:val="24"/>
          <w:lang w:eastAsia="zh-CN"/>
        </w:rPr>
        <w:t>内的行为由委托人承担法律责任。</w:t>
      </w:r>
    </w:p>
    <w:p w14:paraId="3E582645" w14:textId="77777777" w:rsidR="009D7A16" w:rsidRPr="006A0AD5" w:rsidRDefault="009D7A16" w:rsidP="00007799">
      <w:pPr>
        <w:pStyle w:val="Normal30"/>
        <w:spacing w:before="60" w:after="6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3.1.2</w:t>
      </w:r>
      <w:r w:rsidRPr="006A0AD5">
        <w:rPr>
          <w:rFonts w:ascii="Times New Roman" w:eastAsia="宋体" w:hAnsi="Times New Roman"/>
          <w:spacing w:val="-1"/>
          <w:sz w:val="24"/>
          <w:szCs w:val="24"/>
          <w:lang w:eastAsia="zh-CN"/>
        </w:rPr>
        <w:t>委托人代表违反法律法规、违背职业道德守则或者不按合同约定履行职责及义务，导</w:t>
      </w:r>
      <w:r w:rsidRPr="006A0AD5">
        <w:rPr>
          <w:rFonts w:ascii="Times New Roman" w:eastAsia="宋体" w:hAnsi="Times New Roman"/>
          <w:sz w:val="24"/>
          <w:szCs w:val="24"/>
          <w:lang w:eastAsia="zh-CN"/>
        </w:rPr>
        <w:t>致合同无法继续正常履行的，咨询人有权通知委托人更换委托人代表。委托人收到通知后</w:t>
      </w:r>
      <w:r w:rsidRPr="006A0AD5">
        <w:rPr>
          <w:rFonts w:ascii="Times New Roman" w:hAnsi="Times New Roman"/>
          <w:sz w:val="24"/>
          <w:szCs w:val="24"/>
          <w:lang w:eastAsia="zh-CN"/>
        </w:rPr>
        <w:t>7</w:t>
      </w:r>
      <w:r w:rsidRPr="006A0AD5">
        <w:rPr>
          <w:rFonts w:ascii="Times New Roman" w:eastAsia="宋体" w:hAnsi="Times New Roman"/>
          <w:sz w:val="24"/>
          <w:szCs w:val="24"/>
          <w:lang w:eastAsia="zh-CN"/>
        </w:rPr>
        <w:t>天内，应当核实完毕并将处理结果通知咨询人。</w:t>
      </w:r>
    </w:p>
    <w:p w14:paraId="56C0F40A" w14:textId="77777777" w:rsidR="009D7A16" w:rsidRPr="006A0AD5" w:rsidRDefault="009D7A16" w:rsidP="00007799">
      <w:pPr>
        <w:pStyle w:val="Normal30"/>
        <w:spacing w:before="60" w:after="6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3.1.3</w:t>
      </w:r>
      <w:r w:rsidRPr="006A0AD5">
        <w:rPr>
          <w:rFonts w:ascii="Times New Roman" w:eastAsia="宋体" w:hAnsi="Times New Roman"/>
          <w:sz w:val="24"/>
          <w:szCs w:val="24"/>
          <w:lang w:eastAsia="zh-CN"/>
        </w:rPr>
        <w:t>委托人更换委托人代表的，应提前</w:t>
      </w:r>
      <w:r w:rsidRPr="006A0AD5">
        <w:rPr>
          <w:rFonts w:ascii="Times New Roman" w:hAnsi="Times New Roman"/>
          <w:spacing w:val="1"/>
          <w:sz w:val="24"/>
          <w:szCs w:val="24"/>
          <w:lang w:eastAsia="zh-CN"/>
        </w:rPr>
        <w:t>14</w:t>
      </w:r>
      <w:r w:rsidRPr="006A0AD5">
        <w:rPr>
          <w:rFonts w:ascii="Times New Roman" w:eastAsia="宋体" w:hAnsi="Times New Roman"/>
          <w:sz w:val="24"/>
          <w:szCs w:val="24"/>
          <w:lang w:eastAsia="zh-CN"/>
        </w:rPr>
        <w:t>天将更换人员的姓名、职务、联系方式、授权范围和授权期限书面通知咨询人。</w:t>
      </w:r>
    </w:p>
    <w:p w14:paraId="435F0EB5" w14:textId="77777777" w:rsidR="009D7A16" w:rsidRPr="006A0AD5" w:rsidRDefault="009D7A16" w:rsidP="00007799">
      <w:pPr>
        <w:pStyle w:val="Normal30"/>
        <w:spacing w:before="60" w:after="6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3.1.4</w:t>
      </w:r>
      <w:r w:rsidR="004062C7" w:rsidRPr="006A0AD5">
        <w:rPr>
          <w:rFonts w:ascii="Times New Roman" w:hAnsi="Times New Roman"/>
          <w:b/>
          <w:sz w:val="24"/>
          <w:szCs w:val="24"/>
          <w:lang w:eastAsia="zh-CN"/>
        </w:rPr>
        <w:t xml:space="preserve"> </w:t>
      </w:r>
      <w:r w:rsidRPr="006A0AD5">
        <w:rPr>
          <w:rFonts w:ascii="Times New Roman" w:eastAsia="宋体" w:hAnsi="Times New Roman" w:hint="eastAsia"/>
          <w:sz w:val="24"/>
          <w:szCs w:val="24"/>
          <w:lang w:eastAsia="zh-CN"/>
        </w:rPr>
        <w:t>委托人代表可以授权委托人的其他人员负责执行其指派的一项或多项工作。</w:t>
      </w:r>
      <w:r w:rsidR="004062C7" w:rsidRPr="006A0AD5">
        <w:rPr>
          <w:rFonts w:ascii="Times New Roman" w:eastAsia="宋体" w:hAnsi="Times New Roman"/>
          <w:sz w:val="24"/>
          <w:szCs w:val="24"/>
          <w:lang w:eastAsia="zh-CN"/>
        </w:rPr>
        <w:t>委托人代表应将被授权人员的姓名、职务、联系方式、授权范围和授权期限书</w:t>
      </w:r>
      <w:r w:rsidR="004062C7" w:rsidRPr="006A0AD5">
        <w:rPr>
          <w:rFonts w:ascii="Times New Roman" w:eastAsia="宋体" w:hAnsi="Times New Roman"/>
          <w:sz w:val="24"/>
          <w:szCs w:val="24"/>
          <w:lang w:eastAsia="zh-CN"/>
        </w:rPr>
        <w:lastRenderedPageBreak/>
        <w:t>面通知咨询人</w:t>
      </w:r>
      <w:r w:rsidRPr="006A0AD5">
        <w:rPr>
          <w:rFonts w:ascii="Times New Roman" w:eastAsia="宋体" w:hAnsi="Times New Roman" w:hint="eastAsia"/>
          <w:sz w:val="24"/>
          <w:szCs w:val="24"/>
          <w:lang w:eastAsia="zh-CN"/>
        </w:rPr>
        <w:t>。被授权人员在授权范围内发出的指示视为</w:t>
      </w:r>
      <w:r w:rsidRPr="006A0AD5">
        <w:rPr>
          <w:rFonts w:ascii="Times New Roman" w:eastAsia="宋体" w:hAnsi="Times New Roman"/>
          <w:sz w:val="24"/>
          <w:szCs w:val="24"/>
          <w:lang w:eastAsia="zh-CN"/>
        </w:rPr>
        <w:t>已得到委托人代表的同意，与委托人代表发出的指示具有同等效力。</w:t>
      </w:r>
    </w:p>
    <w:p w14:paraId="30C3FEE3"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63" w:name="_Toc506006081"/>
      <w:bookmarkStart w:id="864" w:name="_Toc508200362"/>
      <w:bookmarkStart w:id="865" w:name="_Toc508201299"/>
      <w:r w:rsidRPr="006A0AD5">
        <w:rPr>
          <w:rFonts w:ascii="Times New Roman" w:eastAsia="黑体" w:hAnsi="Times New Roman"/>
          <w:sz w:val="28"/>
          <w:szCs w:val="21"/>
          <w:lang w:eastAsia="zh-CN"/>
        </w:rPr>
        <w:t>3.2</w:t>
      </w:r>
      <w:bookmarkStart w:id="866" w:name="_Toc506006082"/>
      <w:bookmarkEnd w:id="863"/>
      <w:r w:rsidRPr="006A0AD5">
        <w:rPr>
          <w:rFonts w:ascii="Times New Roman" w:eastAsia="黑体" w:hAnsi="Times New Roman"/>
          <w:sz w:val="28"/>
          <w:szCs w:val="21"/>
          <w:lang w:eastAsia="zh-CN"/>
        </w:rPr>
        <w:t>委托人的指示</w:t>
      </w:r>
      <w:bookmarkEnd w:id="864"/>
      <w:bookmarkEnd w:id="865"/>
      <w:bookmarkEnd w:id="866"/>
    </w:p>
    <w:p w14:paraId="6A1608BA" w14:textId="77777777" w:rsidR="009D7A16" w:rsidRPr="006A0AD5" w:rsidRDefault="009D7A16" w:rsidP="00007799">
      <w:pPr>
        <w:pStyle w:val="Normal30"/>
        <w:spacing w:before="60" w:after="6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3.2.1</w:t>
      </w:r>
      <w:r w:rsidRPr="006A0AD5">
        <w:rPr>
          <w:rFonts w:ascii="Times New Roman" w:eastAsia="宋体" w:hAnsi="Times New Roman"/>
          <w:spacing w:val="-2"/>
          <w:sz w:val="24"/>
          <w:szCs w:val="24"/>
          <w:lang w:eastAsia="zh-CN"/>
        </w:rPr>
        <w:t>委托人应按合同约定向咨询人发出指示，委托人的指示应盖有委托人单位章，并由委托人</w:t>
      </w:r>
      <w:r w:rsidRPr="006A0AD5">
        <w:rPr>
          <w:rFonts w:ascii="Times New Roman" w:eastAsia="宋体" w:hAnsi="Times New Roman"/>
          <w:sz w:val="24"/>
          <w:szCs w:val="24"/>
          <w:lang w:eastAsia="zh-CN"/>
        </w:rPr>
        <w:t>代表签字确认。</w:t>
      </w:r>
    </w:p>
    <w:p w14:paraId="6A59C599"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3.2.2</w:t>
      </w:r>
      <w:r w:rsidRPr="006A0AD5">
        <w:rPr>
          <w:rFonts w:ascii="Times New Roman" w:eastAsia="宋体" w:hAnsi="Times New Roman"/>
          <w:sz w:val="24"/>
          <w:szCs w:val="24"/>
          <w:lang w:eastAsia="zh-CN"/>
        </w:rPr>
        <w:t>咨询人收到委托人</w:t>
      </w:r>
      <w:proofErr w:type="gramStart"/>
      <w:r w:rsidRPr="006A0AD5">
        <w:rPr>
          <w:rFonts w:ascii="Times New Roman" w:eastAsia="宋体" w:hAnsi="Times New Roman"/>
          <w:sz w:val="24"/>
          <w:szCs w:val="24"/>
          <w:lang w:eastAsia="zh-CN"/>
        </w:rPr>
        <w:t>作出</w:t>
      </w:r>
      <w:proofErr w:type="gramEnd"/>
      <w:r w:rsidRPr="006A0AD5">
        <w:rPr>
          <w:rFonts w:ascii="Times New Roman" w:eastAsia="宋体" w:hAnsi="Times New Roman"/>
          <w:sz w:val="24"/>
          <w:szCs w:val="24"/>
          <w:lang w:eastAsia="zh-CN"/>
        </w:rPr>
        <w:t>的指示后应遵照执行。指示构成变更的，应按第</w:t>
      </w:r>
      <w:r w:rsidRPr="006A0AD5">
        <w:rPr>
          <w:rFonts w:ascii="Times New Roman" w:hAnsi="Times New Roman"/>
          <w:spacing w:val="-7"/>
          <w:sz w:val="24"/>
          <w:szCs w:val="24"/>
          <w:lang w:eastAsia="zh-CN"/>
        </w:rPr>
        <w:t>11</w:t>
      </w:r>
      <w:r w:rsidRPr="006A0AD5">
        <w:rPr>
          <w:rFonts w:ascii="Times New Roman" w:eastAsia="宋体" w:hAnsi="Times New Roman"/>
          <w:sz w:val="24"/>
          <w:szCs w:val="24"/>
          <w:lang w:eastAsia="zh-CN"/>
        </w:rPr>
        <w:t>条执行。</w:t>
      </w:r>
    </w:p>
    <w:p w14:paraId="10FE6C5B"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3.2.3</w:t>
      </w:r>
      <w:r w:rsidRPr="006A0AD5">
        <w:rPr>
          <w:rFonts w:ascii="Times New Roman" w:eastAsia="宋体" w:hAnsi="Times New Roman"/>
          <w:spacing w:val="-2"/>
          <w:sz w:val="24"/>
          <w:szCs w:val="24"/>
          <w:lang w:eastAsia="zh-CN"/>
        </w:rPr>
        <w:t>在紧急情况下，委托人代表或其授权人员可以当场签发临时书面指示，咨询人应遵照执行。委托人代表应在临时书面指示发出后</w:t>
      </w:r>
      <w:r w:rsidRPr="006A0AD5">
        <w:rPr>
          <w:rFonts w:ascii="Times New Roman" w:hAnsi="Times New Roman"/>
          <w:spacing w:val="-2"/>
          <w:sz w:val="24"/>
          <w:szCs w:val="24"/>
          <w:lang w:eastAsia="zh-CN"/>
        </w:rPr>
        <w:t>24</w:t>
      </w:r>
      <w:r w:rsidRPr="006A0AD5">
        <w:rPr>
          <w:rFonts w:ascii="Times New Roman" w:eastAsia="宋体" w:hAnsi="Times New Roman"/>
          <w:spacing w:val="-2"/>
          <w:sz w:val="24"/>
          <w:szCs w:val="24"/>
          <w:lang w:eastAsia="zh-CN"/>
        </w:rPr>
        <w:t>小时内发出书面确认函，逾期未发出书面确认函</w:t>
      </w:r>
      <w:r w:rsidRPr="006A0AD5">
        <w:rPr>
          <w:rFonts w:ascii="Times New Roman" w:eastAsia="宋体" w:hAnsi="Times New Roman"/>
          <w:sz w:val="24"/>
          <w:szCs w:val="24"/>
          <w:lang w:eastAsia="zh-CN"/>
        </w:rPr>
        <w:t>的，该临时书面指示应被视为委托人的正式指示。</w:t>
      </w:r>
    </w:p>
    <w:p w14:paraId="0B8F9682"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3.2.4</w:t>
      </w:r>
      <w:r w:rsidRPr="006A0AD5">
        <w:rPr>
          <w:rFonts w:ascii="Times New Roman" w:eastAsia="宋体" w:hAnsi="Times New Roman" w:hint="eastAsia"/>
          <w:spacing w:val="-2"/>
          <w:sz w:val="24"/>
          <w:szCs w:val="24"/>
          <w:lang w:eastAsia="zh-CN"/>
        </w:rPr>
        <w:t>除专用合同条款另有约定外，咨询人只从委托人代表或按第</w:t>
      </w:r>
      <w:r w:rsidRPr="006A0AD5">
        <w:rPr>
          <w:rFonts w:ascii="Times New Roman" w:eastAsia="宋体" w:hAnsi="Times New Roman"/>
          <w:spacing w:val="-2"/>
          <w:sz w:val="24"/>
          <w:szCs w:val="24"/>
          <w:lang w:eastAsia="zh-CN"/>
        </w:rPr>
        <w:t>3.1.4</w:t>
      </w:r>
      <w:r w:rsidRPr="006A0AD5">
        <w:rPr>
          <w:rFonts w:ascii="Times New Roman" w:eastAsia="宋体" w:hAnsi="Times New Roman" w:hint="eastAsia"/>
          <w:spacing w:val="-2"/>
          <w:sz w:val="24"/>
          <w:szCs w:val="24"/>
          <w:lang w:eastAsia="zh-CN"/>
        </w:rPr>
        <w:t>项约定的</w:t>
      </w:r>
      <w:r w:rsidR="00D30E39" w:rsidRPr="006A0AD5">
        <w:rPr>
          <w:rFonts w:ascii="Times New Roman" w:eastAsia="宋体" w:hAnsi="Times New Roman" w:hint="eastAsia"/>
          <w:spacing w:val="-2"/>
          <w:sz w:val="24"/>
          <w:szCs w:val="24"/>
          <w:lang w:eastAsia="zh-CN"/>
        </w:rPr>
        <w:t>委托人代表授权人员</w:t>
      </w:r>
      <w:r w:rsidRPr="006A0AD5">
        <w:rPr>
          <w:rFonts w:ascii="Times New Roman" w:eastAsia="宋体" w:hAnsi="Times New Roman" w:hint="eastAsia"/>
          <w:spacing w:val="-2"/>
          <w:sz w:val="24"/>
          <w:szCs w:val="24"/>
          <w:lang w:eastAsia="zh-CN"/>
        </w:rPr>
        <w:t>处取得指示。</w:t>
      </w:r>
    </w:p>
    <w:p w14:paraId="1E8DBC97"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3.2.5</w:t>
      </w:r>
      <w:r w:rsidRPr="006A0AD5">
        <w:rPr>
          <w:rFonts w:ascii="Times New Roman" w:eastAsia="宋体" w:hAnsi="Times New Roman"/>
          <w:spacing w:val="-2"/>
          <w:sz w:val="24"/>
          <w:szCs w:val="24"/>
          <w:lang w:eastAsia="zh-CN"/>
        </w:rPr>
        <w:t>由于委托人未能按合同约定发出指示、指示延误或指示错误而导致咨询人费用增加和</w:t>
      </w:r>
      <w:r w:rsidRPr="006A0AD5">
        <w:rPr>
          <w:rFonts w:ascii="Times New Roman" w:eastAsia="宋体" w:hAnsi="Times New Roman"/>
          <w:sz w:val="24"/>
          <w:szCs w:val="24"/>
          <w:lang w:eastAsia="zh-CN"/>
        </w:rPr>
        <w:t>（或）周期延误的，委托人应承担由此增加的费用和（或）周期延误。</w:t>
      </w:r>
    </w:p>
    <w:p w14:paraId="3E88ABA5"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67" w:name="_Toc506006083"/>
      <w:bookmarkStart w:id="868" w:name="_Toc508200363"/>
      <w:bookmarkStart w:id="869" w:name="_Toc508201300"/>
      <w:r w:rsidRPr="006A0AD5">
        <w:rPr>
          <w:rFonts w:ascii="Times New Roman" w:eastAsia="黑体" w:hAnsi="Times New Roman"/>
          <w:sz w:val="28"/>
          <w:szCs w:val="21"/>
          <w:lang w:eastAsia="zh-CN"/>
        </w:rPr>
        <w:t>3.3</w:t>
      </w:r>
      <w:r w:rsidRPr="006A0AD5">
        <w:rPr>
          <w:rFonts w:ascii="Times New Roman" w:eastAsia="黑体" w:hAnsi="Times New Roman"/>
          <w:sz w:val="28"/>
          <w:szCs w:val="21"/>
          <w:lang w:eastAsia="zh-CN"/>
        </w:rPr>
        <w:t>决定或答复</w:t>
      </w:r>
      <w:bookmarkEnd w:id="867"/>
      <w:bookmarkEnd w:id="868"/>
      <w:bookmarkEnd w:id="869"/>
    </w:p>
    <w:p w14:paraId="1C2DBB06"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w:t>
      </w:r>
      <w:r w:rsidRPr="006A0AD5">
        <w:rPr>
          <w:rFonts w:ascii="Times New Roman" w:eastAsia="宋体" w:hAnsi="Times New Roman"/>
          <w:b/>
          <w:sz w:val="24"/>
          <w:szCs w:val="24"/>
          <w:lang w:eastAsia="zh-CN"/>
        </w:rPr>
        <w:t>3</w:t>
      </w:r>
      <w:r w:rsidRPr="006A0AD5">
        <w:rPr>
          <w:rFonts w:ascii="Times New Roman" w:hAnsi="Times New Roman"/>
          <w:b/>
          <w:sz w:val="24"/>
          <w:szCs w:val="24"/>
          <w:lang w:eastAsia="zh-CN"/>
        </w:rPr>
        <w:t>.1</w:t>
      </w:r>
      <w:r w:rsidRPr="006A0AD5">
        <w:rPr>
          <w:rFonts w:ascii="Times New Roman" w:eastAsia="宋体" w:hAnsi="Times New Roman"/>
          <w:spacing w:val="2"/>
          <w:sz w:val="24"/>
          <w:szCs w:val="24"/>
          <w:lang w:eastAsia="zh-CN"/>
        </w:rPr>
        <w:t>委托人在法律允许的范围内有权对咨询人的咨询服务工作和（或）咨询服务成果文件</w:t>
      </w:r>
      <w:proofErr w:type="gramStart"/>
      <w:r w:rsidRPr="006A0AD5">
        <w:rPr>
          <w:rFonts w:ascii="Times New Roman" w:eastAsia="宋体" w:hAnsi="Times New Roman"/>
          <w:spacing w:val="2"/>
          <w:sz w:val="24"/>
          <w:szCs w:val="24"/>
          <w:lang w:eastAsia="zh-CN"/>
        </w:rPr>
        <w:t>作出</w:t>
      </w:r>
      <w:proofErr w:type="gramEnd"/>
      <w:r w:rsidRPr="006A0AD5">
        <w:rPr>
          <w:rFonts w:ascii="Times New Roman" w:eastAsia="宋体" w:hAnsi="Times New Roman"/>
          <w:spacing w:val="2"/>
          <w:sz w:val="24"/>
          <w:szCs w:val="24"/>
          <w:lang w:eastAsia="zh-CN"/>
        </w:rPr>
        <w:t>处理决定，</w:t>
      </w:r>
      <w:r w:rsidRPr="006A0AD5">
        <w:rPr>
          <w:rFonts w:ascii="Times New Roman" w:eastAsia="宋体" w:hAnsi="Times New Roman"/>
          <w:sz w:val="24"/>
          <w:szCs w:val="24"/>
          <w:lang w:eastAsia="zh-CN"/>
        </w:rPr>
        <w:t>咨询人应按照委托人的决定执行，涉及咨询服务期限或咨询服务费用等问题按第</w:t>
      </w:r>
      <w:r w:rsidRPr="006A0AD5">
        <w:rPr>
          <w:rFonts w:ascii="Times New Roman" w:hAnsi="Times New Roman"/>
          <w:spacing w:val="-4"/>
          <w:sz w:val="24"/>
          <w:szCs w:val="24"/>
          <w:lang w:eastAsia="zh-CN"/>
        </w:rPr>
        <w:t>11</w:t>
      </w:r>
      <w:r w:rsidRPr="006A0AD5">
        <w:rPr>
          <w:rFonts w:ascii="Times New Roman" w:eastAsia="宋体" w:hAnsi="Times New Roman"/>
          <w:spacing w:val="2"/>
          <w:sz w:val="24"/>
          <w:szCs w:val="24"/>
          <w:lang w:eastAsia="zh-CN"/>
        </w:rPr>
        <w:t>条的约定处理。</w:t>
      </w:r>
    </w:p>
    <w:p w14:paraId="216CA61B"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3.3.2</w:t>
      </w:r>
      <w:r w:rsidRPr="006A0AD5">
        <w:rPr>
          <w:rFonts w:ascii="Times New Roman" w:eastAsia="宋体" w:hAnsi="Times New Roman"/>
          <w:spacing w:val="1"/>
          <w:sz w:val="24"/>
          <w:szCs w:val="24"/>
          <w:lang w:eastAsia="zh-CN"/>
        </w:rPr>
        <w:t>委托人应在专用合同条款约定的时间之内，对咨询人书面提出的事项</w:t>
      </w:r>
      <w:proofErr w:type="gramStart"/>
      <w:r w:rsidRPr="006A0AD5">
        <w:rPr>
          <w:rFonts w:ascii="Times New Roman" w:eastAsia="宋体" w:hAnsi="Times New Roman"/>
          <w:spacing w:val="1"/>
          <w:sz w:val="24"/>
          <w:szCs w:val="24"/>
          <w:lang w:eastAsia="zh-CN"/>
        </w:rPr>
        <w:t>作出</w:t>
      </w:r>
      <w:proofErr w:type="gramEnd"/>
      <w:r w:rsidRPr="006A0AD5">
        <w:rPr>
          <w:rFonts w:ascii="Times New Roman" w:eastAsia="宋体" w:hAnsi="Times New Roman"/>
          <w:spacing w:val="1"/>
          <w:sz w:val="24"/>
          <w:szCs w:val="24"/>
          <w:lang w:eastAsia="zh-CN"/>
        </w:rPr>
        <w:t>书面答复；</w:t>
      </w:r>
      <w:r w:rsidRPr="006A0AD5">
        <w:rPr>
          <w:rFonts w:ascii="Times New Roman" w:eastAsia="宋体" w:hAnsi="Times New Roman"/>
          <w:sz w:val="24"/>
          <w:szCs w:val="24"/>
          <w:lang w:eastAsia="zh-CN"/>
        </w:rPr>
        <w:t>逾期没有做出答复的，视为已获得委托人的批准。</w:t>
      </w:r>
    </w:p>
    <w:p w14:paraId="602D13E0"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870" w:name="_Toc506006084"/>
      <w:bookmarkStart w:id="871" w:name="_Toc508200364"/>
      <w:bookmarkStart w:id="872" w:name="_Toc508201301"/>
      <w:bookmarkStart w:id="873" w:name="_Toc513817604"/>
      <w:r w:rsidRPr="006A0AD5">
        <w:rPr>
          <w:rFonts w:ascii="Times New Roman" w:eastAsia="黑体" w:hAnsi="Times New Roman"/>
          <w:b/>
          <w:spacing w:val="1"/>
          <w:sz w:val="32"/>
          <w:szCs w:val="32"/>
          <w:lang w:eastAsia="zh-CN"/>
        </w:rPr>
        <w:t xml:space="preserve">4. </w:t>
      </w:r>
      <w:r w:rsidRPr="006A0AD5">
        <w:rPr>
          <w:rFonts w:ascii="Times New Roman" w:eastAsia="黑体" w:hAnsi="Times New Roman"/>
          <w:b/>
          <w:spacing w:val="1"/>
          <w:sz w:val="32"/>
          <w:szCs w:val="32"/>
          <w:lang w:eastAsia="zh-CN"/>
        </w:rPr>
        <w:t>咨询人义务</w:t>
      </w:r>
      <w:bookmarkEnd w:id="870"/>
      <w:bookmarkEnd w:id="871"/>
      <w:bookmarkEnd w:id="872"/>
      <w:bookmarkEnd w:id="873"/>
    </w:p>
    <w:p w14:paraId="3C606FD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74" w:name="_Toc506006085"/>
      <w:bookmarkStart w:id="875" w:name="_Toc508200365"/>
      <w:bookmarkStart w:id="876" w:name="_Toc508201302"/>
      <w:r w:rsidRPr="006A0AD5">
        <w:rPr>
          <w:rFonts w:ascii="Times New Roman" w:eastAsia="黑体" w:hAnsi="Times New Roman"/>
          <w:sz w:val="28"/>
          <w:szCs w:val="21"/>
          <w:lang w:eastAsia="zh-CN"/>
        </w:rPr>
        <w:t xml:space="preserve">4.1 </w:t>
      </w:r>
      <w:r w:rsidRPr="006A0AD5">
        <w:rPr>
          <w:rFonts w:ascii="Times New Roman" w:eastAsia="黑体" w:hAnsi="Times New Roman"/>
          <w:sz w:val="28"/>
          <w:szCs w:val="21"/>
          <w:lang w:eastAsia="zh-CN"/>
        </w:rPr>
        <w:t>咨询人的一般义务</w:t>
      </w:r>
      <w:bookmarkEnd w:id="874"/>
      <w:bookmarkEnd w:id="875"/>
      <w:bookmarkEnd w:id="876"/>
    </w:p>
    <w:p w14:paraId="5AAE4691"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4.1.1</w:t>
      </w:r>
      <w:r w:rsidRPr="006A0AD5">
        <w:rPr>
          <w:rFonts w:ascii="Times New Roman" w:eastAsia="宋体" w:hAnsi="Times New Roman"/>
          <w:spacing w:val="1"/>
          <w:sz w:val="24"/>
          <w:szCs w:val="24"/>
          <w:lang w:eastAsia="zh-CN"/>
        </w:rPr>
        <w:t>遵守法律</w:t>
      </w:r>
    </w:p>
    <w:p w14:paraId="6AD617DE" w14:textId="77777777" w:rsidR="009D7A16" w:rsidRPr="006A0AD5" w:rsidRDefault="009D7A16" w:rsidP="00007799">
      <w:pPr>
        <w:pStyle w:val="Normal4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咨询人在履行合同过程中应遵守法律，并保证委托人免于承担</w:t>
      </w:r>
      <w:proofErr w:type="gramStart"/>
      <w:r w:rsidRPr="006A0AD5">
        <w:rPr>
          <w:rFonts w:ascii="Times New Roman" w:eastAsia="宋体" w:hAnsi="Times New Roman"/>
          <w:spacing w:val="1"/>
          <w:sz w:val="24"/>
          <w:szCs w:val="24"/>
          <w:lang w:eastAsia="zh-CN"/>
        </w:rPr>
        <w:t>因咨询</w:t>
      </w:r>
      <w:proofErr w:type="gramEnd"/>
      <w:r w:rsidRPr="006A0AD5">
        <w:rPr>
          <w:rFonts w:ascii="Times New Roman" w:eastAsia="宋体" w:hAnsi="Times New Roman"/>
          <w:spacing w:val="1"/>
          <w:sz w:val="24"/>
          <w:szCs w:val="24"/>
          <w:lang w:eastAsia="zh-CN"/>
        </w:rPr>
        <w:t>人违反法律而引起的任何责任。</w:t>
      </w:r>
    </w:p>
    <w:p w14:paraId="325E8EC5"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4.1.2</w:t>
      </w:r>
      <w:r w:rsidRPr="006A0AD5">
        <w:rPr>
          <w:rFonts w:ascii="Times New Roman" w:eastAsia="宋体" w:hAnsi="Times New Roman"/>
          <w:spacing w:val="1"/>
          <w:sz w:val="24"/>
          <w:szCs w:val="24"/>
          <w:lang w:eastAsia="zh-CN"/>
        </w:rPr>
        <w:t>依法纳税</w:t>
      </w:r>
    </w:p>
    <w:p w14:paraId="7097DD6D" w14:textId="77777777" w:rsidR="009D7A16" w:rsidRPr="006A0AD5" w:rsidRDefault="009D7A16" w:rsidP="00007799">
      <w:pPr>
        <w:pStyle w:val="Normal4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lastRenderedPageBreak/>
        <w:t>咨询人应按有关法律规定纳税，应缴纳的税金（含增值税）包括在合同价格之中。</w:t>
      </w:r>
    </w:p>
    <w:p w14:paraId="0D1691D7"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4.1.3</w:t>
      </w:r>
      <w:r w:rsidRPr="006A0AD5">
        <w:rPr>
          <w:rFonts w:ascii="Times New Roman" w:eastAsia="宋体" w:hAnsi="Times New Roman"/>
          <w:spacing w:val="1"/>
          <w:sz w:val="24"/>
          <w:szCs w:val="24"/>
          <w:lang w:eastAsia="zh-CN"/>
        </w:rPr>
        <w:t>完成全部咨询服务工作</w:t>
      </w:r>
    </w:p>
    <w:p w14:paraId="35E5A6AB" w14:textId="77777777" w:rsidR="009D7A16" w:rsidRPr="006A0AD5" w:rsidRDefault="009D7A16" w:rsidP="00007799">
      <w:pPr>
        <w:pStyle w:val="Normal4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咨询人应按合同约定以及委托人要求，完成合同约定的全部工作，并对工作中的任何缺陷进行整改、完善和修补，使其满足合同约定的目的。咨询人应按合同约定提供咨询服务成果文件及咨询服务相关工作</w:t>
      </w:r>
      <w:r w:rsidRPr="006A0AD5">
        <w:rPr>
          <w:rFonts w:ascii="Times New Roman" w:eastAsia="宋体" w:hAnsi="Times New Roman"/>
          <w:sz w:val="24"/>
          <w:szCs w:val="24"/>
          <w:lang w:eastAsia="zh-CN"/>
        </w:rPr>
        <w:t>等。</w:t>
      </w:r>
    </w:p>
    <w:p w14:paraId="4637C57D"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4.1.4</w:t>
      </w:r>
      <w:r w:rsidRPr="006A0AD5">
        <w:rPr>
          <w:rFonts w:ascii="Times New Roman" w:eastAsia="宋体" w:hAnsi="Times New Roman"/>
          <w:spacing w:val="1"/>
          <w:sz w:val="24"/>
          <w:szCs w:val="24"/>
          <w:lang w:eastAsia="zh-CN"/>
        </w:rPr>
        <w:t>其他义务</w:t>
      </w:r>
    </w:p>
    <w:p w14:paraId="64A01E4E" w14:textId="77777777" w:rsidR="009D7A16" w:rsidRPr="006A0AD5" w:rsidRDefault="009D7A16" w:rsidP="00007799">
      <w:pPr>
        <w:pStyle w:val="Normal4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咨询人应履行合同约定的其他义务。</w:t>
      </w:r>
    </w:p>
    <w:p w14:paraId="6DB784A1"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77" w:name="_Toc508200366"/>
      <w:bookmarkStart w:id="878" w:name="_Toc508201303"/>
      <w:bookmarkStart w:id="879" w:name="_Toc506006086"/>
      <w:r w:rsidRPr="006A0AD5">
        <w:rPr>
          <w:rFonts w:ascii="Times New Roman" w:eastAsia="黑体" w:hAnsi="Times New Roman"/>
          <w:sz w:val="28"/>
          <w:szCs w:val="21"/>
          <w:lang w:eastAsia="zh-CN"/>
        </w:rPr>
        <w:t xml:space="preserve">4.2 </w:t>
      </w:r>
      <w:r w:rsidRPr="006A0AD5">
        <w:rPr>
          <w:rFonts w:ascii="Times New Roman" w:eastAsia="黑体" w:hAnsi="Times New Roman"/>
          <w:sz w:val="28"/>
          <w:szCs w:val="21"/>
          <w:lang w:eastAsia="zh-CN"/>
        </w:rPr>
        <w:t>履约保证金</w:t>
      </w:r>
      <w:bookmarkEnd w:id="877"/>
      <w:bookmarkEnd w:id="878"/>
      <w:bookmarkEnd w:id="879"/>
    </w:p>
    <w:p w14:paraId="3467FCB7" w14:textId="77777777" w:rsidR="00D30E39" w:rsidRPr="006A0AD5" w:rsidRDefault="00D30E39" w:rsidP="0002335B">
      <w:pPr>
        <w:pStyle w:val="Normal50"/>
        <w:spacing w:before="0" w:after="0" w:line="440" w:lineRule="atLeast"/>
        <w:ind w:firstLineChars="200" w:firstLine="472"/>
        <w:rPr>
          <w:rFonts w:ascii="Times New Roman" w:eastAsia="宋体" w:hAnsi="Times New Roman"/>
          <w:spacing w:val="-2"/>
          <w:sz w:val="24"/>
          <w:szCs w:val="24"/>
          <w:lang w:eastAsia="zh-CN"/>
        </w:rPr>
      </w:pPr>
      <w:r w:rsidRPr="006A0AD5">
        <w:rPr>
          <w:rFonts w:ascii="Times New Roman" w:eastAsia="宋体" w:hAnsi="Times New Roman" w:hint="eastAsia"/>
          <w:spacing w:val="-2"/>
          <w:sz w:val="24"/>
          <w:szCs w:val="24"/>
          <w:lang w:eastAsia="zh-CN"/>
        </w:rPr>
        <w:t>委托人需要咨询人提交履约保证金的，由合同当事人在专用合同条款中约定履约保证金的方式、金额和期限。</w:t>
      </w:r>
    </w:p>
    <w:p w14:paraId="1456C56F" w14:textId="77777777" w:rsidR="009D7A16" w:rsidRPr="006A0AD5" w:rsidRDefault="009D7A16" w:rsidP="00007799">
      <w:pPr>
        <w:pStyle w:val="Normal5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除专用合同条款另有约定外，履约保证金自合同生效之日起生效，在委托人签收最后一批</w:t>
      </w:r>
      <w:r w:rsidRPr="006A0AD5">
        <w:rPr>
          <w:rFonts w:ascii="Times New Roman" w:eastAsia="宋体" w:hAnsi="Times New Roman"/>
          <w:sz w:val="24"/>
          <w:szCs w:val="24"/>
          <w:lang w:eastAsia="zh-CN"/>
        </w:rPr>
        <w:t>咨询服务成果文件之日起</w:t>
      </w:r>
      <w:r w:rsidRPr="006A0AD5">
        <w:rPr>
          <w:rFonts w:ascii="Times New Roman" w:hAnsi="Times New Roman"/>
          <w:spacing w:val="1"/>
          <w:sz w:val="24"/>
          <w:szCs w:val="24"/>
          <w:lang w:eastAsia="zh-CN"/>
        </w:rPr>
        <w:t>28</w:t>
      </w:r>
      <w:r w:rsidRPr="006A0AD5">
        <w:rPr>
          <w:rFonts w:ascii="Times New Roman" w:eastAsia="宋体" w:hAnsi="Times New Roman"/>
          <w:spacing w:val="-2"/>
          <w:sz w:val="24"/>
          <w:szCs w:val="24"/>
          <w:lang w:eastAsia="zh-CN"/>
        </w:rPr>
        <w:t>天后失效。如果咨询人不履行合同约定的义务或其履行不符合合同的约</w:t>
      </w:r>
      <w:r w:rsidRPr="006A0AD5">
        <w:rPr>
          <w:rFonts w:ascii="Times New Roman" w:eastAsia="宋体" w:hAnsi="Times New Roman"/>
          <w:sz w:val="24"/>
          <w:szCs w:val="24"/>
          <w:lang w:eastAsia="zh-CN"/>
        </w:rPr>
        <w:t>定，委托人有权扣划相应金额的履约保证金。</w:t>
      </w:r>
    </w:p>
    <w:p w14:paraId="5FE0FBB4"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80" w:name="_Toc506006087"/>
      <w:bookmarkStart w:id="881" w:name="_Toc508200367"/>
      <w:bookmarkStart w:id="882" w:name="_Toc508201304"/>
      <w:r w:rsidRPr="006A0AD5">
        <w:rPr>
          <w:rFonts w:ascii="Times New Roman" w:eastAsia="黑体" w:hAnsi="Times New Roman"/>
          <w:sz w:val="28"/>
          <w:szCs w:val="21"/>
          <w:lang w:eastAsia="zh-CN"/>
        </w:rPr>
        <w:t xml:space="preserve">4.3 </w:t>
      </w:r>
      <w:r w:rsidRPr="006A0AD5">
        <w:rPr>
          <w:rFonts w:ascii="Times New Roman" w:eastAsia="黑体" w:hAnsi="Times New Roman"/>
          <w:sz w:val="28"/>
          <w:szCs w:val="21"/>
          <w:lang w:eastAsia="zh-CN"/>
        </w:rPr>
        <w:t>分包和不得转包</w:t>
      </w:r>
      <w:bookmarkEnd w:id="880"/>
      <w:bookmarkEnd w:id="881"/>
      <w:bookmarkEnd w:id="882"/>
    </w:p>
    <w:p w14:paraId="55251410" w14:textId="77777777" w:rsidR="00D30E39" w:rsidRPr="006A0AD5" w:rsidRDefault="009D7A16" w:rsidP="0002335B">
      <w:pPr>
        <w:pStyle w:val="Normal50"/>
        <w:spacing w:before="0" w:after="0" w:line="440" w:lineRule="atLeast"/>
        <w:ind w:firstLineChars="200" w:firstLine="482"/>
        <w:rPr>
          <w:rFonts w:ascii="Times New Roman" w:eastAsia="宋体" w:hAnsi="Times New Roman"/>
          <w:spacing w:val="-2"/>
          <w:sz w:val="24"/>
          <w:szCs w:val="24"/>
          <w:lang w:eastAsia="zh-CN"/>
        </w:rPr>
      </w:pPr>
      <w:r w:rsidRPr="006A0AD5">
        <w:rPr>
          <w:rFonts w:ascii="Times New Roman" w:hAnsi="Times New Roman"/>
          <w:b/>
          <w:sz w:val="24"/>
          <w:szCs w:val="24"/>
          <w:lang w:eastAsia="zh-CN"/>
        </w:rPr>
        <w:t>4.3.1</w:t>
      </w:r>
      <w:r w:rsidRPr="006A0AD5">
        <w:rPr>
          <w:rFonts w:ascii="Times New Roman" w:eastAsia="宋体" w:hAnsi="Times New Roman"/>
          <w:sz w:val="24"/>
          <w:szCs w:val="24"/>
          <w:lang w:eastAsia="zh-CN"/>
        </w:rPr>
        <w:t>咨询人不得将其咨询服务</w:t>
      </w:r>
      <w:r w:rsidRPr="006A0AD5">
        <w:rPr>
          <w:rFonts w:ascii="微软雅黑" w:eastAsia="微软雅黑" w:hAnsi="微软雅黑" w:cs="微软雅黑"/>
          <w:spacing w:val="-2"/>
          <w:sz w:val="24"/>
          <w:lang w:eastAsia="zh-CN"/>
        </w:rPr>
        <w:t>的全部工作转包给第三人</w:t>
      </w:r>
      <w:r w:rsidR="00D30E39" w:rsidRPr="006A0AD5">
        <w:rPr>
          <w:rFonts w:ascii="Times New Roman" w:eastAsia="宋体" w:hAnsi="Times New Roman" w:hint="eastAsia"/>
          <w:spacing w:val="-2"/>
          <w:sz w:val="24"/>
          <w:szCs w:val="24"/>
          <w:lang w:eastAsia="zh-CN"/>
        </w:rPr>
        <w:t>，或将其承包的全部咨询服务工程肢解后以分包的名义转包给第三人。</w:t>
      </w:r>
    </w:p>
    <w:p w14:paraId="0A7F8454" w14:textId="77777777" w:rsidR="009D7A16" w:rsidRPr="006A0AD5" w:rsidRDefault="009D7A16" w:rsidP="0002335B">
      <w:pPr>
        <w:pStyle w:val="Normal50"/>
        <w:spacing w:before="0" w:after="0" w:line="440" w:lineRule="atLeast"/>
        <w:ind w:firstLineChars="200" w:firstLine="472"/>
        <w:rPr>
          <w:rFonts w:ascii="Times New Roman" w:eastAsia="宋体" w:hAnsi="Times New Roman"/>
          <w:spacing w:val="-2"/>
          <w:sz w:val="24"/>
          <w:szCs w:val="24"/>
          <w:lang w:eastAsia="zh-CN"/>
        </w:rPr>
      </w:pPr>
      <w:r w:rsidRPr="006A0AD5">
        <w:rPr>
          <w:rFonts w:ascii="Times New Roman" w:eastAsia="宋体" w:hAnsi="Times New Roman" w:hint="eastAsia"/>
          <w:spacing w:val="-2"/>
          <w:sz w:val="24"/>
          <w:szCs w:val="24"/>
          <w:lang w:eastAsia="zh-CN"/>
        </w:rPr>
        <w:t>咨询人不得将咨询服务的主要、关键性工作分包给第三人。除专用合同条款另有约定外，未经委托人同意，咨询人也不得将非主要、非关键性工作分包给第三人。</w:t>
      </w:r>
      <w:r w:rsidR="00D30E39" w:rsidRPr="006A0AD5">
        <w:rPr>
          <w:rFonts w:ascii="Times New Roman" w:eastAsia="宋体" w:hAnsi="Times New Roman" w:hint="eastAsia"/>
          <w:spacing w:val="-2"/>
          <w:sz w:val="24"/>
          <w:szCs w:val="24"/>
          <w:lang w:eastAsia="zh-CN"/>
        </w:rPr>
        <w:t>具体可分包的咨询服务内容及要求在专用合同条款中约定。</w:t>
      </w:r>
    </w:p>
    <w:p w14:paraId="59044E2D" w14:textId="77777777" w:rsidR="009D7A16" w:rsidRPr="006A0AD5" w:rsidRDefault="009D7A16" w:rsidP="00007799">
      <w:pPr>
        <w:pStyle w:val="Normal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4.3.3</w:t>
      </w:r>
      <w:r w:rsidRPr="006A0AD5">
        <w:rPr>
          <w:rFonts w:ascii="Times New Roman" w:eastAsia="宋体" w:hAnsi="Times New Roman"/>
          <w:spacing w:val="-2"/>
          <w:sz w:val="24"/>
          <w:szCs w:val="24"/>
          <w:lang w:eastAsia="zh-CN"/>
        </w:rPr>
        <w:t>委托人同意咨询人分包工作的，咨询人应向委托人提交</w:t>
      </w:r>
      <w:r w:rsidRPr="006A0AD5">
        <w:rPr>
          <w:rFonts w:ascii="Times New Roman" w:hAnsi="Times New Roman"/>
          <w:sz w:val="24"/>
          <w:szCs w:val="24"/>
          <w:lang w:eastAsia="zh-CN"/>
        </w:rPr>
        <w:t>1</w:t>
      </w:r>
      <w:r w:rsidRPr="006A0AD5">
        <w:rPr>
          <w:rFonts w:ascii="Times New Roman" w:eastAsia="宋体" w:hAnsi="Times New Roman"/>
          <w:spacing w:val="-3"/>
          <w:sz w:val="24"/>
          <w:szCs w:val="24"/>
          <w:lang w:eastAsia="zh-CN"/>
        </w:rPr>
        <w:t>份分包合同副本，并对分包</w:t>
      </w:r>
      <w:r w:rsidRPr="006A0AD5">
        <w:rPr>
          <w:rFonts w:ascii="Times New Roman" w:eastAsia="宋体" w:hAnsi="Times New Roman"/>
          <w:spacing w:val="1"/>
          <w:sz w:val="24"/>
          <w:szCs w:val="24"/>
          <w:lang w:eastAsia="zh-CN"/>
        </w:rPr>
        <w:t>咨询服务工作质量承担连带责任。除专用合同条款另有约定外，分包人的咨询服务费用由咨询</w:t>
      </w:r>
      <w:r w:rsidRPr="006A0AD5">
        <w:rPr>
          <w:rFonts w:ascii="Times New Roman" w:eastAsia="宋体" w:hAnsi="Times New Roman" w:hint="eastAsia"/>
          <w:spacing w:val="-2"/>
          <w:sz w:val="24"/>
          <w:szCs w:val="24"/>
          <w:lang w:eastAsia="zh-CN"/>
        </w:rPr>
        <w:t>人与分包人自行支付。</w:t>
      </w:r>
      <w:r w:rsidR="00D30E39" w:rsidRPr="006A0AD5">
        <w:rPr>
          <w:rFonts w:ascii="Times New Roman" w:eastAsia="宋体" w:hAnsi="Times New Roman" w:hint="eastAsia"/>
          <w:spacing w:val="-2"/>
          <w:sz w:val="24"/>
          <w:szCs w:val="24"/>
          <w:lang w:eastAsia="zh-CN"/>
        </w:rPr>
        <w:t>生效法律文书要求</w:t>
      </w:r>
      <w:r w:rsidR="008D66DB" w:rsidRPr="006A0AD5">
        <w:rPr>
          <w:rFonts w:ascii="Times New Roman" w:eastAsia="宋体" w:hAnsi="Times New Roman" w:hint="eastAsia"/>
          <w:spacing w:val="-2"/>
          <w:sz w:val="24"/>
          <w:szCs w:val="24"/>
          <w:lang w:eastAsia="zh-CN"/>
        </w:rPr>
        <w:t>委托人</w:t>
      </w:r>
      <w:r w:rsidR="00D30E39" w:rsidRPr="006A0AD5">
        <w:rPr>
          <w:rFonts w:ascii="Times New Roman" w:eastAsia="宋体" w:hAnsi="Times New Roman" w:hint="eastAsia"/>
          <w:spacing w:val="-2"/>
          <w:sz w:val="24"/>
          <w:szCs w:val="24"/>
          <w:lang w:eastAsia="zh-CN"/>
        </w:rPr>
        <w:t>向分包人支付分包合同价款的，</w:t>
      </w:r>
      <w:r w:rsidR="008D66DB" w:rsidRPr="006A0AD5">
        <w:rPr>
          <w:rFonts w:ascii="Times New Roman" w:eastAsia="宋体" w:hAnsi="Times New Roman" w:hint="eastAsia"/>
          <w:spacing w:val="-2"/>
          <w:sz w:val="24"/>
          <w:szCs w:val="24"/>
          <w:lang w:eastAsia="zh-CN"/>
        </w:rPr>
        <w:t>委托人</w:t>
      </w:r>
      <w:r w:rsidR="00D30E39" w:rsidRPr="006A0AD5">
        <w:rPr>
          <w:rFonts w:ascii="Times New Roman" w:eastAsia="宋体" w:hAnsi="Times New Roman" w:hint="eastAsia"/>
          <w:spacing w:val="-2"/>
          <w:sz w:val="24"/>
          <w:szCs w:val="24"/>
          <w:lang w:eastAsia="zh-CN"/>
        </w:rPr>
        <w:t>有权从应付咨询人工程款中扣除该部分款项。</w:t>
      </w:r>
    </w:p>
    <w:p w14:paraId="1537EF04" w14:textId="77777777" w:rsidR="009D7A16" w:rsidRPr="006A0AD5" w:rsidRDefault="009D7A16" w:rsidP="00007799">
      <w:pPr>
        <w:pStyle w:val="Normal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4.3.4</w:t>
      </w:r>
      <w:r w:rsidRPr="006A0AD5">
        <w:rPr>
          <w:rFonts w:ascii="Times New Roman" w:eastAsia="宋体" w:hAnsi="Times New Roman"/>
          <w:spacing w:val="-5"/>
          <w:sz w:val="24"/>
          <w:szCs w:val="24"/>
          <w:lang w:eastAsia="zh-CN"/>
        </w:rPr>
        <w:t>分包人的资格能力应与其分包工作的标准和规模相适应，包括必要的企业资质、人员、</w:t>
      </w:r>
      <w:r w:rsidRPr="006A0AD5">
        <w:rPr>
          <w:rFonts w:ascii="Times New Roman" w:eastAsia="宋体" w:hAnsi="Times New Roman"/>
          <w:sz w:val="24"/>
          <w:szCs w:val="24"/>
          <w:lang w:eastAsia="zh-CN"/>
        </w:rPr>
        <w:t>设备和类似业绩等。</w:t>
      </w:r>
    </w:p>
    <w:p w14:paraId="1DD917B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83" w:name="_Toc506006088"/>
      <w:bookmarkStart w:id="884" w:name="_Toc508200368"/>
      <w:bookmarkStart w:id="885" w:name="_Toc508201305"/>
      <w:r w:rsidRPr="006A0AD5">
        <w:rPr>
          <w:rFonts w:ascii="Times New Roman" w:eastAsia="黑体" w:hAnsi="Times New Roman"/>
          <w:sz w:val="28"/>
          <w:szCs w:val="21"/>
          <w:lang w:eastAsia="zh-CN"/>
        </w:rPr>
        <w:t xml:space="preserve">4.4 </w:t>
      </w:r>
      <w:r w:rsidRPr="006A0AD5">
        <w:rPr>
          <w:rFonts w:ascii="Times New Roman" w:eastAsia="黑体" w:hAnsi="Times New Roman"/>
          <w:sz w:val="28"/>
          <w:szCs w:val="21"/>
          <w:lang w:eastAsia="zh-CN"/>
        </w:rPr>
        <w:t>联合体</w:t>
      </w:r>
      <w:bookmarkEnd w:id="883"/>
      <w:bookmarkEnd w:id="884"/>
      <w:bookmarkEnd w:id="885"/>
    </w:p>
    <w:p w14:paraId="2C6E8D5C" w14:textId="77777777" w:rsidR="009D7A16" w:rsidRPr="006A0AD5" w:rsidRDefault="009D7A16" w:rsidP="00007799">
      <w:pPr>
        <w:pStyle w:val="Normal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4.4.1</w:t>
      </w:r>
      <w:r w:rsidRPr="006A0AD5">
        <w:rPr>
          <w:rFonts w:ascii="Times New Roman" w:eastAsia="宋体" w:hAnsi="Times New Roman"/>
          <w:sz w:val="24"/>
          <w:szCs w:val="24"/>
          <w:lang w:eastAsia="zh-CN"/>
        </w:rPr>
        <w:t>联合体各方应共同与委托人签订合同。联合体各方应为履行合同承担连带责任。</w:t>
      </w:r>
    </w:p>
    <w:p w14:paraId="2831D4C5" w14:textId="77777777" w:rsidR="009D7A16" w:rsidRPr="006A0AD5" w:rsidRDefault="009D7A16" w:rsidP="00007799">
      <w:pPr>
        <w:pStyle w:val="Normal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4.4.2</w:t>
      </w:r>
      <w:r w:rsidRPr="006A0AD5">
        <w:rPr>
          <w:rFonts w:ascii="Times New Roman" w:eastAsia="宋体" w:hAnsi="Times New Roman"/>
          <w:spacing w:val="-2"/>
          <w:sz w:val="24"/>
          <w:szCs w:val="24"/>
          <w:lang w:eastAsia="zh-CN"/>
        </w:rPr>
        <w:t>联合体协议经委托人确认后作为合同附件。在履行合同过程中，未经委托人同意，不</w:t>
      </w:r>
      <w:r w:rsidRPr="006A0AD5">
        <w:rPr>
          <w:rFonts w:ascii="Times New Roman" w:eastAsia="宋体" w:hAnsi="Times New Roman"/>
          <w:sz w:val="24"/>
          <w:szCs w:val="24"/>
          <w:lang w:eastAsia="zh-CN"/>
        </w:rPr>
        <w:t>得修改联合体协议。</w:t>
      </w:r>
    </w:p>
    <w:p w14:paraId="1ABC54F2" w14:textId="77777777" w:rsidR="009D7A16" w:rsidRPr="006A0AD5" w:rsidRDefault="009D7A16" w:rsidP="00007799">
      <w:pPr>
        <w:pStyle w:val="Normal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4.4.3</w:t>
      </w:r>
      <w:r w:rsidRPr="006A0AD5">
        <w:rPr>
          <w:rFonts w:ascii="Times New Roman" w:eastAsia="宋体" w:hAnsi="Times New Roman"/>
          <w:spacing w:val="-2"/>
          <w:sz w:val="24"/>
          <w:szCs w:val="24"/>
          <w:lang w:eastAsia="zh-CN"/>
        </w:rPr>
        <w:t>联合体牵头人负责与委托人联系，并接受指示，负责组织联合体</w:t>
      </w:r>
      <w:r w:rsidRPr="006A0AD5">
        <w:rPr>
          <w:rFonts w:ascii="Times New Roman" w:eastAsia="宋体" w:hAnsi="Times New Roman"/>
          <w:sz w:val="24"/>
          <w:szCs w:val="24"/>
          <w:lang w:eastAsia="zh-CN"/>
        </w:rPr>
        <w:t>各成员全面履行合同。</w:t>
      </w:r>
    </w:p>
    <w:p w14:paraId="4613976A"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86" w:name="_Toc506006089"/>
      <w:bookmarkStart w:id="887" w:name="_Toc508200369"/>
      <w:bookmarkStart w:id="888" w:name="_Toc508201306"/>
      <w:r w:rsidRPr="006A0AD5">
        <w:rPr>
          <w:rFonts w:ascii="Times New Roman" w:eastAsia="黑体" w:hAnsi="Times New Roman"/>
          <w:sz w:val="28"/>
          <w:szCs w:val="21"/>
          <w:lang w:eastAsia="zh-CN"/>
        </w:rPr>
        <w:t xml:space="preserve">4.5 </w:t>
      </w:r>
      <w:r w:rsidRPr="006A0AD5">
        <w:rPr>
          <w:rFonts w:ascii="Times New Roman" w:eastAsia="黑体" w:hAnsi="Times New Roman"/>
          <w:sz w:val="28"/>
          <w:szCs w:val="21"/>
          <w:lang w:eastAsia="zh-CN"/>
        </w:rPr>
        <w:t>项目负责人</w:t>
      </w:r>
      <w:bookmarkEnd w:id="886"/>
      <w:bookmarkEnd w:id="887"/>
      <w:bookmarkEnd w:id="888"/>
    </w:p>
    <w:p w14:paraId="78A48CA1" w14:textId="77777777" w:rsidR="009D7A16" w:rsidRPr="006A0AD5" w:rsidRDefault="009D7A16" w:rsidP="00007799">
      <w:pPr>
        <w:pStyle w:val="Normal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4.5.1</w:t>
      </w:r>
      <w:r w:rsidRPr="006A0AD5">
        <w:rPr>
          <w:rFonts w:ascii="Times New Roman" w:eastAsia="宋体" w:hAnsi="Times New Roman"/>
          <w:spacing w:val="-2"/>
          <w:sz w:val="24"/>
          <w:szCs w:val="24"/>
          <w:lang w:eastAsia="zh-CN"/>
        </w:rPr>
        <w:t>咨询人应按合同协议书的约定指派项目负责人，并在约定的期限内到职。咨询人更换</w:t>
      </w:r>
      <w:r w:rsidRPr="006A0AD5">
        <w:rPr>
          <w:rFonts w:ascii="Times New Roman" w:eastAsia="宋体" w:hAnsi="Times New Roman"/>
          <w:spacing w:val="-3"/>
          <w:sz w:val="24"/>
          <w:szCs w:val="24"/>
          <w:lang w:eastAsia="zh-CN"/>
        </w:rPr>
        <w:t>项目负责人应事先征得委托人同意，并应在更换</w:t>
      </w:r>
      <w:r w:rsidRPr="006A0AD5">
        <w:rPr>
          <w:rFonts w:ascii="Times New Roman" w:hAnsi="Times New Roman"/>
          <w:spacing w:val="1"/>
          <w:sz w:val="24"/>
          <w:szCs w:val="24"/>
          <w:lang w:eastAsia="zh-CN"/>
        </w:rPr>
        <w:t>14</w:t>
      </w:r>
      <w:r w:rsidRPr="006A0AD5">
        <w:rPr>
          <w:rFonts w:ascii="Times New Roman" w:eastAsia="宋体" w:hAnsi="Times New Roman"/>
          <w:sz w:val="24"/>
          <w:szCs w:val="24"/>
          <w:lang w:eastAsia="zh-CN"/>
        </w:rPr>
        <w:t>天前将拟更换的项目负责人的姓名和详细资料提交委托人。项目负责人</w:t>
      </w:r>
      <w:r w:rsidRPr="006A0AD5">
        <w:rPr>
          <w:rFonts w:ascii="Times New Roman" w:hAnsi="Times New Roman"/>
          <w:sz w:val="24"/>
          <w:szCs w:val="24"/>
          <w:lang w:eastAsia="zh-CN"/>
        </w:rPr>
        <w:t>2</w:t>
      </w:r>
      <w:r w:rsidRPr="006A0AD5">
        <w:rPr>
          <w:rFonts w:ascii="Times New Roman" w:eastAsia="宋体" w:hAnsi="Times New Roman"/>
          <w:sz w:val="24"/>
          <w:szCs w:val="24"/>
          <w:lang w:eastAsia="zh-CN"/>
        </w:rPr>
        <w:t>天内不能履行职责的，应事先征得委托人同意，并委派代表代行其职责。</w:t>
      </w:r>
    </w:p>
    <w:p w14:paraId="5BB3F57F" w14:textId="77777777" w:rsidR="009D7A16" w:rsidRPr="006A0AD5" w:rsidRDefault="009D7A16" w:rsidP="00007799">
      <w:pPr>
        <w:pStyle w:val="Normal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4.5.2</w:t>
      </w:r>
      <w:r w:rsidRPr="006A0AD5">
        <w:rPr>
          <w:rFonts w:ascii="Times New Roman" w:eastAsia="宋体" w:hAnsi="Times New Roman"/>
          <w:spacing w:val="-1"/>
          <w:sz w:val="24"/>
          <w:szCs w:val="24"/>
          <w:lang w:eastAsia="zh-CN"/>
        </w:rPr>
        <w:t>项目负责人应按合同约定以及委托人要求，负责组织合同工作的实施。在情况紧急且</w:t>
      </w:r>
      <w:r w:rsidRPr="006A0AD5">
        <w:rPr>
          <w:rFonts w:ascii="Times New Roman" w:eastAsia="宋体" w:hAnsi="Times New Roman"/>
          <w:spacing w:val="1"/>
          <w:sz w:val="24"/>
          <w:szCs w:val="24"/>
          <w:lang w:eastAsia="zh-CN"/>
        </w:rPr>
        <w:t>无法与委托人取得联系时，可采取保证工程和人员生命财产安全的紧急措施，并在采取措施后</w:t>
      </w:r>
      <w:r w:rsidRPr="006A0AD5">
        <w:rPr>
          <w:rFonts w:ascii="Times New Roman" w:hAnsi="Times New Roman"/>
          <w:spacing w:val="1"/>
          <w:sz w:val="24"/>
          <w:szCs w:val="24"/>
          <w:lang w:eastAsia="zh-CN"/>
        </w:rPr>
        <w:t>24</w:t>
      </w:r>
      <w:r w:rsidRPr="006A0AD5">
        <w:rPr>
          <w:rFonts w:ascii="Times New Roman" w:eastAsia="宋体" w:hAnsi="Times New Roman"/>
          <w:sz w:val="24"/>
          <w:szCs w:val="24"/>
          <w:lang w:eastAsia="zh-CN"/>
        </w:rPr>
        <w:t>小时内向委托人提交书面报告。</w:t>
      </w:r>
    </w:p>
    <w:p w14:paraId="21DDF077" w14:textId="77777777" w:rsidR="009D7A16" w:rsidRPr="006A0AD5" w:rsidRDefault="009D7A16" w:rsidP="00007799">
      <w:pPr>
        <w:pStyle w:val="Normal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4.5.3</w:t>
      </w:r>
      <w:r w:rsidRPr="006A0AD5">
        <w:rPr>
          <w:rFonts w:ascii="Times New Roman" w:eastAsia="宋体" w:hAnsi="Times New Roman"/>
          <w:spacing w:val="-2"/>
          <w:sz w:val="24"/>
          <w:szCs w:val="24"/>
          <w:lang w:eastAsia="zh-CN"/>
        </w:rPr>
        <w:t>咨询人为履行合同发出的一切函件均应盖有咨询人单位章，并由咨询人的项目负责人</w:t>
      </w:r>
      <w:r w:rsidRPr="006A0AD5">
        <w:rPr>
          <w:rFonts w:ascii="Times New Roman" w:eastAsia="宋体" w:hAnsi="Times New Roman"/>
          <w:spacing w:val="1"/>
          <w:sz w:val="24"/>
          <w:szCs w:val="24"/>
          <w:lang w:eastAsia="zh-CN"/>
        </w:rPr>
        <w:t>签字确认。</w:t>
      </w:r>
    </w:p>
    <w:p w14:paraId="5A5ECB36"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4.5.4</w:t>
      </w:r>
      <w:r w:rsidR="004062C7" w:rsidRPr="006A0AD5">
        <w:rPr>
          <w:rFonts w:ascii="Times New Roman" w:hAnsi="Times New Roman"/>
          <w:b/>
          <w:sz w:val="24"/>
          <w:szCs w:val="24"/>
          <w:lang w:eastAsia="zh-CN"/>
        </w:rPr>
        <w:t xml:space="preserve"> </w:t>
      </w:r>
      <w:r w:rsidRPr="006A0AD5">
        <w:rPr>
          <w:rFonts w:ascii="Times New Roman" w:eastAsia="宋体" w:hAnsi="Times New Roman"/>
          <w:spacing w:val="-2"/>
          <w:sz w:val="24"/>
          <w:szCs w:val="24"/>
          <w:lang w:eastAsia="zh-CN"/>
        </w:rPr>
        <w:t>按</w:t>
      </w:r>
      <w:r w:rsidRPr="006A0AD5">
        <w:rPr>
          <w:rFonts w:ascii="Times New Roman" w:eastAsia="宋体" w:hAnsi="Times New Roman" w:hint="eastAsia"/>
          <w:sz w:val="24"/>
          <w:szCs w:val="24"/>
          <w:lang w:eastAsia="zh-CN"/>
        </w:rPr>
        <w:t>照专用合同条款约定，项目负责人可以授权其下属人员履行其某项职责，</w:t>
      </w:r>
      <w:r w:rsidR="00D62127" w:rsidRPr="006A0AD5">
        <w:rPr>
          <w:rFonts w:ascii="Times New Roman" w:eastAsia="宋体" w:hAnsi="Times New Roman" w:hint="eastAsia"/>
          <w:sz w:val="24"/>
          <w:szCs w:val="24"/>
          <w:lang w:eastAsia="zh-CN"/>
        </w:rPr>
        <w:t>但事先应将这些人员的姓名、职务、联系方式、授权范围和授权期限书面通知</w:t>
      </w:r>
      <w:r w:rsidR="008D66DB" w:rsidRPr="006A0AD5">
        <w:rPr>
          <w:rFonts w:ascii="Times New Roman" w:eastAsia="宋体" w:hAnsi="Times New Roman" w:hint="eastAsia"/>
          <w:sz w:val="24"/>
          <w:szCs w:val="24"/>
          <w:lang w:eastAsia="zh-CN"/>
        </w:rPr>
        <w:t>委托人</w:t>
      </w:r>
      <w:r w:rsidR="00D62127" w:rsidRPr="006A0AD5">
        <w:rPr>
          <w:rFonts w:ascii="Times New Roman" w:eastAsia="宋体" w:hAnsi="Times New Roman" w:hint="eastAsia"/>
          <w:sz w:val="24"/>
          <w:szCs w:val="24"/>
          <w:lang w:eastAsia="zh-CN"/>
        </w:rPr>
        <w:t>。</w:t>
      </w:r>
    </w:p>
    <w:p w14:paraId="01A6C97D"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89" w:name="_Toc506006090"/>
      <w:bookmarkStart w:id="890" w:name="_Toc508200370"/>
      <w:bookmarkStart w:id="891" w:name="_Toc508201307"/>
      <w:r w:rsidRPr="006A0AD5">
        <w:rPr>
          <w:rFonts w:ascii="Times New Roman" w:eastAsia="黑体" w:hAnsi="Times New Roman"/>
          <w:sz w:val="28"/>
          <w:szCs w:val="21"/>
          <w:lang w:eastAsia="zh-CN"/>
        </w:rPr>
        <w:t xml:space="preserve">4.6 </w:t>
      </w:r>
      <w:r w:rsidRPr="006A0AD5">
        <w:rPr>
          <w:rFonts w:ascii="Times New Roman" w:eastAsia="黑体" w:hAnsi="Times New Roman"/>
          <w:sz w:val="28"/>
          <w:szCs w:val="21"/>
          <w:lang w:eastAsia="zh-CN"/>
        </w:rPr>
        <w:t>咨询人员的管理</w:t>
      </w:r>
      <w:bookmarkEnd w:id="889"/>
      <w:bookmarkEnd w:id="890"/>
      <w:bookmarkEnd w:id="891"/>
    </w:p>
    <w:p w14:paraId="768C5EFA"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4.6.1</w:t>
      </w:r>
      <w:r w:rsidRPr="006A0AD5">
        <w:rPr>
          <w:rFonts w:ascii="Times New Roman" w:eastAsia="宋体" w:hAnsi="Times New Roman"/>
          <w:sz w:val="24"/>
          <w:szCs w:val="24"/>
          <w:lang w:eastAsia="zh-CN"/>
        </w:rPr>
        <w:t>咨询人应在接到开始咨询服务通知之日起</w:t>
      </w:r>
      <w:r w:rsidRPr="006A0AD5">
        <w:rPr>
          <w:rFonts w:ascii="Times New Roman" w:hAnsi="Times New Roman"/>
          <w:sz w:val="24"/>
          <w:szCs w:val="24"/>
          <w:lang w:eastAsia="zh-CN"/>
        </w:rPr>
        <w:t>7</w:t>
      </w:r>
      <w:r w:rsidRPr="006A0AD5">
        <w:rPr>
          <w:rFonts w:ascii="Times New Roman" w:eastAsia="宋体" w:hAnsi="Times New Roman"/>
          <w:spacing w:val="-4"/>
          <w:sz w:val="24"/>
          <w:szCs w:val="24"/>
          <w:lang w:eastAsia="zh-CN"/>
        </w:rPr>
        <w:t>天内，向委托人提交咨询服务项目机构以及人员安</w:t>
      </w:r>
      <w:r w:rsidRPr="006A0AD5">
        <w:rPr>
          <w:rFonts w:ascii="Times New Roman" w:eastAsia="宋体" w:hAnsi="Times New Roman"/>
          <w:spacing w:val="1"/>
          <w:sz w:val="24"/>
          <w:szCs w:val="24"/>
          <w:lang w:eastAsia="zh-CN"/>
        </w:rPr>
        <w:t>排的报告，其内容应包括项目机构设置、主要咨询人员和其他人员的名单及资格条件。主要咨询人</w:t>
      </w:r>
      <w:r w:rsidRPr="006A0AD5">
        <w:rPr>
          <w:rFonts w:ascii="Times New Roman" w:eastAsia="宋体" w:hAnsi="Times New Roman"/>
          <w:spacing w:val="-1"/>
          <w:sz w:val="24"/>
          <w:szCs w:val="24"/>
          <w:lang w:eastAsia="zh-CN"/>
        </w:rPr>
        <w:t>员应相对稳定，更换主要咨询人员的，应取得委托人的同意</w:t>
      </w:r>
      <w:r w:rsidRPr="006A0AD5">
        <w:rPr>
          <w:rFonts w:ascii="Times New Roman" w:hAnsi="Times New Roman"/>
          <w:spacing w:val="-2"/>
          <w:sz w:val="24"/>
          <w:szCs w:val="24"/>
          <w:lang w:eastAsia="zh-CN"/>
        </w:rPr>
        <w:t>,</w:t>
      </w:r>
      <w:r w:rsidRPr="006A0AD5">
        <w:rPr>
          <w:rFonts w:ascii="Times New Roman" w:eastAsia="宋体" w:hAnsi="Times New Roman"/>
          <w:sz w:val="24"/>
          <w:szCs w:val="24"/>
          <w:lang w:eastAsia="zh-CN"/>
        </w:rPr>
        <w:t>并向委托人提交继任人员的资格、管理经验等资料。项目负责人的更换，应按照本章第</w:t>
      </w:r>
      <w:r w:rsidRPr="006A0AD5">
        <w:rPr>
          <w:rFonts w:ascii="Times New Roman" w:hAnsi="Times New Roman"/>
          <w:sz w:val="24"/>
          <w:szCs w:val="24"/>
          <w:lang w:eastAsia="zh-CN"/>
        </w:rPr>
        <w:t>4.5.1</w:t>
      </w:r>
      <w:r w:rsidRPr="006A0AD5">
        <w:rPr>
          <w:rFonts w:ascii="Times New Roman" w:eastAsia="宋体" w:hAnsi="Times New Roman"/>
          <w:sz w:val="24"/>
          <w:szCs w:val="24"/>
          <w:lang w:eastAsia="zh-CN"/>
        </w:rPr>
        <w:t>项规定执行。</w:t>
      </w:r>
    </w:p>
    <w:p w14:paraId="0224A139"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4.6.2</w:t>
      </w:r>
      <w:r w:rsidRPr="006A0AD5">
        <w:rPr>
          <w:rFonts w:ascii="Times New Roman" w:eastAsia="宋体" w:hAnsi="Times New Roman"/>
          <w:spacing w:val="1"/>
          <w:sz w:val="24"/>
          <w:szCs w:val="24"/>
          <w:lang w:eastAsia="zh-CN"/>
        </w:rPr>
        <w:t>除专用合同条款另有约定外，主要咨询人员包括项目负责人、专业负责人、审核人、</w:t>
      </w:r>
      <w:r w:rsidRPr="006A0AD5">
        <w:rPr>
          <w:rFonts w:ascii="Times New Roman" w:eastAsia="宋体" w:hAnsi="Times New Roman"/>
          <w:sz w:val="24"/>
          <w:szCs w:val="24"/>
          <w:lang w:eastAsia="zh-CN"/>
        </w:rPr>
        <w:t>审定人等；其他人员包括各专业的咨询人员、管理人员等。</w:t>
      </w:r>
    </w:p>
    <w:p w14:paraId="5249C539"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4.6.3</w:t>
      </w:r>
      <w:r w:rsidRPr="006A0AD5">
        <w:rPr>
          <w:rFonts w:ascii="Times New Roman" w:eastAsia="宋体" w:hAnsi="Times New Roman"/>
          <w:spacing w:val="-1"/>
          <w:sz w:val="24"/>
          <w:szCs w:val="24"/>
          <w:lang w:eastAsia="zh-CN"/>
        </w:rPr>
        <w:t>咨询人应保证其主要咨询人员（含分包人）在合同期限内的任何时候，都能按时参加</w:t>
      </w:r>
      <w:r w:rsidRPr="006A0AD5">
        <w:rPr>
          <w:rFonts w:ascii="Times New Roman" w:eastAsia="宋体" w:hAnsi="Times New Roman"/>
          <w:sz w:val="24"/>
          <w:szCs w:val="24"/>
          <w:lang w:eastAsia="zh-CN"/>
        </w:rPr>
        <w:t>委托人组织的工作会议。</w:t>
      </w:r>
    </w:p>
    <w:p w14:paraId="731FFA6A"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4.6.4</w:t>
      </w:r>
      <w:r w:rsidRPr="006A0AD5">
        <w:rPr>
          <w:rFonts w:ascii="Times New Roman" w:eastAsia="宋体" w:hAnsi="Times New Roman"/>
          <w:spacing w:val="1"/>
          <w:sz w:val="24"/>
          <w:szCs w:val="24"/>
          <w:lang w:eastAsia="zh-CN"/>
        </w:rPr>
        <w:t>国家规定应当持证上岗的工作人员均应持有相应的资格证明，委托人有权随时检查。</w:t>
      </w:r>
      <w:r w:rsidRPr="006A0AD5">
        <w:rPr>
          <w:rFonts w:ascii="Times New Roman" w:eastAsia="宋体" w:hAnsi="Times New Roman"/>
          <w:sz w:val="24"/>
          <w:szCs w:val="24"/>
          <w:lang w:eastAsia="zh-CN"/>
        </w:rPr>
        <w:t>委托人认为有必要时，可以进行现场考核。</w:t>
      </w:r>
    </w:p>
    <w:p w14:paraId="2CD6BC21"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92" w:name="_Toc506006091"/>
      <w:bookmarkStart w:id="893" w:name="_Toc508200371"/>
      <w:bookmarkStart w:id="894" w:name="_Toc508201308"/>
      <w:r w:rsidRPr="006A0AD5">
        <w:rPr>
          <w:rFonts w:ascii="Times New Roman" w:eastAsia="黑体" w:hAnsi="Times New Roman"/>
          <w:sz w:val="28"/>
          <w:szCs w:val="21"/>
          <w:lang w:eastAsia="zh-CN"/>
        </w:rPr>
        <w:t xml:space="preserve">4.7 </w:t>
      </w:r>
      <w:r w:rsidRPr="006A0AD5">
        <w:rPr>
          <w:rFonts w:ascii="Times New Roman" w:eastAsia="黑体" w:hAnsi="Times New Roman"/>
          <w:sz w:val="28"/>
          <w:szCs w:val="21"/>
          <w:lang w:eastAsia="zh-CN"/>
        </w:rPr>
        <w:t>撤换项目负责人和其他人员</w:t>
      </w:r>
      <w:bookmarkEnd w:id="892"/>
      <w:bookmarkEnd w:id="893"/>
      <w:bookmarkEnd w:id="894"/>
    </w:p>
    <w:p w14:paraId="44FC0F23" w14:textId="77777777" w:rsidR="009D7A16" w:rsidRPr="006A0AD5" w:rsidRDefault="009D7A16" w:rsidP="00007799">
      <w:pPr>
        <w:pStyle w:val="Normal6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咨询人应对其项目负责人和其他人员进行有效管理。委托人要求撤换不能胜任本职工作、</w:t>
      </w:r>
      <w:r w:rsidRPr="006A0AD5">
        <w:rPr>
          <w:rFonts w:ascii="Times New Roman" w:eastAsia="宋体" w:hAnsi="Times New Roman"/>
          <w:sz w:val="24"/>
          <w:szCs w:val="24"/>
          <w:lang w:eastAsia="zh-CN"/>
        </w:rPr>
        <w:t>行为不端或玩忽职守的项目负责人和其他人员的，</w:t>
      </w:r>
      <w:r w:rsidR="00D62127" w:rsidRPr="006A0AD5">
        <w:rPr>
          <w:rFonts w:ascii="Times New Roman" w:eastAsia="宋体" w:hAnsi="Times New Roman" w:hint="eastAsia"/>
          <w:sz w:val="24"/>
          <w:szCs w:val="24"/>
          <w:lang w:eastAsia="zh-CN"/>
        </w:rPr>
        <w:t>咨询人应予以撤换。</w:t>
      </w:r>
    </w:p>
    <w:p w14:paraId="14DD80B1"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95" w:name="_Toc506006092"/>
      <w:bookmarkStart w:id="896" w:name="_Toc508200372"/>
      <w:bookmarkStart w:id="897" w:name="_Toc508201309"/>
      <w:r w:rsidRPr="006A0AD5">
        <w:rPr>
          <w:rFonts w:ascii="Times New Roman" w:eastAsia="黑体" w:hAnsi="Times New Roman"/>
          <w:sz w:val="28"/>
          <w:szCs w:val="21"/>
          <w:lang w:eastAsia="zh-CN"/>
        </w:rPr>
        <w:t xml:space="preserve">4.8 </w:t>
      </w:r>
      <w:r w:rsidRPr="006A0AD5">
        <w:rPr>
          <w:rFonts w:ascii="Times New Roman" w:eastAsia="黑体" w:hAnsi="Times New Roman"/>
          <w:sz w:val="28"/>
          <w:szCs w:val="21"/>
          <w:lang w:eastAsia="zh-CN"/>
        </w:rPr>
        <w:t>保障人员的合法权益</w:t>
      </w:r>
      <w:bookmarkEnd w:id="895"/>
      <w:bookmarkEnd w:id="896"/>
      <w:bookmarkEnd w:id="897"/>
    </w:p>
    <w:p w14:paraId="109ECB03"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4.8.1</w:t>
      </w:r>
      <w:r w:rsidRPr="006A0AD5">
        <w:rPr>
          <w:rFonts w:ascii="Times New Roman" w:eastAsia="宋体" w:hAnsi="Times New Roman"/>
          <w:sz w:val="24"/>
          <w:szCs w:val="24"/>
          <w:lang w:eastAsia="zh-CN"/>
        </w:rPr>
        <w:t>咨询人应与其雇用的人员签订劳动合同，并按时发放工资。</w:t>
      </w:r>
    </w:p>
    <w:p w14:paraId="36DEFB39"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4.8.2</w:t>
      </w:r>
      <w:r w:rsidRPr="006A0AD5">
        <w:rPr>
          <w:rFonts w:ascii="Times New Roman" w:eastAsia="宋体" w:hAnsi="Times New Roman"/>
          <w:spacing w:val="-2"/>
          <w:sz w:val="24"/>
          <w:szCs w:val="24"/>
          <w:lang w:eastAsia="zh-CN"/>
        </w:rPr>
        <w:t>咨询人应按劳动法的规定安排工作时间，保证其雇</w:t>
      </w:r>
      <w:r w:rsidRPr="006A0AD5">
        <w:rPr>
          <w:rFonts w:ascii="Times New Roman" w:eastAsia="宋体" w:hAnsi="Times New Roman"/>
          <w:sz w:val="24"/>
          <w:szCs w:val="24"/>
          <w:lang w:eastAsia="zh-CN"/>
        </w:rPr>
        <w:t>用</w:t>
      </w:r>
      <w:r w:rsidRPr="006A0AD5">
        <w:rPr>
          <w:rFonts w:ascii="Times New Roman" w:eastAsia="宋体" w:hAnsi="Times New Roman"/>
          <w:spacing w:val="-2"/>
          <w:sz w:val="24"/>
          <w:szCs w:val="24"/>
          <w:lang w:eastAsia="zh-CN"/>
        </w:rPr>
        <w:t>人员享有休息和休假的权利。</w:t>
      </w:r>
      <w:proofErr w:type="gramStart"/>
      <w:r w:rsidRPr="006A0AD5">
        <w:rPr>
          <w:rFonts w:ascii="Times New Roman" w:eastAsia="宋体" w:hAnsi="Times New Roman"/>
          <w:spacing w:val="-2"/>
          <w:sz w:val="24"/>
          <w:szCs w:val="24"/>
          <w:lang w:eastAsia="zh-CN"/>
        </w:rPr>
        <w:t>因</w:t>
      </w:r>
      <w:r w:rsidRPr="006A0AD5">
        <w:rPr>
          <w:rFonts w:ascii="Times New Roman" w:eastAsia="宋体" w:hAnsi="Times New Roman"/>
          <w:spacing w:val="1"/>
          <w:sz w:val="24"/>
          <w:szCs w:val="24"/>
          <w:lang w:eastAsia="zh-CN"/>
        </w:rPr>
        <w:t>咨询</w:t>
      </w:r>
      <w:proofErr w:type="gramEnd"/>
      <w:r w:rsidRPr="006A0AD5">
        <w:rPr>
          <w:rFonts w:ascii="Times New Roman" w:eastAsia="宋体" w:hAnsi="Times New Roman"/>
          <w:spacing w:val="1"/>
          <w:sz w:val="24"/>
          <w:szCs w:val="24"/>
          <w:lang w:eastAsia="zh-CN"/>
        </w:rPr>
        <w:t>服务需要占用休假日或延长工作时间的，应不超过法律规定的限度，并按法律规定给予补休或付酬。</w:t>
      </w:r>
    </w:p>
    <w:p w14:paraId="235877F9"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4.8.3</w:t>
      </w:r>
      <w:r w:rsidRPr="006A0AD5">
        <w:rPr>
          <w:rFonts w:ascii="Times New Roman" w:eastAsia="宋体" w:hAnsi="Times New Roman"/>
          <w:sz w:val="24"/>
          <w:szCs w:val="24"/>
          <w:lang w:eastAsia="zh-CN"/>
        </w:rPr>
        <w:t>咨询人应按有关法律规定和合同约定，为其雇用人员办理保险。</w:t>
      </w:r>
    </w:p>
    <w:p w14:paraId="13FF632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898" w:name="_Toc506006093"/>
      <w:bookmarkStart w:id="899" w:name="_Toc508200373"/>
      <w:bookmarkStart w:id="900" w:name="_Toc508201310"/>
      <w:r w:rsidRPr="006A0AD5">
        <w:rPr>
          <w:rFonts w:ascii="Times New Roman" w:eastAsia="黑体" w:hAnsi="Times New Roman"/>
          <w:sz w:val="28"/>
          <w:szCs w:val="21"/>
          <w:lang w:eastAsia="zh-CN"/>
        </w:rPr>
        <w:t xml:space="preserve">4.9 </w:t>
      </w:r>
      <w:r w:rsidRPr="006A0AD5">
        <w:rPr>
          <w:rFonts w:ascii="Times New Roman" w:eastAsia="黑体" w:hAnsi="Times New Roman"/>
          <w:sz w:val="28"/>
          <w:szCs w:val="21"/>
          <w:lang w:eastAsia="zh-CN"/>
        </w:rPr>
        <w:t>合同价款应专款专用</w:t>
      </w:r>
      <w:bookmarkEnd w:id="898"/>
      <w:bookmarkEnd w:id="899"/>
      <w:bookmarkEnd w:id="900"/>
    </w:p>
    <w:p w14:paraId="478A8A08" w14:textId="77777777" w:rsidR="009D7A16" w:rsidRPr="006A0AD5" w:rsidRDefault="009D7A16" w:rsidP="00007799">
      <w:pPr>
        <w:pStyle w:val="Normal6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委托人按合同约定支付给咨询人的各项价款，应专用于合同咨询服务工作。</w:t>
      </w:r>
    </w:p>
    <w:p w14:paraId="28DE32B8"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901" w:name="_Toc506006094"/>
      <w:bookmarkStart w:id="902" w:name="_Toc508200374"/>
      <w:bookmarkStart w:id="903" w:name="_Toc508201311"/>
      <w:bookmarkStart w:id="904" w:name="_Toc513817605"/>
      <w:r w:rsidRPr="006A0AD5">
        <w:rPr>
          <w:rFonts w:ascii="Times New Roman" w:eastAsia="黑体" w:hAnsi="Times New Roman"/>
          <w:b/>
          <w:spacing w:val="1"/>
          <w:sz w:val="32"/>
          <w:szCs w:val="32"/>
          <w:lang w:eastAsia="zh-CN"/>
        </w:rPr>
        <w:t xml:space="preserve">5. </w:t>
      </w:r>
      <w:r w:rsidRPr="006A0AD5">
        <w:rPr>
          <w:rFonts w:ascii="Times New Roman" w:eastAsia="黑体" w:hAnsi="Times New Roman"/>
          <w:b/>
          <w:spacing w:val="1"/>
          <w:sz w:val="32"/>
          <w:szCs w:val="32"/>
          <w:lang w:eastAsia="zh-CN"/>
        </w:rPr>
        <w:t>咨询服务要求</w:t>
      </w:r>
      <w:bookmarkEnd w:id="901"/>
      <w:bookmarkEnd w:id="902"/>
      <w:bookmarkEnd w:id="903"/>
      <w:bookmarkEnd w:id="904"/>
    </w:p>
    <w:p w14:paraId="6F4C8034"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05" w:name="_Toc506006095"/>
      <w:bookmarkStart w:id="906" w:name="_Toc508200375"/>
      <w:bookmarkStart w:id="907" w:name="_Toc508201312"/>
      <w:r w:rsidRPr="006A0AD5">
        <w:rPr>
          <w:rFonts w:ascii="Times New Roman" w:eastAsia="黑体" w:hAnsi="Times New Roman"/>
          <w:sz w:val="28"/>
          <w:szCs w:val="21"/>
          <w:lang w:eastAsia="zh-CN"/>
        </w:rPr>
        <w:t xml:space="preserve">5.1 </w:t>
      </w:r>
      <w:r w:rsidRPr="006A0AD5">
        <w:rPr>
          <w:rFonts w:ascii="Times New Roman" w:eastAsia="黑体" w:hAnsi="Times New Roman"/>
          <w:sz w:val="28"/>
          <w:szCs w:val="21"/>
          <w:lang w:eastAsia="zh-CN"/>
        </w:rPr>
        <w:t>一般要求</w:t>
      </w:r>
      <w:bookmarkEnd w:id="905"/>
      <w:bookmarkEnd w:id="906"/>
      <w:bookmarkEnd w:id="907"/>
    </w:p>
    <w:p w14:paraId="64DF300B" w14:textId="77777777" w:rsidR="009D7A16" w:rsidRPr="006A0AD5" w:rsidRDefault="009D7A16" w:rsidP="00007799">
      <w:pPr>
        <w:pStyle w:val="Normal7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5.1.1</w:t>
      </w:r>
      <w:r w:rsidRPr="006A0AD5">
        <w:rPr>
          <w:rFonts w:ascii="Times New Roman" w:eastAsia="宋体" w:hAnsi="Times New Roman"/>
          <w:spacing w:val="1"/>
          <w:sz w:val="24"/>
          <w:szCs w:val="24"/>
          <w:lang w:eastAsia="zh-CN"/>
        </w:rPr>
        <w:t>委托人应当遵守法律和规范标准，不得以任何理由要求咨询人违反法律和工程质量、</w:t>
      </w:r>
      <w:r w:rsidRPr="006A0AD5">
        <w:rPr>
          <w:rFonts w:ascii="Times New Roman" w:eastAsia="宋体" w:hAnsi="Times New Roman"/>
          <w:sz w:val="24"/>
          <w:szCs w:val="24"/>
          <w:lang w:eastAsia="zh-CN"/>
        </w:rPr>
        <w:t>安全标准</w:t>
      </w:r>
      <w:r w:rsidR="00D62127" w:rsidRPr="006A0AD5">
        <w:rPr>
          <w:rFonts w:ascii="Times New Roman" w:eastAsia="宋体" w:hAnsi="Times New Roman"/>
          <w:sz w:val="24"/>
          <w:szCs w:val="24"/>
          <w:lang w:eastAsia="zh-CN"/>
        </w:rPr>
        <w:t>、环保标准</w:t>
      </w:r>
      <w:r w:rsidRPr="006A0AD5">
        <w:rPr>
          <w:rFonts w:ascii="Times New Roman" w:eastAsia="宋体" w:hAnsi="Times New Roman"/>
          <w:sz w:val="24"/>
          <w:szCs w:val="24"/>
          <w:lang w:eastAsia="zh-CN"/>
        </w:rPr>
        <w:t>进行咨询服务，降低工程质量。</w:t>
      </w:r>
    </w:p>
    <w:p w14:paraId="6142F83A" w14:textId="77777777" w:rsidR="009D7A16" w:rsidRPr="006A0AD5" w:rsidRDefault="009D7A16" w:rsidP="00007799">
      <w:pPr>
        <w:pStyle w:val="Normal7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5.1.2</w:t>
      </w:r>
      <w:r w:rsidRPr="006A0AD5">
        <w:rPr>
          <w:rFonts w:ascii="Times New Roman" w:eastAsia="宋体" w:hAnsi="Times New Roman"/>
          <w:spacing w:val="-2"/>
          <w:sz w:val="24"/>
          <w:szCs w:val="24"/>
          <w:lang w:eastAsia="zh-CN"/>
        </w:rPr>
        <w:t>咨询人应按照法律规定，以及国家、行业和地方的规范和标准完成咨询服务工作，并应符</w:t>
      </w:r>
      <w:r w:rsidRPr="006A0AD5">
        <w:rPr>
          <w:rFonts w:ascii="Times New Roman" w:eastAsia="宋体" w:hAnsi="Times New Roman"/>
          <w:spacing w:val="1"/>
          <w:sz w:val="24"/>
          <w:szCs w:val="24"/>
          <w:lang w:eastAsia="zh-CN"/>
        </w:rPr>
        <w:t>合委托人要求。各项规范、标准和委托人要求之间如对同一内容的描述不一致时，应以描述更</w:t>
      </w:r>
      <w:r w:rsidRPr="006A0AD5">
        <w:rPr>
          <w:rFonts w:ascii="Times New Roman" w:eastAsia="宋体" w:hAnsi="Times New Roman"/>
          <w:sz w:val="24"/>
          <w:szCs w:val="24"/>
          <w:lang w:eastAsia="zh-CN"/>
        </w:rPr>
        <w:t>为严格的内容为准。</w:t>
      </w:r>
    </w:p>
    <w:p w14:paraId="6139A7EE" w14:textId="77777777" w:rsidR="009D7A16" w:rsidRPr="006A0AD5" w:rsidRDefault="009D7A16" w:rsidP="00007799">
      <w:pPr>
        <w:pStyle w:val="Normal7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5.1.3</w:t>
      </w:r>
      <w:r w:rsidRPr="006A0AD5">
        <w:rPr>
          <w:rFonts w:ascii="Times New Roman" w:eastAsia="宋体" w:hAnsi="Times New Roman"/>
          <w:spacing w:val="1"/>
          <w:sz w:val="24"/>
          <w:szCs w:val="24"/>
          <w:lang w:eastAsia="zh-CN"/>
        </w:rPr>
        <w:t>除专用合同条款另有约定外，咨询人完成咨询服务工作所应遵守的法律规定，以及国家、行业和地方的规范和标准，均应视为在基准日适用的版本。基准日之后，前述版本发生重大变化，或者有新的法律，以及国家、行业和地方的规范和</w:t>
      </w:r>
      <w:r w:rsidRPr="006A0AD5">
        <w:rPr>
          <w:rFonts w:ascii="Times New Roman" w:eastAsia="宋体" w:hAnsi="Times New Roman"/>
          <w:spacing w:val="1"/>
          <w:sz w:val="24"/>
          <w:szCs w:val="24"/>
          <w:lang w:eastAsia="zh-CN"/>
        </w:rPr>
        <w:lastRenderedPageBreak/>
        <w:t>标准实施的，咨询人应向委托人提出遵</w:t>
      </w:r>
      <w:r w:rsidRPr="006A0AD5">
        <w:rPr>
          <w:rFonts w:ascii="Times New Roman" w:eastAsia="宋体" w:hAnsi="Times New Roman"/>
          <w:sz w:val="24"/>
          <w:szCs w:val="24"/>
          <w:lang w:eastAsia="zh-CN"/>
        </w:rPr>
        <w:t>守新规定的建议。委托人应在收到建议后</w:t>
      </w:r>
      <w:r w:rsidRPr="006A0AD5">
        <w:rPr>
          <w:rFonts w:ascii="Times New Roman" w:hAnsi="Times New Roman"/>
          <w:sz w:val="24"/>
          <w:szCs w:val="24"/>
          <w:lang w:eastAsia="zh-CN"/>
        </w:rPr>
        <w:t>7</w:t>
      </w:r>
      <w:r w:rsidRPr="006A0AD5">
        <w:rPr>
          <w:rFonts w:ascii="Times New Roman" w:eastAsia="宋体" w:hAnsi="Times New Roman"/>
          <w:sz w:val="24"/>
          <w:szCs w:val="24"/>
          <w:lang w:eastAsia="zh-CN"/>
        </w:rPr>
        <w:t>天内发出是否遵守新规定的指示。委托人指示遵守新规定的，按照第</w:t>
      </w:r>
      <w:r w:rsidRPr="006A0AD5">
        <w:rPr>
          <w:rFonts w:ascii="Times New Roman" w:hAnsi="Times New Roman"/>
          <w:spacing w:val="-7"/>
          <w:sz w:val="24"/>
          <w:szCs w:val="24"/>
          <w:lang w:eastAsia="zh-CN"/>
        </w:rPr>
        <w:t>11</w:t>
      </w:r>
      <w:r w:rsidRPr="006A0AD5">
        <w:rPr>
          <w:rFonts w:ascii="Times New Roman" w:eastAsia="宋体" w:hAnsi="Times New Roman"/>
          <w:sz w:val="24"/>
          <w:szCs w:val="24"/>
          <w:lang w:eastAsia="zh-CN"/>
        </w:rPr>
        <w:t>条约定执行。</w:t>
      </w:r>
    </w:p>
    <w:p w14:paraId="7BEC2DA6" w14:textId="77777777" w:rsidR="009D7A16" w:rsidRPr="006A0AD5" w:rsidRDefault="009D7A16" w:rsidP="00007799">
      <w:pPr>
        <w:pStyle w:val="Normal7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5.1.4</w:t>
      </w:r>
      <w:r w:rsidRPr="006A0AD5">
        <w:rPr>
          <w:rFonts w:ascii="Times New Roman" w:eastAsia="宋体" w:hAnsi="Times New Roman"/>
          <w:spacing w:val="-2"/>
          <w:sz w:val="24"/>
          <w:szCs w:val="24"/>
          <w:lang w:eastAsia="zh-CN"/>
        </w:rPr>
        <w:t>咨询人在咨询服务中选用的材料、设备，应当注明其规格、型号、性能等技术指标及</w:t>
      </w:r>
      <w:r w:rsidRPr="006A0AD5">
        <w:rPr>
          <w:rFonts w:ascii="Times New Roman" w:eastAsia="宋体" w:hAnsi="Times New Roman"/>
          <w:sz w:val="24"/>
          <w:szCs w:val="24"/>
          <w:lang w:eastAsia="zh-CN"/>
        </w:rPr>
        <w:t>适应性，满足质量、安全、节能、环保等要求。</w:t>
      </w:r>
    </w:p>
    <w:p w14:paraId="2EA0317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08" w:name="_Toc506006096"/>
      <w:bookmarkStart w:id="909" w:name="_Toc508200376"/>
      <w:bookmarkStart w:id="910" w:name="_Toc508201313"/>
      <w:r w:rsidRPr="006A0AD5">
        <w:rPr>
          <w:rFonts w:ascii="Times New Roman" w:eastAsia="黑体" w:hAnsi="Times New Roman"/>
          <w:sz w:val="28"/>
          <w:szCs w:val="21"/>
          <w:lang w:eastAsia="zh-CN"/>
        </w:rPr>
        <w:t xml:space="preserve">5.2 </w:t>
      </w:r>
      <w:r w:rsidRPr="006A0AD5">
        <w:rPr>
          <w:rFonts w:ascii="Times New Roman" w:eastAsia="黑体" w:hAnsi="Times New Roman"/>
          <w:sz w:val="28"/>
          <w:szCs w:val="21"/>
          <w:lang w:eastAsia="zh-CN"/>
        </w:rPr>
        <w:t>咨询服务依据</w:t>
      </w:r>
      <w:bookmarkEnd w:id="908"/>
      <w:bookmarkEnd w:id="909"/>
      <w:bookmarkEnd w:id="910"/>
    </w:p>
    <w:p w14:paraId="52976FBC" w14:textId="77777777" w:rsidR="009D7A16" w:rsidRPr="006A0AD5" w:rsidRDefault="009D7A16" w:rsidP="00007799">
      <w:pPr>
        <w:pStyle w:val="Normal7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除专用合同条款另有约定外，本工程的咨询服务依据如下：</w:t>
      </w:r>
    </w:p>
    <w:p w14:paraId="16A66BA5" w14:textId="77777777" w:rsidR="009D7A16" w:rsidRPr="006A0AD5" w:rsidRDefault="009D7A16" w:rsidP="00007799">
      <w:pPr>
        <w:pStyle w:val="Normal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）适用的法律、行政法规及部门规章；</w:t>
      </w:r>
    </w:p>
    <w:p w14:paraId="097C6572" w14:textId="77777777" w:rsidR="009D7A16" w:rsidRPr="006A0AD5" w:rsidRDefault="009D7A16" w:rsidP="00007799">
      <w:pPr>
        <w:pStyle w:val="Normal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）相关的规范、标准、规程；</w:t>
      </w:r>
    </w:p>
    <w:p w14:paraId="044C8B5A" w14:textId="77777777" w:rsidR="009D7A16" w:rsidRPr="006A0AD5" w:rsidRDefault="009D7A16" w:rsidP="00007799">
      <w:pPr>
        <w:pStyle w:val="Normal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3</w:t>
      </w:r>
      <w:r w:rsidRPr="006A0AD5">
        <w:rPr>
          <w:rFonts w:ascii="Times New Roman" w:eastAsia="宋体" w:hAnsi="Times New Roman"/>
          <w:sz w:val="24"/>
          <w:szCs w:val="24"/>
          <w:lang w:eastAsia="zh-CN"/>
        </w:rPr>
        <w:t>）基础资料及其他文件；</w:t>
      </w:r>
    </w:p>
    <w:p w14:paraId="078AB35F" w14:textId="77777777" w:rsidR="009D7A16" w:rsidRPr="006A0AD5" w:rsidRDefault="009D7A16" w:rsidP="00007799">
      <w:pPr>
        <w:pStyle w:val="Normal7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w:t>
      </w:r>
      <w:r w:rsidRPr="006A0AD5">
        <w:rPr>
          <w:rFonts w:ascii="Times New Roman" w:eastAsia="宋体" w:hAnsi="Times New Roman"/>
          <w:sz w:val="24"/>
          <w:szCs w:val="24"/>
          <w:lang w:eastAsia="zh-CN"/>
        </w:rPr>
        <w:t>4</w:t>
      </w:r>
      <w:r w:rsidRPr="006A0AD5">
        <w:rPr>
          <w:rFonts w:ascii="Times New Roman" w:eastAsia="宋体" w:hAnsi="Times New Roman"/>
          <w:sz w:val="24"/>
          <w:szCs w:val="24"/>
          <w:lang w:eastAsia="zh-CN"/>
        </w:rPr>
        <w:t>）</w:t>
      </w:r>
      <w:r w:rsidR="00D62127" w:rsidRPr="006A0AD5">
        <w:rPr>
          <w:rFonts w:ascii="Times New Roman" w:eastAsia="宋体" w:hAnsi="Times New Roman" w:hint="eastAsia"/>
          <w:sz w:val="24"/>
          <w:szCs w:val="24"/>
          <w:lang w:eastAsia="zh-CN"/>
        </w:rPr>
        <w:t>本咨询服务合同及补充合同（如有）</w:t>
      </w:r>
      <w:r w:rsidRPr="006A0AD5">
        <w:rPr>
          <w:rFonts w:ascii="Times New Roman" w:eastAsia="宋体" w:hAnsi="Times New Roman"/>
          <w:sz w:val="24"/>
          <w:szCs w:val="24"/>
          <w:lang w:eastAsia="zh-CN"/>
        </w:rPr>
        <w:t>；</w:t>
      </w:r>
    </w:p>
    <w:p w14:paraId="6F0FF569" w14:textId="77777777" w:rsidR="009D7A16" w:rsidRPr="006A0AD5" w:rsidRDefault="009D7A16" w:rsidP="00007799">
      <w:pPr>
        <w:pStyle w:val="Normal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5</w:t>
      </w:r>
      <w:r w:rsidRPr="006A0AD5">
        <w:rPr>
          <w:rFonts w:ascii="Times New Roman" w:eastAsia="宋体" w:hAnsi="Times New Roman"/>
          <w:sz w:val="24"/>
          <w:szCs w:val="24"/>
          <w:lang w:eastAsia="zh-CN"/>
        </w:rPr>
        <w:t>）本工程前期成果文件；</w:t>
      </w:r>
    </w:p>
    <w:p w14:paraId="5246BC4C" w14:textId="77777777" w:rsidR="009D7A16" w:rsidRPr="006A0AD5" w:rsidRDefault="009D7A16" w:rsidP="00007799">
      <w:pPr>
        <w:pStyle w:val="Normal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6</w:t>
      </w:r>
      <w:r w:rsidRPr="006A0AD5">
        <w:rPr>
          <w:rFonts w:ascii="Times New Roman" w:eastAsia="宋体" w:hAnsi="Times New Roman"/>
          <w:sz w:val="24"/>
          <w:szCs w:val="24"/>
          <w:lang w:eastAsia="zh-CN"/>
        </w:rPr>
        <w:t>）合同履行中与咨询服务有关的来往函件；</w:t>
      </w:r>
    </w:p>
    <w:p w14:paraId="7EB292E3" w14:textId="77777777" w:rsidR="009D7A16" w:rsidRPr="006A0AD5" w:rsidRDefault="009D7A16" w:rsidP="00007799">
      <w:pPr>
        <w:pStyle w:val="Normal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7</w:t>
      </w:r>
      <w:r w:rsidRPr="006A0AD5">
        <w:rPr>
          <w:rFonts w:ascii="Times New Roman" w:eastAsia="宋体" w:hAnsi="Times New Roman"/>
          <w:sz w:val="24"/>
          <w:szCs w:val="24"/>
          <w:lang w:eastAsia="zh-CN"/>
        </w:rPr>
        <w:t>）其他咨询服务依据。</w:t>
      </w:r>
    </w:p>
    <w:p w14:paraId="23BA0228"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11" w:name="_Toc506006097"/>
      <w:bookmarkStart w:id="912" w:name="_Toc508200377"/>
      <w:bookmarkStart w:id="913" w:name="_Toc508201314"/>
      <w:r w:rsidRPr="006A0AD5">
        <w:rPr>
          <w:rFonts w:ascii="Times New Roman" w:eastAsia="黑体" w:hAnsi="Times New Roman"/>
          <w:sz w:val="28"/>
          <w:szCs w:val="21"/>
          <w:lang w:eastAsia="zh-CN"/>
        </w:rPr>
        <w:t xml:space="preserve">5.3 </w:t>
      </w:r>
      <w:r w:rsidRPr="006A0AD5">
        <w:rPr>
          <w:rFonts w:ascii="Times New Roman" w:eastAsia="黑体" w:hAnsi="Times New Roman"/>
          <w:sz w:val="28"/>
          <w:szCs w:val="21"/>
          <w:lang w:eastAsia="zh-CN"/>
        </w:rPr>
        <w:t>咨询服务范围</w:t>
      </w:r>
      <w:bookmarkEnd w:id="911"/>
      <w:bookmarkEnd w:id="912"/>
      <w:bookmarkEnd w:id="913"/>
    </w:p>
    <w:p w14:paraId="31F17D64" w14:textId="77777777" w:rsidR="009D7A16" w:rsidRPr="006A0AD5" w:rsidRDefault="009D7A16" w:rsidP="00007799">
      <w:pPr>
        <w:pStyle w:val="Normal70"/>
        <w:spacing w:before="0" w:after="0" w:line="440" w:lineRule="atLeast"/>
        <w:ind w:firstLineChars="200" w:firstLine="472"/>
        <w:rPr>
          <w:rFonts w:ascii="Times New Roman" w:hAnsi="Times New Roman"/>
          <w:sz w:val="24"/>
          <w:szCs w:val="24"/>
          <w:lang w:eastAsia="zh-CN"/>
        </w:rPr>
      </w:pPr>
      <w:r w:rsidRPr="006A0AD5">
        <w:rPr>
          <w:rFonts w:ascii="Times New Roman" w:eastAsia="宋体" w:hAnsi="Times New Roman"/>
          <w:spacing w:val="-2"/>
          <w:sz w:val="24"/>
          <w:szCs w:val="24"/>
          <w:lang w:eastAsia="zh-CN"/>
        </w:rPr>
        <w:t>本合同的咨询服务范围</w:t>
      </w:r>
      <w:r w:rsidRPr="006A0AD5">
        <w:rPr>
          <w:rFonts w:ascii="Times New Roman" w:eastAsia="宋体" w:hAnsi="Times New Roman"/>
          <w:sz w:val="24"/>
          <w:szCs w:val="24"/>
          <w:lang w:eastAsia="zh-CN"/>
        </w:rPr>
        <w:t>具体范围在专用合同条款中约定。</w:t>
      </w:r>
    </w:p>
    <w:p w14:paraId="18643C66"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14" w:name="_Toc506006098"/>
      <w:bookmarkStart w:id="915" w:name="_Toc508200378"/>
      <w:bookmarkStart w:id="916" w:name="_Toc508201315"/>
      <w:r w:rsidRPr="006A0AD5">
        <w:rPr>
          <w:rFonts w:ascii="Times New Roman" w:eastAsia="黑体" w:hAnsi="Times New Roman"/>
          <w:sz w:val="28"/>
          <w:szCs w:val="21"/>
          <w:lang w:eastAsia="zh-CN"/>
        </w:rPr>
        <w:t xml:space="preserve">5.4 </w:t>
      </w:r>
      <w:r w:rsidRPr="006A0AD5">
        <w:rPr>
          <w:rFonts w:ascii="Times New Roman" w:eastAsia="黑体" w:hAnsi="Times New Roman"/>
          <w:sz w:val="28"/>
          <w:szCs w:val="21"/>
          <w:lang w:eastAsia="zh-CN"/>
        </w:rPr>
        <w:t>咨询服务成果文件要求</w:t>
      </w:r>
      <w:bookmarkEnd w:id="914"/>
      <w:bookmarkEnd w:id="915"/>
      <w:bookmarkEnd w:id="916"/>
    </w:p>
    <w:p w14:paraId="586DCB14" w14:textId="77777777" w:rsidR="009D7A16" w:rsidRPr="006A0AD5" w:rsidRDefault="009D7A16" w:rsidP="00007799">
      <w:pPr>
        <w:pStyle w:val="Normal8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5.4.1</w:t>
      </w:r>
      <w:r w:rsidRPr="006A0AD5">
        <w:rPr>
          <w:rFonts w:ascii="Times New Roman" w:eastAsia="宋体" w:hAnsi="Times New Roman"/>
          <w:spacing w:val="-2"/>
          <w:sz w:val="24"/>
          <w:szCs w:val="24"/>
          <w:lang w:eastAsia="zh-CN"/>
        </w:rPr>
        <w:t>咨询服务成果文件的编制应符合法律法规、规范标准的强制性规定和委托人要求，咨询服务依</w:t>
      </w:r>
      <w:r w:rsidRPr="006A0AD5">
        <w:rPr>
          <w:rFonts w:ascii="Times New Roman" w:eastAsia="宋体" w:hAnsi="Times New Roman"/>
          <w:sz w:val="24"/>
          <w:szCs w:val="24"/>
          <w:lang w:eastAsia="zh-CN"/>
        </w:rPr>
        <w:t>据应完整、准确、可靠，咨询服务方案论证充分，计算成果规范可靠，并能够实施。</w:t>
      </w:r>
    </w:p>
    <w:p w14:paraId="071496AF" w14:textId="77777777" w:rsidR="009D7A16" w:rsidRPr="006A0AD5" w:rsidRDefault="009D7A16" w:rsidP="00007799">
      <w:pPr>
        <w:pStyle w:val="Normal8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5.4.2</w:t>
      </w:r>
      <w:r w:rsidRPr="006A0AD5">
        <w:rPr>
          <w:rFonts w:ascii="Times New Roman" w:eastAsia="宋体" w:hAnsi="Times New Roman"/>
          <w:spacing w:val="-1"/>
          <w:sz w:val="24"/>
          <w:szCs w:val="24"/>
          <w:lang w:eastAsia="zh-CN"/>
        </w:rPr>
        <w:t>咨询服务应当根据法律、规范标准和委托人要求，并</w:t>
      </w:r>
      <w:r w:rsidRPr="006A0AD5">
        <w:rPr>
          <w:rFonts w:ascii="Times New Roman" w:eastAsia="宋体" w:hAnsi="Times New Roman"/>
          <w:sz w:val="24"/>
          <w:szCs w:val="24"/>
          <w:lang w:eastAsia="zh-CN"/>
        </w:rPr>
        <w:t>在咨询服务成果文件中予以注明。</w:t>
      </w:r>
    </w:p>
    <w:p w14:paraId="3BE577F0" w14:textId="77777777" w:rsidR="009D7A16" w:rsidRPr="006A0AD5" w:rsidRDefault="009D7A16" w:rsidP="00007799">
      <w:pPr>
        <w:pStyle w:val="Normal8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5.4.3</w:t>
      </w:r>
      <w:r w:rsidRPr="006A0AD5">
        <w:rPr>
          <w:rFonts w:ascii="Times New Roman" w:eastAsia="宋体" w:hAnsi="Times New Roman"/>
          <w:spacing w:val="-2"/>
          <w:sz w:val="24"/>
          <w:szCs w:val="24"/>
          <w:lang w:eastAsia="zh-CN"/>
        </w:rPr>
        <w:t>咨询服务成果文件的深度应满足本合同相应咨询服务阶段的规定要求，满足委托人的下步工作需要，</w:t>
      </w:r>
      <w:r w:rsidRPr="006A0AD5">
        <w:rPr>
          <w:rFonts w:ascii="Times New Roman" w:eastAsia="宋体" w:hAnsi="Times New Roman"/>
          <w:sz w:val="24"/>
          <w:szCs w:val="24"/>
          <w:lang w:eastAsia="zh-CN"/>
        </w:rPr>
        <w:t>并应符合国家和行业现行规定。</w:t>
      </w:r>
    </w:p>
    <w:p w14:paraId="6D370D26"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917" w:name="_Toc506006099"/>
      <w:bookmarkStart w:id="918" w:name="_Toc508200379"/>
      <w:bookmarkStart w:id="919" w:name="_Toc508201316"/>
      <w:bookmarkStart w:id="920" w:name="_Toc513817606"/>
      <w:r w:rsidRPr="006A0AD5">
        <w:rPr>
          <w:rFonts w:ascii="Times New Roman" w:eastAsia="黑体" w:hAnsi="Times New Roman"/>
          <w:b/>
          <w:spacing w:val="1"/>
          <w:sz w:val="32"/>
          <w:szCs w:val="32"/>
          <w:lang w:eastAsia="zh-CN"/>
        </w:rPr>
        <w:t xml:space="preserve">6. </w:t>
      </w:r>
      <w:r w:rsidRPr="006A0AD5">
        <w:rPr>
          <w:rFonts w:ascii="Times New Roman" w:eastAsia="黑体" w:hAnsi="Times New Roman"/>
          <w:b/>
          <w:spacing w:val="1"/>
          <w:sz w:val="32"/>
          <w:szCs w:val="32"/>
          <w:lang w:eastAsia="zh-CN"/>
        </w:rPr>
        <w:t>开始咨询服务和完成</w:t>
      </w:r>
      <w:bookmarkEnd w:id="917"/>
      <w:r w:rsidRPr="006A0AD5">
        <w:rPr>
          <w:rFonts w:ascii="Times New Roman" w:eastAsia="黑体" w:hAnsi="Times New Roman"/>
          <w:b/>
          <w:spacing w:val="1"/>
          <w:sz w:val="32"/>
          <w:szCs w:val="32"/>
          <w:lang w:eastAsia="zh-CN"/>
        </w:rPr>
        <w:t>咨询服务</w:t>
      </w:r>
      <w:bookmarkEnd w:id="918"/>
      <w:bookmarkEnd w:id="919"/>
      <w:bookmarkEnd w:id="920"/>
    </w:p>
    <w:p w14:paraId="74005846"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21" w:name="_Toc506006100"/>
      <w:bookmarkStart w:id="922" w:name="_Toc508200380"/>
      <w:bookmarkStart w:id="923" w:name="_Toc508201317"/>
      <w:r w:rsidRPr="006A0AD5">
        <w:rPr>
          <w:rFonts w:ascii="Times New Roman" w:eastAsia="黑体" w:hAnsi="Times New Roman"/>
          <w:sz w:val="28"/>
          <w:szCs w:val="21"/>
          <w:lang w:eastAsia="zh-CN"/>
        </w:rPr>
        <w:t xml:space="preserve">6.1 </w:t>
      </w:r>
      <w:r w:rsidRPr="006A0AD5">
        <w:rPr>
          <w:rFonts w:ascii="Times New Roman" w:eastAsia="黑体" w:hAnsi="Times New Roman"/>
          <w:sz w:val="28"/>
          <w:szCs w:val="21"/>
          <w:lang w:eastAsia="zh-CN"/>
        </w:rPr>
        <w:t>开始</w:t>
      </w:r>
      <w:bookmarkEnd w:id="921"/>
      <w:r w:rsidRPr="006A0AD5">
        <w:rPr>
          <w:rFonts w:ascii="Times New Roman" w:eastAsia="黑体" w:hAnsi="Times New Roman"/>
          <w:sz w:val="28"/>
          <w:szCs w:val="21"/>
          <w:lang w:eastAsia="zh-CN"/>
        </w:rPr>
        <w:t>咨询服务</w:t>
      </w:r>
      <w:bookmarkEnd w:id="922"/>
      <w:bookmarkEnd w:id="923"/>
    </w:p>
    <w:p w14:paraId="4C475DCE" w14:textId="77777777" w:rsidR="009D7A16" w:rsidRPr="006A0AD5" w:rsidRDefault="009D7A16" w:rsidP="00007799">
      <w:pPr>
        <w:pStyle w:val="Normal8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6.1.1</w:t>
      </w:r>
      <w:r w:rsidRPr="006A0AD5">
        <w:rPr>
          <w:rFonts w:ascii="Times New Roman" w:eastAsia="宋体" w:hAnsi="Times New Roman"/>
          <w:spacing w:val="-1"/>
          <w:sz w:val="24"/>
          <w:szCs w:val="24"/>
          <w:lang w:eastAsia="zh-CN"/>
        </w:rPr>
        <w:t>符合专用合同条款约定的开始咨询服务条件的，委托人应提前</w:t>
      </w:r>
      <w:r w:rsidRPr="006A0AD5">
        <w:rPr>
          <w:rFonts w:ascii="Times New Roman" w:hAnsi="Times New Roman"/>
          <w:sz w:val="24"/>
          <w:szCs w:val="24"/>
          <w:lang w:eastAsia="zh-CN"/>
        </w:rPr>
        <w:t>7</w:t>
      </w:r>
      <w:r w:rsidRPr="006A0AD5">
        <w:rPr>
          <w:rFonts w:ascii="Times New Roman" w:eastAsia="宋体" w:hAnsi="Times New Roman"/>
          <w:sz w:val="24"/>
          <w:szCs w:val="24"/>
          <w:lang w:eastAsia="zh-CN"/>
        </w:rPr>
        <w:t>天向咨询人发出开始咨询服务通知。咨询服务期限自开始咨询服务通知中载明的开始咨询服务日期起计算。</w:t>
      </w:r>
    </w:p>
    <w:p w14:paraId="68E682B9" w14:textId="77777777" w:rsidR="009D7A16" w:rsidRPr="006A0AD5" w:rsidRDefault="009D7A16" w:rsidP="00007799">
      <w:pPr>
        <w:pStyle w:val="Normal8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6.1.2</w:t>
      </w:r>
      <w:r w:rsidRPr="006A0AD5">
        <w:rPr>
          <w:rFonts w:ascii="Times New Roman" w:eastAsia="宋体" w:hAnsi="Times New Roman"/>
          <w:sz w:val="24"/>
          <w:szCs w:val="24"/>
          <w:lang w:eastAsia="zh-CN"/>
        </w:rPr>
        <w:t>除专用合同条款另有约定外，因委托人原因造成合同签订之日起</w:t>
      </w:r>
      <w:r w:rsidRPr="006A0AD5">
        <w:rPr>
          <w:rFonts w:ascii="Times New Roman" w:hAnsi="Times New Roman"/>
          <w:spacing w:val="1"/>
          <w:sz w:val="24"/>
          <w:szCs w:val="24"/>
          <w:lang w:eastAsia="zh-CN"/>
        </w:rPr>
        <w:t>90</w:t>
      </w:r>
      <w:r w:rsidRPr="006A0AD5">
        <w:rPr>
          <w:rFonts w:ascii="Times New Roman" w:eastAsia="宋体" w:hAnsi="Times New Roman"/>
          <w:sz w:val="24"/>
          <w:szCs w:val="24"/>
          <w:lang w:eastAsia="zh-CN"/>
        </w:rPr>
        <w:t>天内未能发出开</w:t>
      </w:r>
      <w:r w:rsidRPr="006A0AD5">
        <w:rPr>
          <w:rFonts w:ascii="Times New Roman" w:eastAsia="宋体" w:hAnsi="Times New Roman"/>
          <w:spacing w:val="1"/>
          <w:sz w:val="24"/>
          <w:szCs w:val="24"/>
          <w:lang w:eastAsia="zh-CN"/>
        </w:rPr>
        <w:t>始咨询服务通知的，咨询人有权提出价格调整要求，或者解除合同。委托人应当承担由此增加的费</w:t>
      </w:r>
      <w:r w:rsidRPr="006A0AD5">
        <w:rPr>
          <w:rFonts w:ascii="Times New Roman" w:eastAsia="宋体" w:hAnsi="Times New Roman"/>
          <w:sz w:val="24"/>
          <w:szCs w:val="24"/>
          <w:lang w:eastAsia="zh-CN"/>
        </w:rPr>
        <w:t>用和（或）周期延误。</w:t>
      </w:r>
    </w:p>
    <w:p w14:paraId="6E31D9B5"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24" w:name="_Toc506006101"/>
      <w:bookmarkStart w:id="925" w:name="_Toc508200381"/>
      <w:bookmarkStart w:id="926" w:name="_Toc508201318"/>
      <w:r w:rsidRPr="006A0AD5">
        <w:rPr>
          <w:rFonts w:ascii="Times New Roman" w:eastAsia="黑体" w:hAnsi="Times New Roman"/>
          <w:sz w:val="28"/>
          <w:szCs w:val="21"/>
          <w:lang w:eastAsia="zh-CN"/>
        </w:rPr>
        <w:t xml:space="preserve">6.2 </w:t>
      </w:r>
      <w:r w:rsidRPr="006A0AD5">
        <w:rPr>
          <w:rFonts w:ascii="Times New Roman" w:eastAsia="黑体" w:hAnsi="Times New Roman"/>
          <w:sz w:val="28"/>
          <w:szCs w:val="21"/>
          <w:lang w:eastAsia="zh-CN"/>
        </w:rPr>
        <w:t>委托人引起的周期延误</w:t>
      </w:r>
      <w:bookmarkEnd w:id="924"/>
      <w:bookmarkEnd w:id="925"/>
      <w:bookmarkEnd w:id="926"/>
    </w:p>
    <w:p w14:paraId="0979E12E" w14:textId="77777777" w:rsidR="009D7A16" w:rsidRPr="006A0AD5" w:rsidRDefault="009D7A16" w:rsidP="00007799">
      <w:pPr>
        <w:pStyle w:val="Normal8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在履行合同过程中，由于委托人的下列原因造成咨询服务期限延误的，委托人应当延长咨询服务</w:t>
      </w:r>
      <w:r w:rsidRPr="006A0AD5">
        <w:rPr>
          <w:rFonts w:ascii="Times New Roman" w:eastAsia="宋体" w:hAnsi="Times New Roman"/>
          <w:sz w:val="24"/>
          <w:szCs w:val="24"/>
          <w:lang w:eastAsia="zh-CN"/>
        </w:rPr>
        <w:t>期限并增加咨询服务费用，具体方法在专用合同条款中约定。</w:t>
      </w:r>
    </w:p>
    <w:p w14:paraId="23C04EE5" w14:textId="77777777" w:rsidR="009D7A16" w:rsidRPr="006A0AD5" w:rsidRDefault="009D7A16" w:rsidP="00007799">
      <w:pPr>
        <w:pStyle w:val="Normal8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）合同变更；</w:t>
      </w:r>
    </w:p>
    <w:p w14:paraId="239F6EFA" w14:textId="77777777" w:rsidR="009D7A16" w:rsidRPr="006A0AD5" w:rsidRDefault="009D7A16" w:rsidP="00007799">
      <w:pPr>
        <w:pStyle w:val="Normal8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）未按合同约定期限及时答复咨询服务事项；</w:t>
      </w:r>
    </w:p>
    <w:p w14:paraId="367120BF" w14:textId="77777777" w:rsidR="009D7A16" w:rsidRPr="006A0AD5" w:rsidRDefault="009D7A16" w:rsidP="00007799">
      <w:pPr>
        <w:pStyle w:val="Normal8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3</w:t>
      </w:r>
      <w:r w:rsidRPr="006A0AD5">
        <w:rPr>
          <w:rFonts w:ascii="Times New Roman" w:eastAsia="宋体" w:hAnsi="Times New Roman"/>
          <w:sz w:val="24"/>
          <w:szCs w:val="24"/>
          <w:lang w:eastAsia="zh-CN"/>
        </w:rPr>
        <w:t>）因委托人原因导致的暂停咨询服务；</w:t>
      </w:r>
    </w:p>
    <w:p w14:paraId="2D021482" w14:textId="77777777" w:rsidR="009D7A16" w:rsidRPr="006A0AD5" w:rsidRDefault="009D7A16" w:rsidP="00007799">
      <w:pPr>
        <w:pStyle w:val="Normal9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4</w:t>
      </w:r>
      <w:r w:rsidRPr="006A0AD5">
        <w:rPr>
          <w:rFonts w:ascii="Times New Roman" w:eastAsia="宋体" w:hAnsi="Times New Roman"/>
          <w:sz w:val="24"/>
          <w:szCs w:val="24"/>
          <w:lang w:eastAsia="zh-CN"/>
        </w:rPr>
        <w:t>）未按合同约定及时支付咨询服务费用；</w:t>
      </w:r>
    </w:p>
    <w:p w14:paraId="43D97FE4" w14:textId="77777777" w:rsidR="009D7A16" w:rsidRPr="006A0AD5" w:rsidRDefault="009D7A16" w:rsidP="00007799">
      <w:pPr>
        <w:pStyle w:val="Normal9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5</w:t>
      </w:r>
      <w:r w:rsidRPr="006A0AD5">
        <w:rPr>
          <w:rFonts w:ascii="Times New Roman" w:eastAsia="宋体" w:hAnsi="Times New Roman"/>
          <w:sz w:val="24"/>
          <w:szCs w:val="24"/>
          <w:lang w:eastAsia="zh-CN"/>
        </w:rPr>
        <w:t>）委托人提供的基准资料错误；</w:t>
      </w:r>
    </w:p>
    <w:p w14:paraId="0A0C1E4E" w14:textId="77777777" w:rsidR="009D7A16" w:rsidRPr="006A0AD5" w:rsidRDefault="009D7A16" w:rsidP="00007799">
      <w:pPr>
        <w:pStyle w:val="Normal9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6</w:t>
      </w:r>
      <w:r w:rsidRPr="006A0AD5">
        <w:rPr>
          <w:rFonts w:ascii="Times New Roman" w:eastAsia="宋体" w:hAnsi="Times New Roman"/>
          <w:sz w:val="24"/>
          <w:szCs w:val="24"/>
          <w:lang w:eastAsia="zh-CN"/>
        </w:rPr>
        <w:t>）未及时按照履行合同约定的相关义务；</w:t>
      </w:r>
    </w:p>
    <w:p w14:paraId="0DF34CF6" w14:textId="77777777" w:rsidR="009D7A16" w:rsidRPr="006A0AD5" w:rsidRDefault="009D7A16" w:rsidP="00007799">
      <w:pPr>
        <w:pStyle w:val="Normal9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7</w:t>
      </w:r>
      <w:r w:rsidRPr="006A0AD5">
        <w:rPr>
          <w:rFonts w:ascii="Times New Roman" w:eastAsia="宋体" w:hAnsi="Times New Roman"/>
          <w:sz w:val="24"/>
          <w:szCs w:val="24"/>
          <w:lang w:eastAsia="zh-CN"/>
        </w:rPr>
        <w:t>）未能按照合同约定期限对咨询服务成果文件进行审查；</w:t>
      </w:r>
    </w:p>
    <w:p w14:paraId="49DC3CCD" w14:textId="77777777" w:rsidR="009D7A16" w:rsidRPr="006A0AD5" w:rsidRDefault="009D7A16" w:rsidP="00007799">
      <w:pPr>
        <w:pStyle w:val="Normal9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8</w:t>
      </w:r>
      <w:r w:rsidRPr="006A0AD5">
        <w:rPr>
          <w:rFonts w:ascii="Times New Roman" w:eastAsia="宋体" w:hAnsi="Times New Roman"/>
          <w:sz w:val="24"/>
          <w:szCs w:val="24"/>
          <w:lang w:eastAsia="zh-CN"/>
        </w:rPr>
        <w:t>）委托人造成周期延误的其他原因。</w:t>
      </w:r>
    </w:p>
    <w:p w14:paraId="21157099"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27" w:name="_Toc506006102"/>
      <w:bookmarkStart w:id="928" w:name="_Toc508200382"/>
      <w:bookmarkStart w:id="929" w:name="_Toc508201319"/>
      <w:r w:rsidRPr="006A0AD5">
        <w:rPr>
          <w:rFonts w:ascii="Times New Roman" w:eastAsia="黑体" w:hAnsi="Times New Roman"/>
          <w:sz w:val="28"/>
          <w:szCs w:val="21"/>
          <w:lang w:eastAsia="zh-CN"/>
        </w:rPr>
        <w:t xml:space="preserve">6.3 </w:t>
      </w:r>
      <w:r w:rsidRPr="006A0AD5">
        <w:rPr>
          <w:rFonts w:ascii="Times New Roman" w:eastAsia="黑体" w:hAnsi="Times New Roman"/>
          <w:sz w:val="28"/>
          <w:szCs w:val="21"/>
          <w:lang w:eastAsia="zh-CN"/>
        </w:rPr>
        <w:t>咨询人引起的周期延误</w:t>
      </w:r>
      <w:bookmarkEnd w:id="927"/>
      <w:bookmarkEnd w:id="928"/>
      <w:bookmarkEnd w:id="929"/>
    </w:p>
    <w:p w14:paraId="4E8D552E" w14:textId="77777777" w:rsidR="009D7A16" w:rsidRPr="006A0AD5" w:rsidRDefault="009D7A16" w:rsidP="00007799">
      <w:pPr>
        <w:pStyle w:val="Normal9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由于咨询</w:t>
      </w:r>
      <w:proofErr w:type="gramStart"/>
      <w:r w:rsidRPr="006A0AD5">
        <w:rPr>
          <w:rFonts w:ascii="Times New Roman" w:eastAsia="宋体" w:hAnsi="Times New Roman"/>
          <w:spacing w:val="1"/>
          <w:sz w:val="24"/>
          <w:szCs w:val="24"/>
          <w:lang w:eastAsia="zh-CN"/>
        </w:rPr>
        <w:t>人原因</w:t>
      </w:r>
      <w:proofErr w:type="gramEnd"/>
      <w:r w:rsidRPr="006A0AD5">
        <w:rPr>
          <w:rFonts w:ascii="Times New Roman" w:eastAsia="宋体" w:hAnsi="Times New Roman"/>
          <w:spacing w:val="1"/>
          <w:sz w:val="24"/>
          <w:szCs w:val="24"/>
          <w:lang w:eastAsia="zh-CN"/>
        </w:rPr>
        <w:t>造成周期延误，咨询人应支付逾期违约金。逾期违约金的计算方法和最高</w:t>
      </w:r>
      <w:r w:rsidRPr="006A0AD5">
        <w:rPr>
          <w:rFonts w:ascii="Times New Roman" w:eastAsia="宋体" w:hAnsi="Times New Roman"/>
          <w:sz w:val="24"/>
          <w:szCs w:val="24"/>
          <w:lang w:eastAsia="zh-CN"/>
        </w:rPr>
        <w:t>限额在专用合同条款中约定。</w:t>
      </w:r>
    </w:p>
    <w:p w14:paraId="1F099703"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30" w:name="_Toc506006103"/>
      <w:bookmarkStart w:id="931" w:name="_Toc508200383"/>
      <w:bookmarkStart w:id="932" w:name="_Toc508201320"/>
      <w:r w:rsidRPr="006A0AD5">
        <w:rPr>
          <w:rFonts w:ascii="Times New Roman" w:eastAsia="黑体" w:hAnsi="Times New Roman"/>
          <w:sz w:val="28"/>
          <w:szCs w:val="21"/>
          <w:lang w:eastAsia="zh-CN"/>
        </w:rPr>
        <w:t xml:space="preserve">6.4 </w:t>
      </w:r>
      <w:r w:rsidRPr="006A0AD5">
        <w:rPr>
          <w:rFonts w:ascii="Times New Roman" w:eastAsia="黑体" w:hAnsi="Times New Roman"/>
          <w:sz w:val="28"/>
          <w:szCs w:val="21"/>
          <w:lang w:eastAsia="zh-CN"/>
        </w:rPr>
        <w:t>第三人引起的周期延误</w:t>
      </w:r>
      <w:bookmarkEnd w:id="930"/>
      <w:bookmarkEnd w:id="931"/>
      <w:bookmarkEnd w:id="932"/>
    </w:p>
    <w:p w14:paraId="4DF304A3" w14:textId="77777777" w:rsidR="009D7A16" w:rsidRPr="006A0AD5" w:rsidRDefault="009D7A16" w:rsidP="00007799">
      <w:pPr>
        <w:pStyle w:val="Normal9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由于行政管理部门审查或</w:t>
      </w:r>
      <w:proofErr w:type="gramStart"/>
      <w:r w:rsidRPr="006A0AD5">
        <w:rPr>
          <w:rFonts w:ascii="Times New Roman" w:eastAsia="宋体" w:hAnsi="Times New Roman"/>
          <w:spacing w:val="1"/>
          <w:sz w:val="24"/>
          <w:szCs w:val="24"/>
          <w:lang w:eastAsia="zh-CN"/>
        </w:rPr>
        <w:t>其他第三人原因</w:t>
      </w:r>
      <w:proofErr w:type="gramEnd"/>
      <w:r w:rsidRPr="006A0AD5">
        <w:rPr>
          <w:rFonts w:ascii="Times New Roman" w:eastAsia="宋体" w:hAnsi="Times New Roman"/>
          <w:spacing w:val="1"/>
          <w:sz w:val="24"/>
          <w:szCs w:val="24"/>
          <w:lang w:eastAsia="zh-CN"/>
        </w:rPr>
        <w:t>造成费用增加和（或）周期延误的，由委托人承担。</w:t>
      </w:r>
    </w:p>
    <w:p w14:paraId="7F05C40B"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33" w:name="_Toc506006104"/>
      <w:bookmarkStart w:id="934" w:name="_Toc508200384"/>
      <w:bookmarkStart w:id="935" w:name="_Toc508201321"/>
      <w:r w:rsidRPr="006A0AD5">
        <w:rPr>
          <w:rFonts w:ascii="Times New Roman" w:eastAsia="黑体" w:hAnsi="Times New Roman"/>
          <w:sz w:val="28"/>
          <w:szCs w:val="21"/>
          <w:lang w:eastAsia="zh-CN"/>
        </w:rPr>
        <w:t xml:space="preserve">6.5 </w:t>
      </w:r>
      <w:r w:rsidRPr="006A0AD5">
        <w:rPr>
          <w:rFonts w:ascii="Times New Roman" w:eastAsia="黑体" w:hAnsi="Times New Roman"/>
          <w:sz w:val="28"/>
          <w:szCs w:val="21"/>
          <w:lang w:eastAsia="zh-CN"/>
        </w:rPr>
        <w:t>完成</w:t>
      </w:r>
      <w:bookmarkEnd w:id="933"/>
      <w:r w:rsidRPr="006A0AD5">
        <w:rPr>
          <w:rFonts w:ascii="Times New Roman" w:eastAsia="黑体" w:hAnsi="Times New Roman"/>
          <w:sz w:val="28"/>
          <w:szCs w:val="21"/>
          <w:lang w:eastAsia="zh-CN"/>
        </w:rPr>
        <w:t>咨询服务</w:t>
      </w:r>
      <w:bookmarkEnd w:id="934"/>
      <w:bookmarkEnd w:id="935"/>
    </w:p>
    <w:p w14:paraId="1B3ECA3E" w14:textId="77777777" w:rsidR="009D7A16" w:rsidRPr="006A0AD5" w:rsidRDefault="009D7A16" w:rsidP="00007799">
      <w:pPr>
        <w:pStyle w:val="Normal9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6.5.1</w:t>
      </w:r>
      <w:r w:rsidRPr="006A0AD5">
        <w:rPr>
          <w:rFonts w:ascii="Times New Roman" w:eastAsia="宋体" w:hAnsi="Times New Roman"/>
          <w:spacing w:val="-2"/>
          <w:sz w:val="24"/>
          <w:szCs w:val="24"/>
          <w:lang w:eastAsia="zh-CN"/>
        </w:rPr>
        <w:t>咨询人完成咨询服务之后，应当根据法律、规范标准、合同约定和委托人要求提交咨询服务成果文件</w:t>
      </w:r>
      <w:r w:rsidRPr="006A0AD5">
        <w:rPr>
          <w:rFonts w:ascii="Times New Roman" w:eastAsia="宋体" w:hAnsi="Times New Roman"/>
          <w:sz w:val="24"/>
          <w:szCs w:val="24"/>
          <w:lang w:eastAsia="zh-CN"/>
        </w:rPr>
        <w:t>。</w:t>
      </w:r>
    </w:p>
    <w:p w14:paraId="52E163E5" w14:textId="77777777" w:rsidR="009D7A16" w:rsidRPr="006A0AD5" w:rsidRDefault="009D7A16" w:rsidP="00007799">
      <w:pPr>
        <w:pStyle w:val="Normal9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6.5.2</w:t>
      </w:r>
      <w:r w:rsidRPr="006A0AD5">
        <w:rPr>
          <w:rFonts w:ascii="Times New Roman" w:eastAsia="宋体" w:hAnsi="Times New Roman"/>
          <w:spacing w:val="-2"/>
          <w:sz w:val="24"/>
          <w:szCs w:val="24"/>
          <w:lang w:eastAsia="zh-CN"/>
        </w:rPr>
        <w:t>咨询服务成果文件是工程咨询服务的最终成果之一，应当根据本工程的咨询服务内容和不</w:t>
      </w:r>
      <w:r w:rsidRPr="006A0AD5">
        <w:rPr>
          <w:rFonts w:ascii="Times New Roman" w:eastAsia="宋体" w:hAnsi="Times New Roman"/>
          <w:spacing w:val="1"/>
          <w:sz w:val="24"/>
          <w:szCs w:val="24"/>
          <w:lang w:eastAsia="zh-CN"/>
        </w:rPr>
        <w:t>同阶段的咨询服务任务、目的和要求等进行编制。</w:t>
      </w:r>
    </w:p>
    <w:p w14:paraId="2BC22AF3" w14:textId="77777777" w:rsidR="009D7A16" w:rsidRPr="006A0AD5" w:rsidRDefault="009D7A16" w:rsidP="00007799">
      <w:pPr>
        <w:pStyle w:val="Normal9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6.5.3</w:t>
      </w:r>
      <w:r w:rsidRPr="006A0AD5">
        <w:rPr>
          <w:rFonts w:ascii="Times New Roman" w:eastAsia="宋体" w:hAnsi="Times New Roman"/>
          <w:spacing w:val="-2"/>
          <w:sz w:val="24"/>
          <w:szCs w:val="24"/>
          <w:lang w:eastAsia="zh-CN"/>
        </w:rPr>
        <w:t>除专用合同条款另有约定外，咨询服务成果文件包括纸质文件和电子文件两</w:t>
      </w:r>
      <w:r w:rsidRPr="006A0AD5">
        <w:rPr>
          <w:rFonts w:ascii="Times New Roman" w:eastAsia="宋体" w:hAnsi="Times New Roman" w:hint="eastAsia"/>
          <w:spacing w:val="1"/>
          <w:sz w:val="24"/>
          <w:szCs w:val="24"/>
          <w:lang w:eastAsia="zh-CN"/>
        </w:rPr>
        <w:t>种形式，</w:t>
      </w:r>
      <w:r w:rsidR="00D62127" w:rsidRPr="006A0AD5">
        <w:rPr>
          <w:rFonts w:ascii="Times New Roman" w:eastAsia="宋体" w:hAnsi="Times New Roman" w:hint="eastAsia"/>
          <w:spacing w:val="1"/>
          <w:sz w:val="24"/>
          <w:szCs w:val="24"/>
          <w:lang w:eastAsia="zh-CN"/>
        </w:rPr>
        <w:t>内容应当一致。</w:t>
      </w:r>
      <w:r w:rsidRPr="006A0AD5">
        <w:rPr>
          <w:rFonts w:ascii="Times New Roman" w:eastAsia="宋体" w:hAnsi="Times New Roman" w:hint="eastAsia"/>
          <w:spacing w:val="1"/>
          <w:sz w:val="24"/>
          <w:szCs w:val="24"/>
          <w:lang w:eastAsia="zh-CN"/>
        </w:rPr>
        <w:t>两者</w:t>
      </w:r>
      <w:r w:rsidRPr="006A0AD5">
        <w:rPr>
          <w:rFonts w:ascii="Times New Roman" w:eastAsia="宋体" w:hAnsi="Times New Roman"/>
          <w:spacing w:val="-2"/>
          <w:sz w:val="24"/>
          <w:szCs w:val="24"/>
          <w:lang w:eastAsia="zh-CN"/>
        </w:rPr>
        <w:t>若有</w:t>
      </w:r>
      <w:r w:rsidRPr="006A0AD5">
        <w:rPr>
          <w:rFonts w:ascii="Times New Roman" w:eastAsia="宋体" w:hAnsi="Times New Roman"/>
          <w:spacing w:val="1"/>
          <w:sz w:val="24"/>
          <w:szCs w:val="24"/>
          <w:lang w:eastAsia="zh-CN"/>
        </w:rPr>
        <w:t>不一致时，应以纸质文件为准。纸质文件一式八份，应当加盖单位章和项目负责人注册执业印</w:t>
      </w:r>
      <w:r w:rsidRPr="006A0AD5">
        <w:rPr>
          <w:rFonts w:ascii="Times New Roman" w:eastAsia="宋体" w:hAnsi="Times New Roman"/>
          <w:sz w:val="24"/>
          <w:szCs w:val="24"/>
          <w:lang w:eastAsia="zh-CN"/>
        </w:rPr>
        <w:t>章；电子文件中的文字为</w:t>
      </w:r>
      <w:r w:rsidRPr="006A0AD5">
        <w:rPr>
          <w:rFonts w:ascii="Times New Roman" w:hAnsi="Times New Roman"/>
          <w:sz w:val="24"/>
          <w:szCs w:val="24"/>
          <w:lang w:eastAsia="zh-CN"/>
        </w:rPr>
        <w:t>WORD</w:t>
      </w:r>
      <w:r w:rsidRPr="006A0AD5">
        <w:rPr>
          <w:rFonts w:ascii="Times New Roman" w:eastAsia="宋体" w:hAnsi="Times New Roman"/>
          <w:sz w:val="24"/>
          <w:szCs w:val="24"/>
          <w:lang w:eastAsia="zh-CN"/>
        </w:rPr>
        <w:t>格式、图形为</w:t>
      </w:r>
      <w:r w:rsidRPr="006A0AD5">
        <w:rPr>
          <w:rFonts w:ascii="Times New Roman" w:hAnsi="Times New Roman"/>
          <w:spacing w:val="-1"/>
          <w:sz w:val="24"/>
          <w:szCs w:val="24"/>
          <w:lang w:eastAsia="zh-CN"/>
        </w:rPr>
        <w:t>CAD</w:t>
      </w:r>
      <w:r w:rsidRPr="006A0AD5">
        <w:rPr>
          <w:rFonts w:ascii="Times New Roman" w:eastAsia="宋体" w:hAnsi="Times New Roman"/>
          <w:spacing w:val="3"/>
          <w:sz w:val="24"/>
          <w:szCs w:val="24"/>
          <w:lang w:eastAsia="zh-CN"/>
        </w:rPr>
        <w:t>、</w:t>
      </w:r>
      <w:r w:rsidRPr="006A0AD5">
        <w:rPr>
          <w:rFonts w:ascii="Times New Roman" w:eastAsia="宋体" w:hAnsi="Times New Roman"/>
          <w:spacing w:val="3"/>
          <w:sz w:val="24"/>
          <w:szCs w:val="24"/>
          <w:lang w:eastAsia="zh-CN"/>
        </w:rPr>
        <w:t>JPG</w:t>
      </w:r>
      <w:r w:rsidRPr="006A0AD5">
        <w:rPr>
          <w:rFonts w:ascii="Times New Roman" w:eastAsia="宋体" w:hAnsi="Times New Roman"/>
          <w:spacing w:val="3"/>
          <w:sz w:val="24"/>
          <w:szCs w:val="24"/>
          <w:lang w:eastAsia="zh-CN"/>
        </w:rPr>
        <w:t>等</w:t>
      </w:r>
      <w:r w:rsidRPr="006A0AD5">
        <w:rPr>
          <w:rFonts w:ascii="Times New Roman" w:eastAsia="宋体" w:hAnsi="Times New Roman"/>
          <w:sz w:val="24"/>
          <w:szCs w:val="24"/>
          <w:lang w:eastAsia="zh-CN"/>
        </w:rPr>
        <w:t>格式，并应使用光盘和</w:t>
      </w:r>
      <w:r w:rsidRPr="006A0AD5">
        <w:rPr>
          <w:rFonts w:ascii="Times New Roman" w:hAnsi="Times New Roman"/>
          <w:sz w:val="24"/>
          <w:szCs w:val="24"/>
          <w:lang w:eastAsia="zh-CN"/>
        </w:rPr>
        <w:t>U</w:t>
      </w:r>
      <w:proofErr w:type="gramStart"/>
      <w:r w:rsidRPr="006A0AD5">
        <w:rPr>
          <w:rFonts w:ascii="Times New Roman" w:eastAsia="宋体" w:hAnsi="Times New Roman"/>
          <w:sz w:val="24"/>
          <w:szCs w:val="24"/>
          <w:lang w:eastAsia="zh-CN"/>
        </w:rPr>
        <w:t>盘分别</w:t>
      </w:r>
      <w:proofErr w:type="gramEnd"/>
      <w:r w:rsidRPr="006A0AD5">
        <w:rPr>
          <w:rFonts w:ascii="Times New Roman" w:eastAsia="宋体" w:hAnsi="Times New Roman"/>
          <w:sz w:val="24"/>
          <w:szCs w:val="24"/>
          <w:lang w:eastAsia="zh-CN"/>
        </w:rPr>
        <w:t>贮存。</w:t>
      </w:r>
    </w:p>
    <w:p w14:paraId="52F66F3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36" w:name="_Toc506006105"/>
      <w:bookmarkStart w:id="937" w:name="_Toc508200385"/>
      <w:bookmarkStart w:id="938" w:name="_Toc508201322"/>
      <w:r w:rsidRPr="006A0AD5">
        <w:rPr>
          <w:rFonts w:ascii="Times New Roman" w:eastAsia="黑体" w:hAnsi="Times New Roman"/>
          <w:sz w:val="28"/>
          <w:szCs w:val="21"/>
          <w:lang w:eastAsia="zh-CN"/>
        </w:rPr>
        <w:t xml:space="preserve">6.6 </w:t>
      </w:r>
      <w:r w:rsidRPr="006A0AD5">
        <w:rPr>
          <w:rFonts w:ascii="Times New Roman" w:eastAsia="黑体" w:hAnsi="Times New Roman"/>
          <w:sz w:val="28"/>
          <w:szCs w:val="21"/>
          <w:lang w:eastAsia="zh-CN"/>
        </w:rPr>
        <w:t>提前完成</w:t>
      </w:r>
      <w:bookmarkEnd w:id="936"/>
      <w:r w:rsidRPr="006A0AD5">
        <w:rPr>
          <w:rFonts w:ascii="Times New Roman" w:eastAsia="黑体" w:hAnsi="Times New Roman"/>
          <w:sz w:val="28"/>
          <w:szCs w:val="21"/>
          <w:lang w:eastAsia="zh-CN"/>
        </w:rPr>
        <w:t>咨询服务</w:t>
      </w:r>
      <w:bookmarkEnd w:id="937"/>
      <w:bookmarkEnd w:id="938"/>
    </w:p>
    <w:p w14:paraId="53146625" w14:textId="77777777" w:rsidR="009D7A16" w:rsidRPr="006A0AD5" w:rsidRDefault="009D7A16" w:rsidP="00007799">
      <w:pPr>
        <w:pStyle w:val="Normal9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6.6.1</w:t>
      </w:r>
      <w:r w:rsidRPr="006A0AD5">
        <w:rPr>
          <w:rFonts w:ascii="Times New Roman" w:eastAsia="宋体" w:hAnsi="Times New Roman"/>
          <w:spacing w:val="-2"/>
          <w:sz w:val="24"/>
          <w:szCs w:val="24"/>
          <w:lang w:eastAsia="zh-CN"/>
        </w:rPr>
        <w:t>根据委托人要求或者基于专业能力判断，咨询人认为能够提前完成咨询服务的，可向委托人</w:t>
      </w:r>
      <w:r w:rsidRPr="006A0AD5">
        <w:rPr>
          <w:rFonts w:ascii="Times New Roman" w:eastAsia="宋体" w:hAnsi="Times New Roman"/>
          <w:spacing w:val="1"/>
          <w:sz w:val="24"/>
          <w:szCs w:val="24"/>
          <w:lang w:eastAsia="zh-CN"/>
        </w:rPr>
        <w:t>递交一份提前完成咨询服务建议书，包括实施方案、提前时间、咨询服务费用变动等内容。除专用合同条款另有约定之外，委托人接受建议书的，不因提前完成咨询服务而减少咨询服务费用；增加咨询服务费</w:t>
      </w:r>
      <w:r w:rsidRPr="006A0AD5">
        <w:rPr>
          <w:rFonts w:ascii="Times New Roman" w:eastAsia="宋体" w:hAnsi="Times New Roman"/>
          <w:sz w:val="24"/>
          <w:szCs w:val="24"/>
          <w:lang w:eastAsia="zh-CN"/>
        </w:rPr>
        <w:t>用的，所增费用由委托人承担。</w:t>
      </w:r>
    </w:p>
    <w:p w14:paraId="509F6DE3" w14:textId="77777777" w:rsidR="009D7A16" w:rsidRPr="006A0AD5" w:rsidRDefault="009D7A16" w:rsidP="00007799">
      <w:pPr>
        <w:pStyle w:val="Normal9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6.6.2</w:t>
      </w:r>
      <w:r w:rsidRPr="006A0AD5">
        <w:rPr>
          <w:rFonts w:ascii="Times New Roman" w:eastAsia="宋体" w:hAnsi="Times New Roman"/>
          <w:spacing w:val="-2"/>
          <w:sz w:val="24"/>
          <w:szCs w:val="24"/>
          <w:lang w:eastAsia="zh-CN"/>
        </w:rPr>
        <w:t>委托人要求提前完成咨询服务</w:t>
      </w:r>
      <w:proofErr w:type="gramStart"/>
      <w:r w:rsidRPr="006A0AD5">
        <w:rPr>
          <w:rFonts w:ascii="Times New Roman" w:eastAsia="宋体" w:hAnsi="Times New Roman"/>
          <w:spacing w:val="-2"/>
          <w:sz w:val="24"/>
          <w:szCs w:val="24"/>
          <w:lang w:eastAsia="zh-CN"/>
        </w:rPr>
        <w:t>但咨询</w:t>
      </w:r>
      <w:proofErr w:type="gramEnd"/>
      <w:r w:rsidRPr="006A0AD5">
        <w:rPr>
          <w:rFonts w:ascii="Times New Roman" w:eastAsia="宋体" w:hAnsi="Times New Roman"/>
          <w:spacing w:val="-2"/>
          <w:sz w:val="24"/>
          <w:szCs w:val="24"/>
          <w:lang w:eastAsia="zh-CN"/>
        </w:rPr>
        <w:t>人认为无法实施的，应在收到委托人书面指示后</w:t>
      </w:r>
      <w:r w:rsidRPr="006A0AD5">
        <w:rPr>
          <w:rFonts w:ascii="Times New Roman" w:hAnsi="Times New Roman"/>
          <w:sz w:val="24"/>
          <w:szCs w:val="24"/>
          <w:lang w:eastAsia="zh-CN"/>
        </w:rPr>
        <w:t>7</w:t>
      </w:r>
      <w:r w:rsidRPr="006A0AD5">
        <w:rPr>
          <w:rFonts w:ascii="Times New Roman" w:eastAsia="宋体" w:hAnsi="Times New Roman"/>
          <w:sz w:val="24"/>
          <w:szCs w:val="24"/>
          <w:lang w:eastAsia="zh-CN"/>
        </w:rPr>
        <w:t>天</w:t>
      </w:r>
      <w:r w:rsidRPr="006A0AD5">
        <w:rPr>
          <w:rFonts w:ascii="Times New Roman" w:eastAsia="宋体" w:hAnsi="Times New Roman"/>
          <w:spacing w:val="-4"/>
          <w:sz w:val="24"/>
          <w:szCs w:val="24"/>
          <w:lang w:eastAsia="zh-CN"/>
        </w:rPr>
        <w:t>内提出</w:t>
      </w:r>
      <w:r w:rsidR="00D62127" w:rsidRPr="006A0AD5">
        <w:rPr>
          <w:rFonts w:ascii="Times New Roman" w:eastAsia="宋体" w:hAnsi="Times New Roman"/>
          <w:spacing w:val="-4"/>
          <w:sz w:val="24"/>
          <w:szCs w:val="24"/>
          <w:lang w:eastAsia="zh-CN"/>
        </w:rPr>
        <w:t>书面</w:t>
      </w:r>
      <w:r w:rsidRPr="006A0AD5">
        <w:rPr>
          <w:rFonts w:ascii="Times New Roman" w:eastAsia="宋体" w:hAnsi="Times New Roman"/>
          <w:spacing w:val="-4"/>
          <w:sz w:val="24"/>
          <w:szCs w:val="24"/>
          <w:lang w:eastAsia="zh-CN"/>
        </w:rPr>
        <w:t>异议，说明不能提前完成的理由。委托人应在收到异议后</w:t>
      </w:r>
      <w:r w:rsidRPr="006A0AD5">
        <w:rPr>
          <w:rFonts w:ascii="Times New Roman" w:hAnsi="Times New Roman"/>
          <w:sz w:val="24"/>
          <w:szCs w:val="24"/>
          <w:lang w:eastAsia="zh-CN"/>
        </w:rPr>
        <w:t>7</w:t>
      </w:r>
      <w:r w:rsidRPr="006A0AD5">
        <w:rPr>
          <w:rFonts w:ascii="Times New Roman" w:eastAsia="宋体" w:hAnsi="Times New Roman"/>
          <w:spacing w:val="-5"/>
          <w:sz w:val="24"/>
          <w:szCs w:val="24"/>
          <w:lang w:eastAsia="zh-CN"/>
        </w:rPr>
        <w:t>天内予以答复。任何情况下，</w:t>
      </w:r>
      <w:r w:rsidRPr="006A0AD5">
        <w:rPr>
          <w:rFonts w:ascii="Times New Roman" w:eastAsia="宋体" w:hAnsi="Times New Roman"/>
          <w:sz w:val="24"/>
          <w:szCs w:val="24"/>
          <w:lang w:eastAsia="zh-CN"/>
        </w:rPr>
        <w:t>委托人不得压缩合理的咨询服务期限。</w:t>
      </w:r>
    </w:p>
    <w:p w14:paraId="0F476C25" w14:textId="77777777" w:rsidR="009D7A16" w:rsidRPr="006A0AD5" w:rsidRDefault="009D7A16" w:rsidP="00007799">
      <w:pPr>
        <w:pStyle w:val="Normal10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6.6.3</w:t>
      </w:r>
      <w:r w:rsidRPr="006A0AD5">
        <w:rPr>
          <w:rFonts w:ascii="Times New Roman" w:eastAsia="宋体" w:hAnsi="Times New Roman"/>
          <w:spacing w:val="-2"/>
          <w:sz w:val="24"/>
          <w:szCs w:val="24"/>
          <w:lang w:eastAsia="zh-CN"/>
        </w:rPr>
        <w:t>由于咨询人提前完成咨询服务而给委托人带来经济效益的，委托人可以在专用合同条款中</w:t>
      </w:r>
      <w:r w:rsidRPr="006A0AD5">
        <w:rPr>
          <w:rFonts w:ascii="Times New Roman" w:eastAsia="宋体" w:hAnsi="Times New Roman"/>
          <w:sz w:val="24"/>
          <w:szCs w:val="24"/>
          <w:lang w:eastAsia="zh-CN"/>
        </w:rPr>
        <w:t>约定咨询人因此获得的奖励内容。</w:t>
      </w:r>
    </w:p>
    <w:p w14:paraId="420C7047"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939" w:name="_Toc506006106"/>
      <w:bookmarkStart w:id="940" w:name="_Toc508200386"/>
      <w:bookmarkStart w:id="941" w:name="_Toc508201323"/>
      <w:bookmarkStart w:id="942" w:name="_Toc513817607"/>
      <w:r w:rsidRPr="006A0AD5">
        <w:rPr>
          <w:rFonts w:ascii="Times New Roman" w:eastAsia="黑体" w:hAnsi="Times New Roman"/>
          <w:b/>
          <w:spacing w:val="1"/>
          <w:sz w:val="32"/>
          <w:szCs w:val="32"/>
          <w:lang w:eastAsia="zh-CN"/>
        </w:rPr>
        <w:t xml:space="preserve">7. </w:t>
      </w:r>
      <w:r w:rsidRPr="006A0AD5">
        <w:rPr>
          <w:rFonts w:ascii="Times New Roman" w:eastAsia="黑体" w:hAnsi="Times New Roman"/>
          <w:b/>
          <w:spacing w:val="1"/>
          <w:sz w:val="32"/>
          <w:szCs w:val="32"/>
          <w:lang w:eastAsia="zh-CN"/>
        </w:rPr>
        <w:t>暂停</w:t>
      </w:r>
      <w:bookmarkEnd w:id="939"/>
      <w:r w:rsidRPr="006A0AD5">
        <w:rPr>
          <w:rFonts w:ascii="Times New Roman" w:eastAsia="黑体" w:hAnsi="Times New Roman"/>
          <w:b/>
          <w:spacing w:val="1"/>
          <w:sz w:val="32"/>
          <w:szCs w:val="32"/>
          <w:lang w:eastAsia="zh-CN"/>
        </w:rPr>
        <w:t>咨询服务</w:t>
      </w:r>
      <w:bookmarkEnd w:id="940"/>
      <w:bookmarkEnd w:id="941"/>
      <w:bookmarkEnd w:id="942"/>
    </w:p>
    <w:p w14:paraId="723C2D68"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43" w:name="_Toc506006107"/>
      <w:bookmarkStart w:id="944" w:name="_Toc508200387"/>
      <w:bookmarkStart w:id="945" w:name="_Toc508201324"/>
      <w:r w:rsidRPr="006A0AD5">
        <w:rPr>
          <w:rFonts w:ascii="Times New Roman" w:eastAsia="黑体" w:hAnsi="Times New Roman"/>
          <w:sz w:val="28"/>
          <w:szCs w:val="21"/>
          <w:lang w:eastAsia="zh-CN"/>
        </w:rPr>
        <w:t xml:space="preserve">7.1 </w:t>
      </w:r>
      <w:r w:rsidRPr="006A0AD5">
        <w:rPr>
          <w:rFonts w:ascii="Times New Roman" w:eastAsia="黑体" w:hAnsi="Times New Roman"/>
          <w:sz w:val="28"/>
          <w:szCs w:val="21"/>
          <w:lang w:eastAsia="zh-CN"/>
        </w:rPr>
        <w:t>委托人原因暂停</w:t>
      </w:r>
      <w:bookmarkEnd w:id="943"/>
      <w:r w:rsidRPr="006A0AD5">
        <w:rPr>
          <w:rFonts w:ascii="Times New Roman" w:eastAsia="黑体" w:hAnsi="Times New Roman"/>
          <w:sz w:val="28"/>
          <w:szCs w:val="21"/>
          <w:lang w:eastAsia="zh-CN"/>
        </w:rPr>
        <w:t>咨询服务</w:t>
      </w:r>
      <w:bookmarkEnd w:id="944"/>
      <w:bookmarkEnd w:id="945"/>
    </w:p>
    <w:p w14:paraId="09A6D1EA" w14:textId="77777777" w:rsidR="009D7A16" w:rsidRPr="006A0AD5" w:rsidRDefault="009D7A16" w:rsidP="00007799">
      <w:pPr>
        <w:pStyle w:val="Normal1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合同履行中发生下列情形之一的，咨询人可向委托人发出通知，要求委托人采取有效措施</w:t>
      </w:r>
      <w:r w:rsidRPr="006A0AD5">
        <w:rPr>
          <w:rFonts w:ascii="Times New Roman" w:eastAsia="宋体" w:hAnsi="Times New Roman"/>
          <w:spacing w:val="-2"/>
          <w:sz w:val="24"/>
          <w:szCs w:val="24"/>
          <w:lang w:eastAsia="zh-CN"/>
        </w:rPr>
        <w:t>予以纠正。委托人收到咨询人通知后的</w:t>
      </w:r>
      <w:r w:rsidRPr="006A0AD5">
        <w:rPr>
          <w:rFonts w:ascii="Times New Roman" w:hAnsi="Times New Roman"/>
          <w:spacing w:val="-2"/>
          <w:sz w:val="24"/>
          <w:szCs w:val="24"/>
          <w:lang w:eastAsia="zh-CN"/>
        </w:rPr>
        <w:t>28</w:t>
      </w:r>
      <w:r w:rsidRPr="006A0AD5">
        <w:rPr>
          <w:rFonts w:ascii="Times New Roman" w:eastAsia="宋体" w:hAnsi="Times New Roman"/>
          <w:spacing w:val="-2"/>
          <w:sz w:val="24"/>
          <w:szCs w:val="24"/>
          <w:lang w:eastAsia="zh-CN"/>
        </w:rPr>
        <w:t>天内仍不履行合同义务时，咨询人有权暂停咨询服务并通</w:t>
      </w:r>
      <w:r w:rsidRPr="006A0AD5">
        <w:rPr>
          <w:rFonts w:ascii="Times New Roman" w:eastAsia="宋体" w:hAnsi="Times New Roman"/>
          <w:sz w:val="24"/>
          <w:szCs w:val="24"/>
          <w:lang w:eastAsia="zh-CN"/>
        </w:rPr>
        <w:t>知委托人；委托人应承担由此导致的费用增加和（或）周期延误。</w:t>
      </w:r>
    </w:p>
    <w:p w14:paraId="5FCFBD78" w14:textId="77777777" w:rsidR="009D7A16" w:rsidRPr="006A0AD5" w:rsidRDefault="009D7A16" w:rsidP="00007799">
      <w:pPr>
        <w:pStyle w:val="Normal1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）委托人违约；</w:t>
      </w:r>
    </w:p>
    <w:p w14:paraId="3FA49F07" w14:textId="77777777" w:rsidR="009D7A16" w:rsidRPr="006A0AD5" w:rsidRDefault="009D7A16" w:rsidP="00007799">
      <w:pPr>
        <w:pStyle w:val="Normal1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）委托人确定暂停咨询服务；</w:t>
      </w:r>
    </w:p>
    <w:p w14:paraId="2975A1BE" w14:textId="77777777" w:rsidR="009D7A16" w:rsidRPr="006A0AD5" w:rsidRDefault="009D7A16" w:rsidP="00007799">
      <w:pPr>
        <w:pStyle w:val="Normal1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3</w:t>
      </w:r>
      <w:r w:rsidRPr="006A0AD5">
        <w:rPr>
          <w:rFonts w:ascii="Times New Roman" w:eastAsia="宋体" w:hAnsi="Times New Roman"/>
          <w:sz w:val="24"/>
          <w:szCs w:val="24"/>
          <w:lang w:eastAsia="zh-CN"/>
        </w:rPr>
        <w:t>）合同约定由委托人承担责任的其他情形。</w:t>
      </w:r>
    </w:p>
    <w:p w14:paraId="20CAB378"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46" w:name="_Toc506006108"/>
      <w:bookmarkStart w:id="947" w:name="_Toc508200388"/>
      <w:bookmarkStart w:id="948" w:name="_Toc508201325"/>
      <w:r w:rsidRPr="006A0AD5">
        <w:rPr>
          <w:rFonts w:ascii="Times New Roman" w:eastAsia="黑体" w:hAnsi="Times New Roman"/>
          <w:sz w:val="28"/>
          <w:szCs w:val="21"/>
          <w:lang w:eastAsia="zh-CN"/>
        </w:rPr>
        <w:t xml:space="preserve">7.2 </w:t>
      </w:r>
      <w:r w:rsidRPr="006A0AD5">
        <w:rPr>
          <w:rFonts w:ascii="Times New Roman" w:eastAsia="黑体" w:hAnsi="Times New Roman"/>
          <w:sz w:val="28"/>
          <w:szCs w:val="21"/>
          <w:lang w:eastAsia="zh-CN"/>
        </w:rPr>
        <w:t>咨询</w:t>
      </w:r>
      <w:proofErr w:type="gramStart"/>
      <w:r w:rsidRPr="006A0AD5">
        <w:rPr>
          <w:rFonts w:ascii="Times New Roman" w:eastAsia="黑体" w:hAnsi="Times New Roman"/>
          <w:sz w:val="28"/>
          <w:szCs w:val="21"/>
          <w:lang w:eastAsia="zh-CN"/>
        </w:rPr>
        <w:t>人原因</w:t>
      </w:r>
      <w:proofErr w:type="gramEnd"/>
      <w:r w:rsidRPr="006A0AD5">
        <w:rPr>
          <w:rFonts w:ascii="Times New Roman" w:eastAsia="黑体" w:hAnsi="Times New Roman"/>
          <w:sz w:val="28"/>
          <w:szCs w:val="21"/>
          <w:lang w:eastAsia="zh-CN"/>
        </w:rPr>
        <w:t>暂停</w:t>
      </w:r>
      <w:bookmarkEnd w:id="946"/>
      <w:r w:rsidRPr="006A0AD5">
        <w:rPr>
          <w:rFonts w:ascii="Times New Roman" w:eastAsia="黑体" w:hAnsi="Times New Roman"/>
          <w:sz w:val="28"/>
          <w:szCs w:val="21"/>
          <w:lang w:eastAsia="zh-CN"/>
        </w:rPr>
        <w:t>咨询服务</w:t>
      </w:r>
      <w:bookmarkEnd w:id="947"/>
      <w:bookmarkEnd w:id="948"/>
    </w:p>
    <w:p w14:paraId="1B53B3F9" w14:textId="77777777" w:rsidR="009D7A16" w:rsidRPr="006A0AD5" w:rsidRDefault="009D7A16" w:rsidP="00007799">
      <w:pPr>
        <w:pStyle w:val="Normal1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lastRenderedPageBreak/>
        <w:t>合同履行中发生下列情形之一的，委托人可向咨询人发出通知暂停咨询服务，由此造成费用的</w:t>
      </w:r>
      <w:r w:rsidRPr="006A0AD5">
        <w:rPr>
          <w:rFonts w:ascii="Times New Roman" w:eastAsia="宋体" w:hAnsi="Times New Roman"/>
          <w:sz w:val="24"/>
          <w:szCs w:val="24"/>
          <w:lang w:eastAsia="zh-CN"/>
        </w:rPr>
        <w:t>增加和（或）周期延误由咨询人承担：</w:t>
      </w:r>
    </w:p>
    <w:p w14:paraId="752C25D4" w14:textId="77777777" w:rsidR="009D7A16" w:rsidRPr="006A0AD5" w:rsidRDefault="009D7A16" w:rsidP="00007799">
      <w:pPr>
        <w:pStyle w:val="Normal1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）咨询人违约；</w:t>
      </w:r>
    </w:p>
    <w:p w14:paraId="39B43612" w14:textId="77777777" w:rsidR="009D7A16" w:rsidRPr="006A0AD5" w:rsidRDefault="009D7A16" w:rsidP="00007799">
      <w:pPr>
        <w:pStyle w:val="Normal1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）咨询人擅自暂停咨询服务；</w:t>
      </w:r>
    </w:p>
    <w:p w14:paraId="518B1459" w14:textId="77777777" w:rsidR="009D7A16" w:rsidRPr="006A0AD5" w:rsidRDefault="009D7A16" w:rsidP="00007799">
      <w:pPr>
        <w:pStyle w:val="Normal10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3</w:t>
      </w:r>
      <w:r w:rsidRPr="006A0AD5">
        <w:rPr>
          <w:rFonts w:ascii="Times New Roman" w:eastAsia="宋体" w:hAnsi="Times New Roman"/>
          <w:sz w:val="24"/>
          <w:szCs w:val="24"/>
          <w:lang w:eastAsia="zh-CN"/>
        </w:rPr>
        <w:t>）合同约定由咨询人承担责任的其他情形。</w:t>
      </w:r>
    </w:p>
    <w:p w14:paraId="5F9882E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49" w:name="_Toc506006109"/>
      <w:bookmarkStart w:id="950" w:name="_Toc508200389"/>
      <w:bookmarkStart w:id="951" w:name="_Toc508201326"/>
      <w:r w:rsidRPr="006A0AD5">
        <w:rPr>
          <w:rFonts w:ascii="Times New Roman" w:eastAsia="黑体" w:hAnsi="Times New Roman"/>
          <w:sz w:val="28"/>
          <w:szCs w:val="21"/>
          <w:lang w:eastAsia="zh-CN"/>
        </w:rPr>
        <w:t xml:space="preserve">7.3 </w:t>
      </w:r>
      <w:r w:rsidRPr="006A0AD5">
        <w:rPr>
          <w:rFonts w:ascii="Times New Roman" w:eastAsia="黑体" w:hAnsi="Times New Roman"/>
          <w:sz w:val="28"/>
          <w:szCs w:val="21"/>
          <w:lang w:eastAsia="zh-CN"/>
        </w:rPr>
        <w:t>暂停期间的文件照管</w:t>
      </w:r>
      <w:bookmarkEnd w:id="949"/>
      <w:bookmarkEnd w:id="950"/>
      <w:bookmarkEnd w:id="951"/>
    </w:p>
    <w:p w14:paraId="78E3D42D" w14:textId="77777777" w:rsidR="009D7A16" w:rsidRPr="006A0AD5" w:rsidRDefault="009D7A16" w:rsidP="00007799">
      <w:pPr>
        <w:pStyle w:val="Normal100"/>
        <w:spacing w:before="0" w:after="0" w:line="440" w:lineRule="atLeast"/>
        <w:ind w:firstLineChars="200" w:firstLine="472"/>
        <w:rPr>
          <w:rFonts w:ascii="Times New Roman" w:hAnsi="Times New Roman"/>
          <w:sz w:val="24"/>
          <w:szCs w:val="24"/>
          <w:lang w:eastAsia="zh-CN"/>
        </w:rPr>
      </w:pPr>
      <w:r w:rsidRPr="006A0AD5">
        <w:rPr>
          <w:rFonts w:ascii="Times New Roman" w:eastAsia="宋体" w:hAnsi="Times New Roman"/>
          <w:spacing w:val="-2"/>
          <w:sz w:val="24"/>
          <w:szCs w:val="24"/>
          <w:lang w:eastAsia="zh-CN"/>
        </w:rPr>
        <w:t>不论由于何种原因引起暂停咨询服务的，暂停期间咨询人应负责妥善保护已完部分的咨询服务成果文件，</w:t>
      </w:r>
      <w:r w:rsidRPr="006A0AD5">
        <w:rPr>
          <w:rFonts w:ascii="Times New Roman" w:eastAsia="宋体" w:hAnsi="Times New Roman"/>
          <w:sz w:val="24"/>
          <w:szCs w:val="24"/>
          <w:lang w:eastAsia="zh-CN"/>
        </w:rPr>
        <w:t>由此增加的费用由责任方承担。</w:t>
      </w:r>
    </w:p>
    <w:p w14:paraId="574FBBE1"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952" w:name="_Toc506006110"/>
      <w:bookmarkStart w:id="953" w:name="_Toc508200390"/>
      <w:bookmarkStart w:id="954" w:name="_Toc508201327"/>
      <w:bookmarkStart w:id="955" w:name="_Toc513817608"/>
      <w:r w:rsidRPr="006A0AD5">
        <w:rPr>
          <w:rFonts w:ascii="Times New Roman" w:eastAsia="黑体" w:hAnsi="Times New Roman"/>
          <w:b/>
          <w:spacing w:val="1"/>
          <w:sz w:val="32"/>
          <w:szCs w:val="32"/>
          <w:lang w:eastAsia="zh-CN"/>
        </w:rPr>
        <w:t xml:space="preserve">8. </w:t>
      </w:r>
      <w:bookmarkEnd w:id="952"/>
      <w:r w:rsidRPr="006A0AD5">
        <w:rPr>
          <w:rFonts w:ascii="Times New Roman" w:eastAsia="黑体" w:hAnsi="Times New Roman"/>
          <w:b/>
          <w:spacing w:val="1"/>
          <w:sz w:val="32"/>
          <w:szCs w:val="32"/>
          <w:lang w:eastAsia="zh-CN"/>
        </w:rPr>
        <w:t>咨询服务成果文件</w:t>
      </w:r>
      <w:bookmarkEnd w:id="953"/>
      <w:bookmarkEnd w:id="954"/>
      <w:bookmarkEnd w:id="955"/>
    </w:p>
    <w:p w14:paraId="28E7988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56" w:name="_Toc506006111"/>
      <w:bookmarkStart w:id="957" w:name="_Toc508200391"/>
      <w:bookmarkStart w:id="958" w:name="_Toc508201328"/>
      <w:r w:rsidRPr="006A0AD5">
        <w:rPr>
          <w:rFonts w:ascii="Times New Roman" w:eastAsia="黑体" w:hAnsi="Times New Roman"/>
          <w:sz w:val="28"/>
          <w:szCs w:val="21"/>
          <w:lang w:eastAsia="zh-CN"/>
        </w:rPr>
        <w:t xml:space="preserve">8.1 </w:t>
      </w:r>
      <w:r w:rsidRPr="006A0AD5">
        <w:rPr>
          <w:rFonts w:ascii="Times New Roman" w:eastAsia="黑体" w:hAnsi="Times New Roman"/>
          <w:sz w:val="28"/>
          <w:szCs w:val="21"/>
          <w:lang w:eastAsia="zh-CN"/>
        </w:rPr>
        <w:t>咨询服务成果文件接收</w:t>
      </w:r>
      <w:bookmarkEnd w:id="956"/>
      <w:bookmarkEnd w:id="957"/>
      <w:bookmarkEnd w:id="958"/>
    </w:p>
    <w:p w14:paraId="57D4560D" w14:textId="77777777" w:rsidR="009D7A16" w:rsidRPr="006A0AD5" w:rsidRDefault="009D7A16" w:rsidP="00007799">
      <w:pPr>
        <w:pStyle w:val="Normal10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8.1.1</w:t>
      </w:r>
      <w:r w:rsidRPr="006A0AD5">
        <w:rPr>
          <w:rFonts w:ascii="Times New Roman" w:eastAsia="宋体" w:hAnsi="Times New Roman"/>
          <w:spacing w:val="-2"/>
          <w:sz w:val="24"/>
          <w:szCs w:val="24"/>
          <w:lang w:eastAsia="zh-CN"/>
        </w:rPr>
        <w:t>委托人应当及时接收咨询人提交的咨询服务成果文件。如无正当理由拒收的，视为委托人已经</w:t>
      </w:r>
      <w:r w:rsidRPr="006A0AD5">
        <w:rPr>
          <w:rFonts w:ascii="Times New Roman" w:eastAsia="宋体" w:hAnsi="Times New Roman"/>
          <w:sz w:val="24"/>
          <w:szCs w:val="24"/>
          <w:lang w:eastAsia="zh-CN"/>
        </w:rPr>
        <w:t>接收咨询服务成果文件。</w:t>
      </w:r>
    </w:p>
    <w:p w14:paraId="07F62218"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8.1.2</w:t>
      </w:r>
      <w:r w:rsidRPr="006A0AD5">
        <w:rPr>
          <w:rFonts w:ascii="Times New Roman" w:eastAsia="宋体" w:hAnsi="Times New Roman"/>
          <w:spacing w:val="-2"/>
          <w:sz w:val="24"/>
          <w:szCs w:val="24"/>
          <w:lang w:eastAsia="zh-CN"/>
        </w:rPr>
        <w:t>委托人接收咨询服务成果文件时，应向咨询人出具文件签收凭证</w:t>
      </w:r>
      <w:r w:rsidRPr="006A0AD5">
        <w:rPr>
          <w:rFonts w:ascii="Times New Roman" w:eastAsia="宋体" w:hAnsi="Times New Roman"/>
          <w:sz w:val="24"/>
          <w:szCs w:val="24"/>
          <w:lang w:eastAsia="zh-CN"/>
        </w:rPr>
        <w:t>。</w:t>
      </w:r>
    </w:p>
    <w:p w14:paraId="08869F61"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8.1.3</w:t>
      </w:r>
      <w:r w:rsidRPr="006A0AD5">
        <w:rPr>
          <w:rFonts w:ascii="Times New Roman" w:eastAsia="宋体" w:hAnsi="Times New Roman"/>
          <w:spacing w:val="-2"/>
          <w:sz w:val="24"/>
          <w:szCs w:val="24"/>
          <w:lang w:eastAsia="zh-CN"/>
        </w:rPr>
        <w:t>咨询服务成果文件提交的份数、内容、纸幅、装订格式、电子文件</w:t>
      </w:r>
      <w:r w:rsidRPr="006A0AD5">
        <w:rPr>
          <w:rFonts w:ascii="Times New Roman" w:eastAsia="宋体" w:hAnsi="Times New Roman"/>
          <w:sz w:val="24"/>
          <w:szCs w:val="24"/>
          <w:lang w:eastAsia="zh-CN"/>
        </w:rPr>
        <w:t>要求，在专用合同条款中约定。</w:t>
      </w:r>
    </w:p>
    <w:p w14:paraId="2F9D099B"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59" w:name="_Toc506006112"/>
      <w:bookmarkStart w:id="960" w:name="_Toc508200392"/>
      <w:bookmarkStart w:id="961" w:name="_Toc508201329"/>
      <w:r w:rsidRPr="006A0AD5">
        <w:rPr>
          <w:rFonts w:ascii="Times New Roman" w:eastAsia="黑体" w:hAnsi="Times New Roman"/>
          <w:sz w:val="28"/>
          <w:szCs w:val="21"/>
          <w:lang w:eastAsia="zh-CN"/>
        </w:rPr>
        <w:t xml:space="preserve">8.2 </w:t>
      </w:r>
      <w:r w:rsidRPr="006A0AD5">
        <w:rPr>
          <w:rFonts w:ascii="Times New Roman" w:eastAsia="黑体" w:hAnsi="Times New Roman"/>
          <w:sz w:val="28"/>
          <w:szCs w:val="21"/>
          <w:lang w:eastAsia="zh-CN"/>
        </w:rPr>
        <w:t>委托人审查</w:t>
      </w:r>
      <w:bookmarkEnd w:id="959"/>
      <w:r w:rsidRPr="006A0AD5">
        <w:rPr>
          <w:rFonts w:ascii="Times New Roman" w:eastAsia="黑体" w:hAnsi="Times New Roman"/>
          <w:sz w:val="28"/>
          <w:szCs w:val="21"/>
          <w:lang w:eastAsia="zh-CN"/>
        </w:rPr>
        <w:t>咨询服务成果文件</w:t>
      </w:r>
      <w:bookmarkEnd w:id="960"/>
      <w:bookmarkEnd w:id="961"/>
    </w:p>
    <w:p w14:paraId="36865015"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8.2.1</w:t>
      </w:r>
      <w:r w:rsidRPr="006A0AD5">
        <w:rPr>
          <w:rFonts w:ascii="Times New Roman" w:eastAsia="宋体" w:hAnsi="Times New Roman"/>
          <w:spacing w:val="-5"/>
          <w:sz w:val="24"/>
          <w:szCs w:val="24"/>
          <w:lang w:eastAsia="zh-CN"/>
        </w:rPr>
        <w:t>委托人接收咨询服务成果文件之后，可以自行或者组织专家会进行审查，咨询人应当给予配合。</w:t>
      </w:r>
      <w:r w:rsidRPr="006A0AD5">
        <w:rPr>
          <w:rFonts w:ascii="Times New Roman" w:eastAsia="宋体" w:hAnsi="Times New Roman"/>
          <w:spacing w:val="1"/>
          <w:sz w:val="24"/>
          <w:szCs w:val="24"/>
          <w:lang w:eastAsia="zh-CN"/>
        </w:rPr>
        <w:t>审查标准应当符合法律、规范标准、合同约定和委托人要求等；审查的具体范围、明细内容和</w:t>
      </w:r>
      <w:r w:rsidRPr="006A0AD5">
        <w:rPr>
          <w:rFonts w:ascii="Times New Roman" w:eastAsia="宋体" w:hAnsi="Times New Roman"/>
          <w:sz w:val="24"/>
          <w:szCs w:val="24"/>
          <w:lang w:eastAsia="zh-CN"/>
        </w:rPr>
        <w:t>费用分担，在专用合同条款中约定。</w:t>
      </w:r>
    </w:p>
    <w:p w14:paraId="59BB0820"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8.2.2</w:t>
      </w:r>
      <w:r w:rsidRPr="006A0AD5">
        <w:rPr>
          <w:rFonts w:ascii="Times New Roman" w:eastAsia="宋体" w:hAnsi="Times New Roman"/>
          <w:spacing w:val="-2"/>
          <w:sz w:val="24"/>
          <w:szCs w:val="24"/>
          <w:lang w:eastAsia="zh-CN"/>
        </w:rPr>
        <w:t>除专用合同条款另有约定外，委托人对于咨询服务成果文件的审查期限，自文件接收之日起不</w:t>
      </w:r>
      <w:r w:rsidRPr="006A0AD5">
        <w:rPr>
          <w:rFonts w:ascii="Times New Roman" w:eastAsia="宋体" w:hAnsi="Times New Roman"/>
          <w:sz w:val="24"/>
          <w:szCs w:val="24"/>
          <w:lang w:eastAsia="zh-CN"/>
        </w:rPr>
        <w:t>应超过</w:t>
      </w:r>
      <w:r w:rsidRPr="006A0AD5">
        <w:rPr>
          <w:rFonts w:ascii="Times New Roman" w:hAnsi="Times New Roman"/>
          <w:spacing w:val="1"/>
          <w:sz w:val="24"/>
          <w:szCs w:val="24"/>
          <w:lang w:eastAsia="zh-CN"/>
        </w:rPr>
        <w:t xml:space="preserve"> 14</w:t>
      </w:r>
      <w:r w:rsidRPr="006A0AD5">
        <w:rPr>
          <w:rFonts w:ascii="Times New Roman" w:eastAsia="宋体" w:hAnsi="Times New Roman"/>
          <w:spacing w:val="-2"/>
          <w:sz w:val="24"/>
          <w:szCs w:val="24"/>
          <w:lang w:eastAsia="zh-CN"/>
        </w:rPr>
        <w:t>天。委托人逾期未做出审查结论且未提出异议的，视为咨询人的咨询服务成果文件已经通过委托人</w:t>
      </w:r>
      <w:r w:rsidRPr="006A0AD5">
        <w:rPr>
          <w:rFonts w:ascii="Times New Roman" w:eastAsia="宋体" w:hAnsi="Times New Roman"/>
          <w:spacing w:val="1"/>
          <w:sz w:val="24"/>
          <w:szCs w:val="24"/>
          <w:lang w:eastAsia="zh-CN"/>
        </w:rPr>
        <w:t>审查。</w:t>
      </w:r>
    </w:p>
    <w:p w14:paraId="77338CF0"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8.2.3</w:t>
      </w:r>
      <w:r w:rsidRPr="006A0AD5">
        <w:rPr>
          <w:rFonts w:ascii="Times New Roman" w:eastAsia="宋体" w:hAnsi="Times New Roman"/>
          <w:spacing w:val="-2"/>
          <w:sz w:val="24"/>
          <w:szCs w:val="24"/>
          <w:lang w:eastAsia="zh-CN"/>
        </w:rPr>
        <w:t>委托人审查后不同意咨询服务成果文件的，应以书面形式通知咨询人，说明审查不通过的理由</w:t>
      </w:r>
      <w:r w:rsidRPr="006A0AD5">
        <w:rPr>
          <w:rFonts w:ascii="Times New Roman" w:eastAsia="宋体" w:hAnsi="Times New Roman"/>
          <w:spacing w:val="1"/>
          <w:sz w:val="24"/>
          <w:szCs w:val="24"/>
          <w:lang w:eastAsia="zh-CN"/>
        </w:rPr>
        <w:t>及其具体内容。咨询人应根据委托人的审查意见修改完善咨询服务成果文件，并重新报送委托人审查，</w:t>
      </w:r>
      <w:r w:rsidRPr="006A0AD5">
        <w:rPr>
          <w:rFonts w:ascii="Times New Roman" w:eastAsia="宋体" w:hAnsi="Times New Roman"/>
          <w:sz w:val="24"/>
          <w:szCs w:val="24"/>
          <w:lang w:eastAsia="zh-CN"/>
        </w:rPr>
        <w:t>审查期限重新起算。</w:t>
      </w:r>
    </w:p>
    <w:p w14:paraId="0FB2C0D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62" w:name="_Toc506006113"/>
      <w:bookmarkStart w:id="963" w:name="_Toc508200393"/>
      <w:bookmarkStart w:id="964" w:name="_Toc508201330"/>
      <w:r w:rsidRPr="006A0AD5">
        <w:rPr>
          <w:rFonts w:ascii="Times New Roman" w:eastAsia="黑体" w:hAnsi="Times New Roman"/>
          <w:sz w:val="28"/>
          <w:szCs w:val="21"/>
          <w:lang w:eastAsia="zh-CN"/>
        </w:rPr>
        <w:t xml:space="preserve">8.3 </w:t>
      </w:r>
      <w:r w:rsidRPr="006A0AD5">
        <w:rPr>
          <w:rFonts w:ascii="Times New Roman" w:eastAsia="黑体" w:hAnsi="Times New Roman"/>
          <w:sz w:val="28"/>
          <w:szCs w:val="21"/>
          <w:lang w:eastAsia="zh-CN"/>
        </w:rPr>
        <w:t>审查机构审查</w:t>
      </w:r>
      <w:bookmarkEnd w:id="962"/>
      <w:r w:rsidRPr="006A0AD5">
        <w:rPr>
          <w:rFonts w:ascii="Times New Roman" w:eastAsia="黑体" w:hAnsi="Times New Roman"/>
          <w:sz w:val="28"/>
          <w:szCs w:val="21"/>
          <w:lang w:eastAsia="zh-CN"/>
        </w:rPr>
        <w:t>咨询服务成果文件</w:t>
      </w:r>
      <w:bookmarkEnd w:id="963"/>
      <w:bookmarkEnd w:id="964"/>
    </w:p>
    <w:p w14:paraId="579B9526"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8.3.1</w:t>
      </w:r>
      <w:r w:rsidRPr="006A0AD5">
        <w:rPr>
          <w:rFonts w:ascii="Times New Roman" w:eastAsia="宋体" w:hAnsi="Times New Roman"/>
          <w:spacing w:val="-2"/>
          <w:sz w:val="24"/>
          <w:szCs w:val="24"/>
          <w:lang w:eastAsia="zh-CN"/>
        </w:rPr>
        <w:t>咨询服务成果文件需经政府有关部门审查或批准的，委托人应在审查同意后，按照有关主管部</w:t>
      </w:r>
      <w:r w:rsidRPr="006A0AD5">
        <w:rPr>
          <w:rFonts w:ascii="Times New Roman" w:eastAsia="宋体" w:hAnsi="Times New Roman"/>
          <w:spacing w:val="1"/>
          <w:sz w:val="24"/>
          <w:szCs w:val="24"/>
          <w:lang w:eastAsia="zh-CN"/>
        </w:rPr>
        <w:t>门要求，将咨询服务成果文件和相关资料报送</w:t>
      </w:r>
      <w:r w:rsidRPr="006A0AD5">
        <w:rPr>
          <w:rFonts w:ascii="Times New Roman" w:eastAsia="宋体" w:hAnsi="Times New Roman"/>
          <w:spacing w:val="-2"/>
          <w:sz w:val="24"/>
          <w:szCs w:val="24"/>
          <w:lang w:eastAsia="zh-CN"/>
        </w:rPr>
        <w:t>政府有关部门</w:t>
      </w:r>
      <w:r w:rsidRPr="006A0AD5">
        <w:rPr>
          <w:rFonts w:ascii="Times New Roman" w:eastAsia="宋体" w:hAnsi="Times New Roman"/>
          <w:spacing w:val="1"/>
          <w:sz w:val="24"/>
          <w:szCs w:val="24"/>
          <w:lang w:eastAsia="zh-CN"/>
        </w:rPr>
        <w:t>进行审查。委托人的审查和</w:t>
      </w:r>
      <w:r w:rsidRPr="006A0AD5">
        <w:rPr>
          <w:rFonts w:ascii="Times New Roman" w:eastAsia="宋体" w:hAnsi="Times New Roman"/>
          <w:spacing w:val="-2"/>
          <w:sz w:val="24"/>
          <w:szCs w:val="24"/>
          <w:lang w:eastAsia="zh-CN"/>
        </w:rPr>
        <w:t>审查机构</w:t>
      </w:r>
      <w:r w:rsidRPr="006A0AD5">
        <w:rPr>
          <w:rFonts w:ascii="Times New Roman" w:eastAsia="宋体" w:hAnsi="Times New Roman"/>
          <w:sz w:val="24"/>
          <w:szCs w:val="24"/>
          <w:lang w:eastAsia="zh-CN"/>
        </w:rPr>
        <w:t>的审查不减免咨询人因为服务质量问题而应承担的咨询服务责任。</w:t>
      </w:r>
    </w:p>
    <w:p w14:paraId="06B5A561" w14:textId="77777777" w:rsidR="009D7A16" w:rsidRPr="006A0AD5" w:rsidRDefault="009D7A16" w:rsidP="00007799">
      <w:pPr>
        <w:pStyle w:val="Normal110"/>
        <w:spacing w:before="0" w:after="0" w:line="440" w:lineRule="atLeast"/>
        <w:ind w:firstLineChars="200" w:firstLine="482"/>
        <w:rPr>
          <w:rFonts w:ascii="Times New Roman" w:eastAsia="宋体" w:hAnsi="Times New Roman"/>
          <w:spacing w:val="-2"/>
          <w:sz w:val="24"/>
          <w:szCs w:val="24"/>
          <w:lang w:eastAsia="zh-CN"/>
        </w:rPr>
      </w:pPr>
      <w:r w:rsidRPr="006A0AD5">
        <w:rPr>
          <w:rFonts w:ascii="Times New Roman" w:hAnsi="Times New Roman"/>
          <w:b/>
          <w:sz w:val="24"/>
          <w:szCs w:val="24"/>
          <w:lang w:eastAsia="zh-CN"/>
        </w:rPr>
        <w:t>8.3.2</w:t>
      </w:r>
      <w:r w:rsidR="00D62127" w:rsidRPr="006A0AD5">
        <w:rPr>
          <w:rFonts w:ascii="Times New Roman" w:eastAsia="宋体" w:hAnsi="Times New Roman" w:hint="eastAsia"/>
          <w:spacing w:val="-2"/>
          <w:sz w:val="24"/>
          <w:szCs w:val="24"/>
          <w:lang w:eastAsia="zh-CN"/>
        </w:rPr>
        <w:t>对于审查机构的审查意见，如不需要修改委托人要求的，应由咨询人按照审查意见修改完善咨询服务成果文件，由此导致的费用增加和（或）周期延误由咨询人承担；如需修改委托人要求的，则由委托人重新修改和提出委托人要求，再由咨询人根据新的委托人要求修改完善咨询服务成果文件，由此导致的费用增加和（或）周期延误由委托人承担。</w:t>
      </w:r>
    </w:p>
    <w:p w14:paraId="01963429"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8.3.3</w:t>
      </w:r>
      <w:r w:rsidRPr="006A0AD5">
        <w:rPr>
          <w:rFonts w:ascii="Times New Roman" w:eastAsia="宋体" w:hAnsi="Times New Roman"/>
          <w:spacing w:val="-2"/>
          <w:sz w:val="24"/>
          <w:szCs w:val="24"/>
          <w:lang w:eastAsia="zh-CN"/>
        </w:rPr>
        <w:t>由于自身原因造成咨询服务成果文件未通过审查机构审查的，咨询人应当承担违约责任，采取</w:t>
      </w:r>
      <w:r w:rsidRPr="006A0AD5">
        <w:rPr>
          <w:rFonts w:ascii="Times New Roman" w:eastAsia="宋体" w:hAnsi="Times New Roman"/>
          <w:sz w:val="24"/>
          <w:szCs w:val="24"/>
          <w:lang w:eastAsia="zh-CN"/>
        </w:rPr>
        <w:t>补救措施直至达到合同约定的质量标准，并自行承担由此导致的费用增加和（或）周期延误。</w:t>
      </w:r>
    </w:p>
    <w:p w14:paraId="7A5BCC07"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965" w:name="_Toc506006114"/>
      <w:bookmarkStart w:id="966" w:name="_Toc508200394"/>
      <w:bookmarkStart w:id="967" w:name="_Toc508201331"/>
      <w:bookmarkStart w:id="968" w:name="_Toc513817609"/>
      <w:r w:rsidRPr="006A0AD5">
        <w:rPr>
          <w:rFonts w:ascii="Times New Roman" w:eastAsia="黑体" w:hAnsi="Times New Roman"/>
          <w:b/>
          <w:spacing w:val="1"/>
          <w:sz w:val="32"/>
          <w:szCs w:val="32"/>
          <w:lang w:eastAsia="zh-CN"/>
        </w:rPr>
        <w:t xml:space="preserve">9. </w:t>
      </w:r>
      <w:r w:rsidRPr="006A0AD5">
        <w:rPr>
          <w:rFonts w:ascii="Times New Roman" w:eastAsia="黑体" w:hAnsi="Times New Roman"/>
          <w:b/>
          <w:spacing w:val="1"/>
          <w:sz w:val="32"/>
          <w:szCs w:val="32"/>
          <w:lang w:eastAsia="zh-CN"/>
        </w:rPr>
        <w:t>咨询服务责任与保险</w:t>
      </w:r>
      <w:bookmarkEnd w:id="965"/>
      <w:bookmarkEnd w:id="966"/>
      <w:bookmarkEnd w:id="967"/>
      <w:bookmarkEnd w:id="968"/>
    </w:p>
    <w:p w14:paraId="2EAF1F28"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69" w:name="_Toc506006115"/>
      <w:bookmarkStart w:id="970" w:name="_Toc508200395"/>
      <w:bookmarkStart w:id="971" w:name="_Toc508201332"/>
      <w:r w:rsidRPr="006A0AD5">
        <w:rPr>
          <w:rFonts w:ascii="Times New Roman" w:eastAsia="黑体" w:hAnsi="Times New Roman"/>
          <w:sz w:val="28"/>
          <w:szCs w:val="21"/>
          <w:lang w:eastAsia="zh-CN"/>
        </w:rPr>
        <w:t xml:space="preserve">9.1 </w:t>
      </w:r>
      <w:r w:rsidRPr="006A0AD5">
        <w:rPr>
          <w:rFonts w:ascii="Times New Roman" w:eastAsia="黑体" w:hAnsi="Times New Roman"/>
          <w:sz w:val="28"/>
          <w:szCs w:val="21"/>
          <w:lang w:eastAsia="zh-CN"/>
        </w:rPr>
        <w:t>工作质量责任</w:t>
      </w:r>
      <w:bookmarkEnd w:id="969"/>
      <w:bookmarkEnd w:id="970"/>
      <w:bookmarkEnd w:id="971"/>
    </w:p>
    <w:p w14:paraId="0F4B153B"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9.1.1</w:t>
      </w:r>
      <w:r w:rsidRPr="006A0AD5">
        <w:rPr>
          <w:rFonts w:ascii="Times New Roman" w:eastAsia="宋体" w:hAnsi="Times New Roman"/>
          <w:sz w:val="24"/>
          <w:szCs w:val="24"/>
          <w:lang w:eastAsia="zh-CN"/>
        </w:rPr>
        <w:t>咨询服务工作质量应满足法律规定、规范标准、合同约定和委托人要求等。</w:t>
      </w:r>
    </w:p>
    <w:p w14:paraId="4E7A27CA"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9.1.2</w:t>
      </w:r>
      <w:r w:rsidRPr="006A0AD5">
        <w:rPr>
          <w:rFonts w:ascii="Times New Roman" w:eastAsia="宋体" w:hAnsi="Times New Roman"/>
          <w:spacing w:val="-2"/>
          <w:sz w:val="24"/>
          <w:szCs w:val="24"/>
          <w:lang w:eastAsia="zh-CN"/>
        </w:rPr>
        <w:t>咨询人应做好咨询服务的质量与技术管理工作，</w:t>
      </w:r>
      <w:r w:rsidRPr="006A0AD5">
        <w:rPr>
          <w:rFonts w:ascii="Times New Roman" w:eastAsia="宋体" w:hAnsi="Times New Roman"/>
          <w:spacing w:val="1"/>
          <w:sz w:val="24"/>
          <w:szCs w:val="24"/>
          <w:lang w:eastAsia="zh-CN"/>
        </w:rPr>
        <w:t>加强咨询服务全过程的质量控制，建立完整的咨询服务成果文件的咨询服务、复核、审核、会签和</w:t>
      </w:r>
      <w:r w:rsidRPr="006A0AD5">
        <w:rPr>
          <w:rFonts w:ascii="Times New Roman" w:eastAsia="宋体" w:hAnsi="Times New Roman"/>
          <w:sz w:val="24"/>
          <w:szCs w:val="24"/>
          <w:lang w:eastAsia="zh-CN"/>
        </w:rPr>
        <w:t>批准制度，明确各阶段的责任人。</w:t>
      </w:r>
    </w:p>
    <w:p w14:paraId="3F55426E" w14:textId="77777777" w:rsidR="009D7A16" w:rsidRPr="006A0AD5" w:rsidRDefault="009D7A16" w:rsidP="00007799">
      <w:pPr>
        <w:pStyle w:val="Normal1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9.1.3</w:t>
      </w:r>
      <w:r w:rsidRPr="006A0AD5">
        <w:rPr>
          <w:rFonts w:ascii="Times New Roman" w:eastAsia="宋体" w:hAnsi="Times New Roman"/>
          <w:spacing w:val="-2"/>
          <w:sz w:val="24"/>
          <w:szCs w:val="24"/>
          <w:lang w:eastAsia="zh-CN"/>
        </w:rPr>
        <w:t>咨询人应按合同约定对咨询服务进行全过程的质量检查和检验，并作详细记录，编制</w:t>
      </w:r>
      <w:r w:rsidRPr="006A0AD5">
        <w:rPr>
          <w:rFonts w:ascii="Times New Roman" w:eastAsia="宋体" w:hAnsi="Times New Roman"/>
          <w:sz w:val="24"/>
          <w:szCs w:val="24"/>
          <w:lang w:eastAsia="zh-CN"/>
        </w:rPr>
        <w:t>咨询服务工作质量报表，报送委托人审查。</w:t>
      </w:r>
    </w:p>
    <w:p w14:paraId="44E24BD4" w14:textId="77777777" w:rsidR="009D7A16" w:rsidRPr="006A0AD5" w:rsidRDefault="009D7A16" w:rsidP="00007799">
      <w:pPr>
        <w:pStyle w:val="Normal1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9.1.4</w:t>
      </w:r>
      <w:r w:rsidRPr="006A0AD5">
        <w:rPr>
          <w:rFonts w:ascii="Times New Roman" w:eastAsia="宋体" w:hAnsi="Times New Roman"/>
          <w:spacing w:val="-2"/>
          <w:sz w:val="24"/>
          <w:szCs w:val="24"/>
          <w:lang w:eastAsia="zh-CN"/>
        </w:rPr>
        <w:t>委托人有权对咨询服务工作质量进行检查和审核。咨询人应为委托人的检查和检验提供方</w:t>
      </w:r>
      <w:r w:rsidRPr="006A0AD5">
        <w:rPr>
          <w:rFonts w:ascii="Times New Roman" w:eastAsia="宋体" w:hAnsi="Times New Roman"/>
          <w:spacing w:val="1"/>
          <w:sz w:val="24"/>
          <w:szCs w:val="24"/>
          <w:lang w:eastAsia="zh-CN"/>
        </w:rPr>
        <w:t>便，包括委托人到咨询服务场地或合同约定的其他地方进行察看，查阅、审核咨询服务的原始记录和其</w:t>
      </w:r>
      <w:r w:rsidRPr="006A0AD5">
        <w:rPr>
          <w:rFonts w:ascii="Times New Roman" w:eastAsia="宋体" w:hAnsi="Times New Roman"/>
          <w:sz w:val="24"/>
          <w:szCs w:val="24"/>
          <w:lang w:eastAsia="zh-CN"/>
        </w:rPr>
        <w:t>他文件。委托人的检查和审核，</w:t>
      </w:r>
      <w:proofErr w:type="gramStart"/>
      <w:r w:rsidRPr="006A0AD5">
        <w:rPr>
          <w:rFonts w:ascii="Times New Roman" w:eastAsia="宋体" w:hAnsi="Times New Roman"/>
          <w:sz w:val="24"/>
          <w:szCs w:val="24"/>
          <w:lang w:eastAsia="zh-CN"/>
        </w:rPr>
        <w:t>不</w:t>
      </w:r>
      <w:proofErr w:type="gramEnd"/>
      <w:r w:rsidRPr="006A0AD5">
        <w:rPr>
          <w:rFonts w:ascii="Times New Roman" w:eastAsia="宋体" w:hAnsi="Times New Roman"/>
          <w:sz w:val="24"/>
          <w:szCs w:val="24"/>
          <w:lang w:eastAsia="zh-CN"/>
        </w:rPr>
        <w:t>免除咨询人按合同约定应负的责任。</w:t>
      </w:r>
    </w:p>
    <w:p w14:paraId="3883E40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72" w:name="_Toc506006116"/>
      <w:bookmarkStart w:id="973" w:name="_Toc508200396"/>
      <w:bookmarkStart w:id="974" w:name="_Toc508201333"/>
      <w:r w:rsidRPr="006A0AD5">
        <w:rPr>
          <w:rFonts w:ascii="Times New Roman" w:eastAsia="黑体" w:hAnsi="Times New Roman"/>
          <w:sz w:val="28"/>
          <w:szCs w:val="21"/>
          <w:lang w:eastAsia="zh-CN"/>
        </w:rPr>
        <w:t xml:space="preserve">9.2 </w:t>
      </w:r>
      <w:r w:rsidRPr="006A0AD5">
        <w:rPr>
          <w:rFonts w:ascii="Times New Roman" w:eastAsia="黑体" w:hAnsi="Times New Roman"/>
          <w:sz w:val="28"/>
          <w:szCs w:val="21"/>
          <w:lang w:eastAsia="zh-CN"/>
        </w:rPr>
        <w:t>咨询服务成果文件错误责任</w:t>
      </w:r>
      <w:bookmarkEnd w:id="972"/>
      <w:bookmarkEnd w:id="973"/>
      <w:bookmarkEnd w:id="974"/>
    </w:p>
    <w:p w14:paraId="36CEA1A0" w14:textId="77777777" w:rsidR="009D7A16" w:rsidRPr="006A0AD5" w:rsidRDefault="009D7A16" w:rsidP="00007799">
      <w:pPr>
        <w:pStyle w:val="Normal1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9.2.1</w:t>
      </w:r>
      <w:r w:rsidRPr="006A0AD5">
        <w:rPr>
          <w:rFonts w:ascii="Times New Roman" w:eastAsia="宋体" w:hAnsi="Times New Roman"/>
          <w:spacing w:val="-2"/>
          <w:sz w:val="24"/>
          <w:szCs w:val="24"/>
          <w:lang w:eastAsia="zh-CN"/>
        </w:rPr>
        <w:t>咨询服务成果文件存在错误、遗漏、含混、矛盾、不充分之处或其他缺陷，无论咨询人是否通过了委托人审查或审查机构审查，咨询人均应</w:t>
      </w:r>
      <w:proofErr w:type="gramStart"/>
      <w:r w:rsidRPr="006A0AD5">
        <w:rPr>
          <w:rFonts w:ascii="Times New Roman" w:eastAsia="宋体" w:hAnsi="Times New Roman"/>
          <w:spacing w:val="-2"/>
          <w:sz w:val="24"/>
          <w:szCs w:val="24"/>
          <w:lang w:eastAsia="zh-CN"/>
        </w:rPr>
        <w:t>自费对</w:t>
      </w:r>
      <w:proofErr w:type="gramEnd"/>
      <w:r w:rsidRPr="006A0AD5">
        <w:rPr>
          <w:rFonts w:ascii="Times New Roman" w:eastAsia="宋体" w:hAnsi="Times New Roman"/>
          <w:spacing w:val="-2"/>
          <w:sz w:val="24"/>
          <w:szCs w:val="24"/>
          <w:lang w:eastAsia="zh-CN"/>
        </w:rPr>
        <w:t>前述问题带来</w:t>
      </w:r>
      <w:r w:rsidRPr="006A0AD5">
        <w:rPr>
          <w:rFonts w:ascii="Times New Roman" w:eastAsia="宋体" w:hAnsi="Times New Roman"/>
          <w:spacing w:val="-2"/>
          <w:sz w:val="24"/>
          <w:szCs w:val="24"/>
          <w:lang w:eastAsia="zh-CN"/>
        </w:rPr>
        <w:lastRenderedPageBreak/>
        <w:t>的缺陷和工程问题进行改正，</w:t>
      </w:r>
      <w:r w:rsidRPr="006A0AD5">
        <w:rPr>
          <w:rFonts w:ascii="Times New Roman" w:eastAsia="宋体" w:hAnsi="Times New Roman"/>
          <w:sz w:val="24"/>
          <w:szCs w:val="24"/>
          <w:lang w:eastAsia="zh-CN"/>
        </w:rPr>
        <w:t>但因第</w:t>
      </w:r>
      <w:r w:rsidRPr="006A0AD5">
        <w:rPr>
          <w:rFonts w:ascii="Times New Roman" w:hAnsi="Times New Roman"/>
          <w:sz w:val="24"/>
          <w:szCs w:val="24"/>
          <w:lang w:eastAsia="zh-CN"/>
        </w:rPr>
        <w:t>1.6.2</w:t>
      </w:r>
      <w:r w:rsidRPr="006A0AD5">
        <w:rPr>
          <w:rFonts w:ascii="Times New Roman" w:eastAsia="宋体" w:hAnsi="Times New Roman"/>
          <w:sz w:val="24"/>
          <w:szCs w:val="24"/>
          <w:lang w:eastAsia="zh-CN"/>
        </w:rPr>
        <w:t>项约定由委托人提供的文件错误导致的除外。</w:t>
      </w:r>
    </w:p>
    <w:p w14:paraId="301B57DC" w14:textId="77777777" w:rsidR="009D7A16" w:rsidRPr="006A0AD5" w:rsidRDefault="009D7A16" w:rsidP="00007799">
      <w:pPr>
        <w:pStyle w:val="Normal1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9.2.2</w:t>
      </w:r>
      <w:proofErr w:type="gramStart"/>
      <w:r w:rsidRPr="006A0AD5">
        <w:rPr>
          <w:rFonts w:ascii="Times New Roman" w:eastAsia="宋体" w:hAnsi="Times New Roman"/>
          <w:spacing w:val="-2"/>
          <w:sz w:val="24"/>
          <w:szCs w:val="24"/>
          <w:lang w:eastAsia="zh-CN"/>
        </w:rPr>
        <w:t>因咨询人原因</w:t>
      </w:r>
      <w:proofErr w:type="gramEnd"/>
      <w:r w:rsidRPr="006A0AD5">
        <w:rPr>
          <w:rFonts w:ascii="Times New Roman" w:eastAsia="宋体" w:hAnsi="Times New Roman"/>
          <w:spacing w:val="-2"/>
          <w:sz w:val="24"/>
          <w:szCs w:val="24"/>
          <w:lang w:eastAsia="zh-CN"/>
        </w:rPr>
        <w:t>造成咨询服务成果文件不合格的，委托人有权要求咨询人采取补救措施，直至达</w:t>
      </w:r>
      <w:r w:rsidRPr="006A0AD5">
        <w:rPr>
          <w:rFonts w:ascii="Times New Roman" w:eastAsia="宋体" w:hAnsi="Times New Roman"/>
          <w:sz w:val="24"/>
          <w:szCs w:val="24"/>
          <w:lang w:eastAsia="zh-CN"/>
        </w:rPr>
        <w:t>到合同要求的质量标准，并按第</w:t>
      </w:r>
      <w:r w:rsidRPr="006A0AD5">
        <w:rPr>
          <w:rFonts w:ascii="Times New Roman" w:hAnsi="Times New Roman"/>
          <w:sz w:val="24"/>
          <w:szCs w:val="24"/>
          <w:lang w:eastAsia="zh-CN"/>
        </w:rPr>
        <w:t>14.1</w:t>
      </w:r>
      <w:r w:rsidRPr="006A0AD5">
        <w:rPr>
          <w:rFonts w:ascii="Times New Roman" w:eastAsia="宋体" w:hAnsi="Times New Roman"/>
          <w:sz w:val="24"/>
          <w:szCs w:val="24"/>
          <w:lang w:eastAsia="zh-CN"/>
        </w:rPr>
        <w:t>款的约定承担责任。</w:t>
      </w:r>
    </w:p>
    <w:p w14:paraId="24065982" w14:textId="77777777" w:rsidR="009D7A16" w:rsidRPr="006A0AD5" w:rsidRDefault="009D7A16" w:rsidP="00007799">
      <w:pPr>
        <w:pStyle w:val="Normal1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9.2.3</w:t>
      </w:r>
      <w:r w:rsidRPr="006A0AD5">
        <w:rPr>
          <w:rFonts w:ascii="Times New Roman" w:eastAsia="宋体" w:hAnsi="Times New Roman"/>
          <w:spacing w:val="-2"/>
          <w:sz w:val="24"/>
          <w:szCs w:val="24"/>
          <w:lang w:eastAsia="zh-CN"/>
        </w:rPr>
        <w:t>因委托人原因造成咨询服务成果文件不合格的，咨询人应当采取补救措施，直至达到合同要求</w:t>
      </w:r>
      <w:r w:rsidRPr="006A0AD5">
        <w:rPr>
          <w:rFonts w:ascii="Times New Roman" w:eastAsia="宋体" w:hAnsi="Times New Roman"/>
          <w:sz w:val="24"/>
          <w:szCs w:val="24"/>
          <w:lang w:eastAsia="zh-CN"/>
        </w:rPr>
        <w:t>的质量标准，由此造成的咨询服务费用增加和（或）咨询服务期限延误由委托人承担。</w:t>
      </w:r>
    </w:p>
    <w:p w14:paraId="22A487C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75" w:name="_Toc506006117"/>
      <w:bookmarkStart w:id="976" w:name="_Toc508200397"/>
      <w:bookmarkStart w:id="977" w:name="_Toc508201334"/>
      <w:r w:rsidRPr="006A0AD5">
        <w:rPr>
          <w:rFonts w:ascii="Times New Roman" w:eastAsia="黑体" w:hAnsi="Times New Roman"/>
          <w:sz w:val="28"/>
          <w:szCs w:val="21"/>
          <w:lang w:eastAsia="zh-CN"/>
        </w:rPr>
        <w:t xml:space="preserve">9.3 </w:t>
      </w:r>
      <w:r w:rsidRPr="006A0AD5">
        <w:rPr>
          <w:rFonts w:ascii="Times New Roman" w:eastAsia="黑体" w:hAnsi="Times New Roman"/>
          <w:sz w:val="28"/>
          <w:szCs w:val="21"/>
          <w:lang w:eastAsia="zh-CN"/>
        </w:rPr>
        <w:t>咨询服务责任主体</w:t>
      </w:r>
      <w:bookmarkEnd w:id="975"/>
      <w:bookmarkEnd w:id="976"/>
      <w:bookmarkEnd w:id="977"/>
    </w:p>
    <w:p w14:paraId="1CF89B15" w14:textId="77777777" w:rsidR="009D7A16" w:rsidRPr="006A0AD5" w:rsidRDefault="009D7A16" w:rsidP="00007799">
      <w:pPr>
        <w:pStyle w:val="Normal120"/>
        <w:spacing w:before="0" w:after="0" w:line="440" w:lineRule="atLeast"/>
        <w:ind w:firstLineChars="200" w:firstLine="472"/>
        <w:rPr>
          <w:rFonts w:ascii="Times New Roman" w:eastAsia="宋体" w:hAnsi="Times New Roman"/>
          <w:sz w:val="24"/>
          <w:szCs w:val="24"/>
          <w:lang w:eastAsia="zh-CN"/>
        </w:rPr>
      </w:pPr>
      <w:r w:rsidRPr="006A0AD5">
        <w:rPr>
          <w:rFonts w:ascii="Times New Roman" w:eastAsia="宋体" w:hAnsi="Times New Roman"/>
          <w:spacing w:val="-2"/>
          <w:sz w:val="24"/>
          <w:szCs w:val="24"/>
          <w:lang w:eastAsia="zh-CN"/>
        </w:rPr>
        <w:t>咨询人应运用一切合理的专业技术、知识技能和项目经验，按照职业道德准则和行业</w:t>
      </w:r>
      <w:r w:rsidRPr="006A0AD5">
        <w:rPr>
          <w:rFonts w:ascii="Times New Roman" w:eastAsia="宋体" w:hAnsi="Times New Roman"/>
          <w:sz w:val="24"/>
          <w:szCs w:val="24"/>
          <w:lang w:eastAsia="zh-CN"/>
        </w:rPr>
        <w:t>公认标准尽其全部职责，勤勉、谨慎、公正地履行其在本合同项下的责任和义务。</w:t>
      </w:r>
    </w:p>
    <w:p w14:paraId="08622F4D" w14:textId="77777777" w:rsidR="00D62127" w:rsidRPr="006A0AD5" w:rsidRDefault="00D62127" w:rsidP="0002335B">
      <w:pPr>
        <w:pStyle w:val="Normal9"/>
        <w:spacing w:before="260" w:after="260" w:line="440" w:lineRule="atLeast"/>
        <w:ind w:firstLineChars="49" w:firstLine="137"/>
        <w:outlineLvl w:val="2"/>
        <w:rPr>
          <w:rFonts w:ascii="Times New Roman" w:eastAsia="黑体" w:hAnsi="Times New Roman"/>
          <w:sz w:val="28"/>
          <w:szCs w:val="21"/>
          <w:lang w:eastAsia="zh-CN"/>
        </w:rPr>
      </w:pPr>
      <w:r w:rsidRPr="006A0AD5">
        <w:rPr>
          <w:rFonts w:ascii="Times New Roman" w:eastAsia="黑体" w:hAnsi="Times New Roman"/>
          <w:sz w:val="28"/>
          <w:szCs w:val="21"/>
          <w:lang w:eastAsia="zh-CN"/>
        </w:rPr>
        <w:t xml:space="preserve">9.4 </w:t>
      </w:r>
      <w:r w:rsidRPr="006A0AD5">
        <w:rPr>
          <w:rFonts w:ascii="Times New Roman" w:eastAsia="黑体" w:hAnsi="Times New Roman" w:hint="eastAsia"/>
          <w:sz w:val="28"/>
          <w:szCs w:val="21"/>
          <w:lang w:eastAsia="zh-CN"/>
        </w:rPr>
        <w:t>咨询保险</w:t>
      </w:r>
      <w:r w:rsidRPr="006A0AD5">
        <w:rPr>
          <w:rFonts w:ascii="Times New Roman" w:eastAsia="黑体" w:hAnsi="Times New Roman"/>
          <w:sz w:val="28"/>
          <w:szCs w:val="21"/>
          <w:lang w:eastAsia="zh-CN"/>
        </w:rPr>
        <w:t xml:space="preserve"> </w:t>
      </w:r>
    </w:p>
    <w:p w14:paraId="39BD5911" w14:textId="77777777" w:rsidR="00D62127" w:rsidRPr="006A0AD5" w:rsidRDefault="00D62127" w:rsidP="0002335B">
      <w:pPr>
        <w:pStyle w:val="Normal12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除专用合同条款另有约定外，咨询人宜具有委托人认可的、履行本合同所需要的工程相关保险并使其于合同责任期内保持有效。</w:t>
      </w:r>
      <w:r w:rsidRPr="006A0AD5">
        <w:rPr>
          <w:rFonts w:ascii="Times New Roman" w:eastAsia="宋体" w:hAnsi="Times New Roman"/>
          <w:sz w:val="24"/>
          <w:szCs w:val="24"/>
          <w:lang w:eastAsia="zh-CN"/>
        </w:rPr>
        <w:t xml:space="preserve"> </w:t>
      </w:r>
    </w:p>
    <w:p w14:paraId="300EAE94" w14:textId="77777777" w:rsidR="00D62127" w:rsidRPr="006A0AD5" w:rsidRDefault="00D62127" w:rsidP="0002335B">
      <w:pPr>
        <w:pStyle w:val="Normal12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工程相关保险应承</w:t>
      </w:r>
      <w:proofErr w:type="gramStart"/>
      <w:r w:rsidRPr="006A0AD5">
        <w:rPr>
          <w:rFonts w:ascii="Times New Roman" w:eastAsia="宋体" w:hAnsi="Times New Roman" w:hint="eastAsia"/>
          <w:sz w:val="24"/>
          <w:szCs w:val="24"/>
          <w:lang w:eastAsia="zh-CN"/>
        </w:rPr>
        <w:t>担由于</w:t>
      </w:r>
      <w:proofErr w:type="gramEnd"/>
      <w:r w:rsidRPr="006A0AD5">
        <w:rPr>
          <w:rFonts w:ascii="Times New Roman" w:eastAsia="宋体" w:hAnsi="Times New Roman" w:hint="eastAsia"/>
          <w:sz w:val="24"/>
          <w:szCs w:val="24"/>
          <w:lang w:eastAsia="zh-CN"/>
        </w:rPr>
        <w:t>咨询人的疏忽或过失而引发的工程质量事故所造成的建设工程本身的物质损失以及第三者人身伤亡、财产损失或费用的赔偿责任。</w:t>
      </w:r>
    </w:p>
    <w:p w14:paraId="3E4C2F98"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978" w:name="_Toc506006119"/>
      <w:bookmarkStart w:id="979" w:name="_Toc508200398"/>
      <w:bookmarkStart w:id="980" w:name="_Toc508201335"/>
      <w:bookmarkStart w:id="981" w:name="_Toc513817610"/>
      <w:r w:rsidRPr="006A0AD5">
        <w:rPr>
          <w:rFonts w:ascii="Times New Roman" w:eastAsia="黑体" w:hAnsi="Times New Roman"/>
          <w:b/>
          <w:spacing w:val="1"/>
          <w:sz w:val="32"/>
          <w:szCs w:val="32"/>
          <w:lang w:eastAsia="zh-CN"/>
        </w:rPr>
        <w:t xml:space="preserve">10. </w:t>
      </w:r>
      <w:r w:rsidRPr="006A0AD5">
        <w:rPr>
          <w:rFonts w:ascii="Times New Roman" w:eastAsia="黑体" w:hAnsi="Times New Roman"/>
          <w:b/>
          <w:spacing w:val="1"/>
          <w:sz w:val="32"/>
          <w:szCs w:val="32"/>
          <w:lang w:eastAsia="zh-CN"/>
        </w:rPr>
        <w:t>施工期间配合</w:t>
      </w:r>
      <w:bookmarkEnd w:id="978"/>
      <w:bookmarkEnd w:id="979"/>
      <w:bookmarkEnd w:id="980"/>
      <w:bookmarkEnd w:id="981"/>
    </w:p>
    <w:p w14:paraId="0BCAAD2B" w14:textId="77777777" w:rsidR="009D7A16" w:rsidRPr="006A0AD5" w:rsidRDefault="009D7A16" w:rsidP="00007799">
      <w:pPr>
        <w:pStyle w:val="Normal120"/>
        <w:spacing w:before="0" w:after="0" w:line="440" w:lineRule="atLeast"/>
        <w:ind w:firstLineChars="200" w:firstLine="472"/>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 xml:space="preserve">10.1 </w:t>
      </w:r>
      <w:r w:rsidRPr="006A0AD5">
        <w:rPr>
          <w:rFonts w:ascii="Times New Roman" w:eastAsia="宋体" w:hAnsi="Times New Roman"/>
          <w:spacing w:val="-2"/>
          <w:sz w:val="24"/>
          <w:szCs w:val="24"/>
          <w:lang w:eastAsia="zh-CN"/>
        </w:rPr>
        <w:t>施工配合</w:t>
      </w:r>
      <w:proofErr w:type="gramStart"/>
      <w:r w:rsidRPr="006A0AD5">
        <w:rPr>
          <w:rFonts w:ascii="Times New Roman" w:eastAsia="宋体" w:hAnsi="Times New Roman"/>
          <w:spacing w:val="-2"/>
          <w:sz w:val="24"/>
          <w:szCs w:val="24"/>
          <w:lang w:eastAsia="zh-CN"/>
        </w:rPr>
        <w:t>指咨询</w:t>
      </w:r>
      <w:proofErr w:type="gramEnd"/>
      <w:r w:rsidRPr="006A0AD5">
        <w:rPr>
          <w:rFonts w:ascii="Times New Roman" w:eastAsia="宋体" w:hAnsi="Times New Roman"/>
          <w:spacing w:val="-2"/>
          <w:sz w:val="24"/>
          <w:szCs w:val="24"/>
          <w:lang w:eastAsia="zh-CN"/>
        </w:rPr>
        <w:t>人配合施工承包人，在施工期间提供的咨询服务或其他配合工作，直至工程通过竣工验收为止。</w:t>
      </w:r>
    </w:p>
    <w:p w14:paraId="79620104" w14:textId="77777777" w:rsidR="009D7A16" w:rsidRPr="006A0AD5" w:rsidRDefault="009D7A16" w:rsidP="00007799">
      <w:pPr>
        <w:pStyle w:val="Normal120"/>
        <w:spacing w:before="0" w:after="0" w:line="440" w:lineRule="atLeast"/>
        <w:ind w:firstLineChars="200" w:firstLine="472"/>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 xml:space="preserve">10.2 </w:t>
      </w:r>
      <w:r w:rsidRPr="006A0AD5">
        <w:rPr>
          <w:rFonts w:ascii="Times New Roman" w:eastAsia="宋体" w:hAnsi="Times New Roman"/>
          <w:spacing w:val="-2"/>
          <w:sz w:val="24"/>
          <w:szCs w:val="24"/>
          <w:lang w:eastAsia="zh-CN"/>
        </w:rPr>
        <w:t>除专用合同条款另有约定外，委托人应为咨询人派赴施工现场的工作人员，在施工期间提供办公房间、办公桌椅、互联网接口、冷暖设施、生活设施、进出现场交通服务和其他便利条件。</w:t>
      </w:r>
    </w:p>
    <w:p w14:paraId="3FCDF1B6" w14:textId="77777777" w:rsidR="009D7A16" w:rsidRPr="006A0AD5" w:rsidRDefault="009D7A16" w:rsidP="00007799">
      <w:pPr>
        <w:pStyle w:val="Normal120"/>
        <w:spacing w:before="0" w:after="0" w:line="440" w:lineRule="atLeast"/>
        <w:ind w:firstLineChars="200" w:firstLine="472"/>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10.3</w:t>
      </w:r>
      <w:r w:rsidR="00D62127" w:rsidRPr="006A0AD5">
        <w:rPr>
          <w:rFonts w:ascii="Times New Roman" w:eastAsia="宋体" w:hAnsi="Times New Roman" w:hint="eastAsia"/>
          <w:spacing w:val="-2"/>
          <w:sz w:val="24"/>
          <w:szCs w:val="24"/>
          <w:lang w:eastAsia="zh-CN"/>
        </w:rPr>
        <w:t>咨询人应在本工程的施工期间，积极提供咨询服务，包括并不限于咨询服务技术交底、施工现场咨询服务、参与施工过程验收、</w:t>
      </w:r>
      <w:proofErr w:type="gramStart"/>
      <w:r w:rsidR="00D62127" w:rsidRPr="006A0AD5">
        <w:rPr>
          <w:rFonts w:ascii="Times New Roman" w:eastAsia="宋体" w:hAnsi="Times New Roman" w:hint="eastAsia"/>
          <w:spacing w:val="-2"/>
          <w:sz w:val="24"/>
          <w:szCs w:val="24"/>
          <w:lang w:eastAsia="zh-CN"/>
        </w:rPr>
        <w:t>参与投产</w:t>
      </w:r>
      <w:proofErr w:type="gramEnd"/>
      <w:r w:rsidR="00D62127" w:rsidRPr="006A0AD5">
        <w:rPr>
          <w:rFonts w:ascii="Times New Roman" w:eastAsia="宋体" w:hAnsi="Times New Roman" w:hint="eastAsia"/>
          <w:spacing w:val="-2"/>
          <w:sz w:val="24"/>
          <w:szCs w:val="24"/>
          <w:lang w:eastAsia="zh-CN"/>
        </w:rPr>
        <w:t>试车（试运行）、参与工程竣工验收等工作。</w:t>
      </w:r>
    </w:p>
    <w:p w14:paraId="5ABEA550" w14:textId="77777777" w:rsidR="009D7A16" w:rsidRPr="006A0AD5" w:rsidRDefault="009D7A16" w:rsidP="00007799">
      <w:pPr>
        <w:pStyle w:val="Normal120"/>
        <w:spacing w:before="0" w:after="0" w:line="440" w:lineRule="atLeast"/>
        <w:ind w:firstLineChars="200" w:firstLine="472"/>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lastRenderedPageBreak/>
        <w:t>10.4</w:t>
      </w:r>
      <w:r w:rsidRPr="006A0AD5">
        <w:rPr>
          <w:rFonts w:ascii="Times New Roman" w:eastAsia="宋体" w:hAnsi="Times New Roman"/>
          <w:spacing w:val="-2"/>
          <w:sz w:val="24"/>
          <w:szCs w:val="24"/>
          <w:lang w:eastAsia="zh-CN"/>
        </w:rPr>
        <w:t>委托人应当组织咨询服务技术交底会，由咨询人向委托人、监理人和施工承包人等进行咨询服务交底，对本工程的咨询服务意图、咨询服务成果文件和施工要求等进行系统地说明和解释。</w:t>
      </w:r>
    </w:p>
    <w:p w14:paraId="5ED8D1DE" w14:textId="77777777" w:rsidR="009D7A16" w:rsidRPr="006A0AD5" w:rsidRDefault="009D7A16" w:rsidP="00007799">
      <w:pPr>
        <w:pStyle w:val="Normal120"/>
        <w:spacing w:before="0" w:after="0" w:line="440" w:lineRule="atLeast"/>
        <w:ind w:firstLineChars="200" w:firstLine="472"/>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10.5</w:t>
      </w:r>
      <w:r w:rsidRPr="006A0AD5">
        <w:rPr>
          <w:rFonts w:ascii="Times New Roman" w:eastAsia="宋体" w:hAnsi="Times New Roman"/>
          <w:spacing w:val="-2"/>
          <w:sz w:val="24"/>
          <w:szCs w:val="24"/>
          <w:lang w:eastAsia="zh-CN"/>
        </w:rPr>
        <w:t>工程施工完毕后，委托人应当组织投产试车（试运行）和工程竣工验收，咨询人参加验收并出具本单位的验收结论。如</w:t>
      </w:r>
      <w:proofErr w:type="gramStart"/>
      <w:r w:rsidRPr="006A0AD5">
        <w:rPr>
          <w:rFonts w:ascii="Times New Roman" w:eastAsia="宋体" w:hAnsi="Times New Roman"/>
          <w:spacing w:val="-2"/>
          <w:sz w:val="24"/>
          <w:szCs w:val="24"/>
          <w:lang w:eastAsia="zh-CN"/>
        </w:rPr>
        <w:t>因咨询</w:t>
      </w:r>
      <w:proofErr w:type="gramEnd"/>
      <w:r w:rsidRPr="006A0AD5">
        <w:rPr>
          <w:rFonts w:ascii="Times New Roman" w:eastAsia="宋体" w:hAnsi="Times New Roman"/>
          <w:spacing w:val="-2"/>
          <w:sz w:val="24"/>
          <w:szCs w:val="24"/>
          <w:lang w:eastAsia="zh-CN"/>
        </w:rPr>
        <w:t>服务原因致使工程不合格的，咨询人应当承担违约责任，免费修改咨询服务成果文件和赔偿委托人由此产生的经济损失。</w:t>
      </w:r>
    </w:p>
    <w:p w14:paraId="3EF80964"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982" w:name="_Toc506006120"/>
      <w:bookmarkStart w:id="983" w:name="_Toc508200399"/>
      <w:bookmarkStart w:id="984" w:name="_Toc508201336"/>
      <w:bookmarkStart w:id="985" w:name="_Toc513817611"/>
      <w:r w:rsidRPr="006A0AD5">
        <w:rPr>
          <w:rFonts w:ascii="Times New Roman" w:eastAsia="黑体" w:hAnsi="Times New Roman"/>
          <w:b/>
          <w:spacing w:val="1"/>
          <w:sz w:val="32"/>
          <w:szCs w:val="32"/>
          <w:lang w:eastAsia="zh-CN"/>
        </w:rPr>
        <w:t xml:space="preserve">11. </w:t>
      </w:r>
      <w:r w:rsidRPr="006A0AD5">
        <w:rPr>
          <w:rFonts w:ascii="Times New Roman" w:eastAsia="黑体" w:hAnsi="Times New Roman"/>
          <w:b/>
          <w:spacing w:val="1"/>
          <w:sz w:val="32"/>
          <w:szCs w:val="32"/>
          <w:lang w:eastAsia="zh-CN"/>
        </w:rPr>
        <w:t>合同变更</w:t>
      </w:r>
      <w:bookmarkEnd w:id="982"/>
      <w:bookmarkEnd w:id="983"/>
      <w:bookmarkEnd w:id="984"/>
      <w:bookmarkEnd w:id="985"/>
    </w:p>
    <w:p w14:paraId="4C8D0FB4"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86" w:name="_Toc506006121"/>
      <w:bookmarkStart w:id="987" w:name="_Toc508200400"/>
      <w:bookmarkStart w:id="988" w:name="_Toc508201337"/>
      <w:r w:rsidRPr="006A0AD5">
        <w:rPr>
          <w:rFonts w:ascii="Times New Roman" w:eastAsia="黑体" w:hAnsi="Times New Roman"/>
          <w:sz w:val="28"/>
          <w:szCs w:val="21"/>
          <w:lang w:eastAsia="zh-CN"/>
        </w:rPr>
        <w:t xml:space="preserve">11.1 </w:t>
      </w:r>
      <w:r w:rsidRPr="006A0AD5">
        <w:rPr>
          <w:rFonts w:ascii="Times New Roman" w:eastAsia="黑体" w:hAnsi="Times New Roman"/>
          <w:sz w:val="28"/>
          <w:szCs w:val="21"/>
          <w:lang w:eastAsia="zh-CN"/>
        </w:rPr>
        <w:t>变更情形</w:t>
      </w:r>
      <w:bookmarkEnd w:id="986"/>
      <w:bookmarkEnd w:id="987"/>
      <w:bookmarkEnd w:id="988"/>
    </w:p>
    <w:p w14:paraId="5AA04614" w14:textId="77777777" w:rsidR="009D7A16" w:rsidRPr="006A0AD5" w:rsidRDefault="009D7A16" w:rsidP="00007799">
      <w:pPr>
        <w:pStyle w:val="Normal130"/>
        <w:spacing w:before="0" w:after="0" w:line="440" w:lineRule="atLeast"/>
        <w:ind w:firstLineChars="200" w:firstLine="478"/>
        <w:rPr>
          <w:rFonts w:ascii="Times New Roman" w:hAnsi="Times New Roman"/>
          <w:sz w:val="24"/>
          <w:szCs w:val="24"/>
          <w:lang w:eastAsia="zh-CN"/>
        </w:rPr>
      </w:pPr>
      <w:r w:rsidRPr="006A0AD5">
        <w:rPr>
          <w:rFonts w:ascii="Times New Roman" w:hAnsi="Times New Roman"/>
          <w:b/>
          <w:spacing w:val="-1"/>
          <w:sz w:val="24"/>
          <w:szCs w:val="24"/>
          <w:lang w:eastAsia="zh-CN"/>
        </w:rPr>
        <w:t>11.1.1</w:t>
      </w:r>
      <w:r w:rsidRPr="006A0AD5">
        <w:rPr>
          <w:rFonts w:ascii="Times New Roman" w:eastAsia="宋体" w:hAnsi="Times New Roman"/>
          <w:spacing w:val="1"/>
          <w:sz w:val="24"/>
          <w:szCs w:val="24"/>
          <w:lang w:eastAsia="zh-CN"/>
        </w:rPr>
        <w:t>合同履行中发生下述情形时，合同一方均可向对方提出变更请求，经双方协商一致</w:t>
      </w:r>
      <w:r w:rsidRPr="006A0AD5">
        <w:rPr>
          <w:rFonts w:ascii="Times New Roman" w:eastAsia="宋体" w:hAnsi="Times New Roman"/>
          <w:sz w:val="24"/>
          <w:szCs w:val="24"/>
          <w:lang w:eastAsia="zh-CN"/>
        </w:rPr>
        <w:t>后进行变更，咨询服务期限和咨询服务费用的调整方法在专用合同条款中约定。</w:t>
      </w:r>
    </w:p>
    <w:p w14:paraId="51AD575D" w14:textId="77777777" w:rsidR="009D7A16" w:rsidRPr="006A0AD5" w:rsidRDefault="009D7A16" w:rsidP="00007799">
      <w:pPr>
        <w:pStyle w:val="Normal13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）咨询服务范围发生变化；</w:t>
      </w:r>
    </w:p>
    <w:p w14:paraId="01FD6C6C" w14:textId="77777777" w:rsidR="009D7A16" w:rsidRPr="006A0AD5" w:rsidRDefault="009D7A16" w:rsidP="00007799">
      <w:pPr>
        <w:pStyle w:val="Normal13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）除不可抗力外，</w:t>
      </w:r>
      <w:proofErr w:type="gramStart"/>
      <w:r w:rsidRPr="006A0AD5">
        <w:rPr>
          <w:rFonts w:ascii="Times New Roman" w:eastAsia="宋体" w:hAnsi="Times New Roman"/>
          <w:sz w:val="24"/>
          <w:szCs w:val="24"/>
          <w:lang w:eastAsia="zh-CN"/>
        </w:rPr>
        <w:t>非咨询</w:t>
      </w:r>
      <w:proofErr w:type="gramEnd"/>
      <w:r w:rsidRPr="006A0AD5">
        <w:rPr>
          <w:rFonts w:ascii="Times New Roman" w:eastAsia="宋体" w:hAnsi="Times New Roman"/>
          <w:sz w:val="24"/>
          <w:szCs w:val="24"/>
          <w:lang w:eastAsia="zh-CN"/>
        </w:rPr>
        <w:t>人的原因引起的周期延误；</w:t>
      </w:r>
    </w:p>
    <w:p w14:paraId="72351258" w14:textId="77777777" w:rsidR="009D7A16" w:rsidRPr="006A0AD5" w:rsidRDefault="009D7A16" w:rsidP="00007799">
      <w:pPr>
        <w:pStyle w:val="Normal13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3</w:t>
      </w:r>
      <w:r w:rsidRPr="006A0AD5">
        <w:rPr>
          <w:rFonts w:ascii="Times New Roman" w:eastAsia="宋体" w:hAnsi="Times New Roman"/>
          <w:sz w:val="24"/>
          <w:szCs w:val="24"/>
          <w:lang w:eastAsia="zh-CN"/>
        </w:rPr>
        <w:t>）</w:t>
      </w:r>
      <w:proofErr w:type="gramStart"/>
      <w:r w:rsidRPr="006A0AD5">
        <w:rPr>
          <w:rFonts w:ascii="Times New Roman" w:eastAsia="宋体" w:hAnsi="Times New Roman"/>
          <w:sz w:val="24"/>
          <w:szCs w:val="24"/>
          <w:lang w:eastAsia="zh-CN"/>
        </w:rPr>
        <w:t>非咨询</w:t>
      </w:r>
      <w:proofErr w:type="gramEnd"/>
      <w:r w:rsidRPr="006A0AD5">
        <w:rPr>
          <w:rFonts w:ascii="Times New Roman" w:eastAsia="宋体" w:hAnsi="Times New Roman"/>
          <w:sz w:val="24"/>
          <w:szCs w:val="24"/>
          <w:lang w:eastAsia="zh-CN"/>
        </w:rPr>
        <w:t>人的原因，全部或部分重复进行咨询服务；</w:t>
      </w:r>
    </w:p>
    <w:p w14:paraId="790DB321" w14:textId="77777777" w:rsidR="009D7A16" w:rsidRPr="006A0AD5" w:rsidRDefault="009D7A16" w:rsidP="00007799">
      <w:pPr>
        <w:pStyle w:val="Normal13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4</w:t>
      </w:r>
      <w:r w:rsidRPr="006A0AD5">
        <w:rPr>
          <w:rFonts w:ascii="Times New Roman" w:eastAsia="宋体" w:hAnsi="Times New Roman"/>
          <w:sz w:val="24"/>
          <w:szCs w:val="24"/>
          <w:lang w:eastAsia="zh-CN"/>
        </w:rPr>
        <w:t>）</w:t>
      </w:r>
      <w:proofErr w:type="gramStart"/>
      <w:r w:rsidRPr="006A0AD5">
        <w:rPr>
          <w:rFonts w:ascii="Times New Roman" w:eastAsia="宋体" w:hAnsi="Times New Roman"/>
          <w:sz w:val="24"/>
          <w:szCs w:val="24"/>
          <w:lang w:eastAsia="zh-CN"/>
        </w:rPr>
        <w:t>非咨询</w:t>
      </w:r>
      <w:proofErr w:type="gramEnd"/>
      <w:r w:rsidRPr="006A0AD5">
        <w:rPr>
          <w:rFonts w:ascii="Times New Roman" w:eastAsia="宋体" w:hAnsi="Times New Roman"/>
          <w:sz w:val="24"/>
          <w:szCs w:val="24"/>
          <w:lang w:eastAsia="zh-CN"/>
        </w:rPr>
        <w:t>人的原因，暂停咨询服务及恢复咨询服务。</w:t>
      </w:r>
    </w:p>
    <w:p w14:paraId="1D9DDED1" w14:textId="77777777" w:rsidR="009D7A16" w:rsidRPr="006A0AD5" w:rsidRDefault="009D7A16" w:rsidP="00007799">
      <w:pPr>
        <w:pStyle w:val="Normal130"/>
        <w:spacing w:before="0" w:after="0" w:line="440" w:lineRule="atLeast"/>
        <w:ind w:firstLineChars="200" w:firstLine="478"/>
        <w:rPr>
          <w:rFonts w:ascii="Times New Roman" w:hAnsi="Times New Roman"/>
          <w:sz w:val="24"/>
          <w:szCs w:val="24"/>
          <w:lang w:eastAsia="zh-CN"/>
        </w:rPr>
      </w:pPr>
      <w:r w:rsidRPr="006A0AD5">
        <w:rPr>
          <w:rFonts w:ascii="Times New Roman" w:hAnsi="Times New Roman"/>
          <w:b/>
          <w:spacing w:val="-1"/>
          <w:sz w:val="24"/>
          <w:szCs w:val="24"/>
          <w:lang w:eastAsia="zh-CN"/>
        </w:rPr>
        <w:t>11.1.2</w:t>
      </w:r>
      <w:r w:rsidRPr="006A0AD5">
        <w:rPr>
          <w:rFonts w:ascii="Times New Roman" w:eastAsia="宋体" w:hAnsi="Times New Roman"/>
          <w:spacing w:val="-5"/>
          <w:sz w:val="24"/>
          <w:szCs w:val="24"/>
          <w:lang w:eastAsia="zh-CN"/>
        </w:rPr>
        <w:t>基准日后，因颁布新的或修订原有法律、法规、规范和标准等引发合同变更情形的，</w:t>
      </w:r>
      <w:r w:rsidRPr="006A0AD5">
        <w:rPr>
          <w:rFonts w:ascii="Times New Roman" w:eastAsia="宋体" w:hAnsi="Times New Roman"/>
          <w:sz w:val="24"/>
          <w:szCs w:val="24"/>
          <w:lang w:eastAsia="zh-CN"/>
        </w:rPr>
        <w:t>按照上述约定进行调整。</w:t>
      </w:r>
    </w:p>
    <w:p w14:paraId="4C79CC12" w14:textId="77777777" w:rsidR="009D7A16" w:rsidRPr="006A0AD5" w:rsidRDefault="009D7A16" w:rsidP="00007799">
      <w:pPr>
        <w:pStyle w:val="Normal9"/>
        <w:spacing w:before="260" w:after="260" w:line="440" w:lineRule="atLeast"/>
        <w:ind w:firstLineChars="49" w:firstLine="118"/>
        <w:outlineLvl w:val="2"/>
        <w:rPr>
          <w:rFonts w:ascii="Times New Roman" w:eastAsia="黑体" w:hAnsi="Times New Roman"/>
          <w:sz w:val="24"/>
          <w:szCs w:val="24"/>
          <w:lang w:eastAsia="zh-CN"/>
        </w:rPr>
      </w:pPr>
      <w:bookmarkStart w:id="989" w:name="_Toc506006122"/>
      <w:bookmarkStart w:id="990" w:name="_Toc508200401"/>
      <w:bookmarkStart w:id="991" w:name="_Toc508201338"/>
      <w:r w:rsidRPr="006A0AD5">
        <w:rPr>
          <w:rFonts w:ascii="Times New Roman" w:eastAsia="黑体" w:hAnsi="Times New Roman"/>
          <w:sz w:val="24"/>
          <w:szCs w:val="24"/>
          <w:lang w:eastAsia="zh-CN"/>
        </w:rPr>
        <w:t xml:space="preserve">11.2 </w:t>
      </w:r>
      <w:r w:rsidRPr="006A0AD5">
        <w:rPr>
          <w:rFonts w:ascii="Times New Roman" w:eastAsia="黑体" w:hAnsi="Times New Roman"/>
          <w:sz w:val="24"/>
          <w:szCs w:val="24"/>
          <w:lang w:eastAsia="zh-CN"/>
        </w:rPr>
        <w:t>合理化建议</w:t>
      </w:r>
      <w:bookmarkEnd w:id="989"/>
      <w:bookmarkEnd w:id="990"/>
      <w:bookmarkEnd w:id="991"/>
    </w:p>
    <w:p w14:paraId="7796A7B3" w14:textId="77777777" w:rsidR="009D7A16" w:rsidRPr="006A0AD5" w:rsidRDefault="009D7A16" w:rsidP="00007799">
      <w:pPr>
        <w:pStyle w:val="Normal140"/>
        <w:spacing w:before="0" w:after="0" w:line="440" w:lineRule="atLeast"/>
        <w:ind w:firstLineChars="200" w:firstLine="478"/>
        <w:rPr>
          <w:rFonts w:ascii="Times New Roman" w:hAnsi="Times New Roman"/>
          <w:sz w:val="24"/>
          <w:szCs w:val="24"/>
          <w:lang w:eastAsia="zh-CN"/>
        </w:rPr>
      </w:pPr>
      <w:r w:rsidRPr="006A0AD5">
        <w:rPr>
          <w:rFonts w:ascii="Times New Roman" w:hAnsi="Times New Roman"/>
          <w:b/>
          <w:spacing w:val="-1"/>
          <w:sz w:val="24"/>
          <w:szCs w:val="24"/>
          <w:lang w:eastAsia="zh-CN"/>
        </w:rPr>
        <w:t>11.2.1</w:t>
      </w:r>
      <w:r w:rsidRPr="006A0AD5">
        <w:rPr>
          <w:rFonts w:ascii="Times New Roman" w:eastAsia="宋体" w:hAnsi="Times New Roman"/>
          <w:spacing w:val="1"/>
          <w:sz w:val="24"/>
          <w:szCs w:val="24"/>
          <w:lang w:eastAsia="zh-CN"/>
        </w:rPr>
        <w:t>合同履行中，咨询人可对委托人要求提出合理化建议。合理化建议应以书面形式提</w:t>
      </w:r>
      <w:r w:rsidRPr="006A0AD5">
        <w:rPr>
          <w:rFonts w:ascii="Times New Roman" w:eastAsia="宋体" w:hAnsi="Times New Roman"/>
          <w:sz w:val="24"/>
          <w:szCs w:val="24"/>
          <w:lang w:eastAsia="zh-CN"/>
        </w:rPr>
        <w:t>交委托人，被委托人采纳并构成变更的，执行第</w:t>
      </w:r>
      <w:r w:rsidRPr="006A0AD5">
        <w:rPr>
          <w:rFonts w:ascii="Times New Roman" w:hAnsi="Times New Roman"/>
          <w:spacing w:val="-3"/>
          <w:sz w:val="24"/>
          <w:szCs w:val="24"/>
          <w:lang w:eastAsia="zh-CN"/>
        </w:rPr>
        <w:t>11.1</w:t>
      </w:r>
      <w:r w:rsidRPr="006A0AD5">
        <w:rPr>
          <w:rFonts w:ascii="Times New Roman" w:eastAsia="宋体" w:hAnsi="Times New Roman"/>
          <w:sz w:val="24"/>
          <w:szCs w:val="24"/>
          <w:lang w:eastAsia="zh-CN"/>
        </w:rPr>
        <w:t>款约定。</w:t>
      </w:r>
    </w:p>
    <w:p w14:paraId="69AC8412" w14:textId="77777777" w:rsidR="009D7A16" w:rsidRPr="006A0AD5" w:rsidRDefault="009D7A16" w:rsidP="00007799">
      <w:pPr>
        <w:pStyle w:val="Normal140"/>
        <w:spacing w:before="0" w:after="0" w:line="440" w:lineRule="atLeast"/>
        <w:ind w:firstLineChars="200" w:firstLine="478"/>
        <w:rPr>
          <w:rFonts w:ascii="Times New Roman" w:hAnsi="Times New Roman"/>
          <w:sz w:val="24"/>
          <w:szCs w:val="24"/>
          <w:lang w:eastAsia="zh-CN"/>
        </w:rPr>
      </w:pPr>
      <w:r w:rsidRPr="006A0AD5">
        <w:rPr>
          <w:rFonts w:ascii="Times New Roman" w:hAnsi="Times New Roman"/>
          <w:b/>
          <w:spacing w:val="-1"/>
          <w:sz w:val="24"/>
          <w:szCs w:val="24"/>
          <w:lang w:eastAsia="zh-CN"/>
        </w:rPr>
        <w:t xml:space="preserve">11.2.2 </w:t>
      </w:r>
      <w:r w:rsidRPr="006A0AD5">
        <w:rPr>
          <w:rFonts w:ascii="微软雅黑" w:eastAsia="微软雅黑" w:hAnsi="微软雅黑" w:cs="微软雅黑" w:hint="eastAsia"/>
          <w:spacing w:val="-1"/>
          <w:sz w:val="24"/>
          <w:szCs w:val="24"/>
          <w:lang w:eastAsia="zh-CN"/>
        </w:rPr>
        <w:t>咨询人提出的合理化建议能给</w:t>
      </w:r>
      <w:r w:rsidRPr="006A0AD5">
        <w:rPr>
          <w:rFonts w:ascii="Times New Roman" w:eastAsia="宋体" w:hAnsi="Times New Roman"/>
          <w:spacing w:val="-1"/>
          <w:sz w:val="24"/>
          <w:szCs w:val="24"/>
          <w:lang w:eastAsia="zh-CN"/>
        </w:rPr>
        <w:t>委托人增加</w:t>
      </w:r>
      <w:r w:rsidRPr="006A0AD5">
        <w:rPr>
          <w:rFonts w:ascii="微软雅黑" w:eastAsia="微软雅黑" w:hAnsi="微软雅黑" w:cs="微软雅黑" w:hint="eastAsia"/>
          <w:spacing w:val="-1"/>
          <w:sz w:val="24"/>
          <w:szCs w:val="24"/>
          <w:lang w:eastAsia="zh-CN"/>
        </w:rPr>
        <w:t>收益或减少损失的</w:t>
      </w:r>
      <w:r w:rsidRPr="006A0AD5">
        <w:rPr>
          <w:rFonts w:ascii="Times New Roman" w:eastAsia="宋体" w:hAnsi="Times New Roman"/>
          <w:spacing w:val="-1"/>
          <w:sz w:val="24"/>
          <w:szCs w:val="24"/>
          <w:lang w:eastAsia="zh-CN"/>
        </w:rPr>
        <w:t>，委托人可以给与奖励，</w:t>
      </w:r>
      <w:r w:rsidRPr="006A0AD5">
        <w:rPr>
          <w:rFonts w:ascii="微软雅黑" w:eastAsia="微软雅黑" w:hAnsi="微软雅黑" w:cs="微软雅黑" w:hint="eastAsia"/>
          <w:spacing w:val="-1"/>
          <w:sz w:val="24"/>
          <w:szCs w:val="24"/>
          <w:lang w:eastAsia="zh-CN"/>
        </w:rPr>
        <w:t>奖励</w:t>
      </w:r>
      <w:r w:rsidRPr="006A0AD5">
        <w:rPr>
          <w:rFonts w:ascii="Times New Roman" w:eastAsia="宋体" w:hAnsi="Times New Roman"/>
          <w:spacing w:val="1"/>
          <w:sz w:val="24"/>
          <w:szCs w:val="24"/>
          <w:lang w:eastAsia="zh-CN"/>
        </w:rPr>
        <w:t>的方式</w:t>
      </w:r>
      <w:r w:rsidRPr="006A0AD5">
        <w:rPr>
          <w:rFonts w:ascii="Times New Roman" w:eastAsia="宋体" w:hAnsi="Times New Roman"/>
          <w:sz w:val="24"/>
          <w:szCs w:val="24"/>
          <w:lang w:eastAsia="zh-CN"/>
        </w:rPr>
        <w:t>在专用合同条款中约定。</w:t>
      </w:r>
    </w:p>
    <w:p w14:paraId="1A53A518"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992" w:name="_Toc506006123"/>
      <w:bookmarkStart w:id="993" w:name="_Toc508201339"/>
      <w:bookmarkStart w:id="994" w:name="_Toc513817612"/>
      <w:r w:rsidRPr="006A0AD5">
        <w:rPr>
          <w:rFonts w:ascii="Times New Roman" w:eastAsia="黑体" w:hAnsi="Times New Roman"/>
          <w:b/>
          <w:spacing w:val="1"/>
          <w:sz w:val="32"/>
          <w:szCs w:val="32"/>
          <w:lang w:eastAsia="zh-CN"/>
        </w:rPr>
        <w:t xml:space="preserve">12. </w:t>
      </w:r>
      <w:r w:rsidRPr="006A0AD5">
        <w:rPr>
          <w:rFonts w:ascii="Times New Roman" w:eastAsia="黑体" w:hAnsi="Times New Roman"/>
          <w:b/>
          <w:spacing w:val="1"/>
          <w:sz w:val="32"/>
          <w:szCs w:val="32"/>
          <w:lang w:eastAsia="zh-CN"/>
        </w:rPr>
        <w:t>合同价格与支付</w:t>
      </w:r>
      <w:bookmarkEnd w:id="992"/>
      <w:bookmarkEnd w:id="993"/>
      <w:bookmarkEnd w:id="994"/>
    </w:p>
    <w:p w14:paraId="15F15B8B"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95" w:name="_Toc506006124"/>
      <w:bookmarkStart w:id="996" w:name="_Toc508200402"/>
      <w:bookmarkStart w:id="997" w:name="_Toc508201340"/>
      <w:r w:rsidRPr="006A0AD5">
        <w:rPr>
          <w:rFonts w:ascii="Times New Roman" w:eastAsia="黑体" w:hAnsi="Times New Roman"/>
          <w:sz w:val="28"/>
          <w:szCs w:val="21"/>
          <w:lang w:eastAsia="zh-CN"/>
        </w:rPr>
        <w:t xml:space="preserve">12.1 </w:t>
      </w:r>
      <w:r w:rsidRPr="006A0AD5">
        <w:rPr>
          <w:rFonts w:ascii="Times New Roman" w:eastAsia="黑体" w:hAnsi="Times New Roman"/>
          <w:sz w:val="28"/>
          <w:szCs w:val="21"/>
          <w:lang w:eastAsia="zh-CN"/>
        </w:rPr>
        <w:t>合同价格</w:t>
      </w:r>
      <w:bookmarkEnd w:id="995"/>
      <w:bookmarkEnd w:id="996"/>
      <w:bookmarkEnd w:id="997"/>
    </w:p>
    <w:p w14:paraId="6751A475"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12.1.1</w:t>
      </w:r>
      <w:r w:rsidRPr="006A0AD5">
        <w:rPr>
          <w:rFonts w:ascii="Times New Roman" w:eastAsia="宋体" w:hAnsi="Times New Roman"/>
          <w:sz w:val="24"/>
          <w:szCs w:val="24"/>
          <w:lang w:eastAsia="zh-CN"/>
        </w:rPr>
        <w:t>本合同的价款确定方式、调整方式和风险范围划分，在专用合同条款中约定。</w:t>
      </w:r>
    </w:p>
    <w:p w14:paraId="421F08DA"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12.1.2</w:t>
      </w:r>
      <w:r w:rsidRPr="006A0AD5">
        <w:rPr>
          <w:rFonts w:ascii="Times New Roman" w:eastAsia="宋体" w:hAnsi="Times New Roman"/>
          <w:spacing w:val="1"/>
          <w:sz w:val="24"/>
          <w:szCs w:val="24"/>
          <w:lang w:eastAsia="zh-CN"/>
        </w:rPr>
        <w:t>咨询服务费用实行委托人签证制度，即咨询人完成咨询服务项目后通知委托人进行验收，通过验收后由委托人代表对实施的咨询服务项目、数量、质量和实施时间签字确认，以此作为计算咨询服务</w:t>
      </w:r>
      <w:r w:rsidRPr="006A0AD5">
        <w:rPr>
          <w:rFonts w:ascii="Times New Roman" w:eastAsia="宋体" w:hAnsi="Times New Roman"/>
          <w:sz w:val="24"/>
          <w:szCs w:val="24"/>
          <w:lang w:eastAsia="zh-CN"/>
        </w:rPr>
        <w:t>费用的依据之一。</w:t>
      </w:r>
    </w:p>
    <w:p w14:paraId="3BA35FB3"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12.1.3</w:t>
      </w:r>
      <w:r w:rsidRPr="006A0AD5">
        <w:rPr>
          <w:rFonts w:ascii="Times New Roman" w:eastAsia="宋体" w:hAnsi="Times New Roman"/>
          <w:spacing w:val="1"/>
          <w:sz w:val="24"/>
          <w:szCs w:val="24"/>
          <w:lang w:eastAsia="zh-CN"/>
        </w:rPr>
        <w:t>除专用合同条款另有约定外，合同价格应当包括收集资料，踏勘现场，进行咨询服务、</w:t>
      </w:r>
      <w:r w:rsidRPr="006A0AD5">
        <w:rPr>
          <w:rFonts w:ascii="Times New Roman" w:eastAsia="宋体" w:hAnsi="Times New Roman"/>
          <w:sz w:val="24"/>
          <w:szCs w:val="24"/>
          <w:lang w:eastAsia="zh-CN"/>
        </w:rPr>
        <w:t>评估、审查等，编制咨询服务成果文件，施工配合等全部费用和国家规定的增值税税金。</w:t>
      </w:r>
    </w:p>
    <w:p w14:paraId="059B1AF7"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12.1.4</w:t>
      </w:r>
      <w:r w:rsidRPr="006A0AD5">
        <w:rPr>
          <w:rFonts w:ascii="Times New Roman" w:eastAsia="宋体" w:hAnsi="Times New Roman"/>
          <w:spacing w:val="1"/>
          <w:sz w:val="24"/>
          <w:szCs w:val="24"/>
          <w:lang w:eastAsia="zh-CN"/>
        </w:rPr>
        <w:t>委托人要求咨询人进行外出考察、试验检测、专项咨询或专家评审时，相应费用不</w:t>
      </w:r>
      <w:r w:rsidRPr="006A0AD5">
        <w:rPr>
          <w:rFonts w:ascii="Times New Roman" w:eastAsia="宋体" w:hAnsi="Times New Roman"/>
          <w:sz w:val="24"/>
          <w:szCs w:val="24"/>
          <w:lang w:eastAsia="zh-CN"/>
        </w:rPr>
        <w:t>含在合同价格之中，由委托人另行支付。</w:t>
      </w:r>
    </w:p>
    <w:p w14:paraId="2A662D67"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998" w:name="_Toc506006125"/>
      <w:bookmarkStart w:id="999" w:name="_Toc508200403"/>
      <w:bookmarkStart w:id="1000" w:name="_Toc508201341"/>
      <w:r w:rsidRPr="006A0AD5">
        <w:rPr>
          <w:rFonts w:ascii="Times New Roman" w:eastAsia="黑体" w:hAnsi="Times New Roman"/>
          <w:sz w:val="28"/>
          <w:szCs w:val="21"/>
          <w:lang w:eastAsia="zh-CN"/>
        </w:rPr>
        <w:t xml:space="preserve">12.2 </w:t>
      </w:r>
      <w:r w:rsidRPr="006A0AD5">
        <w:rPr>
          <w:rFonts w:ascii="Times New Roman" w:eastAsia="黑体" w:hAnsi="Times New Roman"/>
          <w:sz w:val="28"/>
          <w:szCs w:val="21"/>
          <w:lang w:eastAsia="zh-CN"/>
        </w:rPr>
        <w:t>定金或预付款</w:t>
      </w:r>
      <w:bookmarkEnd w:id="998"/>
      <w:bookmarkEnd w:id="999"/>
      <w:bookmarkEnd w:id="1000"/>
    </w:p>
    <w:p w14:paraId="2CE8A0AF"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12.2.1</w:t>
      </w:r>
      <w:r w:rsidRPr="006A0AD5">
        <w:rPr>
          <w:rFonts w:ascii="Times New Roman" w:eastAsia="宋体" w:hAnsi="Times New Roman"/>
          <w:spacing w:val="1"/>
          <w:sz w:val="24"/>
          <w:szCs w:val="24"/>
          <w:lang w:eastAsia="zh-CN"/>
        </w:rPr>
        <w:t>定金或预付款应专用于本工程的咨询服务。定金或预付款的额度、支付方式及抵扣方式</w:t>
      </w:r>
      <w:r w:rsidRPr="006A0AD5">
        <w:rPr>
          <w:rFonts w:ascii="Times New Roman" w:eastAsia="宋体" w:hAnsi="Times New Roman"/>
          <w:sz w:val="24"/>
          <w:szCs w:val="24"/>
          <w:lang w:eastAsia="zh-CN"/>
        </w:rPr>
        <w:t>在专用合同条款中约定。</w:t>
      </w:r>
    </w:p>
    <w:p w14:paraId="7369325D"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12.2.2</w:t>
      </w:r>
      <w:r w:rsidRPr="006A0AD5">
        <w:rPr>
          <w:rFonts w:ascii="Times New Roman" w:eastAsia="宋体" w:hAnsi="Times New Roman"/>
          <w:sz w:val="24"/>
          <w:szCs w:val="24"/>
          <w:lang w:eastAsia="zh-CN"/>
        </w:rPr>
        <w:t>委托人应在收到定金或预付款支付申请后</w:t>
      </w:r>
      <w:r w:rsidRPr="006A0AD5">
        <w:rPr>
          <w:rFonts w:ascii="Times New Roman" w:hAnsi="Times New Roman"/>
          <w:spacing w:val="1"/>
          <w:sz w:val="24"/>
          <w:szCs w:val="24"/>
          <w:lang w:eastAsia="zh-CN"/>
        </w:rPr>
        <w:t>28</w:t>
      </w:r>
      <w:r w:rsidRPr="006A0AD5">
        <w:rPr>
          <w:rFonts w:ascii="Times New Roman" w:eastAsia="宋体" w:hAnsi="Times New Roman"/>
          <w:sz w:val="24"/>
          <w:szCs w:val="24"/>
          <w:lang w:eastAsia="zh-CN"/>
        </w:rPr>
        <w:t>天内，将定金或预付款支付给咨询人；咨询人应当提供等额的增值税发票。</w:t>
      </w:r>
    </w:p>
    <w:p w14:paraId="25BDFCFE"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12.2.3</w:t>
      </w:r>
      <w:r w:rsidRPr="006A0AD5">
        <w:rPr>
          <w:rFonts w:ascii="Times New Roman" w:eastAsia="宋体" w:hAnsi="Times New Roman"/>
          <w:spacing w:val="1"/>
          <w:sz w:val="24"/>
          <w:szCs w:val="24"/>
          <w:lang w:eastAsia="zh-CN"/>
        </w:rPr>
        <w:t>咨询服务完成之前，由于不可抗力或其他</w:t>
      </w:r>
      <w:proofErr w:type="gramStart"/>
      <w:r w:rsidRPr="006A0AD5">
        <w:rPr>
          <w:rFonts w:ascii="Times New Roman" w:eastAsia="宋体" w:hAnsi="Times New Roman"/>
          <w:spacing w:val="1"/>
          <w:sz w:val="24"/>
          <w:szCs w:val="24"/>
          <w:lang w:eastAsia="zh-CN"/>
        </w:rPr>
        <w:t>非咨询</w:t>
      </w:r>
      <w:proofErr w:type="gramEnd"/>
      <w:r w:rsidRPr="006A0AD5">
        <w:rPr>
          <w:rFonts w:ascii="Times New Roman" w:eastAsia="宋体" w:hAnsi="Times New Roman"/>
          <w:spacing w:val="1"/>
          <w:sz w:val="24"/>
          <w:szCs w:val="24"/>
          <w:lang w:eastAsia="zh-CN"/>
        </w:rPr>
        <w:t>人的原因解除合同时，定金不予退还。</w:t>
      </w:r>
    </w:p>
    <w:p w14:paraId="049F62A3"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01" w:name="_Toc506006126"/>
      <w:bookmarkStart w:id="1002" w:name="_Toc508200404"/>
      <w:bookmarkStart w:id="1003" w:name="_Toc508201342"/>
      <w:r w:rsidRPr="006A0AD5">
        <w:rPr>
          <w:rFonts w:ascii="Times New Roman" w:eastAsia="黑体" w:hAnsi="Times New Roman"/>
          <w:sz w:val="28"/>
          <w:szCs w:val="21"/>
          <w:lang w:eastAsia="zh-CN"/>
        </w:rPr>
        <w:t xml:space="preserve">12.3 </w:t>
      </w:r>
      <w:r w:rsidRPr="006A0AD5">
        <w:rPr>
          <w:rFonts w:ascii="Times New Roman" w:eastAsia="黑体" w:hAnsi="Times New Roman"/>
          <w:sz w:val="28"/>
          <w:szCs w:val="21"/>
          <w:lang w:eastAsia="zh-CN"/>
        </w:rPr>
        <w:t>中期支付</w:t>
      </w:r>
      <w:bookmarkEnd w:id="1001"/>
      <w:bookmarkEnd w:id="1002"/>
      <w:bookmarkEnd w:id="1003"/>
    </w:p>
    <w:p w14:paraId="7197A9D4"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12.3.1</w:t>
      </w:r>
      <w:r w:rsidRPr="006A0AD5">
        <w:rPr>
          <w:rFonts w:ascii="Times New Roman" w:eastAsia="宋体" w:hAnsi="Times New Roman"/>
          <w:spacing w:val="1"/>
          <w:sz w:val="24"/>
          <w:szCs w:val="24"/>
          <w:lang w:eastAsia="zh-CN"/>
        </w:rPr>
        <w:t>咨询人应按委托人批准或专用合同条款约定的格式及份数，向委托人提交中期支付</w:t>
      </w:r>
      <w:r w:rsidRPr="006A0AD5">
        <w:rPr>
          <w:rFonts w:ascii="Times New Roman" w:eastAsia="宋体" w:hAnsi="Times New Roman"/>
          <w:sz w:val="24"/>
          <w:szCs w:val="24"/>
          <w:lang w:eastAsia="zh-CN"/>
        </w:rPr>
        <w:t>申请，并附相应的支持性证明文件。</w:t>
      </w:r>
    </w:p>
    <w:p w14:paraId="625B2712" w14:textId="77777777" w:rsidR="009D7A16" w:rsidRPr="006A0AD5" w:rsidRDefault="009D7A16" w:rsidP="00007799">
      <w:pPr>
        <w:pStyle w:val="Normal1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 xml:space="preserve">12.3.2 </w:t>
      </w:r>
      <w:r w:rsidRPr="006A0AD5">
        <w:rPr>
          <w:rFonts w:ascii="Times New Roman" w:eastAsia="宋体" w:hAnsi="Times New Roman"/>
          <w:sz w:val="24"/>
          <w:szCs w:val="24"/>
          <w:lang w:eastAsia="zh-CN"/>
        </w:rPr>
        <w:t>委托人应在收到中期支付申请后的</w:t>
      </w:r>
      <w:r w:rsidRPr="006A0AD5">
        <w:rPr>
          <w:rFonts w:ascii="Times New Roman" w:hAnsi="Times New Roman"/>
          <w:spacing w:val="1"/>
          <w:sz w:val="24"/>
          <w:szCs w:val="24"/>
          <w:lang w:eastAsia="zh-CN"/>
        </w:rPr>
        <w:t xml:space="preserve"> 28</w:t>
      </w:r>
      <w:r w:rsidRPr="006A0AD5">
        <w:rPr>
          <w:rFonts w:ascii="Times New Roman" w:eastAsia="宋体" w:hAnsi="Times New Roman"/>
          <w:spacing w:val="-4"/>
          <w:sz w:val="24"/>
          <w:szCs w:val="24"/>
          <w:lang w:eastAsia="zh-CN"/>
        </w:rPr>
        <w:t>天内，将应付款项支付给咨询人；咨询人应当</w:t>
      </w:r>
      <w:r w:rsidRPr="006A0AD5">
        <w:rPr>
          <w:rFonts w:ascii="Times New Roman" w:eastAsia="宋体" w:hAnsi="Times New Roman"/>
          <w:spacing w:val="1"/>
          <w:sz w:val="24"/>
          <w:szCs w:val="24"/>
          <w:lang w:eastAsia="zh-CN"/>
        </w:rPr>
        <w:t>提供等额的增值税发票。委托人未能在前述时间内完成审批或不予答复的，视为委托人同意中</w:t>
      </w:r>
      <w:r w:rsidRPr="006A0AD5">
        <w:rPr>
          <w:rFonts w:ascii="Times New Roman" w:eastAsia="宋体" w:hAnsi="Times New Roman"/>
          <w:sz w:val="24"/>
          <w:szCs w:val="24"/>
          <w:lang w:eastAsia="zh-CN"/>
        </w:rPr>
        <w:t>期支付申请。委托人不按期支付的，按专用合同条款的约定支付逾期付款违约金。</w:t>
      </w:r>
    </w:p>
    <w:p w14:paraId="5DF6BD85"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12.3.3</w:t>
      </w:r>
      <w:r w:rsidRPr="006A0AD5">
        <w:rPr>
          <w:rFonts w:ascii="Times New Roman" w:eastAsia="宋体" w:hAnsi="Times New Roman"/>
          <w:spacing w:val="1"/>
          <w:sz w:val="24"/>
          <w:szCs w:val="24"/>
          <w:lang w:eastAsia="zh-CN"/>
        </w:rPr>
        <w:t>中期支付涉及政府投资资金的，按照国库集中支付等国家相关规定和专用合同条款</w:t>
      </w:r>
      <w:r w:rsidRPr="006A0AD5">
        <w:rPr>
          <w:rFonts w:ascii="Times New Roman" w:eastAsia="宋体" w:hAnsi="Times New Roman"/>
          <w:sz w:val="24"/>
          <w:szCs w:val="24"/>
          <w:lang w:eastAsia="zh-CN"/>
        </w:rPr>
        <w:t>的约定执行。</w:t>
      </w:r>
    </w:p>
    <w:p w14:paraId="5DD18B4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04" w:name="_Toc506006127"/>
      <w:bookmarkStart w:id="1005" w:name="_Toc508200405"/>
      <w:bookmarkStart w:id="1006" w:name="_Toc508201343"/>
      <w:r w:rsidRPr="006A0AD5">
        <w:rPr>
          <w:rFonts w:ascii="Times New Roman" w:eastAsia="黑体" w:hAnsi="Times New Roman"/>
          <w:sz w:val="28"/>
          <w:szCs w:val="21"/>
          <w:lang w:eastAsia="zh-CN"/>
        </w:rPr>
        <w:t xml:space="preserve">12.4 </w:t>
      </w:r>
      <w:r w:rsidRPr="006A0AD5">
        <w:rPr>
          <w:rFonts w:ascii="Times New Roman" w:eastAsia="黑体" w:hAnsi="Times New Roman"/>
          <w:sz w:val="28"/>
          <w:szCs w:val="21"/>
          <w:lang w:eastAsia="zh-CN"/>
        </w:rPr>
        <w:t>费用结算</w:t>
      </w:r>
      <w:bookmarkEnd w:id="1004"/>
      <w:bookmarkEnd w:id="1005"/>
      <w:bookmarkEnd w:id="1006"/>
    </w:p>
    <w:p w14:paraId="4ADA1011"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12.4.1</w:t>
      </w:r>
      <w:r w:rsidR="00D62127" w:rsidRPr="006A0AD5">
        <w:rPr>
          <w:rFonts w:ascii="Times New Roman" w:eastAsia="宋体" w:hAnsi="Times New Roman" w:hint="eastAsia"/>
          <w:sz w:val="24"/>
          <w:szCs w:val="24"/>
          <w:lang w:eastAsia="zh-CN"/>
        </w:rPr>
        <w:t>提交咨询服务成果文件后，</w:t>
      </w:r>
      <w:r w:rsidRPr="006A0AD5">
        <w:rPr>
          <w:rFonts w:ascii="Times New Roman" w:eastAsia="宋体" w:hAnsi="Times New Roman" w:hint="eastAsia"/>
          <w:sz w:val="24"/>
          <w:szCs w:val="24"/>
          <w:lang w:eastAsia="zh-CN"/>
        </w:rPr>
        <w:t>咨询</w:t>
      </w:r>
      <w:r w:rsidRPr="006A0AD5">
        <w:rPr>
          <w:rFonts w:ascii="Times New Roman" w:eastAsia="宋体" w:hAnsi="Times New Roman"/>
          <w:spacing w:val="1"/>
          <w:sz w:val="24"/>
          <w:szCs w:val="24"/>
          <w:lang w:eastAsia="zh-CN"/>
        </w:rPr>
        <w:t>人可按专用合同条款约定的份数和期限，向委托人提交咨询服务</w:t>
      </w:r>
      <w:r w:rsidRPr="006A0AD5">
        <w:rPr>
          <w:rFonts w:ascii="Times New Roman" w:eastAsia="宋体" w:hAnsi="Times New Roman"/>
          <w:sz w:val="24"/>
          <w:szCs w:val="24"/>
          <w:lang w:eastAsia="zh-CN"/>
        </w:rPr>
        <w:t>费用结算申请，并提供相关证明材料。</w:t>
      </w:r>
    </w:p>
    <w:p w14:paraId="2AA74920" w14:textId="77777777" w:rsidR="004062C7" w:rsidRPr="006A0AD5" w:rsidRDefault="009D7A16" w:rsidP="00D62127">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12.4.2</w:t>
      </w:r>
      <w:r w:rsidR="00D62127" w:rsidRPr="006A0AD5">
        <w:rPr>
          <w:rFonts w:ascii="Times New Roman" w:eastAsia="宋体" w:hAnsi="Times New Roman" w:hint="eastAsia"/>
          <w:sz w:val="24"/>
          <w:szCs w:val="24"/>
          <w:lang w:eastAsia="zh-CN"/>
        </w:rPr>
        <w:t>委托人应在收到费用结算申请后的</w:t>
      </w:r>
      <w:r w:rsidR="00D62127" w:rsidRPr="006A0AD5">
        <w:rPr>
          <w:rFonts w:ascii="Times New Roman" w:eastAsia="宋体" w:hAnsi="Times New Roman"/>
          <w:sz w:val="24"/>
          <w:szCs w:val="24"/>
          <w:lang w:eastAsia="zh-CN"/>
        </w:rPr>
        <w:t>28</w:t>
      </w:r>
      <w:r w:rsidR="00D62127" w:rsidRPr="006A0AD5">
        <w:rPr>
          <w:rFonts w:ascii="Times New Roman" w:eastAsia="宋体" w:hAnsi="Times New Roman" w:hint="eastAsia"/>
          <w:sz w:val="24"/>
          <w:szCs w:val="24"/>
          <w:lang w:eastAsia="zh-CN"/>
        </w:rPr>
        <w:t>天内完成审批，委托人对费用结算申请内容有异议的，有权要求咨询人进行修正和提供补充资料，由咨询人重新提交。咨询人对此有异议的，按第</w:t>
      </w:r>
      <w:r w:rsidR="00D62127" w:rsidRPr="006A0AD5">
        <w:rPr>
          <w:rFonts w:ascii="Times New Roman" w:eastAsia="宋体" w:hAnsi="Times New Roman"/>
          <w:sz w:val="24"/>
          <w:szCs w:val="24"/>
          <w:lang w:eastAsia="zh-CN"/>
        </w:rPr>
        <w:t>15</w:t>
      </w:r>
      <w:r w:rsidR="00D62127" w:rsidRPr="006A0AD5">
        <w:rPr>
          <w:rFonts w:ascii="Times New Roman" w:eastAsia="宋体" w:hAnsi="Times New Roman" w:hint="eastAsia"/>
          <w:sz w:val="24"/>
          <w:szCs w:val="24"/>
          <w:lang w:eastAsia="zh-CN"/>
        </w:rPr>
        <w:t>条的约定执行。费用结算申请完成审批或视为被同意的，自该日起</w:t>
      </w:r>
      <w:r w:rsidR="00D62127" w:rsidRPr="006A0AD5">
        <w:rPr>
          <w:rFonts w:ascii="Times New Roman" w:eastAsia="宋体" w:hAnsi="Times New Roman"/>
          <w:sz w:val="24"/>
          <w:szCs w:val="24"/>
          <w:lang w:eastAsia="zh-CN"/>
        </w:rPr>
        <w:t>14</w:t>
      </w:r>
      <w:r w:rsidR="00D62127" w:rsidRPr="006A0AD5">
        <w:rPr>
          <w:rFonts w:ascii="Times New Roman" w:eastAsia="宋体" w:hAnsi="Times New Roman" w:hint="eastAsia"/>
          <w:sz w:val="24"/>
          <w:szCs w:val="24"/>
          <w:lang w:eastAsia="zh-CN"/>
        </w:rPr>
        <w:t>天内，委托人将应付款项支付给咨询人；咨询人应当提供等额的增值税发票。委托人未能在前述时间内完成审批或不予答复的，视为委托人同意费用结算申请。委托人不按期支付的，按专用合同条款的约定支付逾期付款违约金。</w:t>
      </w:r>
    </w:p>
    <w:p w14:paraId="6EAD0825"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12.4.</w:t>
      </w:r>
      <w:r w:rsidR="00D62127" w:rsidRPr="006A0AD5">
        <w:rPr>
          <w:rFonts w:ascii="Times New Roman" w:hAnsi="Times New Roman"/>
          <w:b/>
          <w:sz w:val="24"/>
          <w:szCs w:val="24"/>
          <w:lang w:eastAsia="zh-CN"/>
        </w:rPr>
        <w:t>3</w:t>
      </w:r>
      <w:r w:rsidRPr="006A0AD5">
        <w:rPr>
          <w:rFonts w:ascii="Times New Roman" w:eastAsia="宋体" w:hAnsi="Times New Roman"/>
          <w:sz w:val="24"/>
          <w:szCs w:val="24"/>
          <w:lang w:eastAsia="zh-CN"/>
        </w:rPr>
        <w:t>最终结清付款涉及政府投资资金的，按第</w:t>
      </w:r>
      <w:r w:rsidRPr="006A0AD5">
        <w:rPr>
          <w:rFonts w:ascii="Times New Roman" w:hAnsi="Times New Roman"/>
          <w:sz w:val="24"/>
          <w:szCs w:val="24"/>
          <w:lang w:eastAsia="zh-CN"/>
        </w:rPr>
        <w:t>12.3.3</w:t>
      </w:r>
      <w:r w:rsidRPr="006A0AD5">
        <w:rPr>
          <w:rFonts w:ascii="Times New Roman" w:eastAsia="宋体" w:hAnsi="Times New Roman"/>
          <w:sz w:val="24"/>
          <w:szCs w:val="24"/>
          <w:lang w:eastAsia="zh-CN"/>
        </w:rPr>
        <w:t>项的约定执行。</w:t>
      </w:r>
    </w:p>
    <w:p w14:paraId="7F1E6421"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007" w:name="_Toc506006128"/>
      <w:bookmarkStart w:id="1008" w:name="_Toc508200406"/>
      <w:bookmarkStart w:id="1009" w:name="_Toc508201344"/>
      <w:bookmarkStart w:id="1010" w:name="_Toc513817613"/>
      <w:r w:rsidRPr="006A0AD5">
        <w:rPr>
          <w:rFonts w:ascii="Times New Roman" w:eastAsia="黑体" w:hAnsi="Times New Roman"/>
          <w:b/>
          <w:spacing w:val="1"/>
          <w:sz w:val="32"/>
          <w:szCs w:val="32"/>
          <w:lang w:eastAsia="zh-CN"/>
        </w:rPr>
        <w:t xml:space="preserve">13. </w:t>
      </w:r>
      <w:r w:rsidRPr="006A0AD5">
        <w:rPr>
          <w:rFonts w:ascii="Times New Roman" w:eastAsia="黑体" w:hAnsi="Times New Roman"/>
          <w:b/>
          <w:spacing w:val="1"/>
          <w:sz w:val="32"/>
          <w:szCs w:val="32"/>
          <w:lang w:eastAsia="zh-CN"/>
        </w:rPr>
        <w:t>不可抗力</w:t>
      </w:r>
      <w:bookmarkEnd w:id="1007"/>
      <w:bookmarkEnd w:id="1008"/>
      <w:bookmarkEnd w:id="1009"/>
      <w:bookmarkEnd w:id="1010"/>
    </w:p>
    <w:p w14:paraId="4BF44D62"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11" w:name="_Toc506006129"/>
      <w:bookmarkStart w:id="1012" w:name="_Toc508200407"/>
      <w:bookmarkStart w:id="1013" w:name="_Toc508201345"/>
      <w:r w:rsidRPr="006A0AD5">
        <w:rPr>
          <w:rFonts w:ascii="Times New Roman" w:eastAsia="黑体" w:hAnsi="Times New Roman"/>
          <w:sz w:val="28"/>
          <w:szCs w:val="21"/>
          <w:lang w:eastAsia="zh-CN"/>
        </w:rPr>
        <w:t xml:space="preserve">13.1 </w:t>
      </w:r>
      <w:r w:rsidRPr="006A0AD5">
        <w:rPr>
          <w:rFonts w:ascii="Times New Roman" w:eastAsia="黑体" w:hAnsi="Times New Roman"/>
          <w:sz w:val="28"/>
          <w:szCs w:val="21"/>
          <w:lang w:eastAsia="zh-CN"/>
        </w:rPr>
        <w:t>不可抗力的确认</w:t>
      </w:r>
      <w:bookmarkEnd w:id="1011"/>
      <w:bookmarkEnd w:id="1012"/>
      <w:bookmarkEnd w:id="1013"/>
    </w:p>
    <w:p w14:paraId="76498B21"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13.1.1</w:t>
      </w:r>
      <w:r w:rsidRPr="006A0AD5">
        <w:rPr>
          <w:rFonts w:ascii="Times New Roman" w:eastAsia="宋体" w:hAnsi="Times New Roman"/>
          <w:spacing w:val="1"/>
          <w:sz w:val="24"/>
          <w:szCs w:val="24"/>
          <w:lang w:eastAsia="zh-CN"/>
        </w:rPr>
        <w:t>不可抗力是</w:t>
      </w:r>
      <w:proofErr w:type="gramStart"/>
      <w:r w:rsidRPr="006A0AD5">
        <w:rPr>
          <w:rFonts w:ascii="Times New Roman" w:eastAsia="宋体" w:hAnsi="Times New Roman"/>
          <w:spacing w:val="1"/>
          <w:sz w:val="24"/>
          <w:szCs w:val="24"/>
          <w:lang w:eastAsia="zh-CN"/>
        </w:rPr>
        <w:t>指咨询</w:t>
      </w:r>
      <w:proofErr w:type="gramEnd"/>
      <w:r w:rsidRPr="006A0AD5">
        <w:rPr>
          <w:rFonts w:ascii="Times New Roman" w:eastAsia="宋体" w:hAnsi="Times New Roman"/>
          <w:spacing w:val="1"/>
          <w:sz w:val="24"/>
          <w:szCs w:val="24"/>
          <w:lang w:eastAsia="zh-CN"/>
        </w:rPr>
        <w:t>人和委托人在订立合同时不可预见，在履行合同过程中不可避免发生并不能克服的自然灾害和社会性突发事件，如地震、海啸、瘟疫、水灾、骚乱、暴动、战</w:t>
      </w:r>
      <w:r w:rsidRPr="006A0AD5">
        <w:rPr>
          <w:rFonts w:ascii="Times New Roman" w:eastAsia="宋体" w:hAnsi="Times New Roman"/>
          <w:sz w:val="24"/>
          <w:szCs w:val="24"/>
          <w:lang w:eastAsia="zh-CN"/>
        </w:rPr>
        <w:t>争和专用合同条款约定的其他情形。</w:t>
      </w:r>
    </w:p>
    <w:p w14:paraId="7E6B6BB8"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13.1.2</w:t>
      </w:r>
      <w:r w:rsidRPr="006A0AD5">
        <w:rPr>
          <w:rFonts w:ascii="Times New Roman" w:eastAsia="宋体" w:hAnsi="Times New Roman"/>
          <w:spacing w:val="1"/>
          <w:sz w:val="24"/>
          <w:szCs w:val="24"/>
          <w:lang w:eastAsia="zh-CN"/>
        </w:rPr>
        <w:t>不可抗力发生后，委托人和咨询人应及时认真统计所造成的损失，收集不可抗力造</w:t>
      </w:r>
      <w:r w:rsidRPr="006A0AD5">
        <w:rPr>
          <w:rFonts w:ascii="Times New Roman" w:eastAsia="宋体" w:hAnsi="Times New Roman"/>
          <w:spacing w:val="-4"/>
          <w:sz w:val="24"/>
          <w:szCs w:val="24"/>
          <w:lang w:eastAsia="zh-CN"/>
        </w:rPr>
        <w:t>成损失的证据。合同双方对是否属于不可抗力或其损失的意见不一致的，由合同双方协商确定。</w:t>
      </w:r>
    </w:p>
    <w:p w14:paraId="7A10600F"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14" w:name="_Toc506006130"/>
      <w:bookmarkStart w:id="1015" w:name="_Toc508200408"/>
      <w:bookmarkStart w:id="1016" w:name="_Toc508201346"/>
      <w:r w:rsidRPr="006A0AD5">
        <w:rPr>
          <w:rFonts w:ascii="Times New Roman" w:eastAsia="黑体" w:hAnsi="Times New Roman"/>
          <w:sz w:val="28"/>
          <w:szCs w:val="21"/>
          <w:lang w:eastAsia="zh-CN"/>
        </w:rPr>
        <w:t xml:space="preserve">13.2 </w:t>
      </w:r>
      <w:r w:rsidRPr="006A0AD5">
        <w:rPr>
          <w:rFonts w:ascii="Times New Roman" w:eastAsia="黑体" w:hAnsi="Times New Roman"/>
          <w:sz w:val="28"/>
          <w:szCs w:val="21"/>
          <w:lang w:eastAsia="zh-CN"/>
        </w:rPr>
        <w:t>不可抗力的通知</w:t>
      </w:r>
      <w:bookmarkEnd w:id="1014"/>
      <w:bookmarkEnd w:id="1015"/>
      <w:bookmarkEnd w:id="1016"/>
    </w:p>
    <w:p w14:paraId="61422725"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13.2.1</w:t>
      </w:r>
      <w:r w:rsidRPr="006A0AD5">
        <w:rPr>
          <w:rFonts w:ascii="Times New Roman" w:eastAsia="宋体" w:hAnsi="Times New Roman"/>
          <w:spacing w:val="1"/>
          <w:sz w:val="24"/>
          <w:szCs w:val="24"/>
          <w:lang w:eastAsia="zh-CN"/>
        </w:rPr>
        <w:t>合同一方当事人遇到不可抗力事件，使其履行合同义务受到阻碍时，应立即通知合</w:t>
      </w:r>
      <w:r w:rsidRPr="006A0AD5">
        <w:rPr>
          <w:rFonts w:ascii="Times New Roman" w:eastAsia="宋体" w:hAnsi="Times New Roman"/>
          <w:sz w:val="24"/>
          <w:szCs w:val="24"/>
          <w:lang w:eastAsia="zh-CN"/>
        </w:rPr>
        <w:t>同另一方当事人，书面说明不可抗力和受阻碍的详细情况，并提供必要的证明。</w:t>
      </w:r>
    </w:p>
    <w:p w14:paraId="41E48E7B"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13.2.2</w:t>
      </w:r>
      <w:r w:rsidRPr="006A0AD5">
        <w:rPr>
          <w:rFonts w:ascii="Times New Roman" w:eastAsia="宋体" w:hAnsi="Times New Roman"/>
          <w:spacing w:val="1"/>
          <w:sz w:val="24"/>
          <w:szCs w:val="24"/>
          <w:lang w:eastAsia="zh-CN"/>
        </w:rPr>
        <w:t>如不可抗力持续发生，合同一方当事人应及时向合同另一方当事人提交中间报告，</w:t>
      </w:r>
      <w:r w:rsidRPr="006A0AD5">
        <w:rPr>
          <w:rFonts w:ascii="Times New Roman" w:eastAsia="宋体" w:hAnsi="Times New Roman"/>
          <w:spacing w:val="-3"/>
          <w:sz w:val="24"/>
          <w:szCs w:val="24"/>
          <w:lang w:eastAsia="zh-CN"/>
        </w:rPr>
        <w:t>说明不可抗力和履行合同受阻的情况，并于不可抗力事件结束后</w:t>
      </w:r>
      <w:r w:rsidRPr="006A0AD5">
        <w:rPr>
          <w:rFonts w:ascii="Times New Roman" w:hAnsi="Times New Roman"/>
          <w:spacing w:val="1"/>
          <w:sz w:val="24"/>
          <w:szCs w:val="24"/>
          <w:lang w:eastAsia="zh-CN"/>
        </w:rPr>
        <w:t>28</w:t>
      </w:r>
      <w:r w:rsidRPr="006A0AD5">
        <w:rPr>
          <w:rFonts w:ascii="Times New Roman" w:eastAsia="宋体" w:hAnsi="Times New Roman"/>
          <w:sz w:val="24"/>
          <w:szCs w:val="24"/>
          <w:lang w:eastAsia="zh-CN"/>
        </w:rPr>
        <w:t>天内提交最终报告及有关资</w:t>
      </w:r>
      <w:r w:rsidRPr="006A0AD5">
        <w:rPr>
          <w:rFonts w:ascii="Times New Roman" w:eastAsia="宋体" w:hAnsi="Times New Roman"/>
          <w:spacing w:val="1"/>
          <w:sz w:val="24"/>
          <w:szCs w:val="24"/>
          <w:lang w:eastAsia="zh-CN"/>
        </w:rPr>
        <w:t>料。</w:t>
      </w:r>
    </w:p>
    <w:p w14:paraId="783AEEE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17" w:name="_Toc506006131"/>
      <w:bookmarkStart w:id="1018" w:name="_Toc508200409"/>
      <w:bookmarkStart w:id="1019" w:name="_Toc508201347"/>
      <w:r w:rsidRPr="006A0AD5">
        <w:rPr>
          <w:rFonts w:ascii="Times New Roman" w:eastAsia="黑体" w:hAnsi="Times New Roman"/>
          <w:sz w:val="28"/>
          <w:szCs w:val="21"/>
          <w:lang w:eastAsia="zh-CN"/>
        </w:rPr>
        <w:t xml:space="preserve">13.3 </w:t>
      </w:r>
      <w:r w:rsidRPr="006A0AD5">
        <w:rPr>
          <w:rFonts w:ascii="Times New Roman" w:eastAsia="黑体" w:hAnsi="Times New Roman"/>
          <w:sz w:val="28"/>
          <w:szCs w:val="21"/>
          <w:lang w:eastAsia="zh-CN"/>
        </w:rPr>
        <w:t>不可抗力后果及其处理</w:t>
      </w:r>
      <w:bookmarkEnd w:id="1017"/>
      <w:bookmarkEnd w:id="1018"/>
      <w:bookmarkEnd w:id="1019"/>
    </w:p>
    <w:p w14:paraId="07ED1008" w14:textId="77777777" w:rsidR="009D7A16" w:rsidRPr="006A0AD5" w:rsidRDefault="009D7A16" w:rsidP="00007799">
      <w:pPr>
        <w:pStyle w:val="Normal1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13.3.1</w:t>
      </w:r>
      <w:r w:rsidRPr="006A0AD5">
        <w:rPr>
          <w:rFonts w:ascii="Times New Roman" w:eastAsia="宋体" w:hAnsi="Times New Roman"/>
          <w:spacing w:val="1"/>
          <w:sz w:val="24"/>
          <w:szCs w:val="24"/>
          <w:lang w:eastAsia="zh-CN"/>
        </w:rPr>
        <w:t>不可抗力引起的后果及其损失，应由合同当事人依据法律规定各自承担。不可抗力</w:t>
      </w:r>
      <w:r w:rsidRPr="006A0AD5">
        <w:rPr>
          <w:rFonts w:ascii="Times New Roman" w:eastAsia="宋体" w:hAnsi="Times New Roman"/>
          <w:sz w:val="24"/>
          <w:szCs w:val="24"/>
          <w:lang w:eastAsia="zh-CN"/>
        </w:rPr>
        <w:t>发生前已完成的咨询服务工作，应当按照合同约定进行支付。</w:t>
      </w:r>
    </w:p>
    <w:p w14:paraId="2C8CC837" w14:textId="77777777" w:rsidR="009D7A16" w:rsidRPr="006A0AD5" w:rsidRDefault="009D7A16" w:rsidP="00007799">
      <w:pPr>
        <w:pStyle w:val="Normal1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13.3.2</w:t>
      </w:r>
      <w:r w:rsidRPr="006A0AD5">
        <w:rPr>
          <w:rFonts w:ascii="Times New Roman" w:eastAsia="宋体" w:hAnsi="Times New Roman"/>
          <w:spacing w:val="1"/>
          <w:sz w:val="24"/>
          <w:szCs w:val="24"/>
          <w:lang w:eastAsia="zh-CN"/>
        </w:rPr>
        <w:t>不可抗力发生后，合同当事人应当采取有效措施避免损失进一步扩大，如未采取有</w:t>
      </w:r>
      <w:r w:rsidRPr="006A0AD5">
        <w:rPr>
          <w:rFonts w:ascii="Times New Roman" w:eastAsia="宋体" w:hAnsi="Times New Roman"/>
          <w:sz w:val="24"/>
          <w:szCs w:val="24"/>
          <w:lang w:eastAsia="zh-CN"/>
        </w:rPr>
        <w:t>效措施致使损失扩大的，应当自行承担扩大部分的损失。</w:t>
      </w:r>
    </w:p>
    <w:p w14:paraId="2FE9C07F" w14:textId="77777777" w:rsidR="00D62127" w:rsidRPr="006A0AD5" w:rsidRDefault="009D7A16" w:rsidP="00D62127">
      <w:pPr>
        <w:spacing w:line="558" w:lineRule="exact"/>
        <w:ind w:firstLineChars="250" w:firstLine="602"/>
        <w:rPr>
          <w:rFonts w:eastAsia="仿宋_GB2312"/>
          <w:b/>
          <w:bCs/>
          <w:sz w:val="28"/>
          <w:szCs w:val="28"/>
        </w:rPr>
      </w:pPr>
      <w:r w:rsidRPr="006A0AD5">
        <w:rPr>
          <w:b/>
          <w:sz w:val="24"/>
        </w:rPr>
        <w:lastRenderedPageBreak/>
        <w:t>13.3.3</w:t>
      </w:r>
      <w:r w:rsidR="00D62127" w:rsidRPr="006A0AD5">
        <w:rPr>
          <w:rFonts w:hint="eastAsia"/>
          <w:kern w:val="0"/>
          <w:sz w:val="24"/>
        </w:rPr>
        <w:t>因一方当事人迟延履行合同义务，致使迟延履行期间遭遇不可抗力的，应由该当事人承担全部损失且</w:t>
      </w:r>
      <w:proofErr w:type="gramStart"/>
      <w:r w:rsidR="00D62127" w:rsidRPr="006A0AD5">
        <w:rPr>
          <w:rFonts w:hint="eastAsia"/>
          <w:kern w:val="0"/>
          <w:sz w:val="24"/>
        </w:rPr>
        <w:t>不</w:t>
      </w:r>
      <w:proofErr w:type="gramEnd"/>
      <w:r w:rsidR="00D62127" w:rsidRPr="006A0AD5">
        <w:rPr>
          <w:rFonts w:hint="eastAsia"/>
          <w:kern w:val="0"/>
          <w:sz w:val="24"/>
        </w:rPr>
        <w:t>免除其违约责任。</w:t>
      </w:r>
    </w:p>
    <w:p w14:paraId="358A8BCC" w14:textId="77777777" w:rsidR="009D7A16" w:rsidRPr="006A0AD5" w:rsidRDefault="009D7A16">
      <w:pPr>
        <w:pStyle w:val="Normal9"/>
        <w:spacing w:before="260" w:after="260" w:line="440" w:lineRule="atLeast"/>
        <w:outlineLvl w:val="1"/>
        <w:rPr>
          <w:rFonts w:ascii="Times New Roman" w:eastAsia="黑体" w:hAnsi="Times New Roman"/>
          <w:b/>
          <w:spacing w:val="1"/>
          <w:sz w:val="32"/>
          <w:szCs w:val="32"/>
          <w:lang w:eastAsia="zh-CN"/>
        </w:rPr>
      </w:pPr>
      <w:bookmarkStart w:id="1020" w:name="_Toc506006132"/>
      <w:bookmarkStart w:id="1021" w:name="_Toc508200410"/>
      <w:bookmarkStart w:id="1022" w:name="_Toc508201348"/>
      <w:bookmarkStart w:id="1023" w:name="_Toc513817614"/>
      <w:r w:rsidRPr="006A0AD5">
        <w:rPr>
          <w:rFonts w:ascii="Times New Roman" w:eastAsia="黑体" w:hAnsi="Times New Roman"/>
          <w:b/>
          <w:spacing w:val="1"/>
          <w:sz w:val="32"/>
          <w:szCs w:val="32"/>
          <w:lang w:eastAsia="zh-CN"/>
        </w:rPr>
        <w:t xml:space="preserve">14. </w:t>
      </w:r>
      <w:r w:rsidRPr="006A0AD5">
        <w:rPr>
          <w:rFonts w:ascii="Times New Roman" w:eastAsia="黑体" w:hAnsi="Times New Roman"/>
          <w:b/>
          <w:spacing w:val="1"/>
          <w:sz w:val="32"/>
          <w:szCs w:val="32"/>
          <w:lang w:eastAsia="zh-CN"/>
        </w:rPr>
        <w:t>违约</w:t>
      </w:r>
      <w:bookmarkEnd w:id="1020"/>
      <w:bookmarkEnd w:id="1021"/>
      <w:bookmarkEnd w:id="1022"/>
      <w:bookmarkEnd w:id="1023"/>
    </w:p>
    <w:p w14:paraId="1F21EBC6"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24" w:name="_Toc506006133"/>
      <w:bookmarkStart w:id="1025" w:name="_Toc508200411"/>
      <w:bookmarkStart w:id="1026" w:name="_Toc508201349"/>
      <w:r w:rsidRPr="006A0AD5">
        <w:rPr>
          <w:rFonts w:ascii="Times New Roman" w:eastAsia="黑体" w:hAnsi="Times New Roman"/>
          <w:sz w:val="28"/>
          <w:szCs w:val="21"/>
          <w:lang w:eastAsia="zh-CN"/>
        </w:rPr>
        <w:t xml:space="preserve">14.1 </w:t>
      </w:r>
      <w:r w:rsidRPr="006A0AD5">
        <w:rPr>
          <w:rFonts w:ascii="Times New Roman" w:eastAsia="黑体" w:hAnsi="Times New Roman"/>
          <w:sz w:val="28"/>
          <w:szCs w:val="21"/>
          <w:lang w:eastAsia="zh-CN"/>
        </w:rPr>
        <w:t>咨询人违约</w:t>
      </w:r>
      <w:bookmarkEnd w:id="1024"/>
      <w:bookmarkEnd w:id="1025"/>
      <w:bookmarkEnd w:id="1026"/>
    </w:p>
    <w:p w14:paraId="735EDC86" w14:textId="77777777" w:rsidR="009D7A16" w:rsidRPr="006A0AD5" w:rsidRDefault="009D7A16" w:rsidP="00007799">
      <w:pPr>
        <w:pStyle w:val="Normal1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14.1.1</w:t>
      </w:r>
      <w:r w:rsidRPr="006A0AD5">
        <w:rPr>
          <w:rFonts w:ascii="Times New Roman" w:eastAsia="宋体" w:hAnsi="Times New Roman"/>
          <w:sz w:val="24"/>
          <w:szCs w:val="24"/>
          <w:lang w:eastAsia="zh-CN"/>
        </w:rPr>
        <w:t>合同履行中发生下列情况之一的，属咨询人违约：</w:t>
      </w:r>
    </w:p>
    <w:p w14:paraId="193EF977" w14:textId="77777777" w:rsidR="009D7A16" w:rsidRPr="006A0AD5" w:rsidRDefault="009D7A16" w:rsidP="00007799">
      <w:pPr>
        <w:pStyle w:val="Normal16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）咨询服务成果文件不符合法律以及合同约定；</w:t>
      </w:r>
    </w:p>
    <w:p w14:paraId="1FF51C94" w14:textId="77777777" w:rsidR="009D7A16" w:rsidRPr="006A0AD5" w:rsidRDefault="009D7A16" w:rsidP="00007799">
      <w:pPr>
        <w:pStyle w:val="Normal16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）咨询人转包、违法分包或者未经委托人同意擅自分包；</w:t>
      </w:r>
    </w:p>
    <w:p w14:paraId="19562525" w14:textId="77777777" w:rsidR="009D7A16" w:rsidRPr="006A0AD5" w:rsidRDefault="009D7A16" w:rsidP="00007799">
      <w:pPr>
        <w:pStyle w:val="Normal16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3</w:t>
      </w:r>
      <w:r w:rsidRPr="006A0AD5">
        <w:rPr>
          <w:rFonts w:ascii="Times New Roman" w:eastAsia="宋体" w:hAnsi="Times New Roman"/>
          <w:sz w:val="24"/>
          <w:szCs w:val="24"/>
          <w:lang w:eastAsia="zh-CN"/>
        </w:rPr>
        <w:t>）咨询人未按合同计划完成咨询服务，从而造成工程损失；</w:t>
      </w:r>
    </w:p>
    <w:p w14:paraId="18DBCBF1" w14:textId="77777777" w:rsidR="009D7A16" w:rsidRPr="006A0AD5" w:rsidRDefault="009D7A16" w:rsidP="00007799">
      <w:pPr>
        <w:pStyle w:val="Normal16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w:t>
      </w:r>
      <w:r w:rsidRPr="006A0AD5">
        <w:rPr>
          <w:rFonts w:ascii="Times New Roman" w:eastAsia="宋体" w:hAnsi="Times New Roman"/>
          <w:sz w:val="24"/>
          <w:szCs w:val="24"/>
          <w:lang w:eastAsia="zh-CN"/>
        </w:rPr>
        <w:t>4</w:t>
      </w:r>
      <w:r w:rsidRPr="006A0AD5">
        <w:rPr>
          <w:rFonts w:ascii="Times New Roman" w:eastAsia="宋体" w:hAnsi="Times New Roman"/>
          <w:sz w:val="24"/>
          <w:szCs w:val="24"/>
          <w:lang w:eastAsia="zh-CN"/>
        </w:rPr>
        <w:t>）</w:t>
      </w:r>
      <w:r w:rsidR="002E16E7" w:rsidRPr="006A0AD5">
        <w:rPr>
          <w:rFonts w:ascii="Times New Roman" w:eastAsia="宋体" w:hAnsi="Times New Roman" w:hint="eastAsia"/>
          <w:sz w:val="24"/>
          <w:szCs w:val="24"/>
          <w:lang w:eastAsia="zh-CN"/>
        </w:rPr>
        <w:t>咨询人明确表示或以其行为表明不履行合同主要义务的；</w:t>
      </w:r>
    </w:p>
    <w:p w14:paraId="432BABAD" w14:textId="77777777" w:rsidR="009D7A16" w:rsidRPr="006A0AD5" w:rsidRDefault="009D7A16" w:rsidP="00007799">
      <w:pPr>
        <w:pStyle w:val="Normal16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5</w:t>
      </w:r>
      <w:r w:rsidRPr="006A0AD5">
        <w:rPr>
          <w:rFonts w:ascii="Times New Roman" w:eastAsia="宋体" w:hAnsi="Times New Roman"/>
          <w:sz w:val="24"/>
          <w:szCs w:val="24"/>
          <w:lang w:eastAsia="zh-CN"/>
        </w:rPr>
        <w:t>）咨询人不履行合同约定的其他义务。</w:t>
      </w:r>
    </w:p>
    <w:p w14:paraId="7D65DE7D" w14:textId="77777777" w:rsidR="009D7A16" w:rsidRPr="006A0AD5" w:rsidRDefault="009D7A16" w:rsidP="00007799">
      <w:pPr>
        <w:pStyle w:val="Normal1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14.1.2</w:t>
      </w:r>
      <w:r w:rsidRPr="006A0AD5">
        <w:rPr>
          <w:rFonts w:ascii="Times New Roman" w:eastAsia="宋体" w:hAnsi="Times New Roman"/>
          <w:spacing w:val="1"/>
          <w:sz w:val="24"/>
          <w:szCs w:val="24"/>
          <w:lang w:eastAsia="zh-CN"/>
        </w:rPr>
        <w:t>咨询人发生违约情况时，委托人可向咨询人发出整改通知，要求其在限定期限内纠正；逾期仍不纠正的，委托人有权解除合同并向咨询人发出解除合同通知。咨询人应当承担由</w:t>
      </w:r>
      <w:r w:rsidRPr="006A0AD5">
        <w:rPr>
          <w:rFonts w:ascii="Times New Roman" w:eastAsia="宋体" w:hAnsi="Times New Roman"/>
          <w:sz w:val="24"/>
          <w:szCs w:val="24"/>
          <w:lang w:eastAsia="zh-CN"/>
        </w:rPr>
        <w:t>于违约所造成的费用增加、周期延误和委托人损失等。</w:t>
      </w:r>
    </w:p>
    <w:p w14:paraId="48156F06"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27" w:name="_Toc506006134"/>
      <w:bookmarkStart w:id="1028" w:name="_Toc508200412"/>
      <w:bookmarkStart w:id="1029" w:name="_Toc508201350"/>
      <w:r w:rsidRPr="006A0AD5">
        <w:rPr>
          <w:rFonts w:ascii="Times New Roman" w:eastAsia="黑体" w:hAnsi="Times New Roman"/>
          <w:sz w:val="28"/>
          <w:szCs w:val="21"/>
          <w:lang w:eastAsia="zh-CN"/>
        </w:rPr>
        <w:t xml:space="preserve">14.2 </w:t>
      </w:r>
      <w:r w:rsidRPr="006A0AD5">
        <w:rPr>
          <w:rFonts w:ascii="Times New Roman" w:eastAsia="黑体" w:hAnsi="Times New Roman"/>
          <w:sz w:val="28"/>
          <w:szCs w:val="21"/>
          <w:lang w:eastAsia="zh-CN"/>
        </w:rPr>
        <w:t>委托人违约</w:t>
      </w:r>
      <w:bookmarkEnd w:id="1027"/>
      <w:bookmarkEnd w:id="1028"/>
      <w:bookmarkEnd w:id="1029"/>
    </w:p>
    <w:p w14:paraId="79511EB4" w14:textId="77777777" w:rsidR="009D7A16" w:rsidRPr="006A0AD5" w:rsidRDefault="009D7A16" w:rsidP="00007799">
      <w:pPr>
        <w:pStyle w:val="Normal1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14.2.1</w:t>
      </w:r>
      <w:r w:rsidRPr="006A0AD5">
        <w:rPr>
          <w:rFonts w:ascii="Times New Roman" w:eastAsia="宋体" w:hAnsi="Times New Roman"/>
          <w:sz w:val="24"/>
          <w:szCs w:val="24"/>
          <w:lang w:eastAsia="zh-CN"/>
        </w:rPr>
        <w:t>合同履行中发生下列情况之一的，属委托人违约：</w:t>
      </w:r>
    </w:p>
    <w:p w14:paraId="3813E450" w14:textId="77777777" w:rsidR="009D7A16" w:rsidRPr="006A0AD5" w:rsidRDefault="009D7A16" w:rsidP="00007799">
      <w:pPr>
        <w:pStyle w:val="Normal16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）委托人未按合同约定支付咨询服务费用；</w:t>
      </w:r>
    </w:p>
    <w:p w14:paraId="6E2AB3E4" w14:textId="77777777" w:rsidR="009D7A16" w:rsidRPr="006A0AD5" w:rsidRDefault="009D7A16" w:rsidP="00007799">
      <w:pPr>
        <w:pStyle w:val="Normal16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）委托人原因造成咨询服务停止；</w:t>
      </w:r>
    </w:p>
    <w:p w14:paraId="77442211" w14:textId="77777777" w:rsidR="009D7A16" w:rsidRPr="006A0AD5" w:rsidRDefault="009D7A16" w:rsidP="00007799">
      <w:pPr>
        <w:pStyle w:val="Normal16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w:t>
      </w:r>
      <w:r w:rsidRPr="006A0AD5">
        <w:rPr>
          <w:rFonts w:ascii="Times New Roman" w:eastAsia="宋体" w:hAnsi="Times New Roman"/>
          <w:sz w:val="24"/>
          <w:szCs w:val="24"/>
          <w:lang w:eastAsia="zh-CN"/>
        </w:rPr>
        <w:t>3</w:t>
      </w:r>
      <w:r w:rsidRPr="006A0AD5">
        <w:rPr>
          <w:rFonts w:ascii="Times New Roman" w:eastAsia="宋体" w:hAnsi="Times New Roman"/>
          <w:sz w:val="24"/>
          <w:szCs w:val="24"/>
          <w:lang w:eastAsia="zh-CN"/>
        </w:rPr>
        <w:t>）</w:t>
      </w:r>
      <w:r w:rsidR="002E16E7" w:rsidRPr="006A0AD5">
        <w:rPr>
          <w:rFonts w:ascii="Times New Roman" w:eastAsia="宋体" w:hAnsi="Times New Roman" w:hint="eastAsia"/>
          <w:sz w:val="24"/>
          <w:szCs w:val="24"/>
          <w:lang w:eastAsia="zh-CN"/>
        </w:rPr>
        <w:t>委托人明确表示或以其行为表明不履行合同主要义务的</w:t>
      </w:r>
      <w:r w:rsidRPr="006A0AD5">
        <w:rPr>
          <w:rFonts w:ascii="Times New Roman" w:eastAsia="宋体" w:hAnsi="Times New Roman"/>
          <w:sz w:val="24"/>
          <w:szCs w:val="24"/>
          <w:lang w:eastAsia="zh-CN"/>
        </w:rPr>
        <w:t>；</w:t>
      </w:r>
    </w:p>
    <w:p w14:paraId="0BDBEA47" w14:textId="77777777" w:rsidR="009D7A16" w:rsidRPr="006A0AD5" w:rsidRDefault="009D7A16" w:rsidP="00007799">
      <w:pPr>
        <w:pStyle w:val="Normal16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4</w:t>
      </w:r>
      <w:r w:rsidRPr="006A0AD5">
        <w:rPr>
          <w:rFonts w:ascii="Times New Roman" w:eastAsia="宋体" w:hAnsi="Times New Roman"/>
          <w:sz w:val="24"/>
          <w:szCs w:val="24"/>
          <w:lang w:eastAsia="zh-CN"/>
        </w:rPr>
        <w:t>）委托人不履行合同约定的其他义务。</w:t>
      </w:r>
    </w:p>
    <w:p w14:paraId="0EB76243" w14:textId="77777777" w:rsidR="009D7A16" w:rsidRPr="006A0AD5" w:rsidRDefault="009D7A16" w:rsidP="00007799">
      <w:pPr>
        <w:pStyle w:val="Normal1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14.2.2</w:t>
      </w:r>
      <w:r w:rsidRPr="006A0AD5">
        <w:rPr>
          <w:rFonts w:ascii="Times New Roman" w:eastAsia="宋体" w:hAnsi="Times New Roman"/>
          <w:spacing w:val="1"/>
          <w:sz w:val="24"/>
          <w:szCs w:val="24"/>
          <w:lang w:eastAsia="zh-CN"/>
        </w:rPr>
        <w:t>委托人发生违约情况时，咨询人可向委托人发出暂停咨询服务通知，要求其在限定期限内纠正；逾期仍不纠正的，咨询人有权解除合同并向委托人发出解除合同通知。委托人应当承</w:t>
      </w:r>
      <w:r w:rsidRPr="006A0AD5">
        <w:rPr>
          <w:rFonts w:ascii="Times New Roman" w:eastAsia="宋体" w:hAnsi="Times New Roman"/>
          <w:sz w:val="24"/>
          <w:szCs w:val="24"/>
          <w:lang w:eastAsia="zh-CN"/>
        </w:rPr>
        <w:t>担由于违约所造成的费用增加、周期延误和咨询人损失等。</w:t>
      </w:r>
    </w:p>
    <w:p w14:paraId="2C416E38"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30" w:name="_Toc506006135"/>
      <w:bookmarkStart w:id="1031" w:name="_Toc508200413"/>
      <w:bookmarkStart w:id="1032" w:name="_Toc508201351"/>
      <w:r w:rsidRPr="006A0AD5">
        <w:rPr>
          <w:rFonts w:ascii="Times New Roman" w:eastAsia="黑体" w:hAnsi="Times New Roman"/>
          <w:sz w:val="28"/>
          <w:szCs w:val="21"/>
          <w:lang w:eastAsia="zh-CN"/>
        </w:rPr>
        <w:t xml:space="preserve">14.3 </w:t>
      </w:r>
      <w:r w:rsidRPr="006A0AD5">
        <w:rPr>
          <w:rFonts w:ascii="Times New Roman" w:eastAsia="黑体" w:hAnsi="Times New Roman"/>
          <w:sz w:val="28"/>
          <w:szCs w:val="21"/>
          <w:lang w:eastAsia="zh-CN"/>
        </w:rPr>
        <w:t>第三人造成的违约</w:t>
      </w:r>
      <w:bookmarkEnd w:id="1030"/>
      <w:bookmarkEnd w:id="1031"/>
      <w:bookmarkEnd w:id="1032"/>
    </w:p>
    <w:p w14:paraId="652E37ED" w14:textId="77777777" w:rsidR="009D7A16" w:rsidRPr="006A0AD5" w:rsidRDefault="009D7A16" w:rsidP="00007799">
      <w:pPr>
        <w:pStyle w:val="Normal1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lastRenderedPageBreak/>
        <w:t>在履行合同过程中，一方当事人因第三人的原因造成违约的，应当向对方当事人承担违约</w:t>
      </w:r>
      <w:r w:rsidRPr="006A0AD5">
        <w:rPr>
          <w:rFonts w:ascii="Times New Roman" w:eastAsia="宋体" w:hAnsi="Times New Roman"/>
          <w:sz w:val="24"/>
          <w:szCs w:val="24"/>
          <w:lang w:eastAsia="zh-CN"/>
        </w:rPr>
        <w:t>责任。一方当事人和第三人之间的纠纷，依照法律规定或者按照约定解决。</w:t>
      </w:r>
    </w:p>
    <w:p w14:paraId="39247A48"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033" w:name="_Toc506006136"/>
      <w:bookmarkStart w:id="1034" w:name="_Toc508200414"/>
      <w:bookmarkStart w:id="1035" w:name="_Toc508201352"/>
      <w:bookmarkStart w:id="1036" w:name="_Toc513817615"/>
      <w:r w:rsidRPr="006A0AD5">
        <w:rPr>
          <w:rFonts w:ascii="Times New Roman" w:eastAsia="黑体" w:hAnsi="Times New Roman"/>
          <w:b/>
          <w:spacing w:val="1"/>
          <w:sz w:val="32"/>
          <w:szCs w:val="32"/>
          <w:lang w:eastAsia="zh-CN"/>
        </w:rPr>
        <w:t xml:space="preserve">15. </w:t>
      </w:r>
      <w:r w:rsidRPr="006A0AD5">
        <w:rPr>
          <w:rFonts w:ascii="Times New Roman" w:eastAsia="黑体" w:hAnsi="Times New Roman"/>
          <w:b/>
          <w:spacing w:val="1"/>
          <w:sz w:val="32"/>
          <w:szCs w:val="32"/>
          <w:lang w:eastAsia="zh-CN"/>
        </w:rPr>
        <w:t>争议的解决</w:t>
      </w:r>
      <w:bookmarkEnd w:id="1033"/>
      <w:bookmarkEnd w:id="1034"/>
      <w:bookmarkEnd w:id="1035"/>
      <w:bookmarkEnd w:id="1036"/>
    </w:p>
    <w:p w14:paraId="4773E74F" w14:textId="77777777" w:rsidR="009D7A16" w:rsidRPr="006A0AD5" w:rsidRDefault="009D7A16" w:rsidP="00007799">
      <w:pPr>
        <w:pStyle w:val="Normal1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委托人和咨询人在履行合同中发生争议的，可以友好协商解决。合同当事人友好协商解决</w:t>
      </w:r>
      <w:r w:rsidRPr="006A0AD5">
        <w:rPr>
          <w:rFonts w:ascii="Times New Roman" w:eastAsia="宋体" w:hAnsi="Times New Roman"/>
          <w:sz w:val="24"/>
          <w:szCs w:val="24"/>
          <w:lang w:eastAsia="zh-CN"/>
        </w:rPr>
        <w:t>不成的，可在专用合同条款中约定下列一种方式解决：</w:t>
      </w:r>
    </w:p>
    <w:p w14:paraId="447DA2A8" w14:textId="77777777" w:rsidR="009D7A16" w:rsidRPr="006A0AD5" w:rsidRDefault="009D7A16" w:rsidP="00007799">
      <w:pPr>
        <w:pStyle w:val="Normal170"/>
        <w:spacing w:before="0" w:after="0" w:line="440" w:lineRule="atLeast"/>
        <w:ind w:firstLineChars="200" w:firstLine="484"/>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）向约定的仲裁委员会申请仲裁；</w:t>
      </w:r>
    </w:p>
    <w:p w14:paraId="22D5E285" w14:textId="77777777" w:rsidR="009D7A16" w:rsidRPr="006A0AD5" w:rsidRDefault="009D7A16" w:rsidP="00007799">
      <w:pPr>
        <w:pStyle w:val="Normal200"/>
        <w:spacing w:before="0" w:after="0" w:line="440" w:lineRule="atLeast"/>
        <w:ind w:firstLineChars="200" w:firstLine="484"/>
        <w:rPr>
          <w:rFonts w:ascii="Times New Roman" w:eastAsia="宋体"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）向有管辖权的人民法院提起诉讼。</w:t>
      </w:r>
    </w:p>
    <w:p w14:paraId="025FD9D8" w14:textId="77777777" w:rsidR="004761B9" w:rsidRPr="006A0AD5" w:rsidRDefault="004761B9" w:rsidP="00007799">
      <w:pPr>
        <w:pStyle w:val="Normal200"/>
        <w:spacing w:before="0" w:after="0" w:line="440" w:lineRule="atLeast"/>
        <w:ind w:firstLineChars="200" w:firstLine="480"/>
        <w:rPr>
          <w:rFonts w:ascii="Times New Roman" w:eastAsia="宋体" w:hAnsi="Times New Roman"/>
          <w:sz w:val="24"/>
          <w:szCs w:val="24"/>
          <w:lang w:eastAsia="zh-CN"/>
        </w:rPr>
      </w:pPr>
    </w:p>
    <w:p w14:paraId="3234D88F" w14:textId="77777777" w:rsidR="004761B9" w:rsidRPr="006A0AD5" w:rsidRDefault="004761B9" w:rsidP="00007799">
      <w:pPr>
        <w:pStyle w:val="Normal200"/>
        <w:spacing w:before="0" w:after="0" w:line="440" w:lineRule="atLeast"/>
        <w:ind w:firstLineChars="200" w:firstLine="480"/>
        <w:rPr>
          <w:rFonts w:ascii="Times New Roman" w:eastAsia="宋体" w:hAnsi="Times New Roman"/>
          <w:sz w:val="24"/>
          <w:szCs w:val="24"/>
          <w:lang w:eastAsia="zh-CN"/>
        </w:rPr>
      </w:pPr>
    </w:p>
    <w:p w14:paraId="3064BC6C" w14:textId="77777777" w:rsidR="009D7A16" w:rsidRPr="006A0AD5" w:rsidRDefault="009D7A16" w:rsidP="00007799">
      <w:pPr>
        <w:pStyle w:val="Normal9"/>
        <w:spacing w:before="260" w:after="260" w:line="440" w:lineRule="atLeast"/>
        <w:jc w:val="center"/>
        <w:outlineLvl w:val="1"/>
        <w:rPr>
          <w:rFonts w:ascii="Times New Roman" w:eastAsia="黑体" w:hAnsi="Times New Roman"/>
          <w:b/>
          <w:spacing w:val="1"/>
          <w:sz w:val="32"/>
          <w:szCs w:val="32"/>
          <w:lang w:eastAsia="zh-CN"/>
        </w:rPr>
      </w:pPr>
      <w:r w:rsidRPr="006A0AD5">
        <w:rPr>
          <w:rFonts w:ascii="Times New Roman" w:eastAsia="宋体" w:hAnsi="Times New Roman"/>
          <w:sz w:val="21"/>
          <w:lang w:eastAsia="zh-CN"/>
        </w:rPr>
        <w:br w:type="page"/>
      </w:r>
      <w:bookmarkStart w:id="1037" w:name="_Toc499646505"/>
      <w:bookmarkStart w:id="1038" w:name="_Toc506006137"/>
      <w:bookmarkStart w:id="1039" w:name="_Toc508200415"/>
      <w:bookmarkStart w:id="1040" w:name="_Toc508201353"/>
      <w:bookmarkStart w:id="1041" w:name="_Toc513817616"/>
      <w:r w:rsidRPr="006A0AD5">
        <w:rPr>
          <w:rFonts w:ascii="Times New Roman" w:eastAsia="黑体" w:hAnsi="Times New Roman"/>
          <w:b/>
          <w:spacing w:val="1"/>
          <w:sz w:val="32"/>
          <w:szCs w:val="32"/>
          <w:lang w:eastAsia="zh-CN"/>
        </w:rPr>
        <w:lastRenderedPageBreak/>
        <w:t>第二节专用合同条款</w:t>
      </w:r>
      <w:bookmarkEnd w:id="1037"/>
      <w:bookmarkEnd w:id="1038"/>
      <w:bookmarkEnd w:id="1039"/>
      <w:bookmarkEnd w:id="1040"/>
      <w:bookmarkEnd w:id="1041"/>
    </w:p>
    <w:p w14:paraId="239D36E1" w14:textId="77777777" w:rsidR="009D7A16" w:rsidRPr="006A0AD5" w:rsidRDefault="009D7A16" w:rsidP="00007799">
      <w:pPr>
        <w:pStyle w:val="ab"/>
        <w:spacing w:line="440" w:lineRule="atLeast"/>
        <w:ind w:firstLineChars="200" w:firstLine="480"/>
        <w:rPr>
          <w:b/>
          <w:sz w:val="24"/>
        </w:rPr>
      </w:pPr>
      <w:r w:rsidRPr="006A0AD5">
        <w:rPr>
          <w:sz w:val="24"/>
        </w:rPr>
        <w:t>本合同条款是对咨询服务通用合同条款中相关条款的补充、修改或增加。当专用合同条款与通用条款不一致时，以专用合同条款为准，通用合同条款中未作修改或增补的条款继续有效。</w:t>
      </w:r>
    </w:p>
    <w:p w14:paraId="614F1FB1"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042" w:name="_Toc506006138"/>
      <w:bookmarkStart w:id="1043" w:name="_Toc508200416"/>
      <w:bookmarkStart w:id="1044" w:name="_Toc508201354"/>
      <w:bookmarkStart w:id="1045" w:name="_Toc513817617"/>
      <w:r w:rsidRPr="006A0AD5">
        <w:rPr>
          <w:rFonts w:ascii="Times New Roman" w:eastAsia="黑体" w:hAnsi="Times New Roman"/>
          <w:b/>
          <w:spacing w:val="1"/>
          <w:sz w:val="32"/>
          <w:szCs w:val="32"/>
          <w:lang w:eastAsia="zh-CN"/>
        </w:rPr>
        <w:t xml:space="preserve">1. </w:t>
      </w:r>
      <w:r w:rsidRPr="006A0AD5">
        <w:rPr>
          <w:rFonts w:ascii="Times New Roman" w:eastAsia="黑体" w:hAnsi="Times New Roman"/>
          <w:b/>
          <w:spacing w:val="1"/>
          <w:sz w:val="32"/>
          <w:szCs w:val="32"/>
          <w:lang w:eastAsia="zh-CN"/>
        </w:rPr>
        <w:t>一般约定</w:t>
      </w:r>
      <w:bookmarkEnd w:id="1042"/>
      <w:bookmarkEnd w:id="1043"/>
      <w:bookmarkEnd w:id="1044"/>
      <w:bookmarkEnd w:id="1045"/>
    </w:p>
    <w:p w14:paraId="337FADDB"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46" w:name="_Toc506006139"/>
      <w:bookmarkStart w:id="1047" w:name="_Toc508200417"/>
      <w:bookmarkStart w:id="1048" w:name="_Toc508201355"/>
      <w:r w:rsidRPr="006A0AD5">
        <w:rPr>
          <w:rFonts w:ascii="Times New Roman" w:eastAsia="黑体" w:hAnsi="Times New Roman"/>
          <w:sz w:val="28"/>
          <w:szCs w:val="21"/>
          <w:lang w:eastAsia="zh-CN"/>
        </w:rPr>
        <w:t xml:space="preserve">1.1 </w:t>
      </w:r>
      <w:r w:rsidRPr="006A0AD5">
        <w:rPr>
          <w:rFonts w:ascii="Times New Roman" w:eastAsia="黑体" w:hAnsi="Times New Roman"/>
          <w:sz w:val="28"/>
          <w:szCs w:val="21"/>
          <w:lang w:eastAsia="zh-CN"/>
        </w:rPr>
        <w:t>词语定义</w:t>
      </w:r>
      <w:bookmarkEnd w:id="1046"/>
      <w:bookmarkEnd w:id="1047"/>
      <w:bookmarkEnd w:id="1048"/>
    </w:p>
    <w:p w14:paraId="443D7B42" w14:textId="77777777" w:rsidR="009D7A16" w:rsidRPr="006A0AD5" w:rsidRDefault="009D7A16" w:rsidP="00007799">
      <w:pPr>
        <w:pStyle w:val="Normal47"/>
        <w:spacing w:before="0" w:after="0" w:line="440" w:lineRule="atLeast"/>
        <w:ind w:firstLineChars="200" w:firstLine="482"/>
        <w:rPr>
          <w:rFonts w:ascii="Times New Roman" w:eastAsia="宋体" w:hAnsi="Times New Roman"/>
          <w:sz w:val="24"/>
          <w:szCs w:val="24"/>
          <w:lang w:eastAsia="zh-CN"/>
        </w:rPr>
      </w:pPr>
      <w:r w:rsidRPr="006A0AD5">
        <w:rPr>
          <w:rFonts w:ascii="Times New Roman" w:hAnsi="Times New Roman"/>
          <w:b/>
          <w:sz w:val="24"/>
          <w:szCs w:val="24"/>
          <w:lang w:eastAsia="zh-CN"/>
        </w:rPr>
        <w:t>1.1.3</w:t>
      </w:r>
      <w:r w:rsidRPr="006A0AD5">
        <w:rPr>
          <w:rFonts w:ascii="Times New Roman" w:eastAsia="宋体" w:hAnsi="Times New Roman"/>
          <w:spacing w:val="1"/>
          <w:sz w:val="24"/>
          <w:szCs w:val="24"/>
          <w:lang w:eastAsia="zh-CN"/>
        </w:rPr>
        <w:t>咨询服务</w:t>
      </w:r>
    </w:p>
    <w:p w14:paraId="05AE5E82" w14:textId="77777777" w:rsidR="009D7A16" w:rsidRPr="006A0AD5" w:rsidRDefault="009D7A16" w:rsidP="00007799">
      <w:pPr>
        <w:pStyle w:val="Normal48"/>
        <w:spacing w:before="0" w:after="0" w:line="440" w:lineRule="atLeast"/>
        <w:ind w:firstLineChars="200" w:firstLine="480"/>
        <w:rPr>
          <w:rFonts w:ascii="Times New Roman" w:hAnsi="Times New Roman"/>
          <w:sz w:val="24"/>
          <w:szCs w:val="24"/>
          <w:lang w:eastAsia="zh-CN"/>
        </w:rPr>
      </w:pPr>
      <w:r w:rsidRPr="006A0AD5">
        <w:rPr>
          <w:rFonts w:ascii="Times New Roman" w:hAnsi="Times New Roman"/>
          <w:sz w:val="24"/>
          <w:szCs w:val="24"/>
          <w:lang w:eastAsia="zh-CN"/>
        </w:rPr>
        <w:t>1.1.3.1</w:t>
      </w:r>
      <w:r w:rsidR="002E16E7" w:rsidRPr="006A0AD5">
        <w:rPr>
          <w:rFonts w:ascii="Times New Roman" w:eastAsia="宋体" w:hAnsi="Times New Roman" w:hint="eastAsia"/>
          <w:spacing w:val="1"/>
          <w:sz w:val="24"/>
          <w:szCs w:val="24"/>
          <w:lang w:eastAsia="zh-CN"/>
        </w:rPr>
        <w:t>本合同咨询服务：指</w:t>
      </w:r>
      <w:r w:rsidR="002E16E7" w:rsidRPr="006A0AD5">
        <w:rPr>
          <w:rFonts w:ascii="Times New Roman" w:eastAsia="宋体" w:hAnsi="Times New Roman"/>
          <w:spacing w:val="1"/>
          <w:sz w:val="24"/>
          <w:szCs w:val="24"/>
          <w:u w:val="single"/>
          <w:lang w:eastAsia="zh-CN"/>
        </w:rPr>
        <w:t xml:space="preserve">       </w:t>
      </w:r>
      <w:r w:rsidR="002E16E7" w:rsidRPr="006A0AD5">
        <w:rPr>
          <w:rFonts w:ascii="Times New Roman" w:eastAsia="宋体" w:hAnsi="Times New Roman" w:hint="eastAsia"/>
          <w:spacing w:val="1"/>
          <w:sz w:val="24"/>
          <w:szCs w:val="24"/>
          <w:lang w:eastAsia="zh-CN"/>
        </w:rPr>
        <w:t>服务。</w:t>
      </w:r>
    </w:p>
    <w:p w14:paraId="0D6C584D"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49" w:name="_Toc506006140"/>
      <w:bookmarkStart w:id="1050" w:name="_Toc508200418"/>
      <w:bookmarkStart w:id="1051" w:name="_Toc508201356"/>
      <w:r w:rsidRPr="006A0AD5">
        <w:rPr>
          <w:rFonts w:ascii="Times New Roman" w:eastAsia="黑体" w:hAnsi="Times New Roman"/>
          <w:sz w:val="28"/>
          <w:szCs w:val="21"/>
          <w:lang w:eastAsia="zh-CN"/>
        </w:rPr>
        <w:t xml:space="preserve">1.3 </w:t>
      </w:r>
      <w:r w:rsidRPr="006A0AD5">
        <w:rPr>
          <w:rFonts w:ascii="Times New Roman" w:eastAsia="黑体" w:hAnsi="Times New Roman"/>
          <w:sz w:val="28"/>
          <w:szCs w:val="21"/>
          <w:lang w:eastAsia="zh-CN"/>
        </w:rPr>
        <w:t>适用法律</w:t>
      </w:r>
      <w:bookmarkEnd w:id="1049"/>
      <w:bookmarkEnd w:id="1050"/>
      <w:bookmarkEnd w:id="1051"/>
    </w:p>
    <w:p w14:paraId="108448DC" w14:textId="77777777" w:rsidR="009D7A16" w:rsidRPr="006A0AD5" w:rsidRDefault="009D7A16" w:rsidP="00007799">
      <w:pPr>
        <w:pStyle w:val="Normal4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本合同适用的其他规范性文件包括：</w:t>
      </w:r>
      <w:r w:rsidRPr="006A0AD5">
        <w:rPr>
          <w:rFonts w:ascii="Times New Roman" w:eastAsia="宋体" w:hAnsi="Times New Roman"/>
          <w:spacing w:val="1"/>
          <w:sz w:val="24"/>
          <w:szCs w:val="24"/>
          <w:lang w:eastAsia="zh-CN"/>
        </w:rPr>
        <w:t>_________</w:t>
      </w:r>
    </w:p>
    <w:p w14:paraId="3DEBCCF4"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52" w:name="_Toc508200419"/>
      <w:bookmarkStart w:id="1053" w:name="_Toc508201357"/>
      <w:r w:rsidRPr="006A0AD5">
        <w:rPr>
          <w:rFonts w:ascii="Times New Roman" w:eastAsia="黑体" w:hAnsi="Times New Roman"/>
          <w:sz w:val="28"/>
          <w:szCs w:val="21"/>
          <w:lang w:eastAsia="zh-CN"/>
        </w:rPr>
        <w:t>1.4</w:t>
      </w:r>
      <w:r w:rsidRPr="006A0AD5">
        <w:rPr>
          <w:rFonts w:ascii="Times New Roman" w:eastAsia="黑体" w:hAnsi="Times New Roman"/>
          <w:sz w:val="28"/>
          <w:szCs w:val="21"/>
          <w:lang w:eastAsia="zh-CN"/>
        </w:rPr>
        <w:t>合同文件的优先顺序</w:t>
      </w:r>
      <w:bookmarkEnd w:id="1052"/>
      <w:bookmarkEnd w:id="1053"/>
    </w:p>
    <w:p w14:paraId="1A228CDA" w14:textId="77777777" w:rsidR="009D7A16" w:rsidRPr="006A0AD5" w:rsidRDefault="009D7A16" w:rsidP="00007799">
      <w:pPr>
        <w:pStyle w:val="Normal47"/>
        <w:spacing w:after="0" w:line="440" w:lineRule="atLeast"/>
        <w:ind w:firstLineChars="200" w:firstLine="480"/>
        <w:rPr>
          <w:rFonts w:ascii="Times New Roman" w:hAnsi="Times New Roman"/>
          <w:spacing w:val="1"/>
          <w:sz w:val="24"/>
          <w:szCs w:val="24"/>
          <w:lang w:eastAsia="zh-CN"/>
        </w:rPr>
      </w:pPr>
      <w:r w:rsidRPr="006A0AD5">
        <w:rPr>
          <w:rFonts w:ascii="Times New Roman" w:eastAsia="宋体" w:hAnsi="Times New Roman"/>
          <w:sz w:val="24"/>
          <w:szCs w:val="24"/>
          <w:lang w:eastAsia="zh-CN"/>
        </w:rPr>
        <w:t>合同文件组成及解释合同文件的优先顺序：</w:t>
      </w:r>
      <w:r w:rsidRPr="006A0AD5">
        <w:rPr>
          <w:rFonts w:ascii="Times New Roman" w:eastAsia="宋体" w:hAnsi="Times New Roman"/>
          <w:spacing w:val="1"/>
          <w:sz w:val="24"/>
          <w:szCs w:val="24"/>
          <w:lang w:eastAsia="zh-CN"/>
        </w:rPr>
        <w:t>_________</w:t>
      </w:r>
    </w:p>
    <w:p w14:paraId="3A82435D"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54" w:name="_Toc506006141"/>
      <w:bookmarkStart w:id="1055" w:name="_Toc508200420"/>
      <w:bookmarkStart w:id="1056" w:name="_Toc508201358"/>
      <w:r w:rsidRPr="006A0AD5">
        <w:rPr>
          <w:rFonts w:ascii="Times New Roman" w:eastAsia="黑体" w:hAnsi="Times New Roman"/>
          <w:sz w:val="28"/>
          <w:szCs w:val="21"/>
          <w:lang w:eastAsia="zh-CN"/>
        </w:rPr>
        <w:t xml:space="preserve">1.6 </w:t>
      </w:r>
      <w:r w:rsidRPr="006A0AD5">
        <w:rPr>
          <w:rFonts w:ascii="Times New Roman" w:eastAsia="黑体" w:hAnsi="Times New Roman"/>
          <w:sz w:val="28"/>
          <w:szCs w:val="21"/>
          <w:lang w:eastAsia="zh-CN"/>
        </w:rPr>
        <w:t>文件的提供</w:t>
      </w:r>
      <w:bookmarkEnd w:id="1054"/>
      <w:bookmarkEnd w:id="1055"/>
      <w:bookmarkEnd w:id="1056"/>
    </w:p>
    <w:p w14:paraId="325F1B28" w14:textId="77777777" w:rsidR="009D7A16" w:rsidRPr="006A0AD5" w:rsidRDefault="009D7A16" w:rsidP="00007799">
      <w:pPr>
        <w:pStyle w:val="Normal0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1.6.1</w:t>
      </w:r>
      <w:r w:rsidRPr="006A0AD5">
        <w:rPr>
          <w:rFonts w:ascii="Times New Roman" w:eastAsia="宋体" w:hAnsi="Times New Roman"/>
          <w:spacing w:val="1"/>
          <w:sz w:val="24"/>
          <w:szCs w:val="24"/>
          <w:lang w:eastAsia="zh-CN"/>
        </w:rPr>
        <w:t>咨询服务成果文件的提供</w:t>
      </w:r>
    </w:p>
    <w:p w14:paraId="05A1953E" w14:textId="77777777" w:rsidR="009D7A16" w:rsidRPr="006A0AD5" w:rsidRDefault="009D7A16" w:rsidP="00007799">
      <w:pPr>
        <w:pStyle w:val="Normal4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咨询人向委托人提供咨询服务成果文件的期限：</w:t>
      </w:r>
      <w:r w:rsidRPr="006A0AD5">
        <w:rPr>
          <w:rFonts w:ascii="Times New Roman" w:eastAsia="宋体" w:hAnsi="Times New Roman"/>
          <w:spacing w:val="1"/>
          <w:sz w:val="24"/>
          <w:szCs w:val="24"/>
          <w:lang w:eastAsia="zh-CN"/>
        </w:rPr>
        <w:t>_________</w:t>
      </w:r>
    </w:p>
    <w:p w14:paraId="22E7187C" w14:textId="77777777" w:rsidR="009D7A16" w:rsidRPr="006A0AD5" w:rsidRDefault="009D7A16" w:rsidP="00007799">
      <w:pPr>
        <w:pStyle w:val="Normal4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咨询人向委托人</w:t>
      </w:r>
      <w:r w:rsidRPr="006A0AD5">
        <w:rPr>
          <w:rFonts w:ascii="Times New Roman" w:eastAsia="宋体" w:hAnsi="Times New Roman"/>
          <w:spacing w:val="1"/>
          <w:sz w:val="24"/>
          <w:szCs w:val="24"/>
          <w:lang w:eastAsia="zh-CN"/>
        </w:rPr>
        <w:t>提供咨询服务成果文件的份数：</w:t>
      </w:r>
      <w:r w:rsidRPr="006A0AD5">
        <w:rPr>
          <w:rFonts w:ascii="Times New Roman" w:eastAsia="宋体" w:hAnsi="Times New Roman"/>
          <w:spacing w:val="1"/>
          <w:sz w:val="24"/>
          <w:szCs w:val="24"/>
          <w:lang w:eastAsia="zh-CN"/>
        </w:rPr>
        <w:t>_________</w:t>
      </w:r>
    </w:p>
    <w:p w14:paraId="16A2FFED" w14:textId="77777777" w:rsidR="009D7A16" w:rsidRPr="006A0AD5" w:rsidRDefault="009D7A16" w:rsidP="00007799">
      <w:pPr>
        <w:pStyle w:val="Normal49"/>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合同约定咨询服务成果文件应经委托人批复的，委托人应当</w:t>
      </w:r>
      <w:r w:rsidRPr="006A0AD5">
        <w:rPr>
          <w:rFonts w:ascii="Times New Roman" w:eastAsia="宋体" w:hAnsi="Times New Roman"/>
          <w:sz w:val="24"/>
          <w:szCs w:val="24"/>
          <w:lang w:eastAsia="zh-CN"/>
        </w:rPr>
        <w:t>在</w:t>
      </w:r>
      <w:r w:rsidRPr="006A0AD5">
        <w:rPr>
          <w:rFonts w:ascii="Times New Roman" w:eastAsia="宋体" w:hAnsi="Times New Roman"/>
          <w:sz w:val="24"/>
          <w:szCs w:val="24"/>
          <w:lang w:eastAsia="zh-CN"/>
        </w:rPr>
        <w:t>_____</w:t>
      </w:r>
      <w:r w:rsidRPr="006A0AD5">
        <w:rPr>
          <w:rFonts w:ascii="Times New Roman" w:eastAsia="宋体" w:hAnsi="Times New Roman"/>
          <w:spacing w:val="1"/>
          <w:sz w:val="24"/>
          <w:szCs w:val="24"/>
          <w:lang w:eastAsia="zh-CN"/>
        </w:rPr>
        <w:t>日内批复或提出修改意见。</w:t>
      </w:r>
    </w:p>
    <w:p w14:paraId="0640E764" w14:textId="77777777" w:rsidR="009D7A16" w:rsidRPr="006A0AD5" w:rsidRDefault="009D7A16" w:rsidP="00007799">
      <w:pPr>
        <w:pStyle w:val="Normal49"/>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1.6.2</w:t>
      </w:r>
      <w:r w:rsidRPr="006A0AD5">
        <w:rPr>
          <w:rFonts w:ascii="Times New Roman" w:eastAsia="宋体" w:hAnsi="Times New Roman"/>
          <w:spacing w:val="1"/>
          <w:sz w:val="24"/>
          <w:szCs w:val="24"/>
          <w:lang w:eastAsia="zh-CN"/>
        </w:rPr>
        <w:t>委托人提供的文件</w:t>
      </w:r>
    </w:p>
    <w:p w14:paraId="02F994F7" w14:textId="77777777" w:rsidR="009D7A16" w:rsidRPr="006A0AD5" w:rsidRDefault="009D7A16" w:rsidP="00007799">
      <w:pPr>
        <w:pStyle w:val="ab"/>
        <w:spacing w:after="0" w:line="440" w:lineRule="atLeast"/>
        <w:ind w:firstLineChars="200" w:firstLine="480"/>
        <w:rPr>
          <w:sz w:val="24"/>
        </w:rPr>
      </w:pPr>
      <w:r w:rsidRPr="006A0AD5">
        <w:rPr>
          <w:sz w:val="24"/>
        </w:rPr>
        <w:t>委托人向咨询人提供咨询服务资料的内容：</w:t>
      </w:r>
      <w:r w:rsidRPr="006A0AD5">
        <w:rPr>
          <w:spacing w:val="1"/>
          <w:sz w:val="24"/>
        </w:rPr>
        <w:t>_________</w:t>
      </w:r>
    </w:p>
    <w:p w14:paraId="3BD46C99" w14:textId="77777777" w:rsidR="009D7A16" w:rsidRPr="006A0AD5" w:rsidRDefault="009D7A16" w:rsidP="00007799">
      <w:pPr>
        <w:pStyle w:val="ab"/>
        <w:spacing w:after="0" w:line="440" w:lineRule="atLeast"/>
        <w:ind w:firstLineChars="200" w:firstLine="480"/>
        <w:rPr>
          <w:sz w:val="24"/>
        </w:rPr>
      </w:pPr>
      <w:r w:rsidRPr="006A0AD5">
        <w:rPr>
          <w:sz w:val="24"/>
        </w:rPr>
        <w:t>委托人向咨询人提供咨询服务资料的份数：</w:t>
      </w:r>
      <w:r w:rsidRPr="006A0AD5">
        <w:rPr>
          <w:spacing w:val="1"/>
          <w:sz w:val="24"/>
        </w:rPr>
        <w:t>_________</w:t>
      </w:r>
    </w:p>
    <w:p w14:paraId="5F56EB25" w14:textId="77777777" w:rsidR="009D7A16" w:rsidRPr="006A0AD5" w:rsidRDefault="009D7A16" w:rsidP="00007799">
      <w:pPr>
        <w:pStyle w:val="Normal00"/>
        <w:spacing w:before="0" w:after="0" w:line="440" w:lineRule="atLeast"/>
        <w:ind w:firstLineChars="200" w:firstLine="480"/>
        <w:rPr>
          <w:rFonts w:ascii="Times New Roman" w:hAnsi="Times New Roman"/>
          <w:sz w:val="24"/>
          <w:szCs w:val="24"/>
          <w:lang w:eastAsia="zh-CN"/>
        </w:rPr>
      </w:pPr>
      <w:r w:rsidRPr="006A0AD5">
        <w:rPr>
          <w:rFonts w:ascii="微软雅黑" w:eastAsia="微软雅黑" w:hAnsi="微软雅黑" w:cs="微软雅黑" w:hint="eastAsia"/>
          <w:sz w:val="24"/>
          <w:szCs w:val="24"/>
          <w:lang w:eastAsia="zh-CN"/>
        </w:rPr>
        <w:t>委托人向</w:t>
      </w:r>
      <w:r w:rsidRPr="006A0AD5">
        <w:rPr>
          <w:rFonts w:ascii="Times New Roman" w:eastAsia="宋体" w:hAnsi="Times New Roman"/>
          <w:sz w:val="24"/>
          <w:szCs w:val="24"/>
          <w:lang w:eastAsia="zh-CN"/>
        </w:rPr>
        <w:t>咨询人</w:t>
      </w:r>
      <w:r w:rsidRPr="006A0AD5">
        <w:rPr>
          <w:rFonts w:ascii="微软雅黑" w:eastAsia="微软雅黑" w:hAnsi="微软雅黑" w:cs="微软雅黑" w:hint="eastAsia"/>
          <w:sz w:val="24"/>
          <w:szCs w:val="24"/>
          <w:lang w:eastAsia="zh-CN"/>
        </w:rPr>
        <w:t>提供</w:t>
      </w:r>
      <w:r w:rsidRPr="006A0AD5">
        <w:rPr>
          <w:rFonts w:ascii="Times New Roman" w:eastAsia="宋体" w:hAnsi="Times New Roman"/>
          <w:sz w:val="24"/>
          <w:szCs w:val="24"/>
          <w:lang w:eastAsia="zh-CN"/>
        </w:rPr>
        <w:t>咨询服务</w:t>
      </w:r>
      <w:r w:rsidRPr="006A0AD5">
        <w:rPr>
          <w:rFonts w:ascii="微软雅黑" w:eastAsia="微软雅黑" w:hAnsi="微软雅黑" w:cs="微软雅黑" w:hint="eastAsia"/>
          <w:sz w:val="24"/>
          <w:szCs w:val="24"/>
          <w:lang w:eastAsia="zh-CN"/>
        </w:rPr>
        <w:t>资料的期限：</w:t>
      </w:r>
      <w:r w:rsidRPr="006A0AD5">
        <w:rPr>
          <w:rFonts w:ascii="Times New Roman" w:eastAsia="宋体" w:hAnsi="Times New Roman"/>
          <w:spacing w:val="1"/>
          <w:sz w:val="24"/>
          <w:szCs w:val="24"/>
          <w:lang w:eastAsia="zh-CN"/>
        </w:rPr>
        <w:t>_________</w:t>
      </w:r>
    </w:p>
    <w:p w14:paraId="2487D8D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57" w:name="_Toc506008008"/>
      <w:bookmarkStart w:id="1058" w:name="_Toc508200421"/>
      <w:bookmarkStart w:id="1059" w:name="_Toc508201359"/>
      <w:bookmarkStart w:id="1060" w:name="_Toc506006142"/>
      <w:r w:rsidRPr="006A0AD5">
        <w:rPr>
          <w:rFonts w:ascii="Times New Roman" w:eastAsia="黑体" w:hAnsi="Times New Roman"/>
          <w:sz w:val="28"/>
          <w:szCs w:val="21"/>
          <w:lang w:eastAsia="zh-CN"/>
        </w:rPr>
        <w:t xml:space="preserve">1.7 </w:t>
      </w:r>
      <w:r w:rsidRPr="006A0AD5">
        <w:rPr>
          <w:rFonts w:ascii="Times New Roman" w:eastAsia="黑体" w:hAnsi="Times New Roman"/>
          <w:sz w:val="28"/>
          <w:szCs w:val="21"/>
          <w:lang w:eastAsia="zh-CN"/>
        </w:rPr>
        <w:t>联络</w:t>
      </w:r>
      <w:bookmarkEnd w:id="1057"/>
      <w:bookmarkEnd w:id="1058"/>
      <w:bookmarkEnd w:id="1059"/>
    </w:p>
    <w:p w14:paraId="0A956C65" w14:textId="77777777" w:rsidR="009D7A16" w:rsidRPr="006A0AD5" w:rsidRDefault="009D7A16" w:rsidP="00007799">
      <w:pPr>
        <w:pStyle w:val="Normal49"/>
        <w:spacing w:before="0" w:after="0" w:line="440" w:lineRule="atLeast"/>
        <w:ind w:firstLineChars="200" w:firstLine="482"/>
        <w:rPr>
          <w:rFonts w:ascii="Times New Roman" w:eastAsia="宋体" w:hAnsi="Times New Roman"/>
          <w:sz w:val="24"/>
          <w:szCs w:val="24"/>
          <w:lang w:eastAsia="zh-CN"/>
        </w:rPr>
      </w:pPr>
      <w:r w:rsidRPr="006A0AD5">
        <w:rPr>
          <w:rFonts w:ascii="Times New Roman" w:hAnsi="Times New Roman"/>
          <w:b/>
          <w:sz w:val="24"/>
          <w:szCs w:val="24"/>
          <w:lang w:eastAsia="zh-CN"/>
        </w:rPr>
        <w:lastRenderedPageBreak/>
        <w:t>1.7.2</w:t>
      </w:r>
      <w:r w:rsidRPr="006A0AD5">
        <w:rPr>
          <w:rFonts w:ascii="Times New Roman" w:eastAsia="宋体" w:hAnsi="Times New Roman"/>
          <w:sz w:val="24"/>
          <w:szCs w:val="24"/>
          <w:lang w:eastAsia="zh-CN"/>
        </w:rPr>
        <w:t>委托人和咨询人应将与合同有关的</w:t>
      </w:r>
      <w:r w:rsidRPr="006A0AD5">
        <w:rPr>
          <w:rFonts w:ascii="Times New Roman" w:eastAsia="宋体" w:hAnsi="Times New Roman"/>
          <w:spacing w:val="-2"/>
          <w:sz w:val="24"/>
          <w:szCs w:val="24"/>
          <w:lang w:eastAsia="zh-CN"/>
        </w:rPr>
        <w:t>通知、批准、证明、证书、指示、要求、请求、同意、意见、确定和决定等来往</w:t>
      </w:r>
      <w:r w:rsidRPr="006A0AD5">
        <w:rPr>
          <w:rFonts w:ascii="Times New Roman" w:eastAsia="宋体" w:hAnsi="Times New Roman"/>
          <w:sz w:val="24"/>
          <w:szCs w:val="24"/>
          <w:lang w:eastAsia="zh-CN"/>
        </w:rPr>
        <w:t>函件，送达指定的地点和指定的接收人，并办理签收手续。</w:t>
      </w:r>
    </w:p>
    <w:p w14:paraId="216C2773" w14:textId="77777777" w:rsidR="009D7A16" w:rsidRPr="006A0AD5" w:rsidRDefault="009D7A16" w:rsidP="00007799">
      <w:pPr>
        <w:pStyle w:val="Normal49"/>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指定的地点和接收人如下：</w:t>
      </w:r>
      <w:r w:rsidRPr="006A0AD5">
        <w:rPr>
          <w:rFonts w:ascii="Times New Roman" w:eastAsia="宋体" w:hAnsi="Times New Roman"/>
          <w:spacing w:val="1"/>
          <w:sz w:val="24"/>
          <w:szCs w:val="24"/>
          <w:lang w:eastAsia="zh-CN"/>
        </w:rPr>
        <w:t>_________</w:t>
      </w:r>
    </w:p>
    <w:p w14:paraId="4D322890" w14:textId="77777777" w:rsidR="009D7A16" w:rsidRPr="006A0AD5" w:rsidRDefault="009D7A16" w:rsidP="00007799">
      <w:pPr>
        <w:pStyle w:val="ab"/>
        <w:spacing w:after="0" w:line="440" w:lineRule="atLeast"/>
        <w:ind w:firstLineChars="200" w:firstLine="480"/>
        <w:rPr>
          <w:sz w:val="24"/>
        </w:rPr>
      </w:pPr>
      <w:r w:rsidRPr="006A0AD5">
        <w:rPr>
          <w:sz w:val="24"/>
        </w:rPr>
        <w:t>委托人接收来往函件的指定地点：</w:t>
      </w:r>
      <w:r w:rsidRPr="006A0AD5">
        <w:rPr>
          <w:spacing w:val="1"/>
          <w:sz w:val="24"/>
        </w:rPr>
        <w:t>_________</w:t>
      </w:r>
    </w:p>
    <w:p w14:paraId="184B0896" w14:textId="77777777" w:rsidR="009D7A16" w:rsidRPr="006A0AD5" w:rsidRDefault="009D7A16" w:rsidP="00007799">
      <w:pPr>
        <w:pStyle w:val="ab"/>
        <w:spacing w:after="0" w:line="440" w:lineRule="atLeast"/>
        <w:ind w:firstLineChars="200" w:firstLine="480"/>
        <w:rPr>
          <w:sz w:val="24"/>
        </w:rPr>
      </w:pPr>
      <w:r w:rsidRPr="006A0AD5">
        <w:rPr>
          <w:sz w:val="24"/>
        </w:rPr>
        <w:t>委托人接收来往函件的指定接收人：</w:t>
      </w:r>
      <w:r w:rsidRPr="006A0AD5">
        <w:rPr>
          <w:spacing w:val="1"/>
          <w:sz w:val="24"/>
        </w:rPr>
        <w:t>_________</w:t>
      </w:r>
    </w:p>
    <w:p w14:paraId="11952807" w14:textId="77777777" w:rsidR="009D7A16" w:rsidRPr="006A0AD5" w:rsidRDefault="009D7A16" w:rsidP="00007799">
      <w:pPr>
        <w:pStyle w:val="ab"/>
        <w:spacing w:after="0" w:line="440" w:lineRule="atLeast"/>
        <w:ind w:firstLineChars="200" w:firstLine="480"/>
        <w:rPr>
          <w:sz w:val="24"/>
        </w:rPr>
      </w:pPr>
      <w:r w:rsidRPr="006A0AD5">
        <w:rPr>
          <w:sz w:val="24"/>
        </w:rPr>
        <w:t>委托人指定的联系方式：</w:t>
      </w:r>
      <w:r w:rsidRPr="006A0AD5">
        <w:rPr>
          <w:spacing w:val="1"/>
          <w:sz w:val="24"/>
        </w:rPr>
        <w:t>_________</w:t>
      </w:r>
    </w:p>
    <w:p w14:paraId="222D5D9A" w14:textId="77777777" w:rsidR="009D7A16" w:rsidRPr="006A0AD5" w:rsidRDefault="009D7A16" w:rsidP="00007799">
      <w:pPr>
        <w:pStyle w:val="ab"/>
        <w:spacing w:after="0" w:line="440" w:lineRule="atLeast"/>
        <w:ind w:firstLineChars="200" w:firstLine="480"/>
        <w:rPr>
          <w:sz w:val="24"/>
        </w:rPr>
      </w:pPr>
      <w:r w:rsidRPr="006A0AD5">
        <w:rPr>
          <w:sz w:val="24"/>
        </w:rPr>
        <w:t>咨询人接收来往函件的指定地点：</w:t>
      </w:r>
      <w:r w:rsidRPr="006A0AD5">
        <w:rPr>
          <w:spacing w:val="1"/>
          <w:sz w:val="24"/>
        </w:rPr>
        <w:t>_________</w:t>
      </w:r>
    </w:p>
    <w:p w14:paraId="416C943E" w14:textId="77777777" w:rsidR="009D7A16" w:rsidRPr="006A0AD5" w:rsidRDefault="009D7A16" w:rsidP="00007799">
      <w:pPr>
        <w:pStyle w:val="ab"/>
        <w:spacing w:after="0" w:line="440" w:lineRule="atLeast"/>
        <w:ind w:firstLineChars="200" w:firstLine="480"/>
        <w:rPr>
          <w:sz w:val="24"/>
        </w:rPr>
      </w:pPr>
      <w:r w:rsidRPr="006A0AD5">
        <w:rPr>
          <w:sz w:val="24"/>
        </w:rPr>
        <w:t>咨询人接收来往函件的指定接收人：</w:t>
      </w:r>
      <w:r w:rsidRPr="006A0AD5">
        <w:rPr>
          <w:spacing w:val="1"/>
          <w:sz w:val="24"/>
        </w:rPr>
        <w:t>_________</w:t>
      </w:r>
    </w:p>
    <w:p w14:paraId="7D7FEA4F" w14:textId="77777777" w:rsidR="009D7A16" w:rsidRPr="006A0AD5" w:rsidRDefault="009D7A16" w:rsidP="00007799">
      <w:pPr>
        <w:pStyle w:val="ab"/>
        <w:spacing w:after="0" w:line="440" w:lineRule="atLeast"/>
        <w:ind w:firstLineChars="200" w:firstLine="480"/>
        <w:rPr>
          <w:sz w:val="24"/>
        </w:rPr>
      </w:pPr>
      <w:r w:rsidRPr="006A0AD5">
        <w:rPr>
          <w:sz w:val="24"/>
        </w:rPr>
        <w:t>咨询人指定的联系方式：</w:t>
      </w:r>
      <w:r w:rsidRPr="006A0AD5">
        <w:rPr>
          <w:spacing w:val="1"/>
          <w:sz w:val="24"/>
        </w:rPr>
        <w:t>_________</w:t>
      </w:r>
    </w:p>
    <w:p w14:paraId="2F4CC619"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61" w:name="_Toc506008009"/>
      <w:bookmarkStart w:id="1062" w:name="_Toc508200422"/>
      <w:bookmarkStart w:id="1063" w:name="_Toc508201360"/>
      <w:r w:rsidRPr="006A0AD5">
        <w:rPr>
          <w:rFonts w:ascii="Times New Roman" w:eastAsia="黑体" w:hAnsi="Times New Roman"/>
          <w:sz w:val="28"/>
          <w:szCs w:val="21"/>
          <w:lang w:eastAsia="zh-CN"/>
        </w:rPr>
        <w:t xml:space="preserve">1.8 </w:t>
      </w:r>
      <w:r w:rsidRPr="006A0AD5">
        <w:rPr>
          <w:rFonts w:ascii="Times New Roman" w:eastAsia="黑体" w:hAnsi="Times New Roman"/>
          <w:sz w:val="28"/>
          <w:szCs w:val="21"/>
          <w:lang w:eastAsia="zh-CN"/>
        </w:rPr>
        <w:t>转让</w:t>
      </w:r>
      <w:bookmarkEnd w:id="1061"/>
      <w:bookmarkEnd w:id="1062"/>
      <w:bookmarkEnd w:id="1063"/>
    </w:p>
    <w:p w14:paraId="2F58680D" w14:textId="77777777" w:rsidR="009D7A16" w:rsidRPr="006A0AD5" w:rsidRDefault="009D7A16" w:rsidP="00007799">
      <w:pPr>
        <w:pStyle w:val="Normal0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关于转让合同权利义务的约定</w:t>
      </w:r>
      <w:r w:rsidRPr="006A0AD5">
        <w:rPr>
          <w:rFonts w:ascii="Times New Roman" w:eastAsia="宋体" w:hAnsi="Times New Roman"/>
          <w:spacing w:val="1"/>
          <w:sz w:val="24"/>
          <w:szCs w:val="24"/>
          <w:lang w:eastAsia="zh-CN"/>
        </w:rPr>
        <w:t>：</w:t>
      </w:r>
      <w:r w:rsidRPr="006A0AD5">
        <w:rPr>
          <w:rFonts w:ascii="Times New Roman" w:eastAsia="宋体" w:hAnsi="Times New Roman"/>
          <w:spacing w:val="1"/>
          <w:sz w:val="24"/>
          <w:szCs w:val="24"/>
          <w:lang w:eastAsia="zh-CN"/>
        </w:rPr>
        <w:t>_________</w:t>
      </w:r>
    </w:p>
    <w:p w14:paraId="6D9C92B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64" w:name="_Toc506006143"/>
      <w:bookmarkStart w:id="1065" w:name="_Toc508200423"/>
      <w:bookmarkStart w:id="1066" w:name="_Toc508201361"/>
      <w:bookmarkEnd w:id="1060"/>
      <w:r w:rsidRPr="006A0AD5">
        <w:rPr>
          <w:rFonts w:ascii="Times New Roman" w:eastAsia="黑体" w:hAnsi="Times New Roman"/>
          <w:sz w:val="28"/>
          <w:szCs w:val="21"/>
          <w:lang w:eastAsia="zh-CN"/>
        </w:rPr>
        <w:t xml:space="preserve">1.10 </w:t>
      </w:r>
      <w:r w:rsidRPr="006A0AD5">
        <w:rPr>
          <w:rFonts w:ascii="Times New Roman" w:eastAsia="黑体" w:hAnsi="Times New Roman"/>
          <w:sz w:val="28"/>
          <w:szCs w:val="21"/>
          <w:lang w:eastAsia="zh-CN"/>
        </w:rPr>
        <w:t>知识产权</w:t>
      </w:r>
      <w:bookmarkEnd w:id="1064"/>
      <w:bookmarkEnd w:id="1065"/>
      <w:bookmarkEnd w:id="1066"/>
    </w:p>
    <w:p w14:paraId="2AB44D38" w14:textId="77777777" w:rsidR="009D7A16" w:rsidRPr="006A0AD5" w:rsidRDefault="009D7A16" w:rsidP="00007799">
      <w:pPr>
        <w:pStyle w:val="Normal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1.10.1</w:t>
      </w:r>
      <w:r w:rsidRPr="006A0AD5">
        <w:rPr>
          <w:rFonts w:ascii="Times New Roman" w:eastAsia="宋体" w:hAnsi="Times New Roman"/>
          <w:spacing w:val="1"/>
          <w:sz w:val="24"/>
          <w:szCs w:val="24"/>
          <w:lang w:eastAsia="zh-CN"/>
        </w:rPr>
        <w:t>咨询人完成的咨询服务工作成果的著作权</w:t>
      </w:r>
      <w:r w:rsidRPr="006A0AD5">
        <w:rPr>
          <w:rFonts w:ascii="Times New Roman" w:eastAsia="宋体" w:hAnsi="Times New Roman"/>
          <w:sz w:val="24"/>
          <w:szCs w:val="24"/>
          <w:lang w:eastAsia="zh-CN"/>
        </w:rPr>
        <w:t>和其他知识产权归属：</w:t>
      </w:r>
      <w:r w:rsidRPr="006A0AD5">
        <w:rPr>
          <w:rFonts w:ascii="Times New Roman" w:eastAsia="宋体" w:hAnsi="Times New Roman"/>
          <w:spacing w:val="1"/>
          <w:sz w:val="24"/>
          <w:szCs w:val="24"/>
          <w:lang w:eastAsia="zh-CN"/>
        </w:rPr>
        <w:t>_________</w:t>
      </w:r>
    </w:p>
    <w:p w14:paraId="62032AB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67" w:name="_Toc506006144"/>
      <w:bookmarkStart w:id="1068" w:name="_Toc508200424"/>
      <w:bookmarkStart w:id="1069" w:name="_Toc508201362"/>
      <w:r w:rsidRPr="006A0AD5">
        <w:rPr>
          <w:rFonts w:ascii="Times New Roman" w:eastAsia="黑体" w:hAnsi="Times New Roman"/>
          <w:sz w:val="28"/>
          <w:szCs w:val="21"/>
          <w:lang w:eastAsia="zh-CN"/>
        </w:rPr>
        <w:t xml:space="preserve">1.12 </w:t>
      </w:r>
      <w:r w:rsidRPr="006A0AD5">
        <w:rPr>
          <w:rFonts w:ascii="Times New Roman" w:eastAsia="黑体" w:hAnsi="Times New Roman"/>
          <w:sz w:val="28"/>
          <w:szCs w:val="21"/>
          <w:lang w:eastAsia="zh-CN"/>
        </w:rPr>
        <w:t>委托人要求</w:t>
      </w:r>
      <w:bookmarkEnd w:id="1067"/>
      <w:bookmarkEnd w:id="1068"/>
      <w:bookmarkEnd w:id="1069"/>
    </w:p>
    <w:p w14:paraId="2E8BAD37" w14:textId="77777777" w:rsidR="009D7A16" w:rsidRPr="006A0AD5" w:rsidRDefault="009D7A16" w:rsidP="00007799">
      <w:pPr>
        <w:pStyle w:val="Normal1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1.12.1</w:t>
      </w:r>
      <w:r w:rsidRPr="006A0AD5">
        <w:rPr>
          <w:rFonts w:ascii="Times New Roman" w:eastAsia="宋体" w:hAnsi="Times New Roman"/>
          <w:spacing w:val="1"/>
          <w:sz w:val="24"/>
          <w:szCs w:val="24"/>
          <w:lang w:eastAsia="zh-CN"/>
        </w:rPr>
        <w:t>委托人要求需要修改或存在错误导致咨询人费用增加和</w:t>
      </w:r>
      <w:r w:rsidRPr="006A0AD5">
        <w:rPr>
          <w:rFonts w:ascii="Times New Roman" w:eastAsia="宋体" w:hAnsi="Times New Roman"/>
          <w:spacing w:val="1"/>
          <w:sz w:val="24"/>
          <w:szCs w:val="24"/>
          <w:lang w:eastAsia="zh-CN"/>
        </w:rPr>
        <w:t>(</w:t>
      </w:r>
      <w:r w:rsidRPr="006A0AD5">
        <w:rPr>
          <w:rFonts w:ascii="Times New Roman" w:eastAsia="宋体" w:hAnsi="Times New Roman"/>
          <w:spacing w:val="1"/>
          <w:sz w:val="24"/>
          <w:szCs w:val="24"/>
          <w:lang w:eastAsia="zh-CN"/>
        </w:rPr>
        <w:t>或</w:t>
      </w:r>
      <w:r w:rsidRPr="006A0AD5">
        <w:rPr>
          <w:rFonts w:ascii="Times New Roman" w:eastAsia="宋体" w:hAnsi="Times New Roman"/>
          <w:spacing w:val="1"/>
          <w:sz w:val="24"/>
          <w:szCs w:val="24"/>
          <w:lang w:eastAsia="zh-CN"/>
        </w:rPr>
        <w:t>)</w:t>
      </w:r>
      <w:r w:rsidRPr="006A0AD5">
        <w:rPr>
          <w:rFonts w:ascii="Times New Roman" w:eastAsia="宋体" w:hAnsi="Times New Roman"/>
          <w:spacing w:val="1"/>
          <w:sz w:val="24"/>
          <w:szCs w:val="24"/>
          <w:lang w:eastAsia="zh-CN"/>
        </w:rPr>
        <w:t>咨询服务期限延误的，由</w:t>
      </w:r>
      <w:r w:rsidRPr="006A0AD5">
        <w:rPr>
          <w:rFonts w:ascii="Times New Roman" w:eastAsia="宋体" w:hAnsi="Times New Roman"/>
          <w:sz w:val="24"/>
          <w:szCs w:val="24"/>
          <w:lang w:eastAsia="zh-CN"/>
        </w:rPr>
        <w:t>_____</w:t>
      </w:r>
      <w:r w:rsidRPr="006A0AD5">
        <w:rPr>
          <w:rFonts w:ascii="Times New Roman" w:eastAsia="宋体" w:hAnsi="Times New Roman"/>
          <w:spacing w:val="1"/>
          <w:sz w:val="24"/>
          <w:szCs w:val="24"/>
          <w:lang w:eastAsia="zh-CN"/>
        </w:rPr>
        <w:t>承担由此导致的费用增加和（或）周期延误。</w:t>
      </w:r>
    </w:p>
    <w:p w14:paraId="3F80E9ED" w14:textId="77777777" w:rsidR="009D7A16" w:rsidRPr="006A0AD5" w:rsidRDefault="009D7A16" w:rsidP="00007799">
      <w:pPr>
        <w:pStyle w:val="Normal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1.12.3</w:t>
      </w:r>
      <w:r w:rsidRPr="006A0AD5">
        <w:rPr>
          <w:rFonts w:ascii="Times New Roman" w:eastAsia="宋体" w:hAnsi="Times New Roman"/>
          <w:spacing w:val="1"/>
          <w:sz w:val="24"/>
          <w:szCs w:val="24"/>
          <w:lang w:eastAsia="zh-CN"/>
        </w:rPr>
        <w:t>委托人要求采用国外规范和标准进行咨询服务时，应由委托人负责提供该规范和标准的</w:t>
      </w:r>
      <w:r w:rsidRPr="006A0AD5">
        <w:rPr>
          <w:rFonts w:ascii="Times New Roman" w:eastAsia="宋体" w:hAnsi="Times New Roman"/>
          <w:sz w:val="24"/>
          <w:szCs w:val="24"/>
          <w:lang w:eastAsia="zh-CN"/>
        </w:rPr>
        <w:t>外国文本和中文译本，提供的时间、份数和其他要求：</w:t>
      </w:r>
      <w:r w:rsidRPr="006A0AD5">
        <w:rPr>
          <w:rFonts w:ascii="Times New Roman" w:eastAsia="宋体" w:hAnsi="Times New Roman"/>
          <w:spacing w:val="1"/>
          <w:sz w:val="24"/>
          <w:szCs w:val="24"/>
          <w:lang w:eastAsia="zh-CN"/>
        </w:rPr>
        <w:t>_________</w:t>
      </w:r>
    </w:p>
    <w:p w14:paraId="4F9B05DC"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070" w:name="_Toc506006145"/>
      <w:bookmarkStart w:id="1071" w:name="_Toc508200425"/>
      <w:bookmarkStart w:id="1072" w:name="_Toc508201363"/>
      <w:bookmarkStart w:id="1073" w:name="_Toc513817618"/>
      <w:r w:rsidRPr="006A0AD5">
        <w:rPr>
          <w:rFonts w:ascii="Times New Roman" w:eastAsia="黑体" w:hAnsi="Times New Roman"/>
          <w:b/>
          <w:spacing w:val="1"/>
          <w:sz w:val="32"/>
          <w:szCs w:val="32"/>
          <w:lang w:eastAsia="zh-CN"/>
        </w:rPr>
        <w:t xml:space="preserve">3. </w:t>
      </w:r>
      <w:r w:rsidRPr="006A0AD5">
        <w:rPr>
          <w:rFonts w:ascii="Times New Roman" w:eastAsia="黑体" w:hAnsi="Times New Roman"/>
          <w:b/>
          <w:spacing w:val="1"/>
          <w:sz w:val="32"/>
          <w:szCs w:val="32"/>
          <w:lang w:eastAsia="zh-CN"/>
        </w:rPr>
        <w:t>委托人管理</w:t>
      </w:r>
      <w:bookmarkEnd w:id="1070"/>
      <w:bookmarkEnd w:id="1071"/>
      <w:bookmarkEnd w:id="1072"/>
      <w:bookmarkEnd w:id="1073"/>
    </w:p>
    <w:p w14:paraId="093C9DD2"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74" w:name="_Toc506006146"/>
      <w:bookmarkStart w:id="1075" w:name="_Toc508200426"/>
      <w:bookmarkStart w:id="1076" w:name="_Toc508201364"/>
      <w:r w:rsidRPr="006A0AD5">
        <w:rPr>
          <w:rFonts w:ascii="Times New Roman" w:eastAsia="黑体" w:hAnsi="Times New Roman"/>
          <w:sz w:val="28"/>
          <w:szCs w:val="21"/>
          <w:lang w:eastAsia="zh-CN"/>
        </w:rPr>
        <w:t xml:space="preserve">3.1 </w:t>
      </w:r>
      <w:r w:rsidRPr="006A0AD5">
        <w:rPr>
          <w:rFonts w:ascii="Times New Roman" w:eastAsia="黑体" w:hAnsi="Times New Roman"/>
          <w:sz w:val="28"/>
          <w:szCs w:val="21"/>
          <w:lang w:eastAsia="zh-CN"/>
        </w:rPr>
        <w:t>委托人代表</w:t>
      </w:r>
      <w:bookmarkEnd w:id="1074"/>
      <w:bookmarkEnd w:id="1075"/>
      <w:bookmarkEnd w:id="1076"/>
    </w:p>
    <w:p w14:paraId="757F2D0B" w14:textId="77777777" w:rsidR="009D7A16" w:rsidRPr="006A0AD5" w:rsidRDefault="009D7A16" w:rsidP="00007799">
      <w:pPr>
        <w:pStyle w:val="Normal2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3.1.1</w:t>
      </w:r>
      <w:r w:rsidRPr="006A0AD5">
        <w:rPr>
          <w:rFonts w:ascii="Times New Roman" w:eastAsia="宋体" w:hAnsi="Times New Roman"/>
          <w:sz w:val="24"/>
          <w:szCs w:val="24"/>
          <w:lang w:eastAsia="zh-CN"/>
        </w:rPr>
        <w:t>委托人书面通知咨询人委托人代表的期限：</w:t>
      </w:r>
      <w:r w:rsidRPr="006A0AD5">
        <w:rPr>
          <w:rFonts w:ascii="Times New Roman" w:eastAsia="宋体" w:hAnsi="Times New Roman"/>
          <w:spacing w:val="1"/>
          <w:sz w:val="24"/>
          <w:szCs w:val="24"/>
          <w:lang w:eastAsia="zh-CN"/>
        </w:rPr>
        <w:t>_________</w:t>
      </w:r>
    </w:p>
    <w:p w14:paraId="2AF00232"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77" w:name="_Toc506006148"/>
      <w:bookmarkStart w:id="1078" w:name="_Toc508200428"/>
      <w:bookmarkStart w:id="1079" w:name="_Toc508201366"/>
      <w:r w:rsidRPr="006A0AD5">
        <w:rPr>
          <w:rFonts w:ascii="Times New Roman" w:eastAsia="黑体" w:hAnsi="Times New Roman"/>
          <w:sz w:val="28"/>
          <w:szCs w:val="21"/>
          <w:lang w:eastAsia="zh-CN"/>
        </w:rPr>
        <w:t>3.</w:t>
      </w:r>
      <w:r w:rsidR="00F96114" w:rsidRPr="006A0AD5">
        <w:rPr>
          <w:rFonts w:ascii="Times New Roman" w:eastAsia="黑体" w:hAnsi="Times New Roman"/>
          <w:sz w:val="28"/>
          <w:szCs w:val="21"/>
          <w:lang w:eastAsia="zh-CN"/>
        </w:rPr>
        <w:t xml:space="preserve">2 </w:t>
      </w:r>
      <w:r w:rsidRPr="006A0AD5">
        <w:rPr>
          <w:rFonts w:ascii="Times New Roman" w:eastAsia="黑体" w:hAnsi="Times New Roman"/>
          <w:sz w:val="28"/>
          <w:szCs w:val="21"/>
          <w:lang w:eastAsia="zh-CN"/>
        </w:rPr>
        <w:t>委托人的指示</w:t>
      </w:r>
      <w:bookmarkEnd w:id="1077"/>
      <w:bookmarkEnd w:id="1078"/>
      <w:bookmarkEnd w:id="1079"/>
    </w:p>
    <w:p w14:paraId="5491141A" w14:textId="77777777" w:rsidR="009D7A16" w:rsidRPr="006A0AD5" w:rsidRDefault="009D7A16" w:rsidP="00007799">
      <w:pPr>
        <w:pStyle w:val="Normal30"/>
        <w:spacing w:before="60" w:after="6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lastRenderedPageBreak/>
        <w:t>3.2.4</w:t>
      </w:r>
      <w:r w:rsidRPr="006A0AD5">
        <w:rPr>
          <w:rFonts w:ascii="Times New Roman" w:eastAsia="宋体" w:hAnsi="Times New Roman"/>
          <w:bCs/>
          <w:sz w:val="24"/>
          <w:szCs w:val="24"/>
          <w:lang w:eastAsia="zh-CN"/>
        </w:rPr>
        <w:t>咨询人</w:t>
      </w:r>
      <w:r w:rsidRPr="006A0AD5">
        <w:rPr>
          <w:rFonts w:ascii="Times New Roman" w:eastAsia="宋体" w:hAnsi="Times New Roman"/>
          <w:sz w:val="24"/>
          <w:szCs w:val="24"/>
          <w:lang w:eastAsia="zh-CN"/>
        </w:rPr>
        <w:t>除从委托人代表或按第</w:t>
      </w:r>
      <w:r w:rsidRPr="006A0AD5">
        <w:rPr>
          <w:rFonts w:ascii="Times New Roman" w:hAnsi="Times New Roman"/>
          <w:sz w:val="24"/>
          <w:szCs w:val="24"/>
          <w:lang w:eastAsia="zh-CN"/>
        </w:rPr>
        <w:t>3.1.4</w:t>
      </w:r>
      <w:r w:rsidRPr="006A0AD5">
        <w:rPr>
          <w:rFonts w:ascii="Times New Roman" w:eastAsia="宋体" w:hAnsi="Times New Roman"/>
          <w:sz w:val="24"/>
          <w:szCs w:val="24"/>
          <w:lang w:eastAsia="zh-CN"/>
        </w:rPr>
        <w:t>项约定的被授权人员处取得指示外，还可从</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处取得指示。</w:t>
      </w:r>
    </w:p>
    <w:p w14:paraId="5CBCFE6A"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80" w:name="_Toc506006149"/>
      <w:bookmarkStart w:id="1081" w:name="_Toc508200429"/>
      <w:bookmarkStart w:id="1082" w:name="_Toc508201367"/>
      <w:r w:rsidRPr="006A0AD5">
        <w:rPr>
          <w:rFonts w:ascii="Times New Roman" w:eastAsia="黑体" w:hAnsi="Times New Roman"/>
          <w:sz w:val="28"/>
          <w:szCs w:val="21"/>
          <w:lang w:eastAsia="zh-CN"/>
        </w:rPr>
        <w:t>3.</w:t>
      </w:r>
      <w:r w:rsidR="00F96114" w:rsidRPr="006A0AD5">
        <w:rPr>
          <w:rFonts w:ascii="Times New Roman" w:eastAsia="黑体" w:hAnsi="Times New Roman"/>
          <w:sz w:val="28"/>
          <w:szCs w:val="21"/>
          <w:lang w:eastAsia="zh-CN"/>
        </w:rPr>
        <w:t xml:space="preserve">3 </w:t>
      </w:r>
      <w:r w:rsidRPr="006A0AD5">
        <w:rPr>
          <w:rFonts w:ascii="Times New Roman" w:eastAsia="黑体" w:hAnsi="Times New Roman"/>
          <w:sz w:val="28"/>
          <w:szCs w:val="21"/>
          <w:lang w:eastAsia="zh-CN"/>
        </w:rPr>
        <w:t>决定或答复</w:t>
      </w:r>
      <w:bookmarkEnd w:id="1080"/>
      <w:bookmarkEnd w:id="1081"/>
      <w:bookmarkEnd w:id="1082"/>
    </w:p>
    <w:p w14:paraId="59790199"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3.3.2</w:t>
      </w:r>
      <w:r w:rsidRPr="006A0AD5">
        <w:rPr>
          <w:rFonts w:ascii="Times New Roman" w:eastAsia="宋体" w:hAnsi="Times New Roman"/>
          <w:sz w:val="24"/>
          <w:szCs w:val="24"/>
          <w:lang w:eastAsia="zh-CN"/>
        </w:rPr>
        <w:t>委托人对咨询人书面提出的事项</w:t>
      </w:r>
      <w:proofErr w:type="gramStart"/>
      <w:r w:rsidRPr="006A0AD5">
        <w:rPr>
          <w:rFonts w:ascii="Times New Roman" w:eastAsia="宋体" w:hAnsi="Times New Roman"/>
          <w:sz w:val="24"/>
          <w:szCs w:val="24"/>
          <w:lang w:eastAsia="zh-CN"/>
        </w:rPr>
        <w:t>作出</w:t>
      </w:r>
      <w:proofErr w:type="gramEnd"/>
      <w:r w:rsidRPr="006A0AD5">
        <w:rPr>
          <w:rFonts w:ascii="Times New Roman" w:eastAsia="宋体" w:hAnsi="Times New Roman"/>
          <w:sz w:val="24"/>
          <w:szCs w:val="24"/>
          <w:lang w:eastAsia="zh-CN"/>
        </w:rPr>
        <w:t>书面答复的时间：</w:t>
      </w:r>
      <w:r w:rsidRPr="006A0AD5">
        <w:rPr>
          <w:rFonts w:ascii="Times New Roman" w:eastAsia="宋体" w:hAnsi="Times New Roman"/>
          <w:spacing w:val="1"/>
          <w:sz w:val="24"/>
          <w:szCs w:val="24"/>
          <w:lang w:eastAsia="zh-CN"/>
        </w:rPr>
        <w:t>_________</w:t>
      </w:r>
    </w:p>
    <w:p w14:paraId="123F234D"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083" w:name="_Toc506008019"/>
      <w:bookmarkStart w:id="1084" w:name="_Toc508200430"/>
      <w:bookmarkStart w:id="1085" w:name="_Toc508201368"/>
      <w:bookmarkStart w:id="1086" w:name="_Toc513817619"/>
      <w:bookmarkStart w:id="1087" w:name="_Toc506006150"/>
      <w:r w:rsidRPr="006A0AD5">
        <w:rPr>
          <w:rFonts w:ascii="Times New Roman" w:eastAsia="黑体" w:hAnsi="Times New Roman"/>
          <w:b/>
          <w:spacing w:val="1"/>
          <w:sz w:val="32"/>
          <w:szCs w:val="32"/>
          <w:lang w:eastAsia="zh-CN"/>
        </w:rPr>
        <w:t xml:space="preserve">4. </w:t>
      </w:r>
      <w:r w:rsidRPr="006A0AD5">
        <w:rPr>
          <w:rFonts w:ascii="Times New Roman" w:eastAsia="黑体" w:hAnsi="Times New Roman"/>
          <w:b/>
          <w:spacing w:val="1"/>
          <w:sz w:val="32"/>
          <w:szCs w:val="32"/>
          <w:lang w:eastAsia="zh-CN"/>
        </w:rPr>
        <w:t>咨询人义务</w:t>
      </w:r>
      <w:bookmarkEnd w:id="1083"/>
      <w:bookmarkEnd w:id="1084"/>
      <w:bookmarkEnd w:id="1085"/>
      <w:bookmarkEnd w:id="1086"/>
    </w:p>
    <w:p w14:paraId="1B39F6D9"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88" w:name="_Toc508200431"/>
      <w:bookmarkStart w:id="1089" w:name="_Toc508201369"/>
      <w:r w:rsidRPr="006A0AD5">
        <w:rPr>
          <w:rFonts w:ascii="Times New Roman" w:eastAsia="黑体" w:hAnsi="Times New Roman"/>
          <w:sz w:val="28"/>
          <w:szCs w:val="21"/>
          <w:lang w:eastAsia="zh-CN"/>
        </w:rPr>
        <w:t xml:space="preserve">4.2 </w:t>
      </w:r>
      <w:r w:rsidRPr="006A0AD5">
        <w:rPr>
          <w:rFonts w:ascii="Times New Roman" w:eastAsia="黑体" w:hAnsi="Times New Roman"/>
          <w:sz w:val="28"/>
          <w:szCs w:val="21"/>
          <w:lang w:eastAsia="zh-CN"/>
        </w:rPr>
        <w:t>履约保证金</w:t>
      </w:r>
      <w:bookmarkEnd w:id="1087"/>
      <w:bookmarkEnd w:id="1088"/>
      <w:bookmarkEnd w:id="1089"/>
    </w:p>
    <w:p w14:paraId="19BFAD50" w14:textId="77777777" w:rsidR="002E16E7" w:rsidRPr="006A0AD5" w:rsidRDefault="002E16E7" w:rsidP="0002335B">
      <w:pPr>
        <w:pStyle w:val="Normal4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hint="eastAsia"/>
          <w:sz w:val="24"/>
          <w:szCs w:val="24"/>
          <w:lang w:eastAsia="zh-CN"/>
        </w:rPr>
        <w:t>履约保证金提交方式：</w:t>
      </w:r>
      <w:r w:rsidRPr="006A0AD5">
        <w:rPr>
          <w:rFonts w:ascii="Times New Roman" w:eastAsia="宋体" w:hAnsi="Times New Roman"/>
          <w:sz w:val="24"/>
          <w:szCs w:val="24"/>
          <w:u w:val="single"/>
          <w:lang w:eastAsia="zh-CN"/>
        </w:rPr>
        <w:t xml:space="preserve">     </w:t>
      </w:r>
      <w:r w:rsidRPr="006A0AD5">
        <w:rPr>
          <w:rFonts w:ascii="Times New Roman" w:eastAsia="宋体" w:hAnsi="Times New Roman" w:hint="eastAsia"/>
          <w:sz w:val="24"/>
          <w:szCs w:val="24"/>
          <w:lang w:eastAsia="zh-CN"/>
        </w:rPr>
        <w:t>，金额：</w:t>
      </w:r>
      <w:r w:rsidRPr="006A0AD5">
        <w:rPr>
          <w:rFonts w:ascii="Times New Roman" w:eastAsia="宋体" w:hAnsi="Times New Roman"/>
          <w:sz w:val="24"/>
          <w:szCs w:val="24"/>
          <w:u w:val="single"/>
          <w:lang w:eastAsia="zh-CN"/>
        </w:rPr>
        <w:t xml:space="preserve">       </w:t>
      </w:r>
      <w:r w:rsidRPr="006A0AD5">
        <w:rPr>
          <w:rFonts w:ascii="Times New Roman" w:eastAsia="宋体" w:hAnsi="Times New Roman" w:hint="eastAsia"/>
          <w:sz w:val="24"/>
          <w:szCs w:val="24"/>
          <w:lang w:eastAsia="zh-CN"/>
        </w:rPr>
        <w:t>，期限</w:t>
      </w:r>
      <w:r w:rsidR="004062C7" w:rsidRPr="006A0AD5">
        <w:rPr>
          <w:rFonts w:ascii="Times New Roman" w:eastAsia="宋体" w:hAnsi="Times New Roman"/>
          <w:sz w:val="24"/>
          <w:szCs w:val="24"/>
          <w:lang w:eastAsia="zh-CN"/>
        </w:rPr>
        <w:t>：</w:t>
      </w:r>
      <w:r w:rsidRPr="006A0AD5">
        <w:rPr>
          <w:rFonts w:ascii="Times New Roman" w:eastAsia="宋体" w:hAnsi="Times New Roman"/>
          <w:sz w:val="24"/>
          <w:szCs w:val="24"/>
          <w:u w:val="single"/>
          <w:lang w:eastAsia="zh-CN"/>
        </w:rPr>
        <w:t xml:space="preserve">      </w:t>
      </w:r>
      <w:r w:rsidRPr="006A0AD5">
        <w:rPr>
          <w:rFonts w:ascii="Times New Roman" w:eastAsia="宋体" w:hAnsi="Times New Roman" w:hint="eastAsia"/>
          <w:sz w:val="24"/>
          <w:szCs w:val="24"/>
          <w:lang w:eastAsia="zh-CN"/>
        </w:rPr>
        <w:t>。</w:t>
      </w:r>
    </w:p>
    <w:p w14:paraId="69689EAA"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90" w:name="_Toc506006151"/>
      <w:bookmarkStart w:id="1091" w:name="_Toc508200432"/>
      <w:bookmarkStart w:id="1092" w:name="_Toc508201370"/>
      <w:r w:rsidRPr="006A0AD5">
        <w:rPr>
          <w:rFonts w:ascii="Times New Roman" w:eastAsia="黑体" w:hAnsi="Times New Roman"/>
          <w:sz w:val="28"/>
          <w:szCs w:val="21"/>
          <w:lang w:eastAsia="zh-CN"/>
        </w:rPr>
        <w:t xml:space="preserve">4.3 </w:t>
      </w:r>
      <w:r w:rsidRPr="006A0AD5">
        <w:rPr>
          <w:rFonts w:ascii="Times New Roman" w:eastAsia="黑体" w:hAnsi="Times New Roman"/>
          <w:sz w:val="28"/>
          <w:szCs w:val="21"/>
          <w:lang w:eastAsia="zh-CN"/>
        </w:rPr>
        <w:t>分包和不得转包</w:t>
      </w:r>
      <w:bookmarkEnd w:id="1090"/>
      <w:bookmarkEnd w:id="1091"/>
      <w:bookmarkEnd w:id="1092"/>
    </w:p>
    <w:p w14:paraId="6D9BE055" w14:textId="77777777" w:rsidR="009D7A16" w:rsidRPr="006A0AD5" w:rsidRDefault="009D7A16" w:rsidP="00007799">
      <w:pPr>
        <w:pStyle w:val="Normal4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4.3.2</w:t>
      </w:r>
      <w:r w:rsidRPr="006A0AD5">
        <w:rPr>
          <w:rFonts w:ascii="Times New Roman" w:eastAsia="宋体" w:hAnsi="Times New Roman"/>
          <w:sz w:val="24"/>
          <w:szCs w:val="24"/>
          <w:lang w:eastAsia="zh-CN"/>
        </w:rPr>
        <w:t>关于分包的约定：</w:t>
      </w:r>
      <w:r w:rsidRPr="006A0AD5">
        <w:rPr>
          <w:rFonts w:ascii="Times New Roman" w:eastAsia="宋体" w:hAnsi="Times New Roman"/>
          <w:spacing w:val="1"/>
          <w:sz w:val="24"/>
          <w:szCs w:val="24"/>
          <w:lang w:eastAsia="zh-CN"/>
        </w:rPr>
        <w:t>_________</w:t>
      </w:r>
    </w:p>
    <w:p w14:paraId="0FFA1165" w14:textId="77777777" w:rsidR="009D7A16" w:rsidRPr="006A0AD5" w:rsidRDefault="009D7A16" w:rsidP="00007799">
      <w:pPr>
        <w:pStyle w:val="Normal50"/>
        <w:spacing w:before="0" w:after="0" w:line="440" w:lineRule="atLeast"/>
        <w:ind w:firstLineChars="200" w:firstLine="482"/>
        <w:rPr>
          <w:rFonts w:ascii="Times New Roman" w:eastAsia="宋体" w:hAnsi="Times New Roman"/>
          <w:spacing w:val="1"/>
          <w:sz w:val="24"/>
          <w:szCs w:val="24"/>
          <w:lang w:eastAsia="zh-CN"/>
        </w:rPr>
      </w:pPr>
      <w:r w:rsidRPr="006A0AD5">
        <w:rPr>
          <w:rFonts w:ascii="Times New Roman" w:hAnsi="Times New Roman"/>
          <w:b/>
          <w:sz w:val="24"/>
          <w:szCs w:val="24"/>
          <w:lang w:eastAsia="zh-CN"/>
        </w:rPr>
        <w:t>4.3.3</w:t>
      </w:r>
      <w:r w:rsidRPr="006A0AD5">
        <w:rPr>
          <w:rFonts w:ascii="Times New Roman" w:eastAsia="宋体" w:hAnsi="Times New Roman"/>
          <w:spacing w:val="1"/>
          <w:sz w:val="24"/>
          <w:szCs w:val="24"/>
          <w:lang w:eastAsia="zh-CN"/>
        </w:rPr>
        <w:t>分包人的咨询服务费用的承担：</w:t>
      </w:r>
      <w:r w:rsidRPr="006A0AD5">
        <w:rPr>
          <w:rFonts w:ascii="Times New Roman" w:eastAsia="宋体" w:hAnsi="Times New Roman"/>
          <w:spacing w:val="1"/>
          <w:sz w:val="24"/>
          <w:szCs w:val="24"/>
          <w:lang w:eastAsia="zh-CN"/>
        </w:rPr>
        <w:t>_________</w:t>
      </w:r>
    </w:p>
    <w:p w14:paraId="077A148E" w14:textId="77777777" w:rsidR="002E16E7" w:rsidRPr="006A0AD5" w:rsidRDefault="002E16E7" w:rsidP="0002335B">
      <w:pPr>
        <w:pStyle w:val="Normal50"/>
        <w:spacing w:before="0" w:after="0" w:line="440" w:lineRule="atLeast"/>
        <w:ind w:firstLineChars="200" w:firstLine="482"/>
        <w:rPr>
          <w:rFonts w:ascii="Times New Roman" w:eastAsia="宋体"/>
          <w:spacing w:val="1"/>
          <w:sz w:val="24"/>
          <w:szCs w:val="24"/>
          <w:lang w:eastAsia="zh-CN"/>
        </w:rPr>
      </w:pPr>
      <w:r w:rsidRPr="006A0AD5">
        <w:rPr>
          <w:rFonts w:ascii="Times New Roman" w:hAnsi="Times New Roman"/>
          <w:b/>
          <w:sz w:val="24"/>
          <w:szCs w:val="24"/>
          <w:lang w:eastAsia="zh-CN"/>
        </w:rPr>
        <w:t xml:space="preserve">4.3.4 </w:t>
      </w:r>
      <w:r w:rsidRPr="006A0AD5">
        <w:rPr>
          <w:rFonts w:ascii="Times New Roman" w:eastAsia="宋体" w:hAnsi="Times New Roman" w:hint="eastAsia"/>
          <w:spacing w:val="1"/>
          <w:sz w:val="24"/>
          <w:szCs w:val="24"/>
          <w:lang w:eastAsia="zh-CN"/>
        </w:rPr>
        <w:t>分包人资质：</w:t>
      </w:r>
      <w:r w:rsidRPr="006A0AD5">
        <w:rPr>
          <w:rFonts w:ascii="Times New Roman" w:eastAsia="宋体" w:hAnsi="Times New Roman"/>
          <w:spacing w:val="1"/>
          <w:sz w:val="24"/>
          <w:szCs w:val="24"/>
          <w:u w:val="single"/>
          <w:lang w:eastAsia="zh-CN"/>
        </w:rPr>
        <w:t xml:space="preserve">        </w:t>
      </w:r>
      <w:r w:rsidRPr="006A0AD5">
        <w:rPr>
          <w:rFonts w:ascii="Times New Roman" w:eastAsia="宋体" w:hAnsi="Times New Roman" w:hint="eastAsia"/>
          <w:spacing w:val="1"/>
          <w:sz w:val="24"/>
          <w:szCs w:val="24"/>
          <w:lang w:eastAsia="zh-CN"/>
        </w:rPr>
        <w:t>，分包人主要人员要求：</w:t>
      </w:r>
      <w:r w:rsidRPr="006A0AD5">
        <w:rPr>
          <w:rFonts w:ascii="Times New Roman" w:eastAsia="宋体" w:hAnsi="Times New Roman"/>
          <w:spacing w:val="1"/>
          <w:sz w:val="24"/>
          <w:szCs w:val="24"/>
          <w:u w:val="single"/>
          <w:lang w:eastAsia="zh-CN"/>
        </w:rPr>
        <w:t xml:space="preserve">        </w:t>
      </w:r>
      <w:r w:rsidR="004062C7" w:rsidRPr="006A0AD5">
        <w:rPr>
          <w:rFonts w:ascii="Times New Roman" w:eastAsia="宋体" w:hAnsi="Times New Roman"/>
          <w:spacing w:val="1"/>
          <w:sz w:val="24"/>
          <w:szCs w:val="24"/>
          <w:lang w:eastAsia="zh-CN"/>
        </w:rPr>
        <w:t>，</w:t>
      </w:r>
      <w:r w:rsidRPr="006A0AD5">
        <w:rPr>
          <w:rFonts w:ascii="Times New Roman" w:eastAsia="宋体" w:hAnsi="Times New Roman" w:hint="eastAsia"/>
          <w:spacing w:val="1"/>
          <w:sz w:val="24"/>
          <w:szCs w:val="24"/>
          <w:lang w:eastAsia="zh-CN"/>
        </w:rPr>
        <w:t>设备要求：</w:t>
      </w:r>
      <w:r w:rsidRPr="006A0AD5">
        <w:rPr>
          <w:rFonts w:ascii="Times New Roman" w:eastAsia="宋体" w:hAnsi="Times New Roman"/>
          <w:i/>
          <w:iCs/>
          <w:spacing w:val="1"/>
          <w:sz w:val="24"/>
          <w:szCs w:val="24"/>
          <w:u w:val="single"/>
          <w:lang w:eastAsia="zh-CN"/>
        </w:rPr>
        <w:t xml:space="preserve">    </w:t>
      </w:r>
      <w:r w:rsidRPr="006A0AD5">
        <w:rPr>
          <w:rFonts w:ascii="Times New Roman" w:eastAsia="宋体" w:hAnsi="Times New Roman" w:hint="eastAsia"/>
          <w:spacing w:val="1"/>
          <w:sz w:val="24"/>
          <w:szCs w:val="24"/>
          <w:lang w:eastAsia="zh-CN"/>
        </w:rPr>
        <w:t>，类似业绩：</w:t>
      </w:r>
      <w:r w:rsidRPr="006A0AD5">
        <w:rPr>
          <w:rFonts w:ascii="Times New Roman" w:eastAsia="宋体" w:hAnsi="Times New Roman"/>
          <w:spacing w:val="1"/>
          <w:sz w:val="24"/>
          <w:szCs w:val="24"/>
          <w:u w:val="single"/>
          <w:lang w:eastAsia="zh-CN"/>
        </w:rPr>
        <w:t xml:space="preserve">       </w:t>
      </w:r>
      <w:r w:rsidRPr="006A0AD5">
        <w:rPr>
          <w:rFonts w:ascii="Times New Roman" w:eastAsia="宋体" w:hAnsi="Times New Roman" w:hint="eastAsia"/>
          <w:spacing w:val="1"/>
          <w:sz w:val="24"/>
          <w:szCs w:val="24"/>
          <w:lang w:eastAsia="zh-CN"/>
        </w:rPr>
        <w:t>。</w:t>
      </w:r>
    </w:p>
    <w:p w14:paraId="71733C49"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93" w:name="_Toc506006152"/>
      <w:bookmarkStart w:id="1094" w:name="_Toc508200433"/>
      <w:bookmarkStart w:id="1095" w:name="_Toc508201371"/>
      <w:r w:rsidRPr="006A0AD5">
        <w:rPr>
          <w:rFonts w:ascii="Times New Roman" w:eastAsia="黑体" w:hAnsi="Times New Roman"/>
          <w:sz w:val="28"/>
          <w:szCs w:val="21"/>
          <w:lang w:eastAsia="zh-CN"/>
        </w:rPr>
        <w:t xml:space="preserve">4.5 </w:t>
      </w:r>
      <w:r w:rsidRPr="006A0AD5">
        <w:rPr>
          <w:rFonts w:ascii="Times New Roman" w:eastAsia="黑体" w:hAnsi="Times New Roman"/>
          <w:sz w:val="28"/>
          <w:szCs w:val="21"/>
          <w:lang w:eastAsia="zh-CN"/>
        </w:rPr>
        <w:t>项目负责人</w:t>
      </w:r>
      <w:bookmarkEnd w:id="1093"/>
      <w:bookmarkEnd w:id="1094"/>
      <w:bookmarkEnd w:id="1095"/>
    </w:p>
    <w:p w14:paraId="6CDCBF44" w14:textId="77777777" w:rsidR="009D7A16" w:rsidRPr="006A0AD5" w:rsidRDefault="009D7A16" w:rsidP="00007799">
      <w:pPr>
        <w:pStyle w:val="Normal6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4.5.4</w:t>
      </w:r>
      <w:r w:rsidRPr="006A0AD5">
        <w:rPr>
          <w:rFonts w:asciiTheme="minorEastAsia" w:eastAsiaTheme="minorEastAsia" w:hAnsiTheme="minorEastAsia" w:cs="微软雅黑" w:hint="eastAsia"/>
          <w:sz w:val="24"/>
          <w:szCs w:val="24"/>
          <w:lang w:eastAsia="zh-CN"/>
        </w:rPr>
        <w:t>项目负责人可以授权其下属人员履行的职责：</w:t>
      </w:r>
      <w:r w:rsidRPr="006A0AD5">
        <w:rPr>
          <w:rFonts w:ascii="Times New Roman" w:eastAsia="宋体" w:hAnsi="Times New Roman"/>
          <w:spacing w:val="1"/>
          <w:sz w:val="24"/>
          <w:szCs w:val="24"/>
          <w:lang w:eastAsia="zh-CN"/>
        </w:rPr>
        <w:t>_________</w:t>
      </w:r>
    </w:p>
    <w:p w14:paraId="6BA2928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096" w:name="_Toc506006153"/>
      <w:bookmarkStart w:id="1097" w:name="_Toc508200434"/>
      <w:bookmarkStart w:id="1098" w:name="_Toc508201372"/>
      <w:r w:rsidRPr="006A0AD5">
        <w:rPr>
          <w:rFonts w:ascii="Times New Roman" w:eastAsia="黑体" w:hAnsi="Times New Roman"/>
          <w:sz w:val="28"/>
          <w:szCs w:val="21"/>
          <w:lang w:eastAsia="zh-CN"/>
        </w:rPr>
        <w:t xml:space="preserve">4.6 </w:t>
      </w:r>
      <w:r w:rsidRPr="006A0AD5">
        <w:rPr>
          <w:rFonts w:ascii="Times New Roman" w:eastAsia="黑体" w:hAnsi="Times New Roman"/>
          <w:sz w:val="28"/>
          <w:szCs w:val="21"/>
          <w:lang w:eastAsia="zh-CN"/>
        </w:rPr>
        <w:t>咨询人员的管理</w:t>
      </w:r>
      <w:bookmarkEnd w:id="1096"/>
      <w:bookmarkEnd w:id="1097"/>
      <w:bookmarkEnd w:id="1098"/>
    </w:p>
    <w:p w14:paraId="56DD3F5B" w14:textId="77777777" w:rsidR="009D7A16" w:rsidRPr="006A0AD5" w:rsidRDefault="009D7A16" w:rsidP="00007799">
      <w:pPr>
        <w:pStyle w:val="Normal50"/>
        <w:spacing w:before="0" w:after="0" w:line="440" w:lineRule="atLeast"/>
        <w:ind w:firstLineChars="200" w:firstLine="482"/>
        <w:rPr>
          <w:rFonts w:ascii="Times New Roman" w:eastAsia="宋体" w:hAnsi="Times New Roman"/>
          <w:spacing w:val="-2"/>
          <w:sz w:val="24"/>
          <w:szCs w:val="24"/>
          <w:lang w:eastAsia="zh-CN"/>
        </w:rPr>
      </w:pPr>
      <w:r w:rsidRPr="006A0AD5">
        <w:rPr>
          <w:rFonts w:ascii="Times New Roman" w:hAnsi="Times New Roman"/>
          <w:b/>
          <w:sz w:val="24"/>
          <w:szCs w:val="24"/>
          <w:lang w:eastAsia="zh-CN"/>
        </w:rPr>
        <w:t>4.6.2</w:t>
      </w:r>
      <w:r w:rsidRPr="006A0AD5">
        <w:rPr>
          <w:rFonts w:ascii="Times New Roman" w:eastAsia="宋体" w:hAnsi="Times New Roman"/>
          <w:spacing w:val="-2"/>
          <w:sz w:val="24"/>
          <w:szCs w:val="24"/>
          <w:lang w:eastAsia="zh-CN"/>
        </w:rPr>
        <w:t>主要咨询人员包括：</w:t>
      </w:r>
      <w:r w:rsidRPr="006A0AD5">
        <w:rPr>
          <w:rFonts w:ascii="Times New Roman" w:eastAsia="宋体" w:hAnsi="Times New Roman"/>
          <w:spacing w:val="1"/>
          <w:sz w:val="24"/>
          <w:szCs w:val="24"/>
          <w:lang w:eastAsia="zh-CN"/>
        </w:rPr>
        <w:t>_________</w:t>
      </w:r>
    </w:p>
    <w:p w14:paraId="00D463F3"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099" w:name="_Toc506006154"/>
      <w:bookmarkStart w:id="1100" w:name="_Toc508200435"/>
      <w:bookmarkStart w:id="1101" w:name="_Toc508201373"/>
      <w:bookmarkStart w:id="1102" w:name="_Toc513817620"/>
      <w:r w:rsidRPr="006A0AD5">
        <w:rPr>
          <w:rFonts w:ascii="Times New Roman" w:eastAsia="黑体" w:hAnsi="Times New Roman"/>
          <w:b/>
          <w:spacing w:val="1"/>
          <w:sz w:val="32"/>
          <w:szCs w:val="32"/>
          <w:lang w:eastAsia="zh-CN"/>
        </w:rPr>
        <w:t xml:space="preserve">5. </w:t>
      </w:r>
      <w:r w:rsidRPr="006A0AD5">
        <w:rPr>
          <w:rFonts w:ascii="Times New Roman" w:eastAsia="黑体" w:hAnsi="Times New Roman"/>
          <w:b/>
          <w:spacing w:val="1"/>
          <w:sz w:val="32"/>
          <w:szCs w:val="32"/>
          <w:lang w:eastAsia="zh-CN"/>
        </w:rPr>
        <w:t>咨询服务要求</w:t>
      </w:r>
      <w:bookmarkEnd w:id="1099"/>
      <w:bookmarkEnd w:id="1100"/>
      <w:bookmarkEnd w:id="1101"/>
      <w:bookmarkEnd w:id="1102"/>
    </w:p>
    <w:p w14:paraId="6F0B053E"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03" w:name="_Toc506006155"/>
      <w:bookmarkStart w:id="1104" w:name="_Toc508200436"/>
      <w:bookmarkStart w:id="1105" w:name="_Toc508201374"/>
      <w:r w:rsidRPr="006A0AD5">
        <w:rPr>
          <w:rFonts w:ascii="Times New Roman" w:eastAsia="黑体" w:hAnsi="Times New Roman"/>
          <w:sz w:val="28"/>
          <w:szCs w:val="21"/>
          <w:lang w:eastAsia="zh-CN"/>
        </w:rPr>
        <w:t xml:space="preserve">5.1 </w:t>
      </w:r>
      <w:r w:rsidRPr="006A0AD5">
        <w:rPr>
          <w:rFonts w:ascii="Times New Roman" w:eastAsia="黑体" w:hAnsi="Times New Roman"/>
          <w:sz w:val="28"/>
          <w:szCs w:val="21"/>
          <w:lang w:eastAsia="zh-CN"/>
        </w:rPr>
        <w:t>一般要求</w:t>
      </w:r>
      <w:bookmarkEnd w:id="1103"/>
      <w:bookmarkEnd w:id="1104"/>
      <w:bookmarkEnd w:id="1105"/>
    </w:p>
    <w:p w14:paraId="14D4FC8F" w14:textId="77777777" w:rsidR="009D7A16" w:rsidRPr="006A0AD5" w:rsidRDefault="009D7A16" w:rsidP="00007799">
      <w:pPr>
        <w:pStyle w:val="Normal7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5.1.3</w:t>
      </w:r>
      <w:r w:rsidRPr="006A0AD5">
        <w:rPr>
          <w:rFonts w:ascii="Times New Roman" w:eastAsia="宋体" w:hAnsi="Times New Roman"/>
          <w:bCs/>
          <w:sz w:val="24"/>
          <w:szCs w:val="24"/>
          <w:lang w:eastAsia="zh-CN"/>
        </w:rPr>
        <w:t>咨询人</w:t>
      </w:r>
      <w:r w:rsidRPr="006A0AD5">
        <w:rPr>
          <w:rFonts w:ascii="Times New Roman" w:eastAsia="宋体" w:hAnsi="Times New Roman"/>
          <w:sz w:val="24"/>
          <w:szCs w:val="24"/>
          <w:lang w:eastAsia="zh-CN"/>
        </w:rPr>
        <w:t>完成咨询服务工作所应遵守的其他规定：</w:t>
      </w:r>
      <w:r w:rsidRPr="006A0AD5">
        <w:rPr>
          <w:rFonts w:ascii="Times New Roman" w:eastAsia="宋体" w:hAnsi="Times New Roman"/>
          <w:spacing w:val="1"/>
          <w:sz w:val="24"/>
          <w:szCs w:val="24"/>
          <w:lang w:eastAsia="zh-CN"/>
        </w:rPr>
        <w:t>_________</w:t>
      </w:r>
    </w:p>
    <w:p w14:paraId="49E9C1A8"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06" w:name="_Toc506006156"/>
      <w:bookmarkStart w:id="1107" w:name="_Toc508200437"/>
      <w:bookmarkStart w:id="1108" w:name="_Toc508201375"/>
      <w:r w:rsidRPr="006A0AD5">
        <w:rPr>
          <w:rFonts w:ascii="Times New Roman" w:eastAsia="黑体" w:hAnsi="Times New Roman"/>
          <w:sz w:val="28"/>
          <w:szCs w:val="21"/>
          <w:lang w:eastAsia="zh-CN"/>
        </w:rPr>
        <w:t xml:space="preserve">5.2 </w:t>
      </w:r>
      <w:r w:rsidRPr="006A0AD5">
        <w:rPr>
          <w:rFonts w:ascii="Times New Roman" w:eastAsia="黑体" w:hAnsi="Times New Roman"/>
          <w:sz w:val="28"/>
          <w:szCs w:val="21"/>
          <w:lang w:eastAsia="zh-CN"/>
        </w:rPr>
        <w:t>咨询服务依据</w:t>
      </w:r>
      <w:bookmarkEnd w:id="1106"/>
      <w:bookmarkEnd w:id="1107"/>
      <w:bookmarkEnd w:id="1108"/>
    </w:p>
    <w:p w14:paraId="27B71D5A" w14:textId="77777777" w:rsidR="009D7A16" w:rsidRPr="006A0AD5" w:rsidRDefault="009D7A16" w:rsidP="00007799">
      <w:pPr>
        <w:pStyle w:val="Normal7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本工程的咨询服务依据包括：</w:t>
      </w:r>
      <w:r w:rsidRPr="006A0AD5">
        <w:rPr>
          <w:rFonts w:ascii="Times New Roman" w:eastAsia="宋体" w:hAnsi="Times New Roman"/>
          <w:spacing w:val="1"/>
          <w:sz w:val="24"/>
          <w:szCs w:val="24"/>
          <w:lang w:eastAsia="zh-CN"/>
        </w:rPr>
        <w:t>_________</w:t>
      </w:r>
    </w:p>
    <w:p w14:paraId="36EDDEF0"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09" w:name="_Toc506006157"/>
      <w:bookmarkStart w:id="1110" w:name="_Toc508200438"/>
      <w:bookmarkStart w:id="1111" w:name="_Toc508201376"/>
      <w:r w:rsidRPr="006A0AD5">
        <w:rPr>
          <w:rFonts w:ascii="Times New Roman" w:eastAsia="黑体" w:hAnsi="Times New Roman"/>
          <w:sz w:val="28"/>
          <w:szCs w:val="21"/>
          <w:lang w:eastAsia="zh-CN"/>
        </w:rPr>
        <w:lastRenderedPageBreak/>
        <w:t xml:space="preserve">5.3 </w:t>
      </w:r>
      <w:r w:rsidRPr="006A0AD5">
        <w:rPr>
          <w:rFonts w:ascii="Times New Roman" w:eastAsia="黑体" w:hAnsi="Times New Roman"/>
          <w:sz w:val="28"/>
          <w:szCs w:val="21"/>
          <w:lang w:eastAsia="zh-CN"/>
        </w:rPr>
        <w:t>咨询服务范围</w:t>
      </w:r>
      <w:bookmarkEnd w:id="1109"/>
      <w:bookmarkEnd w:id="1110"/>
      <w:bookmarkEnd w:id="1111"/>
    </w:p>
    <w:p w14:paraId="5E8E5D79" w14:textId="77777777" w:rsidR="009D7A16" w:rsidRPr="006A0AD5" w:rsidRDefault="0032212D" w:rsidP="00007799">
      <w:pPr>
        <w:pStyle w:val="Normal7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hint="eastAsia"/>
          <w:sz w:val="24"/>
          <w:szCs w:val="24"/>
          <w:lang w:eastAsia="zh-CN"/>
        </w:rPr>
        <w:t>咨询服务</w:t>
      </w:r>
      <w:r w:rsidR="009D7A16" w:rsidRPr="006A0AD5">
        <w:rPr>
          <w:rFonts w:ascii="Times New Roman" w:eastAsia="宋体" w:hAnsi="Times New Roman"/>
          <w:sz w:val="24"/>
          <w:szCs w:val="24"/>
          <w:lang w:eastAsia="zh-CN"/>
        </w:rPr>
        <w:t>范围：</w:t>
      </w:r>
      <w:r w:rsidR="009D7A16" w:rsidRPr="006A0AD5">
        <w:rPr>
          <w:rFonts w:ascii="Times New Roman" w:eastAsia="宋体" w:hAnsi="Times New Roman"/>
          <w:spacing w:val="1"/>
          <w:sz w:val="24"/>
          <w:szCs w:val="24"/>
          <w:lang w:eastAsia="zh-CN"/>
        </w:rPr>
        <w:t>_________</w:t>
      </w:r>
      <w:r w:rsidR="009D7A16" w:rsidRPr="006A0AD5">
        <w:rPr>
          <w:rFonts w:ascii="Times New Roman" w:eastAsia="宋体" w:hAnsi="Times New Roman"/>
          <w:sz w:val="24"/>
          <w:szCs w:val="24"/>
          <w:lang w:eastAsia="zh-CN"/>
        </w:rPr>
        <w:t>。</w:t>
      </w:r>
    </w:p>
    <w:p w14:paraId="16A4E551"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112" w:name="_Toc506006158"/>
      <w:bookmarkStart w:id="1113" w:name="_Toc508200439"/>
      <w:bookmarkStart w:id="1114" w:name="_Toc508201377"/>
      <w:bookmarkStart w:id="1115" w:name="_Toc513817621"/>
      <w:r w:rsidRPr="006A0AD5">
        <w:rPr>
          <w:rFonts w:ascii="Times New Roman" w:eastAsia="黑体" w:hAnsi="Times New Roman"/>
          <w:b/>
          <w:spacing w:val="1"/>
          <w:sz w:val="32"/>
          <w:szCs w:val="32"/>
          <w:lang w:eastAsia="zh-CN"/>
        </w:rPr>
        <w:t xml:space="preserve">6. </w:t>
      </w:r>
      <w:r w:rsidRPr="006A0AD5">
        <w:rPr>
          <w:rFonts w:ascii="Times New Roman" w:eastAsia="黑体" w:hAnsi="Times New Roman"/>
          <w:b/>
          <w:spacing w:val="1"/>
          <w:sz w:val="32"/>
          <w:szCs w:val="32"/>
          <w:lang w:eastAsia="zh-CN"/>
        </w:rPr>
        <w:t>开始咨询服务和完成</w:t>
      </w:r>
      <w:bookmarkEnd w:id="1112"/>
      <w:r w:rsidRPr="006A0AD5">
        <w:rPr>
          <w:rFonts w:ascii="Times New Roman" w:eastAsia="黑体" w:hAnsi="Times New Roman"/>
          <w:b/>
          <w:spacing w:val="1"/>
          <w:sz w:val="32"/>
          <w:szCs w:val="32"/>
          <w:lang w:eastAsia="zh-CN"/>
        </w:rPr>
        <w:t>咨询服务</w:t>
      </w:r>
      <w:bookmarkEnd w:id="1113"/>
      <w:bookmarkEnd w:id="1114"/>
      <w:bookmarkEnd w:id="1115"/>
    </w:p>
    <w:p w14:paraId="4EFE1FA7"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16" w:name="_Toc506006159"/>
      <w:bookmarkStart w:id="1117" w:name="_Toc508200440"/>
      <w:bookmarkStart w:id="1118" w:name="_Toc508201378"/>
      <w:r w:rsidRPr="006A0AD5">
        <w:rPr>
          <w:rFonts w:ascii="Times New Roman" w:eastAsia="黑体" w:hAnsi="Times New Roman"/>
          <w:sz w:val="28"/>
          <w:szCs w:val="21"/>
          <w:lang w:eastAsia="zh-CN"/>
        </w:rPr>
        <w:t xml:space="preserve">6.1 </w:t>
      </w:r>
      <w:r w:rsidRPr="006A0AD5">
        <w:rPr>
          <w:rFonts w:ascii="Times New Roman" w:eastAsia="黑体" w:hAnsi="Times New Roman"/>
          <w:sz w:val="28"/>
          <w:szCs w:val="21"/>
          <w:lang w:eastAsia="zh-CN"/>
        </w:rPr>
        <w:t>开始</w:t>
      </w:r>
      <w:bookmarkEnd w:id="1116"/>
      <w:r w:rsidRPr="006A0AD5">
        <w:rPr>
          <w:rFonts w:ascii="Times New Roman" w:eastAsia="黑体" w:hAnsi="Times New Roman"/>
          <w:sz w:val="28"/>
          <w:szCs w:val="21"/>
          <w:lang w:eastAsia="zh-CN"/>
        </w:rPr>
        <w:t>咨询服务</w:t>
      </w:r>
      <w:bookmarkEnd w:id="1117"/>
      <w:bookmarkEnd w:id="1118"/>
    </w:p>
    <w:p w14:paraId="06113199"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eastAsia="宋体" w:hAnsi="Times New Roman"/>
          <w:b/>
          <w:sz w:val="24"/>
          <w:szCs w:val="24"/>
          <w:lang w:eastAsia="zh-CN"/>
        </w:rPr>
        <w:t>6.1.1</w:t>
      </w:r>
      <w:r w:rsidRPr="006A0AD5">
        <w:rPr>
          <w:rFonts w:ascii="Times New Roman" w:eastAsia="宋体" w:hAnsi="Times New Roman"/>
          <w:sz w:val="24"/>
          <w:szCs w:val="24"/>
          <w:lang w:eastAsia="zh-CN"/>
        </w:rPr>
        <w:t>开始咨询服务应具备的条件：</w:t>
      </w:r>
      <w:r w:rsidRPr="006A0AD5">
        <w:rPr>
          <w:rFonts w:ascii="Times New Roman" w:eastAsia="宋体" w:hAnsi="Times New Roman"/>
          <w:spacing w:val="1"/>
          <w:sz w:val="24"/>
          <w:szCs w:val="24"/>
          <w:lang w:eastAsia="zh-CN"/>
        </w:rPr>
        <w:t>_________</w:t>
      </w:r>
    </w:p>
    <w:p w14:paraId="5CA86B95" w14:textId="77777777" w:rsidR="009D7A16" w:rsidRPr="006A0AD5" w:rsidRDefault="009D7A16" w:rsidP="00007799">
      <w:pPr>
        <w:pStyle w:val="Normal110"/>
        <w:spacing w:before="0" w:after="0" w:line="440" w:lineRule="atLeast"/>
        <w:ind w:firstLineChars="200" w:firstLine="482"/>
        <w:rPr>
          <w:rFonts w:ascii="Times New Roman" w:hAnsi="Times New Roman"/>
          <w:sz w:val="24"/>
          <w:szCs w:val="24"/>
          <w:lang w:eastAsia="zh-CN"/>
        </w:rPr>
      </w:pPr>
      <w:r w:rsidRPr="006A0AD5">
        <w:rPr>
          <w:rFonts w:ascii="Times New Roman" w:eastAsia="宋体" w:hAnsi="Times New Roman"/>
          <w:b/>
          <w:sz w:val="24"/>
          <w:szCs w:val="24"/>
          <w:lang w:eastAsia="zh-CN"/>
        </w:rPr>
        <w:t>6.1.2</w:t>
      </w:r>
      <w:r w:rsidRPr="006A0AD5">
        <w:rPr>
          <w:rFonts w:ascii="Times New Roman" w:eastAsia="宋体" w:hAnsi="Times New Roman"/>
          <w:sz w:val="24"/>
          <w:szCs w:val="24"/>
          <w:lang w:eastAsia="zh-CN"/>
        </w:rPr>
        <w:t>因委托人原因</w:t>
      </w:r>
      <w:r w:rsidR="009D04B5" w:rsidRPr="006A0AD5">
        <w:rPr>
          <w:rFonts w:ascii="Times New Roman" w:eastAsia="宋体" w:hAnsi="Times New Roman"/>
          <w:sz w:val="24"/>
          <w:szCs w:val="24"/>
          <w:lang w:eastAsia="zh-CN"/>
        </w:rPr>
        <w:t>造成合同签订之日起</w:t>
      </w:r>
      <w:r w:rsidR="009D04B5" w:rsidRPr="006A0AD5">
        <w:rPr>
          <w:rFonts w:ascii="Times New Roman" w:hAnsi="Times New Roman"/>
          <w:spacing w:val="1"/>
          <w:sz w:val="24"/>
          <w:szCs w:val="24"/>
          <w:lang w:eastAsia="zh-CN"/>
        </w:rPr>
        <w:t>90</w:t>
      </w:r>
      <w:r w:rsidR="009D04B5" w:rsidRPr="006A0AD5">
        <w:rPr>
          <w:rFonts w:ascii="Times New Roman" w:eastAsia="宋体" w:hAnsi="Times New Roman"/>
          <w:sz w:val="24"/>
          <w:szCs w:val="24"/>
          <w:lang w:eastAsia="zh-CN"/>
        </w:rPr>
        <w:t>天内未能发出开</w:t>
      </w:r>
      <w:r w:rsidR="009D04B5" w:rsidRPr="006A0AD5">
        <w:rPr>
          <w:rFonts w:ascii="Times New Roman" w:eastAsia="宋体" w:hAnsi="Times New Roman"/>
          <w:spacing w:val="1"/>
          <w:sz w:val="24"/>
          <w:szCs w:val="24"/>
          <w:lang w:eastAsia="zh-CN"/>
        </w:rPr>
        <w:t>始咨询服务通知，</w:t>
      </w:r>
      <w:r w:rsidRPr="006A0AD5">
        <w:rPr>
          <w:rFonts w:ascii="Times New Roman" w:eastAsia="宋体" w:hAnsi="Times New Roman"/>
          <w:sz w:val="24"/>
          <w:szCs w:val="24"/>
          <w:lang w:eastAsia="zh-CN"/>
        </w:rPr>
        <w:t>对于本合同履行及相关费用、服务期延长承担的约定：</w:t>
      </w:r>
      <w:r w:rsidRPr="006A0AD5">
        <w:rPr>
          <w:rFonts w:ascii="Times New Roman" w:eastAsia="宋体" w:hAnsi="Times New Roman"/>
          <w:spacing w:val="1"/>
          <w:sz w:val="24"/>
          <w:szCs w:val="24"/>
          <w:lang w:eastAsia="zh-CN"/>
        </w:rPr>
        <w:t>_________</w:t>
      </w:r>
    </w:p>
    <w:p w14:paraId="44342B64"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19" w:name="_Toc506006160"/>
      <w:bookmarkStart w:id="1120" w:name="_Toc508200441"/>
      <w:bookmarkStart w:id="1121" w:name="_Toc508201379"/>
      <w:r w:rsidRPr="006A0AD5">
        <w:rPr>
          <w:rFonts w:ascii="Times New Roman" w:eastAsia="黑体" w:hAnsi="Times New Roman"/>
          <w:sz w:val="28"/>
          <w:szCs w:val="21"/>
          <w:lang w:eastAsia="zh-CN"/>
        </w:rPr>
        <w:t xml:space="preserve">6.2 </w:t>
      </w:r>
      <w:r w:rsidRPr="006A0AD5">
        <w:rPr>
          <w:rFonts w:ascii="Times New Roman" w:eastAsia="黑体" w:hAnsi="Times New Roman"/>
          <w:sz w:val="28"/>
          <w:szCs w:val="21"/>
          <w:lang w:eastAsia="zh-CN"/>
        </w:rPr>
        <w:t>委托人引起的周期延误</w:t>
      </w:r>
      <w:bookmarkEnd w:id="1119"/>
      <w:bookmarkEnd w:id="1120"/>
      <w:bookmarkEnd w:id="1121"/>
    </w:p>
    <w:p w14:paraId="20716343" w14:textId="77777777" w:rsidR="009D7A16" w:rsidRPr="006A0AD5" w:rsidRDefault="009D7A16" w:rsidP="00007799">
      <w:pPr>
        <w:pStyle w:val="Normal9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在履行合同过程中，由于委托人的下列原因造成咨询服务期限延误的，咨询人要求延长咨询服务期限并增加咨询服务费用的具体方法：</w:t>
      </w:r>
      <w:r w:rsidRPr="006A0AD5">
        <w:rPr>
          <w:rFonts w:ascii="Times New Roman" w:eastAsia="宋体" w:hAnsi="Times New Roman"/>
          <w:spacing w:val="1"/>
          <w:sz w:val="24"/>
          <w:szCs w:val="24"/>
          <w:lang w:eastAsia="zh-CN"/>
        </w:rPr>
        <w:t>_________</w:t>
      </w:r>
    </w:p>
    <w:p w14:paraId="38F9C334"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22" w:name="_Toc506006161"/>
      <w:bookmarkStart w:id="1123" w:name="_Toc508200442"/>
      <w:bookmarkStart w:id="1124" w:name="_Toc508201380"/>
      <w:r w:rsidRPr="006A0AD5">
        <w:rPr>
          <w:rFonts w:ascii="Times New Roman" w:eastAsia="黑体" w:hAnsi="Times New Roman"/>
          <w:sz w:val="28"/>
          <w:szCs w:val="21"/>
          <w:lang w:eastAsia="zh-CN"/>
        </w:rPr>
        <w:t xml:space="preserve">6.3 </w:t>
      </w:r>
      <w:r w:rsidRPr="006A0AD5">
        <w:rPr>
          <w:rFonts w:ascii="Times New Roman" w:eastAsia="黑体" w:hAnsi="Times New Roman"/>
          <w:sz w:val="28"/>
          <w:szCs w:val="21"/>
          <w:lang w:eastAsia="zh-CN"/>
        </w:rPr>
        <w:t>咨询人引起的周期延误</w:t>
      </w:r>
      <w:bookmarkEnd w:id="1122"/>
      <w:bookmarkEnd w:id="1123"/>
      <w:bookmarkEnd w:id="1124"/>
    </w:p>
    <w:p w14:paraId="60C26EC4" w14:textId="77777777" w:rsidR="009D7A16" w:rsidRPr="006A0AD5" w:rsidRDefault="009D7A16" w:rsidP="00007799">
      <w:pPr>
        <w:pStyle w:val="Normal11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咨询人支付逾期违约金的计算方法：</w:t>
      </w:r>
      <w:r w:rsidRPr="006A0AD5">
        <w:rPr>
          <w:rFonts w:ascii="Times New Roman" w:eastAsia="宋体" w:hAnsi="Times New Roman"/>
          <w:spacing w:val="1"/>
          <w:sz w:val="24"/>
          <w:szCs w:val="24"/>
          <w:lang w:eastAsia="zh-CN"/>
        </w:rPr>
        <w:t>_________</w:t>
      </w:r>
    </w:p>
    <w:p w14:paraId="1E203CFB" w14:textId="77777777" w:rsidR="009D7A16" w:rsidRPr="006A0AD5" w:rsidRDefault="009D7A16" w:rsidP="00007799">
      <w:pPr>
        <w:pStyle w:val="Normal11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咨询人支付逾期违约金的最高限额：</w:t>
      </w:r>
      <w:r w:rsidRPr="006A0AD5">
        <w:rPr>
          <w:rFonts w:ascii="Times New Roman" w:eastAsia="宋体" w:hAnsi="Times New Roman"/>
          <w:spacing w:val="1"/>
          <w:sz w:val="24"/>
          <w:szCs w:val="24"/>
          <w:lang w:eastAsia="zh-CN"/>
        </w:rPr>
        <w:t>_________</w:t>
      </w:r>
    </w:p>
    <w:p w14:paraId="55D0329D"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25" w:name="_Toc506006162"/>
      <w:bookmarkStart w:id="1126" w:name="_Toc508200443"/>
      <w:bookmarkStart w:id="1127" w:name="_Toc508201381"/>
      <w:r w:rsidRPr="006A0AD5">
        <w:rPr>
          <w:rFonts w:ascii="Times New Roman" w:eastAsia="黑体" w:hAnsi="Times New Roman"/>
          <w:sz w:val="28"/>
          <w:szCs w:val="21"/>
          <w:lang w:eastAsia="zh-CN"/>
        </w:rPr>
        <w:t xml:space="preserve">6.5 </w:t>
      </w:r>
      <w:r w:rsidRPr="006A0AD5">
        <w:rPr>
          <w:rFonts w:ascii="Times New Roman" w:eastAsia="黑体" w:hAnsi="Times New Roman"/>
          <w:sz w:val="28"/>
          <w:szCs w:val="21"/>
          <w:lang w:eastAsia="zh-CN"/>
        </w:rPr>
        <w:t>完成</w:t>
      </w:r>
      <w:bookmarkEnd w:id="1125"/>
      <w:r w:rsidRPr="006A0AD5">
        <w:rPr>
          <w:rFonts w:ascii="Times New Roman" w:eastAsia="黑体" w:hAnsi="Times New Roman"/>
          <w:sz w:val="28"/>
          <w:szCs w:val="21"/>
          <w:lang w:eastAsia="zh-CN"/>
        </w:rPr>
        <w:t>咨询服务</w:t>
      </w:r>
      <w:bookmarkEnd w:id="1126"/>
      <w:bookmarkEnd w:id="1127"/>
    </w:p>
    <w:p w14:paraId="2F328B2D" w14:textId="77777777" w:rsidR="009D7A16" w:rsidRPr="006A0AD5" w:rsidRDefault="009D7A16" w:rsidP="00007799">
      <w:pPr>
        <w:pStyle w:val="Normal120"/>
        <w:spacing w:before="0" w:after="0" w:line="440" w:lineRule="atLeast"/>
        <w:ind w:firstLineChars="200" w:firstLine="482"/>
        <w:rPr>
          <w:rFonts w:ascii="Times New Roman" w:eastAsia="宋体" w:hAnsi="Times New Roman"/>
          <w:spacing w:val="1"/>
          <w:sz w:val="24"/>
          <w:szCs w:val="24"/>
          <w:lang w:eastAsia="zh-CN"/>
        </w:rPr>
      </w:pPr>
      <w:r w:rsidRPr="006A0AD5">
        <w:rPr>
          <w:rFonts w:ascii="Times New Roman" w:hAnsi="Times New Roman"/>
          <w:b/>
          <w:sz w:val="24"/>
          <w:szCs w:val="24"/>
          <w:lang w:eastAsia="zh-CN"/>
        </w:rPr>
        <w:t>6.5.3</w:t>
      </w:r>
      <w:r w:rsidRPr="006A0AD5">
        <w:rPr>
          <w:rFonts w:ascii="Times New Roman" w:eastAsia="宋体" w:hAnsi="Times New Roman"/>
          <w:bCs/>
          <w:sz w:val="24"/>
          <w:szCs w:val="24"/>
          <w:lang w:eastAsia="zh-CN"/>
        </w:rPr>
        <w:t>咨询服务成果文件</w:t>
      </w:r>
      <w:r w:rsidRPr="006A0AD5">
        <w:rPr>
          <w:rFonts w:ascii="Times New Roman" w:eastAsia="宋体" w:hAnsi="Times New Roman"/>
          <w:spacing w:val="-2"/>
          <w:sz w:val="24"/>
          <w:szCs w:val="24"/>
          <w:lang w:eastAsia="zh-CN"/>
        </w:rPr>
        <w:t>的形式：</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w:t>
      </w:r>
      <w:r w:rsidRPr="006A0AD5">
        <w:rPr>
          <w:rFonts w:ascii="Times New Roman" w:eastAsia="宋体" w:hAnsi="Times New Roman"/>
          <w:spacing w:val="-2"/>
          <w:sz w:val="24"/>
          <w:szCs w:val="24"/>
          <w:lang w:eastAsia="zh-CN"/>
        </w:rPr>
        <w:t>若有</w:t>
      </w:r>
      <w:r w:rsidRPr="006A0AD5">
        <w:rPr>
          <w:rFonts w:ascii="Times New Roman" w:eastAsia="宋体" w:hAnsi="Times New Roman"/>
          <w:spacing w:val="1"/>
          <w:sz w:val="24"/>
          <w:szCs w:val="24"/>
          <w:lang w:eastAsia="zh-CN"/>
        </w:rPr>
        <w:t>不一致时，应以文件为准。</w:t>
      </w:r>
    </w:p>
    <w:p w14:paraId="41120488" w14:textId="77777777" w:rsidR="009D7A16" w:rsidRPr="006A0AD5" w:rsidRDefault="009D7A16" w:rsidP="00007799">
      <w:pPr>
        <w:pStyle w:val="Normal90"/>
        <w:spacing w:before="0" w:after="0" w:line="440" w:lineRule="atLeast"/>
        <w:ind w:firstLineChars="200" w:firstLine="480"/>
        <w:rPr>
          <w:rFonts w:ascii="Times New Roman" w:hAnsi="Times New Roman"/>
          <w:sz w:val="24"/>
          <w:szCs w:val="24"/>
          <w:lang w:eastAsia="zh-CN"/>
        </w:rPr>
      </w:pPr>
      <w:r w:rsidRPr="006A0AD5">
        <w:rPr>
          <w:rFonts w:ascii="Times New Roman" w:eastAsia="宋体" w:hAnsi="Times New Roman"/>
          <w:sz w:val="24"/>
          <w:szCs w:val="24"/>
          <w:lang w:eastAsia="zh-CN"/>
        </w:rPr>
        <w:t>咨询服务成果文件各种形式的份数和要求：</w:t>
      </w:r>
      <w:r w:rsidRPr="006A0AD5">
        <w:rPr>
          <w:rFonts w:ascii="Times New Roman" w:eastAsia="宋体" w:hAnsi="Times New Roman"/>
          <w:spacing w:val="1"/>
          <w:sz w:val="24"/>
          <w:szCs w:val="24"/>
          <w:lang w:eastAsia="zh-CN"/>
        </w:rPr>
        <w:t>_________</w:t>
      </w:r>
    </w:p>
    <w:p w14:paraId="6B449E4F"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28" w:name="_Toc506006163"/>
      <w:bookmarkStart w:id="1129" w:name="_Toc508200444"/>
      <w:bookmarkStart w:id="1130" w:name="_Toc508201382"/>
      <w:r w:rsidRPr="006A0AD5">
        <w:rPr>
          <w:rFonts w:ascii="Times New Roman" w:eastAsia="黑体" w:hAnsi="Times New Roman"/>
          <w:sz w:val="28"/>
          <w:szCs w:val="21"/>
          <w:lang w:eastAsia="zh-CN"/>
        </w:rPr>
        <w:t xml:space="preserve">6.6 </w:t>
      </w:r>
      <w:r w:rsidRPr="006A0AD5">
        <w:rPr>
          <w:rFonts w:ascii="Times New Roman" w:eastAsia="黑体" w:hAnsi="Times New Roman"/>
          <w:sz w:val="28"/>
          <w:szCs w:val="21"/>
          <w:lang w:eastAsia="zh-CN"/>
        </w:rPr>
        <w:t>提前完成</w:t>
      </w:r>
      <w:bookmarkEnd w:id="1128"/>
      <w:r w:rsidRPr="006A0AD5">
        <w:rPr>
          <w:rFonts w:ascii="Times New Roman" w:eastAsia="黑体" w:hAnsi="Times New Roman"/>
          <w:sz w:val="28"/>
          <w:szCs w:val="21"/>
          <w:lang w:eastAsia="zh-CN"/>
        </w:rPr>
        <w:t>咨询服务</w:t>
      </w:r>
      <w:bookmarkEnd w:id="1129"/>
      <w:bookmarkEnd w:id="1130"/>
    </w:p>
    <w:p w14:paraId="427A32C9" w14:textId="77777777" w:rsidR="009D7A16" w:rsidRPr="006A0AD5" w:rsidRDefault="009D7A16" w:rsidP="00007799">
      <w:pPr>
        <w:pStyle w:val="Normal100"/>
        <w:spacing w:before="0" w:after="0" w:line="440" w:lineRule="atLeast"/>
        <w:ind w:firstLineChars="200" w:firstLine="482"/>
        <w:rPr>
          <w:rFonts w:ascii="Times New Roman" w:eastAsia="宋体" w:hAnsi="Times New Roman"/>
          <w:b/>
          <w:sz w:val="24"/>
          <w:szCs w:val="24"/>
          <w:lang w:eastAsia="zh-CN"/>
        </w:rPr>
      </w:pPr>
      <w:r w:rsidRPr="006A0AD5">
        <w:rPr>
          <w:rFonts w:ascii="Times New Roman" w:eastAsia="宋体" w:hAnsi="Times New Roman"/>
          <w:b/>
          <w:sz w:val="24"/>
          <w:szCs w:val="24"/>
          <w:lang w:eastAsia="zh-CN"/>
        </w:rPr>
        <w:t xml:space="preserve">6.6.1 </w:t>
      </w:r>
      <w:r w:rsidRPr="006A0AD5">
        <w:rPr>
          <w:rFonts w:ascii="Times New Roman" w:eastAsia="宋体" w:hAnsi="Times New Roman"/>
          <w:spacing w:val="1"/>
          <w:sz w:val="24"/>
          <w:szCs w:val="24"/>
          <w:lang w:eastAsia="zh-CN"/>
        </w:rPr>
        <w:t>委托人接受建议书的，咨询服务费用增加或减少部分的承担：</w:t>
      </w:r>
      <w:r w:rsidRPr="006A0AD5">
        <w:rPr>
          <w:rFonts w:ascii="Times New Roman" w:eastAsia="宋体" w:hAnsi="Times New Roman"/>
          <w:spacing w:val="1"/>
          <w:sz w:val="24"/>
          <w:szCs w:val="24"/>
          <w:lang w:eastAsia="zh-CN"/>
        </w:rPr>
        <w:t>_________</w:t>
      </w:r>
    </w:p>
    <w:p w14:paraId="64FB2D0C" w14:textId="77777777" w:rsidR="009D7A16" w:rsidRPr="006A0AD5" w:rsidRDefault="009D7A16" w:rsidP="00007799">
      <w:pPr>
        <w:pStyle w:val="Normal100"/>
        <w:spacing w:before="0" w:after="0" w:line="440" w:lineRule="atLeast"/>
        <w:ind w:firstLineChars="200" w:firstLine="482"/>
        <w:rPr>
          <w:rFonts w:ascii="Times New Roman" w:eastAsia="宋体" w:hAnsi="Times New Roman"/>
          <w:sz w:val="24"/>
          <w:szCs w:val="24"/>
          <w:lang w:eastAsia="zh-CN"/>
        </w:rPr>
      </w:pPr>
      <w:r w:rsidRPr="006A0AD5">
        <w:rPr>
          <w:rFonts w:ascii="Times New Roman" w:eastAsia="宋体" w:hAnsi="Times New Roman"/>
          <w:b/>
          <w:sz w:val="24"/>
          <w:szCs w:val="24"/>
          <w:lang w:eastAsia="zh-CN"/>
        </w:rPr>
        <w:t>6.6.3</w:t>
      </w:r>
      <w:r w:rsidRPr="006A0AD5">
        <w:rPr>
          <w:rFonts w:ascii="Times New Roman" w:eastAsia="宋体" w:hAnsi="Times New Roman"/>
          <w:sz w:val="24"/>
          <w:szCs w:val="24"/>
          <w:lang w:eastAsia="zh-CN"/>
        </w:rPr>
        <w:t>由于咨询人提前完成咨询服务而给委托人带来经济效益的，委托人给予咨询人奖励：</w:t>
      </w:r>
      <w:r w:rsidRPr="006A0AD5">
        <w:rPr>
          <w:rFonts w:ascii="Times New Roman" w:eastAsia="宋体" w:hAnsi="Times New Roman"/>
          <w:spacing w:val="1"/>
          <w:sz w:val="24"/>
          <w:szCs w:val="24"/>
          <w:lang w:eastAsia="zh-CN"/>
        </w:rPr>
        <w:t>_________</w:t>
      </w:r>
    </w:p>
    <w:p w14:paraId="12FC1202"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131" w:name="_Toc506006164"/>
      <w:bookmarkStart w:id="1132" w:name="_Toc508200445"/>
      <w:bookmarkStart w:id="1133" w:name="_Toc508201383"/>
      <w:bookmarkStart w:id="1134" w:name="_Toc513817622"/>
      <w:r w:rsidRPr="006A0AD5">
        <w:rPr>
          <w:rFonts w:ascii="Times New Roman" w:eastAsia="黑体" w:hAnsi="Times New Roman"/>
          <w:b/>
          <w:spacing w:val="1"/>
          <w:sz w:val="32"/>
          <w:szCs w:val="32"/>
          <w:lang w:eastAsia="zh-CN"/>
        </w:rPr>
        <w:t xml:space="preserve">8. </w:t>
      </w:r>
      <w:bookmarkEnd w:id="1131"/>
      <w:r w:rsidRPr="006A0AD5">
        <w:rPr>
          <w:rFonts w:ascii="Times New Roman" w:eastAsia="黑体" w:hAnsi="Times New Roman"/>
          <w:b/>
          <w:spacing w:val="1"/>
          <w:sz w:val="32"/>
          <w:szCs w:val="32"/>
          <w:lang w:eastAsia="zh-CN"/>
        </w:rPr>
        <w:t>咨询服务成果文件</w:t>
      </w:r>
      <w:bookmarkEnd w:id="1132"/>
      <w:bookmarkEnd w:id="1133"/>
      <w:bookmarkEnd w:id="1134"/>
    </w:p>
    <w:p w14:paraId="6B4B98BC"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35" w:name="_Toc506006165"/>
      <w:bookmarkStart w:id="1136" w:name="_Toc508200446"/>
      <w:bookmarkStart w:id="1137" w:name="_Toc508201384"/>
      <w:r w:rsidRPr="006A0AD5">
        <w:rPr>
          <w:rFonts w:ascii="Times New Roman" w:eastAsia="黑体" w:hAnsi="Times New Roman"/>
          <w:sz w:val="28"/>
          <w:szCs w:val="21"/>
          <w:lang w:eastAsia="zh-CN"/>
        </w:rPr>
        <w:t xml:space="preserve">8.1 </w:t>
      </w:r>
      <w:r w:rsidRPr="006A0AD5">
        <w:rPr>
          <w:rFonts w:ascii="Times New Roman" w:eastAsia="黑体" w:hAnsi="Times New Roman"/>
          <w:sz w:val="28"/>
          <w:szCs w:val="21"/>
          <w:lang w:eastAsia="zh-CN"/>
        </w:rPr>
        <w:t>咨询服务成果文件接收</w:t>
      </w:r>
      <w:bookmarkEnd w:id="1135"/>
      <w:bookmarkEnd w:id="1136"/>
      <w:bookmarkEnd w:id="1137"/>
    </w:p>
    <w:p w14:paraId="4E2F6579" w14:textId="77777777" w:rsidR="009D7A16" w:rsidRPr="006A0AD5" w:rsidRDefault="009D7A16" w:rsidP="00007799">
      <w:pPr>
        <w:pStyle w:val="ab"/>
        <w:spacing w:after="0" w:line="440" w:lineRule="atLeast"/>
        <w:ind w:firstLineChars="200" w:firstLine="482"/>
        <w:rPr>
          <w:sz w:val="24"/>
        </w:rPr>
      </w:pPr>
      <w:r w:rsidRPr="006A0AD5">
        <w:rPr>
          <w:b/>
          <w:sz w:val="24"/>
        </w:rPr>
        <w:lastRenderedPageBreak/>
        <w:t>8.1.3</w:t>
      </w:r>
      <w:r w:rsidRPr="006A0AD5">
        <w:rPr>
          <w:sz w:val="24"/>
        </w:rPr>
        <w:t>咨询服务成果文件内容：</w:t>
      </w:r>
      <w:r w:rsidRPr="006A0AD5">
        <w:rPr>
          <w:spacing w:val="1"/>
          <w:sz w:val="24"/>
        </w:rPr>
        <w:t>_________</w:t>
      </w:r>
    </w:p>
    <w:p w14:paraId="0B54B27F" w14:textId="77777777" w:rsidR="009D7A16" w:rsidRPr="006A0AD5" w:rsidRDefault="009D7A16" w:rsidP="00007799">
      <w:pPr>
        <w:pStyle w:val="ab"/>
        <w:spacing w:after="0" w:line="440" w:lineRule="atLeast"/>
        <w:ind w:firstLineChars="200" w:firstLine="480"/>
        <w:rPr>
          <w:sz w:val="24"/>
        </w:rPr>
      </w:pPr>
      <w:r w:rsidRPr="006A0AD5">
        <w:rPr>
          <w:sz w:val="24"/>
        </w:rPr>
        <w:t>咨询服务成果文件提交的要求：</w:t>
      </w:r>
      <w:r w:rsidRPr="006A0AD5">
        <w:rPr>
          <w:spacing w:val="1"/>
          <w:sz w:val="24"/>
        </w:rPr>
        <w:t>_________</w:t>
      </w:r>
    </w:p>
    <w:p w14:paraId="4B5055F4" w14:textId="77777777" w:rsidR="009D7A16" w:rsidRPr="006A0AD5" w:rsidRDefault="009D7A16" w:rsidP="00007799">
      <w:pPr>
        <w:spacing w:line="440" w:lineRule="atLeast"/>
        <w:ind w:firstLineChars="200" w:firstLine="480"/>
        <w:rPr>
          <w:sz w:val="24"/>
        </w:rPr>
      </w:pPr>
      <w:r w:rsidRPr="006A0AD5">
        <w:rPr>
          <w:sz w:val="24"/>
        </w:rPr>
        <w:t>□</w:t>
      </w:r>
      <w:r w:rsidRPr="006A0AD5">
        <w:rPr>
          <w:sz w:val="24"/>
        </w:rPr>
        <w:t>纸质文件，纸幅、装订格式、份数等要求：</w:t>
      </w:r>
      <w:r w:rsidRPr="006A0AD5">
        <w:rPr>
          <w:spacing w:val="1"/>
          <w:sz w:val="24"/>
        </w:rPr>
        <w:t>_________</w:t>
      </w:r>
    </w:p>
    <w:p w14:paraId="63FE44BC" w14:textId="77777777" w:rsidR="009D7A16" w:rsidRPr="006A0AD5" w:rsidRDefault="009D7A16" w:rsidP="00007799">
      <w:pPr>
        <w:pStyle w:val="Normal13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w:t>
      </w:r>
      <w:r w:rsidRPr="006A0AD5">
        <w:rPr>
          <w:rFonts w:ascii="Times New Roman" w:eastAsia="宋体" w:hAnsi="Times New Roman"/>
          <w:sz w:val="24"/>
          <w:szCs w:val="24"/>
          <w:lang w:eastAsia="zh-CN"/>
        </w:rPr>
        <w:t>电子文件，使用光盘和</w:t>
      </w:r>
      <w:r w:rsidRPr="006A0AD5">
        <w:rPr>
          <w:rFonts w:ascii="Times New Roman" w:eastAsia="宋体" w:hAnsi="Times New Roman"/>
          <w:sz w:val="24"/>
          <w:szCs w:val="24"/>
          <w:lang w:eastAsia="zh-CN"/>
        </w:rPr>
        <w:t xml:space="preserve"> U </w:t>
      </w:r>
      <w:proofErr w:type="gramStart"/>
      <w:r w:rsidRPr="006A0AD5">
        <w:rPr>
          <w:rFonts w:ascii="Times New Roman" w:eastAsia="宋体" w:hAnsi="Times New Roman"/>
          <w:sz w:val="24"/>
          <w:szCs w:val="24"/>
          <w:lang w:eastAsia="zh-CN"/>
        </w:rPr>
        <w:t>盘分别</w:t>
      </w:r>
      <w:proofErr w:type="gramEnd"/>
      <w:r w:rsidRPr="006A0AD5">
        <w:rPr>
          <w:rFonts w:ascii="Times New Roman" w:eastAsia="宋体" w:hAnsi="Times New Roman"/>
          <w:sz w:val="24"/>
          <w:szCs w:val="24"/>
          <w:lang w:eastAsia="zh-CN"/>
        </w:rPr>
        <w:t>贮存，份数要求：</w:t>
      </w:r>
      <w:r w:rsidRPr="006A0AD5">
        <w:rPr>
          <w:rFonts w:ascii="Times New Roman" w:eastAsia="宋体" w:hAnsi="Times New Roman"/>
          <w:spacing w:val="1"/>
          <w:sz w:val="24"/>
          <w:szCs w:val="24"/>
          <w:lang w:eastAsia="zh-CN"/>
        </w:rPr>
        <w:t>_________</w:t>
      </w:r>
    </w:p>
    <w:p w14:paraId="2C9FCAFF"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38" w:name="_Toc506006166"/>
      <w:bookmarkStart w:id="1139" w:name="_Toc508200447"/>
      <w:bookmarkStart w:id="1140" w:name="_Toc508201385"/>
      <w:r w:rsidRPr="006A0AD5">
        <w:rPr>
          <w:rFonts w:ascii="Times New Roman" w:eastAsia="黑体" w:hAnsi="Times New Roman"/>
          <w:sz w:val="28"/>
          <w:szCs w:val="21"/>
          <w:lang w:eastAsia="zh-CN"/>
        </w:rPr>
        <w:t xml:space="preserve">8.2 </w:t>
      </w:r>
      <w:r w:rsidRPr="006A0AD5">
        <w:rPr>
          <w:rFonts w:ascii="Times New Roman" w:eastAsia="黑体" w:hAnsi="Times New Roman"/>
          <w:sz w:val="28"/>
          <w:szCs w:val="21"/>
          <w:lang w:eastAsia="zh-CN"/>
        </w:rPr>
        <w:t>委托人审查</w:t>
      </w:r>
      <w:bookmarkEnd w:id="1138"/>
      <w:r w:rsidRPr="006A0AD5">
        <w:rPr>
          <w:rFonts w:ascii="Times New Roman" w:eastAsia="黑体" w:hAnsi="Times New Roman"/>
          <w:sz w:val="28"/>
          <w:szCs w:val="21"/>
          <w:lang w:eastAsia="zh-CN"/>
        </w:rPr>
        <w:t>咨询服务成果文件</w:t>
      </w:r>
      <w:bookmarkEnd w:id="1139"/>
      <w:bookmarkEnd w:id="1140"/>
    </w:p>
    <w:p w14:paraId="093B654B" w14:textId="77777777" w:rsidR="009D7A16" w:rsidRPr="006A0AD5" w:rsidRDefault="009D7A16" w:rsidP="00007799">
      <w:pPr>
        <w:pStyle w:val="Normal130"/>
        <w:spacing w:before="0" w:after="0" w:line="440" w:lineRule="atLeast"/>
        <w:ind w:firstLineChars="200" w:firstLine="482"/>
        <w:rPr>
          <w:rFonts w:ascii="Times New Roman" w:eastAsia="宋体" w:hAnsi="Times New Roman"/>
          <w:spacing w:val="1"/>
          <w:sz w:val="24"/>
          <w:szCs w:val="24"/>
          <w:u w:val="single"/>
          <w:lang w:eastAsia="zh-CN"/>
        </w:rPr>
      </w:pPr>
      <w:r w:rsidRPr="006A0AD5">
        <w:rPr>
          <w:rFonts w:ascii="Times New Roman" w:eastAsia="宋体" w:hAnsi="Times New Roman"/>
          <w:b/>
          <w:sz w:val="24"/>
          <w:szCs w:val="24"/>
          <w:lang w:eastAsia="zh-CN"/>
        </w:rPr>
        <w:t>8.2.1</w:t>
      </w:r>
      <w:r w:rsidRPr="006A0AD5">
        <w:rPr>
          <w:rFonts w:ascii="Times New Roman" w:eastAsia="宋体" w:hAnsi="Times New Roman"/>
          <w:spacing w:val="1"/>
          <w:sz w:val="24"/>
          <w:szCs w:val="24"/>
          <w:lang w:eastAsia="zh-CN"/>
        </w:rPr>
        <w:t>委托人审查咨询服务成果文件的具体范围：</w:t>
      </w:r>
      <w:r w:rsidRPr="006A0AD5">
        <w:rPr>
          <w:rFonts w:ascii="Times New Roman" w:eastAsia="宋体" w:hAnsi="Times New Roman"/>
          <w:spacing w:val="1"/>
          <w:sz w:val="24"/>
          <w:szCs w:val="24"/>
          <w:lang w:eastAsia="zh-CN"/>
        </w:rPr>
        <w:t>_________</w:t>
      </w:r>
    </w:p>
    <w:p w14:paraId="46A99AC1" w14:textId="77777777" w:rsidR="009D7A16" w:rsidRPr="006A0AD5" w:rsidRDefault="009D7A16" w:rsidP="00007799">
      <w:pPr>
        <w:pStyle w:val="Normal130"/>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审查明细内容：</w:t>
      </w:r>
      <w:r w:rsidRPr="006A0AD5">
        <w:rPr>
          <w:rFonts w:ascii="Times New Roman" w:eastAsia="宋体" w:hAnsi="Times New Roman"/>
          <w:spacing w:val="1"/>
          <w:sz w:val="24"/>
          <w:szCs w:val="24"/>
          <w:lang w:eastAsia="zh-CN"/>
        </w:rPr>
        <w:t>_________</w:t>
      </w:r>
    </w:p>
    <w:p w14:paraId="73A2B3E7" w14:textId="77777777" w:rsidR="009D7A16" w:rsidRPr="006A0AD5" w:rsidRDefault="009D7A16" w:rsidP="00007799">
      <w:pPr>
        <w:pStyle w:val="Normal130"/>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审查费用分担：</w:t>
      </w:r>
      <w:r w:rsidRPr="006A0AD5">
        <w:rPr>
          <w:rFonts w:ascii="Times New Roman" w:eastAsia="宋体" w:hAnsi="Times New Roman"/>
          <w:spacing w:val="1"/>
          <w:sz w:val="24"/>
          <w:szCs w:val="24"/>
          <w:lang w:eastAsia="zh-CN"/>
        </w:rPr>
        <w:t>_________</w:t>
      </w:r>
    </w:p>
    <w:p w14:paraId="43DCA44C" w14:textId="77777777" w:rsidR="009D7A16" w:rsidRPr="006A0AD5" w:rsidRDefault="009D7A16" w:rsidP="00007799">
      <w:pPr>
        <w:pStyle w:val="Normal110"/>
        <w:spacing w:before="0" w:after="0" w:line="440" w:lineRule="atLeast"/>
        <w:ind w:firstLineChars="200" w:firstLine="482"/>
        <w:rPr>
          <w:rFonts w:ascii="Times New Roman" w:eastAsia="宋体" w:hAnsi="Times New Roman"/>
          <w:spacing w:val="1"/>
          <w:sz w:val="24"/>
          <w:szCs w:val="24"/>
          <w:lang w:eastAsia="zh-CN"/>
        </w:rPr>
      </w:pPr>
      <w:r w:rsidRPr="006A0AD5">
        <w:rPr>
          <w:rFonts w:ascii="Times New Roman" w:eastAsia="宋体" w:hAnsi="Times New Roman"/>
          <w:b/>
          <w:sz w:val="24"/>
          <w:szCs w:val="24"/>
          <w:lang w:eastAsia="zh-CN"/>
        </w:rPr>
        <w:t>8.2.2</w:t>
      </w:r>
      <w:r w:rsidRPr="006A0AD5">
        <w:rPr>
          <w:rFonts w:ascii="Times New Roman" w:eastAsia="宋体" w:hAnsi="Times New Roman"/>
          <w:sz w:val="24"/>
          <w:szCs w:val="24"/>
          <w:lang w:eastAsia="zh-CN"/>
        </w:rPr>
        <w:t>委托人审查咨询服务成果文件的期限要求：</w:t>
      </w:r>
      <w:r w:rsidRPr="006A0AD5">
        <w:rPr>
          <w:rFonts w:ascii="Times New Roman" w:eastAsia="宋体" w:hAnsi="Times New Roman"/>
          <w:spacing w:val="1"/>
          <w:sz w:val="24"/>
          <w:szCs w:val="24"/>
          <w:lang w:eastAsia="zh-CN"/>
        </w:rPr>
        <w:t>_________</w:t>
      </w:r>
    </w:p>
    <w:p w14:paraId="0297C95C" w14:textId="77777777" w:rsidR="002E16E7" w:rsidRPr="006A0AD5" w:rsidRDefault="002E16E7" w:rsidP="0002335B">
      <w:pPr>
        <w:pStyle w:val="Normal110"/>
        <w:spacing w:before="0" w:after="0" w:line="440" w:lineRule="atLeast"/>
        <w:ind w:firstLineChars="200" w:firstLine="482"/>
        <w:rPr>
          <w:rFonts w:ascii="Times New Roman" w:eastAsia="宋体" w:hAnsi="Times New Roman"/>
          <w:sz w:val="24"/>
          <w:szCs w:val="24"/>
          <w:u w:val="single"/>
          <w:lang w:eastAsia="zh-CN"/>
        </w:rPr>
      </w:pPr>
      <w:r w:rsidRPr="006A0AD5">
        <w:rPr>
          <w:rFonts w:ascii="Times New Roman" w:eastAsia="宋体" w:hAnsi="Times New Roman"/>
          <w:b/>
          <w:sz w:val="24"/>
          <w:szCs w:val="24"/>
          <w:lang w:eastAsia="zh-CN"/>
        </w:rPr>
        <w:t>8.2.3</w:t>
      </w:r>
      <w:r w:rsidRPr="006A0AD5">
        <w:rPr>
          <w:rFonts w:ascii="Times New Roman" w:eastAsia="宋体" w:hAnsi="Times New Roman" w:hint="eastAsia"/>
          <w:sz w:val="24"/>
          <w:szCs w:val="24"/>
          <w:lang w:eastAsia="zh-CN"/>
        </w:rPr>
        <w:t>咨询服务成果文件是否经审查机构审查：</w:t>
      </w:r>
      <w:r w:rsidRPr="006A0AD5">
        <w:rPr>
          <w:rFonts w:ascii="Times New Roman" w:eastAsia="宋体" w:hAnsi="Times New Roman"/>
          <w:sz w:val="24"/>
          <w:szCs w:val="24"/>
          <w:u w:val="single"/>
          <w:lang w:eastAsia="zh-CN"/>
        </w:rPr>
        <w:t xml:space="preserve">     </w:t>
      </w:r>
      <w:r w:rsidRPr="006A0AD5">
        <w:rPr>
          <w:rFonts w:ascii="Times New Roman" w:eastAsia="宋体" w:hAnsi="Times New Roman" w:hint="eastAsia"/>
          <w:sz w:val="24"/>
          <w:szCs w:val="24"/>
          <w:lang w:eastAsia="zh-CN"/>
        </w:rPr>
        <w:t>审查机构的名称：</w:t>
      </w:r>
      <w:r w:rsidRPr="006A0AD5">
        <w:rPr>
          <w:rFonts w:ascii="Times New Roman" w:eastAsia="宋体" w:hAnsi="Times New Roman"/>
          <w:sz w:val="24"/>
          <w:szCs w:val="24"/>
          <w:u w:val="single"/>
          <w:lang w:eastAsia="zh-CN"/>
        </w:rPr>
        <w:t xml:space="preserve">              </w:t>
      </w:r>
    </w:p>
    <w:p w14:paraId="1414886B"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141" w:name="_Toc506006170"/>
      <w:bookmarkStart w:id="1142" w:name="_Toc508200448"/>
      <w:bookmarkStart w:id="1143" w:name="_Toc508201386"/>
      <w:bookmarkStart w:id="1144" w:name="_Toc513817623"/>
      <w:r w:rsidRPr="006A0AD5">
        <w:rPr>
          <w:rFonts w:ascii="Times New Roman" w:eastAsia="黑体" w:hAnsi="Times New Roman"/>
          <w:b/>
          <w:spacing w:val="1"/>
          <w:sz w:val="32"/>
          <w:szCs w:val="32"/>
          <w:lang w:eastAsia="zh-CN"/>
        </w:rPr>
        <w:t xml:space="preserve">11. </w:t>
      </w:r>
      <w:r w:rsidRPr="006A0AD5">
        <w:rPr>
          <w:rFonts w:ascii="Times New Roman" w:eastAsia="黑体" w:hAnsi="Times New Roman"/>
          <w:b/>
          <w:spacing w:val="1"/>
          <w:sz w:val="32"/>
          <w:szCs w:val="32"/>
          <w:lang w:eastAsia="zh-CN"/>
        </w:rPr>
        <w:t>合同变更</w:t>
      </w:r>
      <w:bookmarkEnd w:id="1141"/>
      <w:bookmarkEnd w:id="1142"/>
      <w:bookmarkEnd w:id="1143"/>
      <w:bookmarkEnd w:id="1144"/>
    </w:p>
    <w:p w14:paraId="72C23AFA"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45" w:name="_Toc506006171"/>
      <w:bookmarkStart w:id="1146" w:name="_Toc508200449"/>
      <w:bookmarkStart w:id="1147" w:name="_Toc508201387"/>
      <w:r w:rsidRPr="006A0AD5">
        <w:rPr>
          <w:rFonts w:ascii="Times New Roman" w:eastAsia="黑体" w:hAnsi="Times New Roman"/>
          <w:sz w:val="28"/>
          <w:szCs w:val="21"/>
          <w:lang w:eastAsia="zh-CN"/>
        </w:rPr>
        <w:t xml:space="preserve">11.1 </w:t>
      </w:r>
      <w:r w:rsidRPr="006A0AD5">
        <w:rPr>
          <w:rFonts w:ascii="Times New Roman" w:eastAsia="黑体" w:hAnsi="Times New Roman"/>
          <w:sz w:val="28"/>
          <w:szCs w:val="21"/>
          <w:lang w:eastAsia="zh-CN"/>
        </w:rPr>
        <w:t>变更情形</w:t>
      </w:r>
      <w:bookmarkEnd w:id="1145"/>
      <w:bookmarkEnd w:id="1146"/>
      <w:bookmarkEnd w:id="1147"/>
    </w:p>
    <w:p w14:paraId="205D6BF4" w14:textId="77777777" w:rsidR="009D7A16" w:rsidRPr="006A0AD5" w:rsidRDefault="009D7A16" w:rsidP="00007799">
      <w:pPr>
        <w:pStyle w:val="Normal130"/>
        <w:spacing w:before="0" w:after="0" w:line="440" w:lineRule="atLeast"/>
        <w:ind w:firstLineChars="200" w:firstLine="482"/>
        <w:rPr>
          <w:rFonts w:ascii="Times New Roman" w:eastAsia="宋体" w:hAnsi="Times New Roman"/>
          <w:sz w:val="24"/>
          <w:szCs w:val="24"/>
          <w:lang w:eastAsia="zh-CN"/>
        </w:rPr>
      </w:pPr>
      <w:r w:rsidRPr="006A0AD5">
        <w:rPr>
          <w:rFonts w:ascii="Times New Roman" w:eastAsia="宋体" w:hAnsi="Times New Roman"/>
          <w:b/>
          <w:sz w:val="24"/>
          <w:szCs w:val="24"/>
          <w:lang w:eastAsia="zh-CN"/>
        </w:rPr>
        <w:t>11.1.1</w:t>
      </w:r>
      <w:r w:rsidRPr="006A0AD5">
        <w:rPr>
          <w:rFonts w:ascii="Times New Roman" w:eastAsia="宋体" w:hAnsi="Times New Roman"/>
          <w:spacing w:val="-1"/>
          <w:sz w:val="24"/>
          <w:szCs w:val="24"/>
          <w:lang w:eastAsia="zh-CN"/>
        </w:rPr>
        <w:t>双方协商一致后进行</w:t>
      </w:r>
      <w:r w:rsidRPr="006A0AD5">
        <w:rPr>
          <w:rFonts w:ascii="Times New Roman" w:eastAsia="宋体" w:hAnsi="Times New Roman"/>
          <w:sz w:val="24"/>
          <w:szCs w:val="24"/>
          <w:lang w:eastAsia="zh-CN"/>
        </w:rPr>
        <w:t>变更，咨询服务期限和咨询服务费用的调整方法：</w:t>
      </w:r>
      <w:r w:rsidRPr="006A0AD5">
        <w:rPr>
          <w:rFonts w:ascii="Times New Roman" w:eastAsia="宋体" w:hAnsi="Times New Roman"/>
          <w:spacing w:val="1"/>
          <w:sz w:val="24"/>
          <w:szCs w:val="24"/>
          <w:lang w:eastAsia="zh-CN"/>
        </w:rPr>
        <w:t>_________</w:t>
      </w:r>
    </w:p>
    <w:p w14:paraId="3B032F1B"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48" w:name="_Toc506006172"/>
      <w:bookmarkStart w:id="1149" w:name="_Toc508200450"/>
      <w:bookmarkStart w:id="1150" w:name="_Toc508201388"/>
      <w:r w:rsidRPr="006A0AD5">
        <w:rPr>
          <w:rFonts w:ascii="Times New Roman" w:eastAsia="黑体" w:hAnsi="Times New Roman"/>
          <w:sz w:val="28"/>
          <w:szCs w:val="21"/>
          <w:lang w:eastAsia="zh-CN"/>
        </w:rPr>
        <w:t xml:space="preserve">11.2 </w:t>
      </w:r>
      <w:r w:rsidRPr="006A0AD5">
        <w:rPr>
          <w:rFonts w:ascii="Times New Roman" w:eastAsia="黑体" w:hAnsi="Times New Roman"/>
          <w:sz w:val="28"/>
          <w:szCs w:val="21"/>
          <w:lang w:eastAsia="zh-CN"/>
        </w:rPr>
        <w:t>合理化建议</w:t>
      </w:r>
      <w:bookmarkEnd w:id="1148"/>
      <w:bookmarkEnd w:id="1149"/>
      <w:bookmarkEnd w:id="1150"/>
    </w:p>
    <w:p w14:paraId="0432F2E2" w14:textId="77777777" w:rsidR="009D7A16" w:rsidRPr="006A0AD5" w:rsidRDefault="009D7A16" w:rsidP="00007799">
      <w:pPr>
        <w:pStyle w:val="Normal140"/>
        <w:spacing w:before="0" w:after="0" w:line="440" w:lineRule="atLeast"/>
        <w:ind w:firstLineChars="200" w:firstLine="482"/>
        <w:rPr>
          <w:rFonts w:ascii="Times New Roman" w:eastAsia="宋体" w:hAnsi="Times New Roman"/>
          <w:sz w:val="24"/>
          <w:szCs w:val="24"/>
          <w:lang w:eastAsia="zh-CN"/>
        </w:rPr>
      </w:pPr>
      <w:r w:rsidRPr="006A0AD5">
        <w:rPr>
          <w:rFonts w:ascii="Times New Roman" w:eastAsia="宋体" w:hAnsi="Times New Roman"/>
          <w:b/>
          <w:sz w:val="24"/>
          <w:szCs w:val="24"/>
          <w:lang w:eastAsia="zh-CN"/>
        </w:rPr>
        <w:t>11.2.2</w:t>
      </w:r>
      <w:r w:rsidRPr="006A0AD5">
        <w:rPr>
          <w:rFonts w:ascii="Times New Roman" w:eastAsia="宋体" w:hAnsi="Times New Roman"/>
          <w:sz w:val="24"/>
          <w:szCs w:val="24"/>
          <w:lang w:eastAsia="zh-CN"/>
        </w:rPr>
        <w:t>委托人给予的奖励：</w:t>
      </w:r>
      <w:r w:rsidRPr="006A0AD5">
        <w:rPr>
          <w:rFonts w:ascii="Times New Roman" w:eastAsia="宋体" w:hAnsi="Times New Roman"/>
          <w:spacing w:val="1"/>
          <w:sz w:val="24"/>
          <w:szCs w:val="24"/>
          <w:lang w:eastAsia="zh-CN"/>
        </w:rPr>
        <w:t>_________</w:t>
      </w:r>
    </w:p>
    <w:p w14:paraId="319C73F0"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151" w:name="_Toc506006173"/>
      <w:bookmarkStart w:id="1152" w:name="_Toc508200451"/>
      <w:bookmarkStart w:id="1153" w:name="_Toc508201389"/>
      <w:bookmarkStart w:id="1154" w:name="_Toc513817624"/>
      <w:r w:rsidRPr="006A0AD5">
        <w:rPr>
          <w:rFonts w:ascii="Times New Roman" w:eastAsia="黑体" w:hAnsi="Times New Roman"/>
          <w:b/>
          <w:spacing w:val="1"/>
          <w:sz w:val="32"/>
          <w:szCs w:val="32"/>
          <w:lang w:eastAsia="zh-CN"/>
        </w:rPr>
        <w:t xml:space="preserve">12. </w:t>
      </w:r>
      <w:r w:rsidRPr="006A0AD5">
        <w:rPr>
          <w:rFonts w:ascii="Times New Roman" w:eastAsia="黑体" w:hAnsi="Times New Roman"/>
          <w:b/>
          <w:spacing w:val="1"/>
          <w:sz w:val="32"/>
          <w:szCs w:val="32"/>
          <w:lang w:eastAsia="zh-CN"/>
        </w:rPr>
        <w:t>合同价格与支付</w:t>
      </w:r>
      <w:bookmarkEnd w:id="1151"/>
      <w:bookmarkEnd w:id="1152"/>
      <w:bookmarkEnd w:id="1153"/>
      <w:bookmarkEnd w:id="1154"/>
    </w:p>
    <w:p w14:paraId="5A187BA1"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55" w:name="_Toc506006174"/>
      <w:bookmarkStart w:id="1156" w:name="_Toc508200452"/>
      <w:bookmarkStart w:id="1157" w:name="_Toc508201390"/>
      <w:r w:rsidRPr="006A0AD5">
        <w:rPr>
          <w:rFonts w:ascii="Times New Roman" w:eastAsia="黑体" w:hAnsi="Times New Roman"/>
          <w:sz w:val="28"/>
          <w:szCs w:val="21"/>
          <w:lang w:eastAsia="zh-CN"/>
        </w:rPr>
        <w:t xml:space="preserve">12.1 </w:t>
      </w:r>
      <w:r w:rsidRPr="006A0AD5">
        <w:rPr>
          <w:rFonts w:ascii="Times New Roman" w:eastAsia="黑体" w:hAnsi="Times New Roman"/>
          <w:sz w:val="28"/>
          <w:szCs w:val="21"/>
          <w:lang w:eastAsia="zh-CN"/>
        </w:rPr>
        <w:t>合同价格</w:t>
      </w:r>
      <w:bookmarkEnd w:id="1155"/>
      <w:bookmarkEnd w:id="1156"/>
      <w:bookmarkEnd w:id="1157"/>
    </w:p>
    <w:p w14:paraId="784BA73A" w14:textId="77777777" w:rsidR="009D7A16" w:rsidRPr="006A0AD5" w:rsidRDefault="009D7A16" w:rsidP="00007799">
      <w:pPr>
        <w:pStyle w:val="ab"/>
        <w:spacing w:after="0" w:line="440" w:lineRule="atLeast"/>
        <w:ind w:firstLineChars="200" w:firstLine="482"/>
        <w:rPr>
          <w:sz w:val="24"/>
          <w:u w:val="single"/>
        </w:rPr>
      </w:pPr>
      <w:r w:rsidRPr="006A0AD5">
        <w:rPr>
          <w:b/>
          <w:sz w:val="24"/>
        </w:rPr>
        <w:t xml:space="preserve">12.1.1 </w:t>
      </w:r>
      <w:r w:rsidRPr="006A0AD5">
        <w:rPr>
          <w:sz w:val="24"/>
        </w:rPr>
        <w:t>本合同价款确定方式：</w:t>
      </w:r>
      <w:r w:rsidRPr="006A0AD5">
        <w:rPr>
          <w:spacing w:val="1"/>
          <w:sz w:val="24"/>
        </w:rPr>
        <w:t>_________</w:t>
      </w:r>
    </w:p>
    <w:p w14:paraId="095B50D0" w14:textId="77777777" w:rsidR="009D7A16" w:rsidRPr="006A0AD5" w:rsidRDefault="009D7A16" w:rsidP="00007799">
      <w:pPr>
        <w:pStyle w:val="ab"/>
        <w:spacing w:after="0" w:line="440" w:lineRule="atLeast"/>
        <w:ind w:firstLineChars="200" w:firstLine="480"/>
        <w:rPr>
          <w:sz w:val="24"/>
          <w:u w:val="single"/>
        </w:rPr>
      </w:pPr>
      <w:r w:rsidRPr="006A0AD5">
        <w:rPr>
          <w:sz w:val="24"/>
        </w:rPr>
        <w:t>调整方式：</w:t>
      </w:r>
      <w:r w:rsidRPr="006A0AD5">
        <w:rPr>
          <w:spacing w:val="1"/>
          <w:sz w:val="24"/>
        </w:rPr>
        <w:t>_________</w:t>
      </w:r>
    </w:p>
    <w:p w14:paraId="0F37EF0B" w14:textId="77777777" w:rsidR="009D7A16" w:rsidRPr="006A0AD5" w:rsidRDefault="009D7A16" w:rsidP="00007799">
      <w:pPr>
        <w:pStyle w:val="ab"/>
        <w:spacing w:after="0" w:line="440" w:lineRule="atLeast"/>
        <w:ind w:firstLineChars="200" w:firstLine="480"/>
        <w:rPr>
          <w:sz w:val="24"/>
          <w:u w:val="single"/>
        </w:rPr>
      </w:pPr>
      <w:r w:rsidRPr="006A0AD5">
        <w:rPr>
          <w:sz w:val="24"/>
        </w:rPr>
        <w:t>风险范围划分：</w:t>
      </w:r>
      <w:r w:rsidRPr="006A0AD5">
        <w:rPr>
          <w:spacing w:val="1"/>
          <w:sz w:val="24"/>
        </w:rPr>
        <w:t>_________</w:t>
      </w:r>
    </w:p>
    <w:p w14:paraId="6FDA244D" w14:textId="77777777" w:rsidR="009D7A16" w:rsidRPr="006A0AD5" w:rsidRDefault="009D7A16" w:rsidP="00007799">
      <w:pPr>
        <w:pStyle w:val="ab"/>
        <w:spacing w:after="0" w:line="440" w:lineRule="atLeast"/>
        <w:ind w:firstLineChars="200" w:firstLine="482"/>
        <w:rPr>
          <w:sz w:val="24"/>
          <w:u w:val="single"/>
        </w:rPr>
      </w:pPr>
      <w:r w:rsidRPr="006A0AD5">
        <w:rPr>
          <w:b/>
          <w:kern w:val="0"/>
          <w:sz w:val="24"/>
        </w:rPr>
        <w:t xml:space="preserve">12.1.3 </w:t>
      </w:r>
      <w:r w:rsidRPr="006A0AD5">
        <w:rPr>
          <w:sz w:val="24"/>
        </w:rPr>
        <w:t>合同价格包括内容：</w:t>
      </w:r>
      <w:r w:rsidRPr="006A0AD5">
        <w:rPr>
          <w:spacing w:val="1"/>
          <w:sz w:val="24"/>
        </w:rPr>
        <w:t>_________</w:t>
      </w:r>
    </w:p>
    <w:p w14:paraId="1EAF9DBA"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58" w:name="_Toc506006175"/>
      <w:bookmarkStart w:id="1159" w:name="_Toc508200453"/>
      <w:bookmarkStart w:id="1160" w:name="_Toc508201391"/>
      <w:r w:rsidRPr="006A0AD5">
        <w:rPr>
          <w:rFonts w:ascii="Times New Roman" w:eastAsia="黑体" w:hAnsi="Times New Roman"/>
          <w:sz w:val="28"/>
          <w:szCs w:val="21"/>
          <w:lang w:eastAsia="zh-CN"/>
        </w:rPr>
        <w:t xml:space="preserve">12.2 </w:t>
      </w:r>
      <w:r w:rsidRPr="006A0AD5">
        <w:rPr>
          <w:rFonts w:ascii="Times New Roman" w:eastAsia="黑体" w:hAnsi="Times New Roman"/>
          <w:sz w:val="28"/>
          <w:szCs w:val="21"/>
          <w:lang w:eastAsia="zh-CN"/>
        </w:rPr>
        <w:t>定金或预付款</w:t>
      </w:r>
      <w:bookmarkEnd w:id="1158"/>
      <w:bookmarkEnd w:id="1159"/>
      <w:bookmarkEnd w:id="1160"/>
    </w:p>
    <w:p w14:paraId="5242B6DF" w14:textId="77777777" w:rsidR="009D7A16" w:rsidRPr="006A0AD5" w:rsidRDefault="009D7A16" w:rsidP="00007799">
      <w:pPr>
        <w:pStyle w:val="Normal160"/>
        <w:spacing w:before="0" w:after="0" w:line="440" w:lineRule="atLeast"/>
        <w:ind w:firstLineChars="200" w:firstLine="482"/>
        <w:rPr>
          <w:rFonts w:ascii="Times New Roman" w:hAnsi="Times New Roman"/>
          <w:sz w:val="24"/>
          <w:szCs w:val="24"/>
          <w:u w:val="single"/>
          <w:lang w:eastAsia="zh-CN"/>
        </w:rPr>
      </w:pPr>
      <w:r w:rsidRPr="006A0AD5">
        <w:rPr>
          <w:rFonts w:ascii="Times New Roman" w:hAnsi="Times New Roman"/>
          <w:b/>
          <w:sz w:val="24"/>
          <w:szCs w:val="24"/>
          <w:lang w:eastAsia="zh-CN"/>
        </w:rPr>
        <w:t>12.2.1</w:t>
      </w:r>
      <w:r w:rsidRPr="006A0AD5">
        <w:rPr>
          <w:rFonts w:ascii="微软雅黑" w:eastAsia="微软雅黑" w:hAnsi="微软雅黑" w:cs="微软雅黑" w:hint="eastAsia"/>
          <w:sz w:val="24"/>
          <w:szCs w:val="24"/>
          <w:lang w:eastAsia="zh-CN"/>
        </w:rPr>
        <w:t>委托人向咨询人支付</w:t>
      </w:r>
      <w:r w:rsidRPr="006A0AD5">
        <w:rPr>
          <w:rFonts w:ascii="Times New Roman" w:eastAsia="宋体" w:hAnsi="Times New Roman"/>
          <w:spacing w:val="1"/>
          <w:sz w:val="24"/>
          <w:szCs w:val="24"/>
          <w:lang w:eastAsia="zh-CN"/>
        </w:rPr>
        <w:t>定金或预付款的额度</w:t>
      </w:r>
      <w:r w:rsidRPr="006A0AD5">
        <w:rPr>
          <w:rFonts w:ascii="微软雅黑" w:eastAsia="微软雅黑" w:hAnsi="微软雅黑" w:cs="微软雅黑" w:hint="eastAsia"/>
          <w:spacing w:val="1"/>
          <w:sz w:val="24"/>
          <w:szCs w:val="24"/>
          <w:lang w:eastAsia="zh-CN"/>
        </w:rPr>
        <w:t>：</w:t>
      </w:r>
      <w:r w:rsidRPr="006A0AD5">
        <w:rPr>
          <w:rFonts w:ascii="Times New Roman" w:eastAsia="宋体" w:hAnsi="Times New Roman"/>
          <w:spacing w:val="1"/>
          <w:sz w:val="24"/>
          <w:szCs w:val="24"/>
          <w:lang w:eastAsia="zh-CN"/>
        </w:rPr>
        <w:t>_________</w:t>
      </w:r>
    </w:p>
    <w:p w14:paraId="646E5BBB" w14:textId="77777777" w:rsidR="009D7A16" w:rsidRPr="006A0AD5" w:rsidRDefault="009D7A16" w:rsidP="00007799">
      <w:pPr>
        <w:pStyle w:val="Normal160"/>
        <w:spacing w:before="0" w:after="0" w:line="440" w:lineRule="atLeast"/>
        <w:ind w:firstLineChars="200" w:firstLine="484"/>
        <w:rPr>
          <w:rFonts w:asciiTheme="minorEastAsia" w:eastAsiaTheme="minorEastAsia" w:hAnsiTheme="minorEastAsia"/>
          <w:sz w:val="24"/>
          <w:szCs w:val="24"/>
          <w:u w:val="single"/>
          <w:lang w:eastAsia="zh-CN"/>
        </w:rPr>
      </w:pPr>
      <w:r w:rsidRPr="006A0AD5">
        <w:rPr>
          <w:rFonts w:asciiTheme="minorEastAsia" w:eastAsiaTheme="minorEastAsia" w:hAnsiTheme="minorEastAsia" w:hint="eastAsia"/>
          <w:spacing w:val="1"/>
          <w:sz w:val="24"/>
          <w:szCs w:val="24"/>
          <w:lang w:eastAsia="zh-CN"/>
        </w:rPr>
        <w:lastRenderedPageBreak/>
        <w:t>定金或预付款</w:t>
      </w:r>
      <w:r w:rsidRPr="006A0AD5">
        <w:rPr>
          <w:rFonts w:asciiTheme="minorEastAsia" w:eastAsiaTheme="minorEastAsia" w:hAnsiTheme="minorEastAsia" w:cs="微软雅黑" w:hint="eastAsia"/>
          <w:sz w:val="24"/>
          <w:szCs w:val="24"/>
          <w:lang w:eastAsia="zh-CN"/>
        </w:rPr>
        <w:t>支付方式：</w:t>
      </w:r>
      <w:r w:rsidRPr="006A0AD5">
        <w:rPr>
          <w:rFonts w:asciiTheme="minorEastAsia" w:eastAsiaTheme="minorEastAsia" w:hAnsiTheme="minorEastAsia"/>
          <w:spacing w:val="1"/>
          <w:sz w:val="24"/>
          <w:szCs w:val="24"/>
          <w:lang w:eastAsia="zh-CN"/>
        </w:rPr>
        <w:t>_________</w:t>
      </w:r>
    </w:p>
    <w:p w14:paraId="78C20326" w14:textId="77777777" w:rsidR="009D7A16" w:rsidRPr="006A0AD5" w:rsidRDefault="009D7A16" w:rsidP="00007799">
      <w:pPr>
        <w:pStyle w:val="Normal160"/>
        <w:spacing w:before="0" w:after="0" w:line="440" w:lineRule="atLeast"/>
        <w:ind w:firstLineChars="200" w:firstLine="484"/>
        <w:rPr>
          <w:rFonts w:asciiTheme="minorEastAsia" w:eastAsiaTheme="minorEastAsia" w:hAnsiTheme="minorEastAsia"/>
          <w:sz w:val="24"/>
          <w:szCs w:val="24"/>
          <w:lang w:eastAsia="zh-CN"/>
        </w:rPr>
      </w:pPr>
      <w:r w:rsidRPr="006A0AD5">
        <w:rPr>
          <w:rFonts w:asciiTheme="minorEastAsia" w:eastAsiaTheme="minorEastAsia" w:hAnsiTheme="minorEastAsia" w:hint="eastAsia"/>
          <w:spacing w:val="1"/>
          <w:sz w:val="24"/>
          <w:szCs w:val="24"/>
          <w:lang w:eastAsia="zh-CN"/>
        </w:rPr>
        <w:t>定金或预付款</w:t>
      </w:r>
      <w:r w:rsidRPr="006A0AD5">
        <w:rPr>
          <w:rFonts w:asciiTheme="minorEastAsia" w:eastAsiaTheme="minorEastAsia" w:hAnsiTheme="minorEastAsia" w:cs="微软雅黑" w:hint="eastAsia"/>
          <w:sz w:val="24"/>
          <w:szCs w:val="24"/>
          <w:lang w:eastAsia="zh-CN"/>
        </w:rPr>
        <w:t>抵扣方式：</w:t>
      </w:r>
      <w:r w:rsidRPr="006A0AD5">
        <w:rPr>
          <w:rFonts w:asciiTheme="minorEastAsia" w:eastAsiaTheme="minorEastAsia" w:hAnsiTheme="minorEastAsia"/>
          <w:spacing w:val="1"/>
          <w:sz w:val="24"/>
          <w:szCs w:val="24"/>
          <w:lang w:eastAsia="zh-CN"/>
        </w:rPr>
        <w:t>_________</w:t>
      </w:r>
    </w:p>
    <w:p w14:paraId="45FFD06D"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61" w:name="_Toc506006176"/>
      <w:bookmarkStart w:id="1162" w:name="_Toc508200454"/>
      <w:bookmarkStart w:id="1163" w:name="_Toc508201392"/>
      <w:r w:rsidRPr="006A0AD5">
        <w:rPr>
          <w:rFonts w:ascii="Times New Roman" w:eastAsia="黑体" w:hAnsi="Times New Roman"/>
          <w:sz w:val="28"/>
          <w:szCs w:val="21"/>
          <w:lang w:eastAsia="zh-CN"/>
        </w:rPr>
        <w:t xml:space="preserve">12.3 </w:t>
      </w:r>
      <w:r w:rsidRPr="006A0AD5">
        <w:rPr>
          <w:rFonts w:ascii="Times New Roman" w:eastAsia="黑体" w:hAnsi="Times New Roman"/>
          <w:sz w:val="28"/>
          <w:szCs w:val="21"/>
          <w:lang w:eastAsia="zh-CN"/>
        </w:rPr>
        <w:t>中期支付</w:t>
      </w:r>
      <w:bookmarkEnd w:id="1161"/>
      <w:bookmarkEnd w:id="1162"/>
      <w:bookmarkEnd w:id="1163"/>
    </w:p>
    <w:p w14:paraId="01EBB6C0" w14:textId="77777777" w:rsidR="009D7A16" w:rsidRPr="006A0AD5" w:rsidRDefault="009D7A16" w:rsidP="00007799">
      <w:pPr>
        <w:pStyle w:val="Normal170"/>
        <w:spacing w:before="0" w:after="0" w:line="440" w:lineRule="atLeast"/>
        <w:ind w:firstLineChars="200" w:firstLine="482"/>
        <w:rPr>
          <w:rFonts w:ascii="Times New Roman" w:eastAsia="宋体" w:hAnsi="Times New Roman"/>
          <w:spacing w:val="1"/>
          <w:sz w:val="24"/>
          <w:szCs w:val="24"/>
          <w:lang w:eastAsia="zh-CN"/>
        </w:rPr>
      </w:pPr>
      <w:r w:rsidRPr="006A0AD5">
        <w:rPr>
          <w:rFonts w:ascii="Times New Roman" w:hAnsi="Times New Roman"/>
          <w:b/>
          <w:sz w:val="24"/>
          <w:szCs w:val="24"/>
          <w:lang w:eastAsia="zh-CN"/>
        </w:rPr>
        <w:t>12.3.1</w:t>
      </w:r>
      <w:r w:rsidRPr="006A0AD5">
        <w:rPr>
          <w:rFonts w:ascii="Times New Roman" w:eastAsia="宋体" w:hAnsi="Times New Roman"/>
          <w:spacing w:val="1"/>
          <w:sz w:val="24"/>
          <w:szCs w:val="24"/>
          <w:lang w:eastAsia="zh-CN"/>
        </w:rPr>
        <w:t>咨询人向委托人提交中期支付申请的格式要求及份数：</w:t>
      </w:r>
      <w:r w:rsidRPr="006A0AD5">
        <w:rPr>
          <w:rFonts w:ascii="Times New Roman" w:eastAsia="宋体" w:hAnsi="Times New Roman"/>
          <w:spacing w:val="1"/>
          <w:sz w:val="24"/>
          <w:szCs w:val="24"/>
          <w:lang w:eastAsia="zh-CN"/>
        </w:rPr>
        <w:t>_________</w:t>
      </w:r>
    </w:p>
    <w:p w14:paraId="4ACE8C5C" w14:textId="77777777" w:rsidR="009D7A16" w:rsidRPr="006A0AD5" w:rsidRDefault="009D7A16" w:rsidP="00007799">
      <w:pPr>
        <w:pStyle w:val="Normal170"/>
        <w:spacing w:before="0" w:after="0" w:line="440" w:lineRule="atLeast"/>
        <w:ind w:firstLineChars="200" w:firstLine="482"/>
        <w:rPr>
          <w:rFonts w:ascii="Times New Roman" w:eastAsia="宋体" w:hAnsi="Times New Roman"/>
          <w:spacing w:val="1"/>
          <w:sz w:val="24"/>
          <w:szCs w:val="24"/>
          <w:lang w:eastAsia="zh-CN"/>
        </w:rPr>
      </w:pPr>
      <w:r w:rsidRPr="006A0AD5">
        <w:rPr>
          <w:rFonts w:ascii="Times New Roman" w:hAnsi="Times New Roman"/>
          <w:b/>
          <w:sz w:val="24"/>
          <w:szCs w:val="24"/>
          <w:lang w:eastAsia="zh-CN"/>
        </w:rPr>
        <w:t xml:space="preserve">12.3.2 </w:t>
      </w:r>
      <w:r w:rsidRPr="006A0AD5">
        <w:rPr>
          <w:rFonts w:ascii="Times New Roman" w:eastAsia="宋体" w:hAnsi="Times New Roman"/>
          <w:spacing w:val="1"/>
          <w:sz w:val="24"/>
          <w:szCs w:val="24"/>
          <w:lang w:eastAsia="zh-CN"/>
        </w:rPr>
        <w:t>委托人不按期支付的，支付逾期付款违约金的计算方法：</w:t>
      </w:r>
      <w:r w:rsidRPr="006A0AD5">
        <w:rPr>
          <w:rFonts w:ascii="Times New Roman" w:eastAsia="宋体" w:hAnsi="Times New Roman"/>
          <w:spacing w:val="1"/>
          <w:sz w:val="24"/>
          <w:szCs w:val="24"/>
          <w:lang w:eastAsia="zh-CN"/>
        </w:rPr>
        <w:t>_________</w:t>
      </w:r>
    </w:p>
    <w:p w14:paraId="70EB907E"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12.3.3</w:t>
      </w:r>
      <w:r w:rsidRPr="006A0AD5">
        <w:rPr>
          <w:rFonts w:ascii="Times New Roman" w:eastAsia="宋体" w:hAnsi="Times New Roman"/>
          <w:spacing w:val="1"/>
          <w:sz w:val="24"/>
          <w:szCs w:val="24"/>
          <w:lang w:eastAsia="zh-CN"/>
        </w:rPr>
        <w:t>中期支付涉及政府投资资金的相关约定：</w:t>
      </w:r>
      <w:r w:rsidRPr="006A0AD5">
        <w:rPr>
          <w:rFonts w:ascii="Times New Roman" w:eastAsia="宋体" w:hAnsi="Times New Roman"/>
          <w:spacing w:val="1"/>
          <w:sz w:val="24"/>
          <w:szCs w:val="24"/>
          <w:lang w:eastAsia="zh-CN"/>
        </w:rPr>
        <w:t>_________</w:t>
      </w:r>
    </w:p>
    <w:p w14:paraId="18133846"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64" w:name="_Toc506006177"/>
      <w:bookmarkStart w:id="1165" w:name="_Toc508200455"/>
      <w:bookmarkStart w:id="1166" w:name="_Toc508201393"/>
      <w:r w:rsidRPr="006A0AD5">
        <w:rPr>
          <w:rFonts w:ascii="Times New Roman" w:eastAsia="黑体" w:hAnsi="Times New Roman"/>
          <w:sz w:val="28"/>
          <w:szCs w:val="21"/>
          <w:lang w:eastAsia="zh-CN"/>
        </w:rPr>
        <w:t xml:space="preserve">12.4 </w:t>
      </w:r>
      <w:r w:rsidRPr="006A0AD5">
        <w:rPr>
          <w:rFonts w:ascii="Times New Roman" w:eastAsia="黑体" w:hAnsi="Times New Roman"/>
          <w:sz w:val="28"/>
          <w:szCs w:val="21"/>
          <w:lang w:eastAsia="zh-CN"/>
        </w:rPr>
        <w:t>费用结算</w:t>
      </w:r>
      <w:bookmarkEnd w:id="1164"/>
      <w:bookmarkEnd w:id="1165"/>
      <w:bookmarkEnd w:id="1166"/>
    </w:p>
    <w:p w14:paraId="34628AB4" w14:textId="77777777" w:rsidR="009D7A16" w:rsidRPr="006A0AD5" w:rsidRDefault="009D7A16" w:rsidP="00007799">
      <w:pPr>
        <w:pStyle w:val="Normal150"/>
        <w:spacing w:before="0" w:after="0" w:line="440" w:lineRule="atLeast"/>
        <w:ind w:firstLineChars="200" w:firstLine="482"/>
        <w:rPr>
          <w:rFonts w:ascii="Times New Roman" w:eastAsia="宋体" w:hAnsi="Times New Roman"/>
          <w:spacing w:val="1"/>
          <w:sz w:val="24"/>
          <w:szCs w:val="24"/>
          <w:lang w:eastAsia="zh-CN"/>
        </w:rPr>
      </w:pPr>
      <w:r w:rsidRPr="006A0AD5">
        <w:rPr>
          <w:rFonts w:ascii="Times New Roman" w:hAnsi="Times New Roman"/>
          <w:b/>
          <w:sz w:val="24"/>
          <w:szCs w:val="24"/>
          <w:lang w:eastAsia="zh-CN"/>
        </w:rPr>
        <w:t xml:space="preserve">12.4.1 </w:t>
      </w:r>
      <w:r w:rsidRPr="006A0AD5">
        <w:rPr>
          <w:rFonts w:ascii="Times New Roman" w:eastAsia="宋体" w:hAnsi="Times New Roman"/>
          <w:spacing w:val="1"/>
          <w:sz w:val="24"/>
          <w:szCs w:val="24"/>
          <w:lang w:eastAsia="zh-CN"/>
        </w:rPr>
        <w:t>合同工作完成后，咨询人向委托人提交咨询服务费用结算申请的要求、份数和期限：</w:t>
      </w:r>
      <w:r w:rsidRPr="006A0AD5">
        <w:rPr>
          <w:rFonts w:ascii="Times New Roman" w:eastAsia="宋体" w:hAnsi="Times New Roman"/>
          <w:spacing w:val="1"/>
          <w:sz w:val="24"/>
          <w:szCs w:val="24"/>
          <w:lang w:eastAsia="zh-CN"/>
        </w:rPr>
        <w:tab/>
        <w:t>_________</w:t>
      </w:r>
    </w:p>
    <w:p w14:paraId="436FFAD9"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12.4.2</w:t>
      </w:r>
      <w:r w:rsidRPr="006A0AD5">
        <w:rPr>
          <w:rFonts w:ascii="Times New Roman" w:eastAsia="宋体" w:hAnsi="Times New Roman"/>
          <w:spacing w:val="1"/>
          <w:sz w:val="24"/>
          <w:szCs w:val="24"/>
          <w:lang w:eastAsia="zh-CN"/>
        </w:rPr>
        <w:t>委托人不按期支付的，支付逾期付款违约金的计算方法：</w:t>
      </w:r>
      <w:r w:rsidRPr="006A0AD5">
        <w:rPr>
          <w:rFonts w:ascii="Times New Roman" w:eastAsia="宋体" w:hAnsi="Times New Roman"/>
          <w:spacing w:val="1"/>
          <w:sz w:val="24"/>
          <w:szCs w:val="24"/>
          <w:lang w:eastAsia="zh-CN"/>
        </w:rPr>
        <w:t>_________</w:t>
      </w:r>
    </w:p>
    <w:p w14:paraId="39F74068"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167" w:name="_Toc506006178"/>
      <w:bookmarkStart w:id="1168" w:name="_Toc508200456"/>
      <w:bookmarkStart w:id="1169" w:name="_Toc508201394"/>
      <w:bookmarkStart w:id="1170" w:name="_Toc513817625"/>
      <w:r w:rsidRPr="006A0AD5">
        <w:rPr>
          <w:rFonts w:ascii="Times New Roman" w:eastAsia="黑体" w:hAnsi="Times New Roman"/>
          <w:b/>
          <w:spacing w:val="1"/>
          <w:sz w:val="32"/>
          <w:szCs w:val="32"/>
          <w:lang w:eastAsia="zh-CN"/>
        </w:rPr>
        <w:t xml:space="preserve">13. </w:t>
      </w:r>
      <w:r w:rsidRPr="006A0AD5">
        <w:rPr>
          <w:rFonts w:ascii="Times New Roman" w:eastAsia="黑体" w:hAnsi="Times New Roman"/>
          <w:b/>
          <w:spacing w:val="1"/>
          <w:sz w:val="32"/>
          <w:szCs w:val="32"/>
          <w:lang w:eastAsia="zh-CN"/>
        </w:rPr>
        <w:t>不可抗力</w:t>
      </w:r>
      <w:bookmarkEnd w:id="1167"/>
      <w:bookmarkEnd w:id="1168"/>
      <w:bookmarkEnd w:id="1169"/>
      <w:bookmarkEnd w:id="1170"/>
    </w:p>
    <w:p w14:paraId="5D6EACFF" w14:textId="77777777" w:rsidR="009D7A16" w:rsidRPr="006A0AD5" w:rsidRDefault="009D7A16"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171" w:name="_Toc506006179"/>
      <w:bookmarkStart w:id="1172" w:name="_Toc508200457"/>
      <w:bookmarkStart w:id="1173" w:name="_Toc508201395"/>
      <w:r w:rsidRPr="006A0AD5">
        <w:rPr>
          <w:rFonts w:ascii="Times New Roman" w:eastAsia="黑体" w:hAnsi="Times New Roman"/>
          <w:sz w:val="28"/>
          <w:szCs w:val="21"/>
          <w:lang w:eastAsia="zh-CN"/>
        </w:rPr>
        <w:t xml:space="preserve">13.1 </w:t>
      </w:r>
      <w:r w:rsidRPr="006A0AD5">
        <w:rPr>
          <w:rFonts w:ascii="Times New Roman" w:eastAsia="黑体" w:hAnsi="Times New Roman"/>
          <w:sz w:val="28"/>
          <w:szCs w:val="21"/>
          <w:lang w:eastAsia="zh-CN"/>
        </w:rPr>
        <w:t>不可抗力的确认</w:t>
      </w:r>
      <w:bookmarkEnd w:id="1171"/>
      <w:bookmarkEnd w:id="1172"/>
      <w:bookmarkEnd w:id="1173"/>
    </w:p>
    <w:p w14:paraId="79EF9CF5" w14:textId="77777777" w:rsidR="009D7A16" w:rsidRPr="006A0AD5" w:rsidRDefault="009D7A16" w:rsidP="00007799">
      <w:pPr>
        <w:pStyle w:val="Normal150"/>
        <w:spacing w:before="0" w:after="0" w:line="440" w:lineRule="atLeast"/>
        <w:ind w:firstLineChars="200" w:firstLine="482"/>
        <w:rPr>
          <w:rFonts w:ascii="Times New Roman" w:hAnsi="Times New Roman"/>
          <w:sz w:val="24"/>
          <w:szCs w:val="24"/>
          <w:lang w:eastAsia="zh-CN"/>
        </w:rPr>
      </w:pPr>
      <w:r w:rsidRPr="006A0AD5">
        <w:rPr>
          <w:rFonts w:ascii="Times New Roman" w:hAnsi="Times New Roman"/>
          <w:b/>
          <w:sz w:val="24"/>
          <w:szCs w:val="24"/>
          <w:lang w:eastAsia="zh-CN"/>
        </w:rPr>
        <w:t>13.1.1</w:t>
      </w:r>
      <w:r w:rsidRPr="006A0AD5">
        <w:rPr>
          <w:rFonts w:ascii="Times New Roman" w:eastAsia="宋体" w:hAnsi="Times New Roman"/>
          <w:spacing w:val="1"/>
          <w:sz w:val="24"/>
          <w:szCs w:val="24"/>
          <w:lang w:eastAsia="zh-CN"/>
        </w:rPr>
        <w:t>属于不可抗力的其他情形：</w:t>
      </w:r>
      <w:r w:rsidRPr="006A0AD5">
        <w:rPr>
          <w:rFonts w:ascii="Times New Roman" w:eastAsia="宋体" w:hAnsi="Times New Roman"/>
          <w:spacing w:val="1"/>
          <w:sz w:val="24"/>
          <w:szCs w:val="24"/>
          <w:lang w:eastAsia="zh-CN"/>
        </w:rPr>
        <w:t>_________</w:t>
      </w:r>
    </w:p>
    <w:p w14:paraId="7865598A"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32"/>
          <w:szCs w:val="32"/>
          <w:lang w:eastAsia="zh-CN"/>
        </w:rPr>
      </w:pPr>
      <w:bookmarkStart w:id="1174" w:name="_Toc506006180"/>
      <w:bookmarkStart w:id="1175" w:name="_Toc508200458"/>
      <w:bookmarkStart w:id="1176" w:name="_Toc508201396"/>
      <w:bookmarkStart w:id="1177" w:name="_Toc513817626"/>
      <w:r w:rsidRPr="006A0AD5">
        <w:rPr>
          <w:rFonts w:ascii="Times New Roman" w:eastAsia="黑体" w:hAnsi="Times New Roman"/>
          <w:b/>
          <w:spacing w:val="1"/>
          <w:sz w:val="32"/>
          <w:szCs w:val="32"/>
          <w:lang w:eastAsia="zh-CN"/>
        </w:rPr>
        <w:t xml:space="preserve">15. </w:t>
      </w:r>
      <w:r w:rsidRPr="006A0AD5">
        <w:rPr>
          <w:rFonts w:ascii="Times New Roman" w:eastAsia="黑体" w:hAnsi="Times New Roman"/>
          <w:b/>
          <w:spacing w:val="1"/>
          <w:sz w:val="32"/>
          <w:szCs w:val="32"/>
          <w:lang w:eastAsia="zh-CN"/>
        </w:rPr>
        <w:t>争议的解决</w:t>
      </w:r>
      <w:bookmarkEnd w:id="1174"/>
      <w:bookmarkEnd w:id="1175"/>
      <w:bookmarkEnd w:id="1176"/>
      <w:bookmarkEnd w:id="1177"/>
    </w:p>
    <w:p w14:paraId="6328EAC2" w14:textId="77777777" w:rsidR="009D7A16" w:rsidRPr="006A0AD5" w:rsidRDefault="009D7A16" w:rsidP="00007799">
      <w:pPr>
        <w:pStyle w:val="Normal200"/>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双方约定在履行合同过程中发生争议时，采取下列第</w:t>
      </w:r>
      <w:r w:rsidRPr="006A0AD5">
        <w:rPr>
          <w:rFonts w:ascii="Times New Roman" w:eastAsia="宋体" w:hAnsi="Times New Roman"/>
          <w:spacing w:val="1"/>
          <w:sz w:val="24"/>
          <w:szCs w:val="24"/>
          <w:lang w:eastAsia="zh-CN"/>
        </w:rPr>
        <w:t>_________</w:t>
      </w:r>
      <w:r w:rsidRPr="006A0AD5">
        <w:rPr>
          <w:rFonts w:ascii="Times New Roman" w:eastAsia="宋体" w:hAnsi="Times New Roman"/>
          <w:spacing w:val="1"/>
          <w:sz w:val="24"/>
          <w:szCs w:val="24"/>
          <w:lang w:eastAsia="zh-CN"/>
        </w:rPr>
        <w:t>种方式解决：</w:t>
      </w:r>
    </w:p>
    <w:p w14:paraId="33C2F669" w14:textId="77777777" w:rsidR="009D7A16" w:rsidRPr="006A0AD5" w:rsidRDefault="009D7A16" w:rsidP="00007799">
      <w:pPr>
        <w:pStyle w:val="Normal200"/>
        <w:numPr>
          <w:ilvl w:val="0"/>
          <w:numId w:val="1"/>
        </w:numPr>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向</w:t>
      </w:r>
      <w:r w:rsidRPr="006A0AD5">
        <w:rPr>
          <w:rFonts w:ascii="Times New Roman" w:eastAsia="宋体" w:hAnsi="Times New Roman"/>
          <w:spacing w:val="1"/>
          <w:sz w:val="24"/>
          <w:szCs w:val="24"/>
          <w:lang w:eastAsia="zh-CN"/>
        </w:rPr>
        <w:t>_________</w:t>
      </w:r>
      <w:r w:rsidRPr="006A0AD5">
        <w:rPr>
          <w:rFonts w:ascii="Times New Roman" w:eastAsia="宋体" w:hAnsi="Times New Roman"/>
          <w:spacing w:val="1"/>
          <w:sz w:val="24"/>
          <w:szCs w:val="24"/>
          <w:lang w:eastAsia="zh-CN"/>
        </w:rPr>
        <w:t>仲裁委员会提请仲裁；</w:t>
      </w:r>
    </w:p>
    <w:p w14:paraId="5973DD21" w14:textId="77777777" w:rsidR="009D7A16" w:rsidRPr="006A0AD5" w:rsidRDefault="009D7A16"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r w:rsidRPr="006A0AD5">
        <w:rPr>
          <w:rFonts w:ascii="Times New Roman" w:eastAsia="宋体" w:hAnsi="Times New Roman"/>
          <w:spacing w:val="1"/>
          <w:sz w:val="24"/>
          <w:szCs w:val="24"/>
          <w:lang w:eastAsia="zh-CN"/>
        </w:rPr>
        <w:t>（</w:t>
      </w:r>
      <w:r w:rsidRPr="006A0AD5">
        <w:rPr>
          <w:rFonts w:ascii="Times New Roman" w:eastAsia="宋体" w:hAnsi="Times New Roman"/>
          <w:spacing w:val="1"/>
          <w:sz w:val="24"/>
          <w:szCs w:val="24"/>
          <w:lang w:eastAsia="zh-CN"/>
        </w:rPr>
        <w:t>2</w:t>
      </w:r>
      <w:r w:rsidRPr="006A0AD5">
        <w:rPr>
          <w:rFonts w:ascii="Times New Roman" w:eastAsia="宋体" w:hAnsi="Times New Roman"/>
          <w:spacing w:val="1"/>
          <w:sz w:val="24"/>
          <w:szCs w:val="24"/>
          <w:lang w:eastAsia="zh-CN"/>
        </w:rPr>
        <w:t>）向</w:t>
      </w:r>
      <w:r w:rsidRPr="006A0AD5">
        <w:rPr>
          <w:rFonts w:ascii="Times New Roman" w:eastAsia="宋体" w:hAnsi="Times New Roman"/>
          <w:spacing w:val="1"/>
          <w:sz w:val="24"/>
          <w:szCs w:val="24"/>
          <w:lang w:eastAsia="zh-CN"/>
        </w:rPr>
        <w:t>_________</w:t>
      </w:r>
      <w:r w:rsidRPr="006A0AD5">
        <w:rPr>
          <w:rFonts w:ascii="Times New Roman" w:eastAsia="宋体" w:hAnsi="Times New Roman"/>
          <w:spacing w:val="1"/>
          <w:sz w:val="24"/>
          <w:szCs w:val="24"/>
          <w:lang w:eastAsia="zh-CN"/>
        </w:rPr>
        <w:t>人民法院提起诉讼。</w:t>
      </w:r>
    </w:p>
    <w:p w14:paraId="4CF723AA" w14:textId="77777777" w:rsidR="00E935EC" w:rsidRPr="006A0AD5" w:rsidRDefault="00E935EC"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40200115" w14:textId="77777777" w:rsidR="00206614" w:rsidRPr="006A0AD5" w:rsidRDefault="009D7A16" w:rsidP="00007799">
      <w:pPr>
        <w:pStyle w:val="33"/>
        <w:spacing w:line="440" w:lineRule="atLeast"/>
        <w:ind w:leftChars="0" w:left="0"/>
        <w:rPr>
          <w:rStyle w:val="Char4"/>
        </w:rPr>
      </w:pPr>
      <w:r w:rsidRPr="006A0AD5">
        <w:rPr>
          <w:b/>
        </w:rPr>
        <w:br w:type="page"/>
      </w:r>
      <w:bookmarkStart w:id="1178" w:name="_Toc234833230"/>
      <w:bookmarkEnd w:id="788"/>
      <w:bookmarkEnd w:id="796"/>
    </w:p>
    <w:p w14:paraId="26D651AE" w14:textId="77777777" w:rsidR="00C2338D" w:rsidRPr="006A0AD5" w:rsidRDefault="00C2338D"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07084BE4" w14:textId="77777777" w:rsidR="00C2338D" w:rsidRPr="006A0AD5" w:rsidRDefault="00C2338D"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64542ED6" w14:textId="77777777" w:rsidR="00C2338D" w:rsidRPr="006A0AD5" w:rsidRDefault="00C2338D"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0C95ACC0" w14:textId="77777777" w:rsidR="00C2338D" w:rsidRPr="006A0AD5" w:rsidRDefault="00C2338D"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6510EF87" w14:textId="77777777" w:rsidR="00C2338D" w:rsidRPr="006A0AD5" w:rsidRDefault="00C2338D"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55C20D92" w14:textId="77777777" w:rsidR="008251CF" w:rsidRPr="006A0AD5" w:rsidRDefault="008251CF"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108F79BA" w14:textId="77777777" w:rsidR="008251CF" w:rsidRPr="006A0AD5" w:rsidRDefault="008251CF"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6B3D8652" w14:textId="77777777" w:rsidR="008251CF" w:rsidRPr="006A0AD5" w:rsidRDefault="008251CF"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3256E902" w14:textId="77777777" w:rsidR="008251CF" w:rsidRPr="006A0AD5" w:rsidRDefault="008251CF"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4B35B6E3" w14:textId="77777777" w:rsidR="008251CF" w:rsidRPr="006A0AD5" w:rsidRDefault="008251CF"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66B5EF0A" w14:textId="77777777" w:rsidR="00F41113" w:rsidRPr="006A0AD5" w:rsidRDefault="00F41113" w:rsidP="00007799">
      <w:pPr>
        <w:pStyle w:val="1"/>
        <w:spacing w:before="240" w:after="240" w:line="440" w:lineRule="atLeast"/>
        <w:jc w:val="center"/>
        <w:rPr>
          <w:rFonts w:eastAsia="黑体"/>
          <w:b w:val="0"/>
          <w:sz w:val="42"/>
          <w:szCs w:val="42"/>
        </w:rPr>
      </w:pPr>
      <w:bookmarkStart w:id="1179" w:name="_Toc510015787"/>
      <w:r w:rsidRPr="006A0AD5">
        <w:rPr>
          <w:rFonts w:eastAsia="黑体"/>
          <w:b w:val="0"/>
          <w:sz w:val="42"/>
          <w:szCs w:val="42"/>
        </w:rPr>
        <w:t>第三节</w:t>
      </w:r>
      <w:r w:rsidRPr="006A0AD5">
        <w:rPr>
          <w:rFonts w:eastAsia="黑体"/>
          <w:b w:val="0"/>
          <w:sz w:val="42"/>
          <w:szCs w:val="42"/>
        </w:rPr>
        <w:t xml:space="preserve">  </w:t>
      </w:r>
      <w:r w:rsidRPr="006A0AD5">
        <w:rPr>
          <w:rFonts w:eastAsia="黑体"/>
          <w:b w:val="0"/>
          <w:sz w:val="42"/>
          <w:szCs w:val="42"/>
        </w:rPr>
        <w:t>合同附件格式</w:t>
      </w:r>
      <w:bookmarkEnd w:id="1178"/>
      <w:bookmarkEnd w:id="1179"/>
    </w:p>
    <w:p w14:paraId="6CA044E5" w14:textId="77777777" w:rsidR="00F41113" w:rsidRPr="006A0AD5" w:rsidRDefault="00F41113"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5B800578" w14:textId="77777777" w:rsidR="00FE78DF" w:rsidRPr="006A0AD5" w:rsidRDefault="00FE78DF"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595EA53C" w14:textId="77777777" w:rsidR="00FE78DF" w:rsidRPr="006A0AD5" w:rsidRDefault="00FE78DF" w:rsidP="00007799">
      <w:pPr>
        <w:pStyle w:val="Normal200"/>
        <w:tabs>
          <w:tab w:val="left" w:pos="6720"/>
        </w:tabs>
        <w:spacing w:before="0" w:after="0" w:line="440" w:lineRule="atLeast"/>
        <w:ind w:firstLineChars="200" w:firstLine="484"/>
        <w:rPr>
          <w:rFonts w:ascii="Times New Roman" w:eastAsia="宋体" w:hAnsi="Times New Roman"/>
          <w:spacing w:val="1"/>
          <w:sz w:val="24"/>
          <w:szCs w:val="24"/>
          <w:lang w:eastAsia="zh-CN"/>
        </w:rPr>
      </w:pPr>
    </w:p>
    <w:p w14:paraId="1EF5C411" w14:textId="77777777" w:rsidR="009D7A16" w:rsidRPr="006A0AD5" w:rsidRDefault="00F41113" w:rsidP="00007799">
      <w:pPr>
        <w:pStyle w:val="Normal9"/>
        <w:spacing w:before="260" w:after="260" w:line="440" w:lineRule="atLeast"/>
        <w:jc w:val="center"/>
        <w:outlineLvl w:val="1"/>
        <w:rPr>
          <w:rFonts w:ascii="Times New Roman" w:eastAsia="黑体" w:hAnsi="Times New Roman"/>
          <w:sz w:val="24"/>
          <w:szCs w:val="24"/>
          <w:lang w:eastAsia="zh-CN"/>
        </w:rPr>
      </w:pPr>
      <w:r w:rsidRPr="006A0AD5">
        <w:rPr>
          <w:rFonts w:ascii="Times New Roman" w:eastAsia="黑体" w:hAnsi="Times New Roman"/>
          <w:sz w:val="24"/>
          <w:szCs w:val="24"/>
          <w:lang w:eastAsia="zh-CN"/>
        </w:rPr>
        <w:br w:type="page"/>
      </w:r>
      <w:bookmarkStart w:id="1180" w:name="_Toc234833231"/>
      <w:bookmarkStart w:id="1181" w:name="_Toc510015788"/>
    </w:p>
    <w:p w14:paraId="556F8EC6" w14:textId="77777777" w:rsidR="009D7A16" w:rsidRPr="006A0AD5" w:rsidRDefault="009D7A16" w:rsidP="00007799">
      <w:pPr>
        <w:pStyle w:val="Normal9"/>
        <w:spacing w:before="260" w:after="260" w:line="440" w:lineRule="atLeast"/>
        <w:ind w:firstLineChars="49" w:firstLine="118"/>
        <w:outlineLvl w:val="2"/>
        <w:rPr>
          <w:rFonts w:ascii="Times New Roman" w:eastAsia="黑体" w:hAnsi="Times New Roman"/>
          <w:sz w:val="24"/>
          <w:szCs w:val="24"/>
          <w:lang w:eastAsia="zh-CN"/>
        </w:rPr>
      </w:pPr>
      <w:bookmarkStart w:id="1182" w:name="_Toc506006182"/>
      <w:bookmarkStart w:id="1183" w:name="_Toc499646507"/>
      <w:bookmarkStart w:id="1184" w:name="_Toc508200460"/>
      <w:bookmarkStart w:id="1185" w:name="_Toc508201398"/>
      <w:r w:rsidRPr="006A0AD5">
        <w:rPr>
          <w:rFonts w:ascii="Times New Roman" w:eastAsia="黑体" w:hAnsi="Times New Roman"/>
          <w:sz w:val="24"/>
          <w:szCs w:val="24"/>
          <w:lang w:eastAsia="zh-CN"/>
        </w:rPr>
        <w:lastRenderedPageBreak/>
        <w:t>附件一：合同协议书</w:t>
      </w:r>
      <w:bookmarkEnd w:id="1182"/>
      <w:bookmarkEnd w:id="1183"/>
      <w:bookmarkEnd w:id="1184"/>
      <w:bookmarkEnd w:id="1185"/>
    </w:p>
    <w:p w14:paraId="33C53086" w14:textId="77777777" w:rsidR="009D7A16" w:rsidRPr="006A0AD5" w:rsidRDefault="009D7A16" w:rsidP="00645C42">
      <w:pPr>
        <w:pStyle w:val="Normal230"/>
        <w:spacing w:beforeLines="50" w:afterLines="50" w:after="120" w:line="440" w:lineRule="atLeast"/>
        <w:ind w:left="3617"/>
        <w:jc w:val="left"/>
        <w:rPr>
          <w:rFonts w:ascii="Times New Roman" w:eastAsia="黑体" w:hAnsi="Times New Roman"/>
          <w:sz w:val="32"/>
          <w:szCs w:val="32"/>
          <w:lang w:eastAsia="zh-CN"/>
        </w:rPr>
      </w:pPr>
      <w:r w:rsidRPr="006A0AD5">
        <w:rPr>
          <w:rFonts w:ascii="Times New Roman" w:eastAsia="黑体" w:hAnsi="Times New Roman"/>
          <w:sz w:val="32"/>
          <w:szCs w:val="32"/>
          <w:lang w:eastAsia="zh-CN"/>
        </w:rPr>
        <w:t>合同协议书</w:t>
      </w:r>
    </w:p>
    <w:p w14:paraId="2EE3626B" w14:textId="77777777" w:rsidR="00A86B24" w:rsidRPr="006A0AD5" w:rsidRDefault="00A86B24" w:rsidP="00007799">
      <w:pPr>
        <w:pStyle w:val="Normal230"/>
        <w:spacing w:before="0" w:after="0" w:line="440" w:lineRule="atLeast"/>
        <w:ind w:firstLineChars="200" w:firstLine="484"/>
        <w:jc w:val="left"/>
        <w:rPr>
          <w:rFonts w:ascii="Times New Roman" w:eastAsia="宋体" w:hAnsi="Times New Roman"/>
          <w:spacing w:val="1"/>
          <w:sz w:val="24"/>
          <w:szCs w:val="24"/>
          <w:lang w:eastAsia="zh-CN"/>
        </w:rPr>
      </w:pPr>
    </w:p>
    <w:p w14:paraId="64435F43"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（委托人名称，以下简称</w:t>
      </w:r>
      <w:r w:rsidRPr="006A0AD5">
        <w:rPr>
          <w:rFonts w:ascii="Times New Roman" w:hAnsi="Times New Roman"/>
          <w:sz w:val="24"/>
          <w:szCs w:val="24"/>
          <w:lang w:eastAsia="zh-CN"/>
        </w:rPr>
        <w:t>“</w:t>
      </w:r>
      <w:r w:rsidRPr="006A0AD5">
        <w:rPr>
          <w:rFonts w:ascii="Times New Roman" w:eastAsia="宋体" w:hAnsi="Times New Roman"/>
          <w:spacing w:val="1"/>
          <w:sz w:val="24"/>
          <w:szCs w:val="24"/>
          <w:lang w:eastAsia="zh-CN"/>
        </w:rPr>
        <w:t>委托人</w:t>
      </w:r>
      <w:r w:rsidRPr="006A0AD5">
        <w:rPr>
          <w:rFonts w:ascii="Times New Roman" w:hAnsi="Times New Roman"/>
          <w:sz w:val="24"/>
          <w:szCs w:val="24"/>
          <w:lang w:eastAsia="zh-CN"/>
        </w:rPr>
        <w:t>”</w:t>
      </w:r>
      <w:r w:rsidRPr="006A0AD5">
        <w:rPr>
          <w:rFonts w:ascii="Times New Roman" w:eastAsia="宋体" w:hAnsi="Times New Roman"/>
          <w:sz w:val="24"/>
          <w:szCs w:val="24"/>
          <w:lang w:eastAsia="zh-CN"/>
        </w:rPr>
        <w:t>）为实施</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（项目</w:t>
      </w:r>
      <w:r w:rsidRPr="006A0AD5">
        <w:rPr>
          <w:rFonts w:ascii="Times New Roman" w:eastAsia="宋体" w:hAnsi="Times New Roman"/>
          <w:spacing w:val="-14"/>
          <w:sz w:val="24"/>
          <w:szCs w:val="24"/>
          <w:lang w:eastAsia="zh-CN"/>
        </w:rPr>
        <w:t>名称），已接受</w:t>
      </w:r>
      <w:r w:rsidRPr="006A0AD5">
        <w:rPr>
          <w:rFonts w:ascii="Times New Roman" w:eastAsia="宋体" w:hAnsi="Times New Roman"/>
          <w:spacing w:val="1"/>
          <w:sz w:val="24"/>
          <w:szCs w:val="24"/>
          <w:lang w:eastAsia="zh-CN"/>
        </w:rPr>
        <w:t>_________</w:t>
      </w:r>
      <w:r w:rsidRPr="006A0AD5">
        <w:rPr>
          <w:rFonts w:ascii="Times New Roman" w:eastAsia="宋体" w:hAnsi="Times New Roman"/>
          <w:spacing w:val="1"/>
          <w:sz w:val="24"/>
          <w:szCs w:val="24"/>
          <w:lang w:eastAsia="zh-CN"/>
        </w:rPr>
        <w:t>（咨询人名称，以下简称</w:t>
      </w:r>
      <w:r w:rsidRPr="006A0AD5">
        <w:rPr>
          <w:rFonts w:ascii="Times New Roman" w:hAnsi="Times New Roman"/>
          <w:sz w:val="24"/>
          <w:szCs w:val="24"/>
          <w:lang w:eastAsia="zh-CN"/>
        </w:rPr>
        <w:t>“</w:t>
      </w:r>
      <w:r w:rsidRPr="006A0AD5">
        <w:rPr>
          <w:rFonts w:ascii="Times New Roman" w:eastAsia="宋体" w:hAnsi="Times New Roman"/>
          <w:spacing w:val="1"/>
          <w:sz w:val="24"/>
          <w:szCs w:val="24"/>
          <w:lang w:eastAsia="zh-CN"/>
        </w:rPr>
        <w:t>咨询人</w:t>
      </w:r>
      <w:r w:rsidRPr="006A0AD5">
        <w:rPr>
          <w:rFonts w:ascii="Times New Roman" w:hAnsi="Times New Roman"/>
          <w:sz w:val="24"/>
          <w:szCs w:val="24"/>
          <w:lang w:eastAsia="zh-CN"/>
        </w:rPr>
        <w:t>”</w:t>
      </w:r>
      <w:r w:rsidRPr="006A0AD5">
        <w:rPr>
          <w:rFonts w:ascii="Times New Roman" w:eastAsia="宋体" w:hAnsi="Times New Roman"/>
          <w:spacing w:val="1"/>
          <w:sz w:val="24"/>
          <w:szCs w:val="24"/>
          <w:lang w:eastAsia="zh-CN"/>
        </w:rPr>
        <w:t>）对该项目咨询服务投标。</w:t>
      </w:r>
      <w:r w:rsidRPr="006A0AD5">
        <w:rPr>
          <w:rFonts w:ascii="Times New Roman" w:eastAsia="宋体" w:hAnsi="Times New Roman"/>
          <w:sz w:val="24"/>
          <w:szCs w:val="24"/>
          <w:lang w:eastAsia="zh-CN"/>
        </w:rPr>
        <w:t>委托人和咨询人共同达成如下协议。</w:t>
      </w:r>
    </w:p>
    <w:p w14:paraId="07AA769E"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hAnsi="Times New Roman"/>
          <w:spacing w:val="1"/>
          <w:sz w:val="24"/>
          <w:szCs w:val="24"/>
          <w:lang w:eastAsia="zh-CN"/>
        </w:rPr>
        <w:t>1.</w:t>
      </w:r>
      <w:r w:rsidR="00FE78DF" w:rsidRPr="006A0AD5">
        <w:rPr>
          <w:rFonts w:ascii="Times New Roman" w:hAnsi="Times New Roman"/>
          <w:spacing w:val="1"/>
          <w:sz w:val="24"/>
          <w:szCs w:val="24"/>
          <w:lang w:eastAsia="zh-CN"/>
        </w:rPr>
        <w:t xml:space="preserve"> </w:t>
      </w:r>
      <w:r w:rsidRPr="006A0AD5">
        <w:rPr>
          <w:rFonts w:ascii="Times New Roman" w:eastAsia="宋体" w:hAnsi="Times New Roman"/>
          <w:sz w:val="24"/>
          <w:szCs w:val="24"/>
          <w:lang w:eastAsia="zh-CN"/>
        </w:rPr>
        <w:t>下列文件一起构成合同文件：</w:t>
      </w:r>
    </w:p>
    <w:p w14:paraId="319546BE"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1</w:t>
      </w:r>
      <w:r w:rsidRPr="006A0AD5">
        <w:rPr>
          <w:rFonts w:ascii="Times New Roman" w:eastAsia="宋体" w:hAnsi="Times New Roman"/>
          <w:sz w:val="24"/>
          <w:szCs w:val="24"/>
          <w:lang w:eastAsia="zh-CN"/>
        </w:rPr>
        <w:t>）合同协议书；</w:t>
      </w:r>
    </w:p>
    <w:p w14:paraId="46C7BB78"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2</w:t>
      </w:r>
      <w:r w:rsidRPr="006A0AD5">
        <w:rPr>
          <w:rFonts w:ascii="Times New Roman" w:eastAsia="宋体" w:hAnsi="Times New Roman"/>
          <w:sz w:val="24"/>
          <w:szCs w:val="24"/>
          <w:lang w:eastAsia="zh-CN"/>
        </w:rPr>
        <w:t>）中标通知书；</w:t>
      </w:r>
    </w:p>
    <w:p w14:paraId="776FB944"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3</w:t>
      </w:r>
      <w:r w:rsidRPr="006A0AD5">
        <w:rPr>
          <w:rFonts w:ascii="Times New Roman" w:eastAsia="宋体" w:hAnsi="Times New Roman"/>
          <w:sz w:val="24"/>
          <w:szCs w:val="24"/>
          <w:lang w:eastAsia="zh-CN"/>
        </w:rPr>
        <w:t>）投标函；</w:t>
      </w:r>
    </w:p>
    <w:p w14:paraId="14235B45"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4</w:t>
      </w:r>
      <w:r w:rsidRPr="006A0AD5">
        <w:rPr>
          <w:rFonts w:ascii="Times New Roman" w:eastAsia="宋体" w:hAnsi="Times New Roman"/>
          <w:sz w:val="24"/>
          <w:szCs w:val="24"/>
          <w:lang w:eastAsia="zh-CN"/>
        </w:rPr>
        <w:t>）专用合同条款；</w:t>
      </w:r>
    </w:p>
    <w:p w14:paraId="2B711965"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5</w:t>
      </w:r>
      <w:r w:rsidRPr="006A0AD5">
        <w:rPr>
          <w:rFonts w:ascii="Times New Roman" w:eastAsia="宋体" w:hAnsi="Times New Roman"/>
          <w:sz w:val="24"/>
          <w:szCs w:val="24"/>
          <w:lang w:eastAsia="zh-CN"/>
        </w:rPr>
        <w:t>）通用合同条款；</w:t>
      </w:r>
    </w:p>
    <w:p w14:paraId="2CE7FB6E"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6</w:t>
      </w:r>
      <w:r w:rsidRPr="006A0AD5">
        <w:rPr>
          <w:rFonts w:ascii="Times New Roman" w:eastAsia="宋体" w:hAnsi="Times New Roman"/>
          <w:sz w:val="24"/>
          <w:szCs w:val="24"/>
          <w:lang w:eastAsia="zh-CN"/>
        </w:rPr>
        <w:t>）委托人要求；</w:t>
      </w:r>
    </w:p>
    <w:p w14:paraId="5AA5663A"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7</w:t>
      </w:r>
      <w:r w:rsidRPr="006A0AD5">
        <w:rPr>
          <w:rFonts w:ascii="Times New Roman" w:eastAsia="宋体" w:hAnsi="Times New Roman"/>
          <w:sz w:val="24"/>
          <w:szCs w:val="24"/>
          <w:lang w:eastAsia="zh-CN"/>
        </w:rPr>
        <w:t>）咨询服务费用清单；</w:t>
      </w:r>
    </w:p>
    <w:p w14:paraId="164FB2EA" w14:textId="77777777" w:rsidR="009D7A16" w:rsidRPr="006A0AD5" w:rsidRDefault="009D7A16" w:rsidP="00007799">
      <w:pPr>
        <w:pStyle w:val="Normal230"/>
        <w:spacing w:before="0" w:after="0" w:line="440" w:lineRule="atLeast"/>
        <w:ind w:firstLineChars="200" w:firstLine="484"/>
        <w:jc w:val="left"/>
        <w:rPr>
          <w:rFonts w:ascii="Times New Roman" w:eastAsia="宋体"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8</w:t>
      </w:r>
      <w:r w:rsidRPr="006A0AD5">
        <w:rPr>
          <w:rFonts w:ascii="Times New Roman" w:eastAsia="宋体" w:hAnsi="Times New Roman"/>
          <w:sz w:val="24"/>
          <w:szCs w:val="24"/>
          <w:lang w:eastAsia="zh-CN"/>
        </w:rPr>
        <w:t>）咨询服务方案；</w:t>
      </w:r>
    </w:p>
    <w:p w14:paraId="0A8F6772" w14:textId="77777777" w:rsidR="009D7A16" w:rsidRPr="006A0AD5" w:rsidRDefault="009D7A16" w:rsidP="00007799">
      <w:pPr>
        <w:pStyle w:val="Normal230"/>
        <w:spacing w:before="0" w:after="0" w:line="440" w:lineRule="atLeast"/>
        <w:ind w:firstLineChars="200" w:firstLine="484"/>
        <w:jc w:val="left"/>
        <w:rPr>
          <w:rFonts w:ascii="Times New Roman" w:eastAsia="宋体" w:hAnsi="Times New Roman"/>
          <w:sz w:val="24"/>
          <w:szCs w:val="24"/>
          <w:lang w:eastAsia="zh-CN"/>
        </w:rPr>
      </w:pPr>
      <w:r w:rsidRPr="006A0AD5">
        <w:rPr>
          <w:rFonts w:ascii="Times New Roman" w:eastAsia="宋体" w:hAnsi="Times New Roman"/>
          <w:spacing w:val="1"/>
          <w:sz w:val="24"/>
          <w:szCs w:val="24"/>
          <w:lang w:eastAsia="zh-CN"/>
        </w:rPr>
        <w:t>（</w:t>
      </w:r>
      <w:r w:rsidRPr="006A0AD5">
        <w:rPr>
          <w:rFonts w:ascii="Times New Roman" w:hAnsi="Times New Roman"/>
          <w:spacing w:val="1"/>
          <w:sz w:val="24"/>
          <w:szCs w:val="24"/>
          <w:lang w:eastAsia="zh-CN"/>
        </w:rPr>
        <w:t>9</w:t>
      </w:r>
      <w:r w:rsidRPr="006A0AD5">
        <w:rPr>
          <w:rFonts w:ascii="Times New Roman" w:eastAsia="宋体" w:hAnsi="Times New Roman"/>
          <w:sz w:val="24"/>
          <w:szCs w:val="24"/>
          <w:lang w:eastAsia="zh-CN"/>
        </w:rPr>
        <w:t>）附录，即：</w:t>
      </w:r>
    </w:p>
    <w:p w14:paraId="3A8028E0" w14:textId="77777777" w:rsidR="009D7A16" w:rsidRPr="006A0AD5" w:rsidRDefault="009D7A16" w:rsidP="00007799">
      <w:pPr>
        <w:pStyle w:val="Normal230"/>
        <w:spacing w:before="0" w:after="0" w:line="440" w:lineRule="atLeast"/>
        <w:ind w:firstLineChars="472" w:firstLine="1133"/>
        <w:jc w:val="left"/>
        <w:rPr>
          <w:rFonts w:ascii="Times New Roman" w:eastAsia="宋体" w:hAnsi="Times New Roman"/>
          <w:sz w:val="24"/>
          <w:szCs w:val="24"/>
          <w:lang w:eastAsia="zh-CN"/>
        </w:rPr>
      </w:pPr>
      <w:r w:rsidRPr="006A0AD5">
        <w:rPr>
          <w:rFonts w:ascii="Times New Roman" w:eastAsia="宋体" w:hAnsi="Times New Roman"/>
          <w:sz w:val="24"/>
          <w:szCs w:val="24"/>
          <w:lang w:eastAsia="zh-CN"/>
        </w:rPr>
        <w:t>附录</w:t>
      </w:r>
      <w:r w:rsidRPr="006A0AD5">
        <w:rPr>
          <w:rFonts w:ascii="Times New Roman" w:eastAsia="宋体" w:hAnsi="Times New Roman"/>
          <w:sz w:val="24"/>
          <w:szCs w:val="24"/>
          <w:lang w:eastAsia="zh-CN"/>
        </w:rPr>
        <w:t xml:space="preserve">A  </w:t>
      </w:r>
      <w:r w:rsidRPr="006A0AD5">
        <w:rPr>
          <w:rFonts w:ascii="Times New Roman" w:eastAsia="宋体" w:hAnsi="Times New Roman"/>
          <w:sz w:val="24"/>
          <w:szCs w:val="24"/>
          <w:lang w:eastAsia="zh-CN"/>
        </w:rPr>
        <w:t>咨询服务相关工作的范围和内容</w:t>
      </w:r>
    </w:p>
    <w:p w14:paraId="61ACF682" w14:textId="77777777" w:rsidR="009D7A16" w:rsidRPr="006A0AD5" w:rsidRDefault="009D7A16" w:rsidP="00007799">
      <w:pPr>
        <w:pStyle w:val="Normal230"/>
        <w:spacing w:before="0" w:after="0" w:line="440" w:lineRule="atLeast"/>
        <w:ind w:firstLineChars="472" w:firstLine="1133"/>
        <w:jc w:val="left"/>
        <w:rPr>
          <w:rFonts w:ascii="Times New Roman" w:eastAsia="宋体" w:hAnsi="Times New Roman"/>
          <w:sz w:val="24"/>
          <w:szCs w:val="24"/>
          <w:lang w:eastAsia="zh-CN"/>
        </w:rPr>
      </w:pPr>
      <w:r w:rsidRPr="006A0AD5">
        <w:rPr>
          <w:rFonts w:ascii="Times New Roman" w:eastAsia="宋体" w:hAnsi="Times New Roman"/>
          <w:sz w:val="24"/>
          <w:szCs w:val="24"/>
          <w:lang w:eastAsia="zh-CN"/>
        </w:rPr>
        <w:t>附录</w:t>
      </w:r>
      <w:r w:rsidRPr="006A0AD5">
        <w:rPr>
          <w:rFonts w:ascii="Times New Roman" w:eastAsia="宋体" w:hAnsi="Times New Roman"/>
          <w:sz w:val="24"/>
          <w:szCs w:val="24"/>
          <w:lang w:eastAsia="zh-CN"/>
        </w:rPr>
        <w:t xml:space="preserve">B  </w:t>
      </w:r>
      <w:r w:rsidRPr="006A0AD5">
        <w:rPr>
          <w:rFonts w:ascii="Times New Roman" w:eastAsia="宋体" w:hAnsi="Times New Roman"/>
          <w:sz w:val="24"/>
          <w:szCs w:val="24"/>
          <w:lang w:eastAsia="zh-CN"/>
        </w:rPr>
        <w:t>委托人提供的资料</w:t>
      </w:r>
    </w:p>
    <w:p w14:paraId="4379D0F6" w14:textId="77777777" w:rsidR="009D7A16" w:rsidRPr="006A0AD5" w:rsidRDefault="009D7A16" w:rsidP="00007799">
      <w:pPr>
        <w:pStyle w:val="Normal230"/>
        <w:spacing w:before="0" w:after="0" w:line="440" w:lineRule="atLeast"/>
        <w:ind w:firstLineChars="472" w:firstLine="1133"/>
        <w:jc w:val="left"/>
        <w:rPr>
          <w:rFonts w:ascii="Times New Roman" w:eastAsia="宋体" w:hAnsi="Times New Roman"/>
          <w:sz w:val="24"/>
          <w:szCs w:val="24"/>
          <w:lang w:eastAsia="zh-CN"/>
        </w:rPr>
      </w:pPr>
      <w:r w:rsidRPr="006A0AD5">
        <w:rPr>
          <w:rFonts w:ascii="Times New Roman" w:eastAsia="宋体" w:hAnsi="Times New Roman"/>
          <w:sz w:val="24"/>
          <w:szCs w:val="24"/>
          <w:lang w:eastAsia="zh-CN"/>
        </w:rPr>
        <w:t>附录</w:t>
      </w:r>
      <w:r w:rsidRPr="006A0AD5">
        <w:rPr>
          <w:rFonts w:ascii="Times New Roman" w:eastAsia="宋体" w:hAnsi="Times New Roman"/>
          <w:sz w:val="24"/>
          <w:szCs w:val="24"/>
          <w:lang w:eastAsia="zh-CN"/>
        </w:rPr>
        <w:t xml:space="preserve">C  </w:t>
      </w:r>
      <w:r w:rsidRPr="006A0AD5">
        <w:rPr>
          <w:rFonts w:ascii="Times New Roman" w:eastAsia="宋体" w:hAnsi="Times New Roman"/>
          <w:sz w:val="24"/>
          <w:szCs w:val="24"/>
          <w:lang w:eastAsia="zh-CN"/>
        </w:rPr>
        <w:t>咨询人</w:t>
      </w:r>
      <w:bookmarkStart w:id="1186" w:name="_Hlk513455213"/>
      <w:r w:rsidRPr="006A0AD5">
        <w:rPr>
          <w:rFonts w:ascii="Times New Roman" w:eastAsia="宋体" w:hAnsi="Times New Roman"/>
          <w:sz w:val="24"/>
          <w:szCs w:val="24"/>
          <w:lang w:eastAsia="zh-CN"/>
        </w:rPr>
        <w:t>项目负责人及其他</w:t>
      </w:r>
      <w:bookmarkEnd w:id="1186"/>
      <w:r w:rsidRPr="006A0AD5">
        <w:rPr>
          <w:rFonts w:ascii="Times New Roman" w:eastAsia="宋体" w:hAnsi="Times New Roman"/>
          <w:sz w:val="24"/>
          <w:szCs w:val="24"/>
          <w:lang w:eastAsia="zh-CN"/>
        </w:rPr>
        <w:t>主要人员配置表</w:t>
      </w:r>
    </w:p>
    <w:p w14:paraId="3352513F" w14:textId="77777777" w:rsidR="009D7A16" w:rsidRPr="006A0AD5" w:rsidRDefault="009D7A16" w:rsidP="00007799">
      <w:pPr>
        <w:pStyle w:val="Normal230"/>
        <w:spacing w:before="0" w:after="0" w:line="440" w:lineRule="atLeast"/>
        <w:ind w:firstLineChars="200" w:firstLine="480"/>
        <w:jc w:val="left"/>
        <w:rPr>
          <w:rFonts w:ascii="Times New Roman" w:eastAsia="宋体" w:hAnsi="Times New Roman"/>
          <w:sz w:val="24"/>
          <w:szCs w:val="24"/>
          <w:lang w:eastAsia="zh-CN"/>
        </w:rPr>
      </w:pPr>
      <w:r w:rsidRPr="006A0AD5">
        <w:rPr>
          <w:rFonts w:ascii="Times New Roman" w:eastAsia="宋体" w:hAnsi="Times New Roman"/>
          <w:sz w:val="24"/>
          <w:szCs w:val="24"/>
          <w:lang w:eastAsia="zh-CN"/>
        </w:rPr>
        <w:t>（</w:t>
      </w:r>
      <w:r w:rsidRPr="006A0AD5">
        <w:rPr>
          <w:rFonts w:ascii="Times New Roman" w:eastAsia="宋体" w:hAnsi="Times New Roman"/>
          <w:sz w:val="24"/>
          <w:szCs w:val="24"/>
          <w:lang w:eastAsia="zh-CN"/>
        </w:rPr>
        <w:t>10</w:t>
      </w:r>
      <w:r w:rsidRPr="006A0AD5">
        <w:rPr>
          <w:rFonts w:ascii="Times New Roman" w:eastAsia="宋体" w:hAnsi="Times New Roman"/>
          <w:sz w:val="24"/>
          <w:szCs w:val="24"/>
          <w:lang w:eastAsia="zh-CN"/>
        </w:rPr>
        <w:t>）合同其他附件。</w:t>
      </w:r>
    </w:p>
    <w:p w14:paraId="7803BC98"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hAnsi="Times New Roman"/>
          <w:spacing w:val="1"/>
          <w:sz w:val="24"/>
          <w:szCs w:val="24"/>
          <w:lang w:eastAsia="zh-CN"/>
        </w:rPr>
        <w:t>2.</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pacing w:val="-1"/>
          <w:sz w:val="24"/>
          <w:szCs w:val="24"/>
          <w:lang w:eastAsia="zh-CN"/>
        </w:rPr>
        <w:t>上述合同文件互相补充和解释。如果合同文件之间存在矛盾或不一致之处，以上述文件</w:t>
      </w:r>
      <w:r w:rsidRPr="006A0AD5">
        <w:rPr>
          <w:rFonts w:ascii="Times New Roman" w:eastAsia="宋体" w:hAnsi="Times New Roman"/>
          <w:sz w:val="24"/>
          <w:szCs w:val="24"/>
          <w:lang w:eastAsia="zh-CN"/>
        </w:rPr>
        <w:t>的排列顺序在先者为准。</w:t>
      </w:r>
    </w:p>
    <w:p w14:paraId="426703D6" w14:textId="77777777" w:rsidR="009D7A16" w:rsidRPr="006A0AD5" w:rsidRDefault="009D7A16" w:rsidP="00007799">
      <w:pPr>
        <w:pStyle w:val="Normal230"/>
        <w:spacing w:before="0" w:after="0" w:line="440" w:lineRule="atLeast"/>
        <w:ind w:firstLineChars="200" w:firstLine="484"/>
        <w:jc w:val="left"/>
        <w:rPr>
          <w:rFonts w:ascii="Times New Roman" w:eastAsia="宋体" w:hAnsi="Times New Roman"/>
          <w:sz w:val="24"/>
          <w:szCs w:val="24"/>
          <w:lang w:eastAsia="zh-CN"/>
        </w:rPr>
      </w:pPr>
      <w:r w:rsidRPr="006A0AD5">
        <w:rPr>
          <w:rFonts w:ascii="Times New Roman" w:hAnsi="Times New Roman"/>
          <w:spacing w:val="1"/>
          <w:sz w:val="24"/>
          <w:szCs w:val="24"/>
          <w:lang w:eastAsia="zh-CN"/>
        </w:rPr>
        <w:t>3.</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z w:val="24"/>
          <w:szCs w:val="24"/>
          <w:lang w:eastAsia="zh-CN"/>
        </w:rPr>
        <w:t>签约合同价：</w:t>
      </w:r>
      <w:bookmarkStart w:id="1187" w:name="_Hlk513490029"/>
      <w:r w:rsidRPr="006A0AD5">
        <w:rPr>
          <w:rFonts w:ascii="Times New Roman" w:eastAsia="宋体" w:hAnsi="Times New Roman"/>
          <w:sz w:val="24"/>
          <w:szCs w:val="24"/>
          <w:lang w:eastAsia="zh-CN"/>
        </w:rPr>
        <w:t>人民币（大写）</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w:t>
      </w:r>
      <w:r w:rsidRPr="006A0AD5">
        <w:rPr>
          <w:rFonts w:ascii="Times New Roman" w:eastAsia="宋体" w:hAnsi="Times New Roman"/>
          <w:sz w:val="24"/>
          <w:szCs w:val="24"/>
          <w:lang w:eastAsia="zh-CN"/>
        </w:rPr>
        <w:t>¥</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w:t>
      </w:r>
    </w:p>
    <w:bookmarkEnd w:id="1187"/>
    <w:p w14:paraId="050B02E3"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hAnsi="Times New Roman"/>
          <w:spacing w:val="1"/>
          <w:sz w:val="24"/>
          <w:szCs w:val="24"/>
          <w:lang w:eastAsia="zh-CN"/>
        </w:rPr>
        <w:t>4.</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z w:val="24"/>
          <w:szCs w:val="24"/>
          <w:lang w:eastAsia="zh-CN"/>
        </w:rPr>
        <w:t>项目负责人：</w:t>
      </w:r>
      <w:r w:rsidRPr="006A0AD5">
        <w:rPr>
          <w:rFonts w:ascii="Times New Roman" w:eastAsia="宋体" w:hAnsi="Times New Roman"/>
          <w:kern w:val="2"/>
          <w:sz w:val="24"/>
          <w:szCs w:val="24"/>
          <w:lang w:eastAsia="zh-CN"/>
        </w:rPr>
        <w:t>姓名</w:t>
      </w:r>
      <w:r w:rsidRPr="006A0AD5">
        <w:rPr>
          <w:rFonts w:ascii="Times New Roman" w:eastAsia="宋体" w:hAnsi="Times New Roman"/>
          <w:spacing w:val="1"/>
          <w:sz w:val="24"/>
          <w:szCs w:val="24"/>
          <w:lang w:eastAsia="zh-CN"/>
        </w:rPr>
        <w:t>_________</w:t>
      </w:r>
      <w:r w:rsidRPr="006A0AD5">
        <w:rPr>
          <w:rFonts w:ascii="Times New Roman" w:eastAsia="宋体" w:hAnsi="Times New Roman"/>
          <w:kern w:val="2"/>
          <w:sz w:val="24"/>
          <w:szCs w:val="24"/>
          <w:lang w:eastAsia="zh-CN"/>
        </w:rPr>
        <w:t>，身份证号</w:t>
      </w:r>
      <w:r w:rsidRPr="006A0AD5">
        <w:rPr>
          <w:rFonts w:ascii="Times New Roman" w:eastAsia="宋体" w:hAnsi="Times New Roman"/>
          <w:spacing w:val="1"/>
          <w:sz w:val="24"/>
          <w:szCs w:val="24"/>
          <w:lang w:eastAsia="zh-CN"/>
        </w:rPr>
        <w:t>_________</w:t>
      </w:r>
      <w:r w:rsidRPr="006A0AD5">
        <w:rPr>
          <w:rFonts w:ascii="Times New Roman" w:eastAsia="宋体" w:hAnsi="Times New Roman"/>
          <w:kern w:val="2"/>
          <w:sz w:val="24"/>
          <w:szCs w:val="24"/>
          <w:lang w:eastAsia="zh-CN"/>
        </w:rPr>
        <w:t>，注册号</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w:t>
      </w:r>
    </w:p>
    <w:p w14:paraId="127A5F49" w14:textId="77777777" w:rsidR="009D7A16" w:rsidRPr="006A0AD5" w:rsidRDefault="009D7A16" w:rsidP="00007799">
      <w:pPr>
        <w:pStyle w:val="Normal230"/>
        <w:spacing w:before="0" w:after="0" w:line="440" w:lineRule="atLeast"/>
        <w:ind w:firstLineChars="200" w:firstLine="484"/>
        <w:jc w:val="left"/>
        <w:rPr>
          <w:rFonts w:ascii="Times New Roman" w:eastAsia="宋体" w:hAnsi="Times New Roman"/>
          <w:sz w:val="24"/>
          <w:szCs w:val="24"/>
          <w:lang w:eastAsia="zh-CN"/>
        </w:rPr>
      </w:pPr>
      <w:r w:rsidRPr="006A0AD5">
        <w:rPr>
          <w:rFonts w:ascii="Times New Roman" w:hAnsi="Times New Roman"/>
          <w:spacing w:val="1"/>
          <w:sz w:val="24"/>
          <w:szCs w:val="24"/>
          <w:lang w:eastAsia="zh-CN"/>
        </w:rPr>
        <w:t>5.</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z w:val="24"/>
          <w:szCs w:val="24"/>
          <w:lang w:eastAsia="zh-CN"/>
        </w:rPr>
        <w:t>咨询服务工作质量符合的标准和要求：</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w:t>
      </w:r>
    </w:p>
    <w:p w14:paraId="7BA63C6C"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hAnsi="Times New Roman"/>
          <w:spacing w:val="1"/>
          <w:sz w:val="24"/>
          <w:szCs w:val="24"/>
          <w:lang w:eastAsia="zh-CN"/>
        </w:rPr>
        <w:t>6.</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z w:val="24"/>
          <w:szCs w:val="24"/>
          <w:lang w:eastAsia="zh-CN"/>
        </w:rPr>
        <w:t>咨询人承诺按合同约定承担工程的咨询服务工作。</w:t>
      </w:r>
    </w:p>
    <w:p w14:paraId="3368F153" w14:textId="77777777" w:rsidR="009D7A16" w:rsidRPr="006A0AD5" w:rsidRDefault="009D7A16" w:rsidP="00007799">
      <w:pPr>
        <w:pStyle w:val="Normal230"/>
        <w:spacing w:before="0" w:after="0" w:line="440" w:lineRule="atLeast"/>
        <w:ind w:firstLineChars="200" w:firstLine="484"/>
        <w:jc w:val="left"/>
        <w:rPr>
          <w:rFonts w:ascii="Times New Roman" w:eastAsia="宋体" w:hAnsi="Times New Roman"/>
          <w:spacing w:val="1"/>
          <w:sz w:val="24"/>
          <w:szCs w:val="24"/>
          <w:lang w:eastAsia="zh-CN"/>
        </w:rPr>
      </w:pPr>
      <w:r w:rsidRPr="006A0AD5">
        <w:rPr>
          <w:rFonts w:ascii="Times New Roman" w:hAnsi="Times New Roman"/>
          <w:spacing w:val="1"/>
          <w:sz w:val="24"/>
          <w:szCs w:val="24"/>
          <w:lang w:eastAsia="zh-CN"/>
        </w:rPr>
        <w:t>7.</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pacing w:val="1"/>
          <w:sz w:val="24"/>
          <w:szCs w:val="24"/>
          <w:lang w:eastAsia="zh-CN"/>
        </w:rPr>
        <w:t>委托人承诺按合同约定的条件、时间和方式向咨询人支付合同价款。</w:t>
      </w:r>
    </w:p>
    <w:p w14:paraId="5BFEBAD1"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hAnsi="Times New Roman"/>
          <w:spacing w:val="1"/>
          <w:sz w:val="24"/>
          <w:szCs w:val="24"/>
          <w:lang w:eastAsia="zh-CN"/>
        </w:rPr>
        <w:t>8.</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pacing w:val="1"/>
          <w:sz w:val="24"/>
          <w:szCs w:val="24"/>
          <w:lang w:eastAsia="zh-CN"/>
        </w:rPr>
        <w:t>咨询人计划开始咨询服务日期：</w:t>
      </w:r>
      <w:r w:rsidRPr="006A0AD5">
        <w:rPr>
          <w:rFonts w:ascii="Times New Roman" w:eastAsia="宋体" w:hAnsi="Times New Roman"/>
          <w:spacing w:val="1"/>
          <w:sz w:val="24"/>
          <w:szCs w:val="24"/>
          <w:lang w:eastAsia="zh-CN"/>
        </w:rPr>
        <w:t>_________</w:t>
      </w:r>
      <w:r w:rsidRPr="006A0AD5">
        <w:rPr>
          <w:rFonts w:ascii="Times New Roman" w:eastAsia="宋体" w:hAnsi="Times New Roman"/>
          <w:spacing w:val="1"/>
          <w:sz w:val="24"/>
          <w:szCs w:val="24"/>
          <w:lang w:eastAsia="zh-CN"/>
        </w:rPr>
        <w:t>，实际日期按照委托人在开始咨询服务通知中载明的开始咨询服务日期为准。</w:t>
      </w:r>
      <w:r w:rsidRPr="006A0AD5">
        <w:rPr>
          <w:rFonts w:ascii="Times New Roman" w:eastAsia="宋体" w:hAnsi="Times New Roman"/>
          <w:sz w:val="24"/>
          <w:szCs w:val="24"/>
          <w:lang w:eastAsia="zh-CN"/>
        </w:rPr>
        <w:t>咨询服务期限为</w:t>
      </w:r>
      <w:r w:rsidRPr="006A0AD5">
        <w:rPr>
          <w:rFonts w:ascii="Times New Roman" w:eastAsia="宋体" w:hAnsi="Times New Roman"/>
          <w:spacing w:val="1"/>
          <w:sz w:val="24"/>
          <w:szCs w:val="24"/>
          <w:lang w:eastAsia="zh-CN"/>
        </w:rPr>
        <w:t>_________</w:t>
      </w:r>
      <w:r w:rsidRPr="006A0AD5">
        <w:rPr>
          <w:rFonts w:ascii="Times New Roman" w:eastAsia="宋体" w:hAnsi="Times New Roman"/>
          <w:spacing w:val="1"/>
          <w:sz w:val="24"/>
          <w:szCs w:val="24"/>
          <w:lang w:eastAsia="zh-CN"/>
        </w:rPr>
        <w:t>天。</w:t>
      </w:r>
    </w:p>
    <w:p w14:paraId="5651D092" w14:textId="77777777" w:rsidR="009D7A16" w:rsidRPr="006A0AD5" w:rsidRDefault="009D7A16" w:rsidP="00007799">
      <w:pPr>
        <w:pStyle w:val="Normal230"/>
        <w:spacing w:before="0" w:after="0" w:line="440" w:lineRule="atLeast"/>
        <w:ind w:firstLineChars="200" w:firstLine="484"/>
        <w:jc w:val="left"/>
        <w:rPr>
          <w:rFonts w:ascii="Times New Roman" w:hAnsi="Times New Roman"/>
          <w:sz w:val="24"/>
          <w:szCs w:val="24"/>
          <w:lang w:eastAsia="zh-CN"/>
        </w:rPr>
      </w:pPr>
      <w:r w:rsidRPr="006A0AD5">
        <w:rPr>
          <w:rFonts w:ascii="Times New Roman" w:hAnsi="Times New Roman"/>
          <w:spacing w:val="1"/>
          <w:sz w:val="24"/>
          <w:szCs w:val="24"/>
          <w:lang w:eastAsia="zh-CN"/>
        </w:rPr>
        <w:t>9.</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z w:val="24"/>
          <w:szCs w:val="24"/>
          <w:lang w:eastAsia="zh-CN"/>
        </w:rPr>
        <w:t>本合同协议书</w:t>
      </w:r>
      <w:bookmarkStart w:id="1188" w:name="_Hlk513490320"/>
      <w:r w:rsidRPr="006A0AD5">
        <w:rPr>
          <w:rFonts w:ascii="Times New Roman" w:eastAsia="宋体" w:hAnsi="Times New Roman"/>
          <w:sz w:val="24"/>
          <w:szCs w:val="24"/>
          <w:lang w:eastAsia="zh-CN"/>
        </w:rPr>
        <w:t>一式</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份，合同双方各执</w:t>
      </w:r>
      <w:bookmarkStart w:id="1189" w:name="_Hlk513490284"/>
      <w:bookmarkEnd w:id="1189"/>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份</w:t>
      </w:r>
      <w:bookmarkEnd w:id="1188"/>
      <w:r w:rsidRPr="006A0AD5">
        <w:rPr>
          <w:rFonts w:ascii="Times New Roman" w:eastAsia="宋体" w:hAnsi="Times New Roman"/>
          <w:spacing w:val="-1"/>
          <w:sz w:val="24"/>
          <w:szCs w:val="24"/>
          <w:lang w:eastAsia="zh-CN"/>
        </w:rPr>
        <w:t>。</w:t>
      </w:r>
    </w:p>
    <w:p w14:paraId="1BBB596B" w14:textId="77777777" w:rsidR="009D7A16" w:rsidRPr="006A0AD5" w:rsidRDefault="009D7A16" w:rsidP="00007799">
      <w:pPr>
        <w:pStyle w:val="Normal230"/>
        <w:spacing w:before="0" w:after="0" w:line="440" w:lineRule="atLeast"/>
        <w:ind w:firstLineChars="200" w:firstLine="484"/>
        <w:jc w:val="left"/>
        <w:rPr>
          <w:rFonts w:ascii="Times New Roman" w:eastAsia="宋体" w:hAnsi="Times New Roman"/>
          <w:sz w:val="24"/>
          <w:szCs w:val="24"/>
          <w:lang w:eastAsia="zh-CN"/>
        </w:rPr>
      </w:pPr>
      <w:r w:rsidRPr="006A0AD5">
        <w:rPr>
          <w:rFonts w:ascii="Times New Roman" w:hAnsi="Times New Roman"/>
          <w:spacing w:val="1"/>
          <w:sz w:val="24"/>
          <w:szCs w:val="24"/>
          <w:lang w:eastAsia="zh-CN"/>
        </w:rPr>
        <w:lastRenderedPageBreak/>
        <w:t>10.</w:t>
      </w:r>
      <w:r w:rsidR="00A86B24" w:rsidRPr="006A0AD5">
        <w:rPr>
          <w:rFonts w:ascii="Times New Roman" w:hAnsi="Times New Roman"/>
          <w:spacing w:val="1"/>
          <w:sz w:val="24"/>
          <w:szCs w:val="24"/>
          <w:lang w:eastAsia="zh-CN"/>
        </w:rPr>
        <w:t xml:space="preserve"> </w:t>
      </w:r>
      <w:r w:rsidRPr="006A0AD5">
        <w:rPr>
          <w:rFonts w:ascii="Times New Roman" w:eastAsia="宋体" w:hAnsi="Times New Roman"/>
          <w:sz w:val="24"/>
          <w:szCs w:val="24"/>
          <w:lang w:eastAsia="zh-CN"/>
        </w:rPr>
        <w:t>合同未尽事宜，双方另行签订补充协议。补充协议是合同的组成部分。</w:t>
      </w:r>
    </w:p>
    <w:p w14:paraId="7D621251" w14:textId="77777777" w:rsidR="00373306" w:rsidRPr="006A0AD5" w:rsidRDefault="00373306" w:rsidP="00007799">
      <w:pPr>
        <w:pStyle w:val="Normal230"/>
        <w:spacing w:before="0" w:after="0" w:line="440" w:lineRule="atLeast"/>
        <w:ind w:firstLineChars="200" w:firstLine="480"/>
        <w:jc w:val="left"/>
        <w:rPr>
          <w:rFonts w:ascii="Times New Roman" w:eastAsia="宋体" w:hAnsi="Times New Roman"/>
          <w:sz w:val="24"/>
          <w:szCs w:val="24"/>
          <w:lang w:eastAsia="zh-CN"/>
        </w:rPr>
      </w:pPr>
    </w:p>
    <w:p w14:paraId="3665B353" w14:textId="77777777" w:rsidR="00373306" w:rsidRPr="006A0AD5" w:rsidRDefault="00373306" w:rsidP="00007799">
      <w:pPr>
        <w:pStyle w:val="Normal230"/>
        <w:spacing w:before="0" w:after="0" w:line="440" w:lineRule="atLeast"/>
        <w:ind w:firstLineChars="200" w:firstLine="480"/>
        <w:jc w:val="left"/>
        <w:rPr>
          <w:rFonts w:ascii="Times New Roman" w:hAnsi="Times New Roman"/>
          <w:sz w:val="24"/>
          <w:szCs w:val="24"/>
          <w:lang w:eastAsia="zh-CN"/>
        </w:rPr>
      </w:pPr>
    </w:p>
    <w:p w14:paraId="769D4167" w14:textId="77777777" w:rsidR="009D7A16" w:rsidRPr="006A0AD5" w:rsidRDefault="009D7A16" w:rsidP="00007799">
      <w:pPr>
        <w:pStyle w:val="Normal240"/>
        <w:spacing w:before="0" w:after="0" w:line="440" w:lineRule="atLeast"/>
        <w:jc w:val="left"/>
        <w:rPr>
          <w:rFonts w:ascii="Times New Roman" w:hAnsi="Times New Roman"/>
          <w:sz w:val="24"/>
          <w:szCs w:val="24"/>
          <w:lang w:eastAsia="zh-CN"/>
        </w:rPr>
      </w:pPr>
      <w:r w:rsidRPr="006A0AD5">
        <w:rPr>
          <w:rFonts w:ascii="Times New Roman" w:eastAsia="宋体" w:hAnsi="Times New Roman"/>
          <w:sz w:val="24"/>
          <w:szCs w:val="24"/>
          <w:lang w:eastAsia="zh-CN"/>
        </w:rPr>
        <w:t>委托人：</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（盖单位章）</w:t>
      </w:r>
      <w:r w:rsidRPr="006A0AD5">
        <w:rPr>
          <w:rFonts w:ascii="Times New Roman" w:eastAsia="宋体" w:hAnsi="Times New Roman"/>
          <w:sz w:val="24"/>
          <w:szCs w:val="24"/>
          <w:lang w:eastAsia="zh-CN"/>
        </w:rPr>
        <w:t xml:space="preserve">              </w:t>
      </w:r>
      <w:r w:rsidRPr="006A0AD5">
        <w:rPr>
          <w:rFonts w:ascii="Times New Roman" w:eastAsia="宋体" w:hAnsi="Times New Roman"/>
          <w:sz w:val="24"/>
          <w:szCs w:val="24"/>
          <w:lang w:eastAsia="zh-CN"/>
        </w:rPr>
        <w:t>咨询人：</w:t>
      </w:r>
      <w:r w:rsidRPr="006A0AD5">
        <w:rPr>
          <w:rFonts w:ascii="Times New Roman" w:eastAsia="宋体" w:hAnsi="Times New Roman"/>
          <w:spacing w:val="1"/>
          <w:sz w:val="24"/>
          <w:szCs w:val="24"/>
          <w:lang w:eastAsia="zh-CN"/>
        </w:rPr>
        <w:t>_________</w:t>
      </w:r>
      <w:r w:rsidRPr="006A0AD5">
        <w:rPr>
          <w:rFonts w:ascii="Times New Roman" w:eastAsia="宋体" w:hAnsi="Times New Roman"/>
          <w:sz w:val="24"/>
          <w:szCs w:val="24"/>
          <w:lang w:eastAsia="zh-CN"/>
        </w:rPr>
        <w:t>（盖单位章）</w:t>
      </w:r>
    </w:p>
    <w:p w14:paraId="09E30CD9" w14:textId="77777777" w:rsidR="009D7A16" w:rsidRPr="006A0AD5" w:rsidRDefault="009D7A16" w:rsidP="00007799">
      <w:pPr>
        <w:pStyle w:val="Normal240"/>
        <w:spacing w:before="0" w:after="0" w:line="440" w:lineRule="atLeast"/>
        <w:jc w:val="left"/>
        <w:rPr>
          <w:rFonts w:ascii="Times New Roman" w:hAnsi="Times New Roman"/>
          <w:sz w:val="24"/>
          <w:szCs w:val="24"/>
          <w:lang w:eastAsia="zh-CN"/>
        </w:rPr>
      </w:pPr>
      <w:r w:rsidRPr="006A0AD5">
        <w:rPr>
          <w:rFonts w:ascii="Times New Roman" w:eastAsia="宋体" w:hAnsi="Times New Roman"/>
          <w:sz w:val="24"/>
          <w:szCs w:val="24"/>
          <w:lang w:eastAsia="zh-CN"/>
        </w:rPr>
        <w:t>法定代表人或其委托代理人：</w:t>
      </w:r>
      <w:r w:rsidRPr="006A0AD5">
        <w:rPr>
          <w:rFonts w:ascii="Times New Roman" w:eastAsia="宋体" w:hAnsi="Times New Roman"/>
          <w:sz w:val="24"/>
          <w:szCs w:val="24"/>
          <w:lang w:eastAsia="zh-CN"/>
        </w:rPr>
        <w:t>___</w:t>
      </w:r>
      <w:r w:rsidRPr="006A0AD5">
        <w:rPr>
          <w:rFonts w:ascii="Times New Roman" w:eastAsia="宋体" w:hAnsi="Times New Roman"/>
          <w:sz w:val="24"/>
          <w:szCs w:val="24"/>
          <w:lang w:eastAsia="zh-CN"/>
        </w:rPr>
        <w:t>（签字）</w:t>
      </w:r>
      <w:r w:rsidRPr="006A0AD5">
        <w:rPr>
          <w:rFonts w:ascii="Times New Roman" w:eastAsia="宋体" w:hAnsi="Times New Roman"/>
          <w:sz w:val="24"/>
          <w:szCs w:val="24"/>
          <w:lang w:eastAsia="zh-CN"/>
        </w:rPr>
        <w:t xml:space="preserve">     </w:t>
      </w:r>
      <w:r w:rsidRPr="006A0AD5">
        <w:rPr>
          <w:rFonts w:ascii="Times New Roman" w:eastAsia="宋体" w:hAnsi="Times New Roman"/>
          <w:sz w:val="24"/>
          <w:szCs w:val="24"/>
          <w:lang w:eastAsia="zh-CN"/>
        </w:rPr>
        <w:t>法定代表人或其委托代理人：</w:t>
      </w:r>
      <w:r w:rsidRPr="006A0AD5">
        <w:rPr>
          <w:rFonts w:ascii="Times New Roman" w:eastAsia="宋体" w:hAnsi="Times New Roman"/>
          <w:sz w:val="24"/>
          <w:szCs w:val="24"/>
          <w:lang w:eastAsia="zh-CN"/>
        </w:rPr>
        <w:t>___</w:t>
      </w:r>
      <w:r w:rsidRPr="006A0AD5">
        <w:rPr>
          <w:rFonts w:ascii="Times New Roman" w:eastAsia="宋体" w:hAnsi="Times New Roman"/>
          <w:sz w:val="24"/>
          <w:szCs w:val="24"/>
          <w:lang w:eastAsia="zh-CN"/>
        </w:rPr>
        <w:t>（签字）</w:t>
      </w:r>
    </w:p>
    <w:p w14:paraId="6670A132" w14:textId="77777777" w:rsidR="009D7A16" w:rsidRPr="006A0AD5" w:rsidRDefault="009D7A16" w:rsidP="00007799">
      <w:pPr>
        <w:pStyle w:val="ab"/>
        <w:spacing w:line="440" w:lineRule="atLeast"/>
        <w:ind w:firstLineChars="1050" w:firstLine="2520"/>
        <w:rPr>
          <w:sz w:val="24"/>
        </w:rPr>
      </w:pPr>
      <w:r w:rsidRPr="006A0AD5">
        <w:rPr>
          <w:sz w:val="24"/>
        </w:rPr>
        <w:t>___</w:t>
      </w:r>
      <w:r w:rsidRPr="006A0AD5">
        <w:rPr>
          <w:sz w:val="24"/>
        </w:rPr>
        <w:t>年</w:t>
      </w:r>
      <w:r w:rsidRPr="006A0AD5">
        <w:rPr>
          <w:sz w:val="24"/>
        </w:rPr>
        <w:t>___</w:t>
      </w:r>
      <w:r w:rsidRPr="006A0AD5">
        <w:rPr>
          <w:sz w:val="24"/>
        </w:rPr>
        <w:t>月</w:t>
      </w:r>
      <w:r w:rsidRPr="006A0AD5">
        <w:rPr>
          <w:sz w:val="24"/>
        </w:rPr>
        <w:t>___</w:t>
      </w:r>
      <w:r w:rsidRPr="006A0AD5">
        <w:rPr>
          <w:sz w:val="24"/>
        </w:rPr>
        <w:t>日</w:t>
      </w:r>
      <w:r w:rsidRPr="006A0AD5">
        <w:rPr>
          <w:sz w:val="24"/>
        </w:rPr>
        <w:t xml:space="preserve">                  ___</w:t>
      </w:r>
      <w:r w:rsidRPr="006A0AD5">
        <w:rPr>
          <w:sz w:val="24"/>
        </w:rPr>
        <w:t>年</w:t>
      </w:r>
      <w:r w:rsidRPr="006A0AD5">
        <w:rPr>
          <w:sz w:val="24"/>
        </w:rPr>
        <w:t>___</w:t>
      </w:r>
      <w:r w:rsidRPr="006A0AD5">
        <w:rPr>
          <w:sz w:val="24"/>
        </w:rPr>
        <w:t>月</w:t>
      </w:r>
      <w:r w:rsidRPr="006A0AD5">
        <w:rPr>
          <w:sz w:val="24"/>
        </w:rPr>
        <w:t>___</w:t>
      </w:r>
      <w:r w:rsidRPr="006A0AD5">
        <w:rPr>
          <w:sz w:val="24"/>
        </w:rPr>
        <w:t>日</w:t>
      </w:r>
    </w:p>
    <w:p w14:paraId="09E4D621" w14:textId="77777777" w:rsidR="009D7A16" w:rsidRPr="006A0AD5" w:rsidRDefault="009D7A16" w:rsidP="00007799">
      <w:pPr>
        <w:pStyle w:val="ab"/>
        <w:spacing w:line="440" w:lineRule="atLeast"/>
        <w:rPr>
          <w:sz w:val="24"/>
        </w:rPr>
      </w:pPr>
      <w:r w:rsidRPr="006A0AD5">
        <w:rPr>
          <w:sz w:val="24"/>
        </w:rPr>
        <w:br w:type="page"/>
      </w:r>
    </w:p>
    <w:p w14:paraId="2AF77719" w14:textId="77777777" w:rsidR="009D7A16" w:rsidRPr="006A0AD5" w:rsidRDefault="009D7A16" w:rsidP="00007799">
      <w:pPr>
        <w:pStyle w:val="13"/>
        <w:adjustRightInd w:val="0"/>
        <w:snapToGrid w:val="0"/>
        <w:spacing w:line="440" w:lineRule="atLeast"/>
        <w:jc w:val="center"/>
        <w:outlineLvl w:val="3"/>
        <w:rPr>
          <w:b/>
          <w:sz w:val="24"/>
        </w:rPr>
      </w:pPr>
      <w:r w:rsidRPr="006A0AD5">
        <w:rPr>
          <w:sz w:val="24"/>
        </w:rPr>
        <w:lastRenderedPageBreak/>
        <w:t>附录</w:t>
      </w:r>
      <w:r w:rsidRPr="006A0AD5">
        <w:rPr>
          <w:sz w:val="24"/>
        </w:rPr>
        <w:t xml:space="preserve">A  </w:t>
      </w:r>
      <w:r w:rsidRPr="006A0AD5">
        <w:rPr>
          <w:sz w:val="24"/>
        </w:rPr>
        <w:t>咨询服务相关工作的范围和内容</w:t>
      </w:r>
    </w:p>
    <w:p w14:paraId="72A0BC04" w14:textId="77777777" w:rsidR="009D7A16" w:rsidRPr="006A0AD5" w:rsidRDefault="009D7A16" w:rsidP="00645C42">
      <w:pPr>
        <w:pStyle w:val="Normal230"/>
        <w:spacing w:beforeLines="50" w:afterLines="50" w:after="120" w:line="440" w:lineRule="atLeast"/>
        <w:jc w:val="center"/>
        <w:outlineLvl w:val="3"/>
        <w:rPr>
          <w:rFonts w:ascii="Times New Roman" w:eastAsia="宋体" w:hAnsi="Times New Roman"/>
          <w:kern w:val="2"/>
          <w:sz w:val="24"/>
          <w:szCs w:val="24"/>
          <w:lang w:eastAsia="zh-CN"/>
        </w:rPr>
      </w:pPr>
      <w:r w:rsidRPr="006A0AD5">
        <w:rPr>
          <w:rFonts w:ascii="Times New Roman" w:hAnsi="Times New Roman"/>
          <w:sz w:val="21"/>
          <w:lang w:eastAsia="zh-CN"/>
        </w:rPr>
        <w:br w:type="page"/>
      </w:r>
      <w:r w:rsidRPr="006A0AD5">
        <w:rPr>
          <w:rFonts w:ascii="Times New Roman" w:eastAsia="宋体" w:hAnsi="Times New Roman"/>
          <w:kern w:val="2"/>
          <w:sz w:val="24"/>
          <w:szCs w:val="24"/>
          <w:lang w:eastAsia="zh-CN"/>
        </w:rPr>
        <w:lastRenderedPageBreak/>
        <w:t>附录</w:t>
      </w:r>
      <w:r w:rsidRPr="006A0AD5">
        <w:rPr>
          <w:rFonts w:ascii="Times New Roman" w:eastAsia="宋体" w:hAnsi="Times New Roman"/>
          <w:kern w:val="2"/>
          <w:sz w:val="24"/>
          <w:szCs w:val="24"/>
          <w:lang w:eastAsia="zh-CN"/>
        </w:rPr>
        <w:t xml:space="preserve">B  </w:t>
      </w:r>
      <w:r w:rsidRPr="006A0AD5">
        <w:rPr>
          <w:rFonts w:ascii="Times New Roman" w:eastAsia="宋体" w:hAnsi="Times New Roman"/>
          <w:kern w:val="2"/>
          <w:sz w:val="24"/>
          <w:szCs w:val="24"/>
          <w:lang w:eastAsia="zh-CN"/>
        </w:rPr>
        <w:t>委托人提供的资料</w:t>
      </w:r>
    </w:p>
    <w:p w14:paraId="1B59DFAA" w14:textId="77777777" w:rsidR="009D7A16" w:rsidRPr="006A0AD5" w:rsidRDefault="009D7A16" w:rsidP="00645C42">
      <w:pPr>
        <w:pStyle w:val="Normal230"/>
        <w:spacing w:beforeLines="50" w:afterLines="50" w:after="120" w:line="440" w:lineRule="atLeast"/>
        <w:jc w:val="center"/>
        <w:outlineLvl w:val="3"/>
        <w:rPr>
          <w:rFonts w:ascii="Times New Roman" w:eastAsia="宋体" w:hAnsi="Times New Roman"/>
          <w:sz w:val="24"/>
          <w:szCs w:val="24"/>
          <w:lang w:eastAsia="zh-CN"/>
        </w:rPr>
      </w:pPr>
      <w:r w:rsidRPr="006A0AD5">
        <w:rPr>
          <w:rFonts w:ascii="Times New Roman" w:eastAsia="宋体" w:hAnsi="Times New Roman"/>
          <w:kern w:val="2"/>
          <w:sz w:val="21"/>
          <w:szCs w:val="21"/>
          <w:lang w:eastAsia="zh-CN"/>
        </w:rPr>
        <w:br w:type="page"/>
      </w:r>
      <w:r w:rsidRPr="006A0AD5">
        <w:rPr>
          <w:rFonts w:ascii="Times New Roman" w:eastAsia="宋体" w:hAnsi="Times New Roman"/>
          <w:sz w:val="24"/>
          <w:szCs w:val="24"/>
          <w:lang w:eastAsia="zh-CN"/>
        </w:rPr>
        <w:lastRenderedPageBreak/>
        <w:t>附录</w:t>
      </w:r>
      <w:r w:rsidRPr="006A0AD5">
        <w:rPr>
          <w:rFonts w:ascii="Times New Roman" w:eastAsia="宋体" w:hAnsi="Times New Roman"/>
          <w:sz w:val="24"/>
          <w:szCs w:val="24"/>
          <w:lang w:eastAsia="zh-CN"/>
        </w:rPr>
        <w:t xml:space="preserve">C  </w:t>
      </w:r>
      <w:r w:rsidRPr="006A0AD5">
        <w:rPr>
          <w:rFonts w:ascii="Times New Roman" w:eastAsia="宋体" w:hAnsi="Times New Roman"/>
          <w:sz w:val="24"/>
          <w:szCs w:val="24"/>
          <w:lang w:eastAsia="zh-CN"/>
        </w:rPr>
        <w:t>咨询人项目负责人及其他主要人员配置表</w:t>
      </w:r>
    </w:p>
    <w:p w14:paraId="61E63A1F" w14:textId="77777777" w:rsidR="00A86B24" w:rsidRPr="006A0AD5" w:rsidRDefault="00A86B24" w:rsidP="00645C42">
      <w:pPr>
        <w:pStyle w:val="Normal230"/>
        <w:spacing w:beforeLines="50" w:afterLines="50" w:after="120" w:line="440" w:lineRule="atLeast"/>
        <w:jc w:val="center"/>
        <w:outlineLvl w:val="3"/>
        <w:rPr>
          <w:rFonts w:ascii="Times New Roman" w:eastAsia="宋体" w:hAnsi="Times New Roman"/>
          <w:sz w:val="24"/>
          <w:szCs w:val="24"/>
          <w:lang w:eastAsia="zh-CN"/>
        </w:rPr>
      </w:pPr>
    </w:p>
    <w:p w14:paraId="5850AE66" w14:textId="77777777" w:rsidR="00A86B24" w:rsidRPr="006A0AD5" w:rsidRDefault="00A86B24" w:rsidP="00645C42">
      <w:pPr>
        <w:pStyle w:val="Normal230"/>
        <w:spacing w:beforeLines="50" w:afterLines="50" w:after="120" w:line="440" w:lineRule="atLeast"/>
        <w:jc w:val="center"/>
        <w:outlineLvl w:val="3"/>
        <w:rPr>
          <w:rFonts w:ascii="Times New Roman" w:eastAsia="宋体" w:hAnsi="Times New Roman"/>
          <w:sz w:val="24"/>
          <w:szCs w:val="24"/>
          <w:lang w:eastAsia="zh-CN"/>
        </w:rPr>
      </w:pPr>
    </w:p>
    <w:p w14:paraId="2A3F518D" w14:textId="77777777" w:rsidR="00BF341C" w:rsidRPr="006A0AD5" w:rsidRDefault="009D7A16" w:rsidP="00BF341C">
      <w:pPr>
        <w:pStyle w:val="1"/>
        <w:spacing w:before="0" w:after="0" w:line="380" w:lineRule="atLeast"/>
        <w:rPr>
          <w:rFonts w:eastAsia="黑体"/>
          <w:b w:val="0"/>
          <w:sz w:val="24"/>
          <w:szCs w:val="24"/>
        </w:rPr>
      </w:pPr>
      <w:r w:rsidRPr="006A0AD5">
        <w:br w:type="page"/>
      </w:r>
      <w:bookmarkStart w:id="1190" w:name="_Toc509993927"/>
      <w:bookmarkStart w:id="1191" w:name="_Toc234833232"/>
      <w:bookmarkStart w:id="1192" w:name="_Toc510015792"/>
      <w:bookmarkEnd w:id="1180"/>
      <w:bookmarkEnd w:id="1181"/>
      <w:r w:rsidR="00BF341C" w:rsidRPr="006A0AD5">
        <w:rPr>
          <w:rFonts w:eastAsia="黑体"/>
          <w:b w:val="0"/>
          <w:sz w:val="24"/>
          <w:szCs w:val="24"/>
        </w:rPr>
        <w:lastRenderedPageBreak/>
        <w:t>附件二</w:t>
      </w:r>
      <w:r w:rsidR="00BF341C" w:rsidRPr="006A0AD5">
        <w:rPr>
          <w:rFonts w:eastAsia="黑体"/>
          <w:b w:val="0"/>
          <w:sz w:val="24"/>
          <w:szCs w:val="24"/>
        </w:rPr>
        <w:t xml:space="preserve"> </w:t>
      </w:r>
      <w:r w:rsidR="00BF341C" w:rsidRPr="006A0AD5">
        <w:rPr>
          <w:rFonts w:eastAsia="黑体"/>
          <w:b w:val="0"/>
          <w:sz w:val="24"/>
          <w:szCs w:val="24"/>
        </w:rPr>
        <w:t>廉政合同</w:t>
      </w:r>
      <w:bookmarkEnd w:id="1190"/>
      <w:bookmarkEnd w:id="1191"/>
    </w:p>
    <w:p w14:paraId="5A286789" w14:textId="77777777" w:rsidR="00BF341C" w:rsidRPr="006A0AD5" w:rsidRDefault="00BF341C" w:rsidP="00BF341C">
      <w:pPr>
        <w:spacing w:line="440" w:lineRule="exact"/>
        <w:jc w:val="center"/>
        <w:rPr>
          <w:rFonts w:eastAsia="黑体"/>
          <w:sz w:val="28"/>
          <w:szCs w:val="28"/>
        </w:rPr>
      </w:pPr>
      <w:r w:rsidRPr="006A0AD5">
        <w:rPr>
          <w:rFonts w:eastAsia="黑体"/>
          <w:sz w:val="28"/>
          <w:szCs w:val="28"/>
        </w:rPr>
        <w:t>廉</w:t>
      </w:r>
      <w:r w:rsidRPr="006A0AD5">
        <w:rPr>
          <w:rFonts w:eastAsia="黑体"/>
          <w:sz w:val="28"/>
          <w:szCs w:val="28"/>
        </w:rPr>
        <w:t xml:space="preserve"> </w:t>
      </w:r>
      <w:r w:rsidRPr="006A0AD5">
        <w:rPr>
          <w:rFonts w:eastAsia="黑体"/>
          <w:sz w:val="28"/>
          <w:szCs w:val="28"/>
        </w:rPr>
        <w:t>政</w:t>
      </w:r>
      <w:r w:rsidRPr="006A0AD5">
        <w:rPr>
          <w:rFonts w:eastAsia="黑体"/>
          <w:sz w:val="28"/>
          <w:szCs w:val="28"/>
        </w:rPr>
        <w:t xml:space="preserve"> </w:t>
      </w:r>
      <w:r w:rsidRPr="006A0AD5">
        <w:rPr>
          <w:rFonts w:eastAsia="黑体"/>
          <w:sz w:val="28"/>
          <w:szCs w:val="28"/>
        </w:rPr>
        <w:t>合</w:t>
      </w:r>
      <w:r w:rsidRPr="006A0AD5">
        <w:rPr>
          <w:rFonts w:eastAsia="黑体"/>
          <w:sz w:val="28"/>
          <w:szCs w:val="28"/>
        </w:rPr>
        <w:t xml:space="preserve"> </w:t>
      </w:r>
      <w:r w:rsidRPr="006A0AD5">
        <w:rPr>
          <w:rFonts w:eastAsia="黑体"/>
          <w:sz w:val="28"/>
          <w:szCs w:val="28"/>
        </w:rPr>
        <w:t>同</w:t>
      </w:r>
    </w:p>
    <w:p w14:paraId="5B18E063" w14:textId="77777777" w:rsidR="00BF341C" w:rsidRPr="006A0AD5" w:rsidRDefault="00BF341C" w:rsidP="00BF341C">
      <w:pPr>
        <w:spacing w:line="400" w:lineRule="atLeast"/>
        <w:rPr>
          <w:rFonts w:eastAsia="黑体"/>
          <w:b/>
          <w:spacing w:val="30"/>
          <w:sz w:val="24"/>
        </w:rPr>
      </w:pPr>
    </w:p>
    <w:p w14:paraId="64652C33" w14:textId="77777777" w:rsidR="00BF341C" w:rsidRPr="006A0AD5" w:rsidRDefault="00BF341C" w:rsidP="00BF341C">
      <w:pPr>
        <w:spacing w:line="400" w:lineRule="atLeast"/>
        <w:ind w:firstLineChars="257" w:firstLine="617"/>
        <w:rPr>
          <w:sz w:val="24"/>
        </w:rPr>
      </w:pPr>
      <w:r w:rsidRPr="006A0AD5">
        <w:rPr>
          <w:sz w:val="24"/>
        </w:rPr>
        <w:t>根据《关于在交通基础设施建设中加强廉政建设的若干意见》以及有关工程建设、廉政建设的规定，为做好工程建设中的党风廉政建设，保证工程建设高效优质，保证建设资金的安全和有效使用以及投资效益，</w:t>
      </w:r>
      <w:r w:rsidRPr="006A0AD5">
        <w:rPr>
          <w:sz w:val="24"/>
          <w:u w:val="single"/>
        </w:rPr>
        <w:t xml:space="preserve">              </w:t>
      </w:r>
      <w:r w:rsidRPr="006A0AD5">
        <w:rPr>
          <w:sz w:val="24"/>
        </w:rPr>
        <w:t>（项目名称）的项目法人</w:t>
      </w:r>
      <w:r w:rsidRPr="006A0AD5">
        <w:rPr>
          <w:sz w:val="24"/>
          <w:u w:val="single"/>
        </w:rPr>
        <w:t xml:space="preserve">           </w:t>
      </w:r>
      <w:r w:rsidRPr="006A0AD5">
        <w:rPr>
          <w:sz w:val="24"/>
        </w:rPr>
        <w:t>（项目法人名称，以下简称</w:t>
      </w:r>
      <w:r w:rsidRPr="006A0AD5">
        <w:rPr>
          <w:sz w:val="24"/>
        </w:rPr>
        <w:t>“</w:t>
      </w:r>
      <w:r w:rsidR="008D66DB" w:rsidRPr="006A0AD5">
        <w:rPr>
          <w:sz w:val="24"/>
        </w:rPr>
        <w:t>委托人</w:t>
      </w:r>
      <w:r w:rsidRPr="006A0AD5">
        <w:rPr>
          <w:sz w:val="24"/>
        </w:rPr>
        <w:t>”</w:t>
      </w:r>
      <w:r w:rsidRPr="006A0AD5">
        <w:rPr>
          <w:sz w:val="24"/>
        </w:rPr>
        <w:t>）与该项目</w:t>
      </w:r>
      <w:r w:rsidRPr="006A0AD5">
        <w:rPr>
          <w:sz w:val="24"/>
          <w:u w:val="single"/>
        </w:rPr>
        <w:t xml:space="preserve">     </w:t>
      </w:r>
      <w:r w:rsidRPr="006A0AD5">
        <w:rPr>
          <w:sz w:val="24"/>
        </w:rPr>
        <w:t>标段的</w:t>
      </w:r>
      <w:r w:rsidR="007339E1" w:rsidRPr="006A0AD5">
        <w:rPr>
          <w:rFonts w:hint="eastAsia"/>
          <w:sz w:val="24"/>
        </w:rPr>
        <w:t>咨询服务</w:t>
      </w:r>
      <w:r w:rsidRPr="006A0AD5">
        <w:rPr>
          <w:sz w:val="24"/>
        </w:rPr>
        <w:t>单位</w:t>
      </w:r>
      <w:r w:rsidRPr="006A0AD5">
        <w:rPr>
          <w:sz w:val="24"/>
          <w:u w:val="single"/>
        </w:rPr>
        <w:t xml:space="preserve">              </w:t>
      </w:r>
      <w:r w:rsidRPr="006A0AD5">
        <w:rPr>
          <w:sz w:val="24"/>
        </w:rPr>
        <w:t>（</w:t>
      </w:r>
      <w:r w:rsidR="007339E1" w:rsidRPr="006A0AD5">
        <w:rPr>
          <w:rFonts w:hint="eastAsia"/>
          <w:sz w:val="24"/>
        </w:rPr>
        <w:t>咨询服务</w:t>
      </w:r>
      <w:r w:rsidRPr="006A0AD5">
        <w:rPr>
          <w:sz w:val="24"/>
        </w:rPr>
        <w:t>单位名称，以下简称</w:t>
      </w:r>
      <w:r w:rsidRPr="006A0AD5">
        <w:rPr>
          <w:sz w:val="24"/>
        </w:rPr>
        <w:t>“</w:t>
      </w:r>
      <w:r w:rsidRPr="006A0AD5">
        <w:rPr>
          <w:sz w:val="24"/>
        </w:rPr>
        <w:t>咨询人</w:t>
      </w:r>
      <w:r w:rsidRPr="006A0AD5">
        <w:rPr>
          <w:sz w:val="24"/>
        </w:rPr>
        <w:t>”</w:t>
      </w:r>
      <w:r w:rsidRPr="006A0AD5">
        <w:rPr>
          <w:sz w:val="24"/>
        </w:rPr>
        <w:t>），特订立如下合同。</w:t>
      </w:r>
    </w:p>
    <w:p w14:paraId="185D927F" w14:textId="77777777" w:rsidR="00BF341C" w:rsidRPr="006A0AD5" w:rsidRDefault="00BF341C" w:rsidP="00BF341C">
      <w:pPr>
        <w:spacing w:line="400" w:lineRule="atLeast"/>
        <w:ind w:firstLineChars="257" w:firstLine="617"/>
        <w:rPr>
          <w:rFonts w:eastAsia="黑体"/>
          <w:sz w:val="24"/>
        </w:rPr>
      </w:pPr>
      <w:r w:rsidRPr="006A0AD5">
        <w:rPr>
          <w:rFonts w:eastAsia="黑体"/>
          <w:sz w:val="24"/>
        </w:rPr>
        <w:t xml:space="preserve">1. </w:t>
      </w:r>
      <w:r w:rsidR="008D66DB" w:rsidRPr="006A0AD5">
        <w:rPr>
          <w:rFonts w:eastAsia="黑体"/>
          <w:sz w:val="24"/>
        </w:rPr>
        <w:t>委托人</w:t>
      </w:r>
      <w:r w:rsidRPr="006A0AD5">
        <w:rPr>
          <w:rFonts w:eastAsia="黑体"/>
          <w:sz w:val="24"/>
        </w:rPr>
        <w:t>和咨询人双方的权利和义务</w:t>
      </w:r>
    </w:p>
    <w:p w14:paraId="58C9D02D"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1</w:t>
      </w:r>
      <w:r w:rsidRPr="006A0AD5">
        <w:rPr>
          <w:sz w:val="24"/>
        </w:rPr>
        <w:t>）严格遵守党的政策规定和国家有关法律法规及交通运输部的有关规定。</w:t>
      </w:r>
    </w:p>
    <w:p w14:paraId="51443779"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2</w:t>
      </w:r>
      <w:r w:rsidRPr="006A0AD5">
        <w:rPr>
          <w:sz w:val="24"/>
        </w:rPr>
        <w:t>）严格执行</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7339E1" w:rsidRPr="006A0AD5">
        <w:rPr>
          <w:rFonts w:hint="eastAsia"/>
          <w:sz w:val="24"/>
        </w:rPr>
        <w:t>咨询服务</w:t>
      </w:r>
      <w:r w:rsidRPr="006A0AD5">
        <w:rPr>
          <w:sz w:val="24"/>
        </w:rPr>
        <w:t>合同文件，自觉按合同办事。</w:t>
      </w:r>
    </w:p>
    <w:p w14:paraId="4110F0BA"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3</w:t>
      </w:r>
      <w:r w:rsidRPr="006A0AD5">
        <w:rPr>
          <w:sz w:val="24"/>
        </w:rPr>
        <w:t>）双方的业务活动坚持公开、公正、诚信、透明的原则（法律认定的商业秘密和合同文件另有规定除外），不得损害国家和集体利益，不得违反工程建设管理规章制度。</w:t>
      </w:r>
    </w:p>
    <w:p w14:paraId="41EFEC42"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4</w:t>
      </w:r>
      <w:r w:rsidRPr="006A0AD5">
        <w:rPr>
          <w:sz w:val="24"/>
        </w:rPr>
        <w:t>）建立健全廉政制度，开展廉政教育，设立廉政告示牌，公布举报电话，监督并认真查处违法违纪行为。</w:t>
      </w:r>
    </w:p>
    <w:p w14:paraId="2C476DE7"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5</w:t>
      </w:r>
      <w:r w:rsidRPr="006A0AD5">
        <w:rPr>
          <w:sz w:val="24"/>
        </w:rPr>
        <w:t>）发现对方在业务活动中有违反廉政规定的行为，有及时提醒对方纠正的权利和义务。</w:t>
      </w:r>
    </w:p>
    <w:p w14:paraId="4B500D29"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6</w:t>
      </w:r>
      <w:r w:rsidRPr="006A0AD5">
        <w:rPr>
          <w:sz w:val="24"/>
        </w:rPr>
        <w:t>）发现对方严重违反本合同义务条款的行为，有向其上级有关部门举报、建议给</w:t>
      </w:r>
      <w:proofErr w:type="gramStart"/>
      <w:r w:rsidRPr="006A0AD5">
        <w:rPr>
          <w:sz w:val="24"/>
        </w:rPr>
        <w:t>予处理</w:t>
      </w:r>
      <w:proofErr w:type="gramEnd"/>
      <w:r w:rsidRPr="006A0AD5">
        <w:rPr>
          <w:sz w:val="24"/>
        </w:rPr>
        <w:t>并要求告知处理结果的权利。</w:t>
      </w:r>
    </w:p>
    <w:p w14:paraId="5915BA5B" w14:textId="77777777" w:rsidR="00BF341C" w:rsidRPr="006A0AD5" w:rsidRDefault="00BF341C" w:rsidP="00BF341C">
      <w:pPr>
        <w:spacing w:line="400" w:lineRule="atLeast"/>
        <w:ind w:firstLineChars="257" w:firstLine="617"/>
        <w:rPr>
          <w:rFonts w:eastAsia="黑体"/>
          <w:sz w:val="24"/>
        </w:rPr>
      </w:pPr>
      <w:r w:rsidRPr="006A0AD5">
        <w:rPr>
          <w:rFonts w:eastAsia="黑体"/>
          <w:sz w:val="24"/>
        </w:rPr>
        <w:t xml:space="preserve">2. </w:t>
      </w:r>
      <w:r w:rsidR="008D66DB" w:rsidRPr="006A0AD5">
        <w:rPr>
          <w:rFonts w:eastAsia="黑体"/>
          <w:sz w:val="24"/>
        </w:rPr>
        <w:t>委托人</w:t>
      </w:r>
      <w:r w:rsidRPr="006A0AD5">
        <w:rPr>
          <w:rFonts w:eastAsia="黑体"/>
          <w:sz w:val="24"/>
        </w:rPr>
        <w:t>的义务</w:t>
      </w:r>
    </w:p>
    <w:p w14:paraId="319B1472"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1</w:t>
      </w:r>
      <w:r w:rsidRPr="006A0AD5">
        <w:rPr>
          <w:sz w:val="24"/>
        </w:rPr>
        <w:t>）</w:t>
      </w:r>
      <w:r w:rsidR="008D66DB" w:rsidRPr="006A0AD5">
        <w:rPr>
          <w:sz w:val="24"/>
        </w:rPr>
        <w:t>委托人</w:t>
      </w:r>
      <w:r w:rsidRPr="006A0AD5">
        <w:rPr>
          <w:sz w:val="24"/>
        </w:rPr>
        <w:t>及其工作人员不得索要或接受咨询人的礼金、有价证券和贵重物品，不得让咨询人报销任何应由</w:t>
      </w:r>
      <w:r w:rsidR="008D66DB" w:rsidRPr="006A0AD5">
        <w:rPr>
          <w:sz w:val="24"/>
        </w:rPr>
        <w:t>委托人</w:t>
      </w:r>
      <w:r w:rsidRPr="006A0AD5">
        <w:rPr>
          <w:sz w:val="24"/>
        </w:rPr>
        <w:t>或</w:t>
      </w:r>
      <w:r w:rsidR="008D66DB" w:rsidRPr="006A0AD5">
        <w:rPr>
          <w:sz w:val="24"/>
        </w:rPr>
        <w:t>委托人</w:t>
      </w:r>
      <w:r w:rsidRPr="006A0AD5">
        <w:rPr>
          <w:sz w:val="24"/>
        </w:rPr>
        <w:t>工作人员个人支付的费用等。</w:t>
      </w:r>
    </w:p>
    <w:p w14:paraId="256C15A9"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2</w:t>
      </w:r>
      <w:r w:rsidRPr="006A0AD5">
        <w:rPr>
          <w:sz w:val="24"/>
        </w:rPr>
        <w:t>）</w:t>
      </w:r>
      <w:r w:rsidR="008D66DB" w:rsidRPr="006A0AD5">
        <w:rPr>
          <w:sz w:val="24"/>
        </w:rPr>
        <w:t>委托人</w:t>
      </w:r>
      <w:r w:rsidRPr="006A0AD5">
        <w:rPr>
          <w:sz w:val="24"/>
        </w:rPr>
        <w:t>工作人员不得参加咨询人安排的超标准宴请和娱乐活动；不得接受咨询人提供的通信工具、交通工具和高档办公用品等。</w:t>
      </w:r>
    </w:p>
    <w:p w14:paraId="3E87A95F"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3</w:t>
      </w:r>
      <w:r w:rsidRPr="006A0AD5">
        <w:rPr>
          <w:sz w:val="24"/>
        </w:rPr>
        <w:t>）</w:t>
      </w:r>
      <w:r w:rsidR="008D66DB" w:rsidRPr="006A0AD5">
        <w:rPr>
          <w:sz w:val="24"/>
        </w:rPr>
        <w:t>委托人</w:t>
      </w:r>
      <w:r w:rsidRPr="006A0AD5">
        <w:rPr>
          <w:sz w:val="24"/>
        </w:rPr>
        <w:t>及其工作人员不得要求或者接受咨询人为其住房装修、婚丧嫁娶活动、配偶子女的工作安排以及出国出境、旅游等提供方便等。</w:t>
      </w:r>
    </w:p>
    <w:p w14:paraId="75796518"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4</w:t>
      </w:r>
      <w:r w:rsidRPr="006A0AD5">
        <w:rPr>
          <w:sz w:val="24"/>
        </w:rPr>
        <w:t>）</w:t>
      </w:r>
      <w:r w:rsidR="008D66DB" w:rsidRPr="006A0AD5">
        <w:rPr>
          <w:sz w:val="24"/>
        </w:rPr>
        <w:t>委托人</w:t>
      </w:r>
      <w:r w:rsidRPr="006A0AD5">
        <w:rPr>
          <w:sz w:val="24"/>
        </w:rPr>
        <w:t>工作人员及其配偶、子女、亲属不得从事与本</w:t>
      </w:r>
      <w:r w:rsidR="007339E1" w:rsidRPr="006A0AD5">
        <w:rPr>
          <w:rFonts w:hint="eastAsia"/>
          <w:sz w:val="24"/>
        </w:rPr>
        <w:t>咨询服务</w:t>
      </w:r>
      <w:r w:rsidRPr="006A0AD5">
        <w:rPr>
          <w:sz w:val="24"/>
        </w:rPr>
        <w:t>合同有关的</w:t>
      </w:r>
      <w:r w:rsidR="007339E1" w:rsidRPr="006A0AD5">
        <w:rPr>
          <w:rFonts w:hint="eastAsia"/>
          <w:sz w:val="24"/>
        </w:rPr>
        <w:t>咨询服务</w:t>
      </w:r>
      <w:r w:rsidRPr="006A0AD5">
        <w:rPr>
          <w:sz w:val="24"/>
        </w:rPr>
        <w:t>业务等活动。不得以任何理由要求咨询人和相关单位在设计中使用某种产品、材料和设备。</w:t>
      </w:r>
    </w:p>
    <w:p w14:paraId="4D2843C7"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5</w:t>
      </w:r>
      <w:r w:rsidRPr="006A0AD5">
        <w:rPr>
          <w:sz w:val="24"/>
        </w:rPr>
        <w:t>）</w:t>
      </w:r>
      <w:r w:rsidR="008D66DB" w:rsidRPr="006A0AD5">
        <w:rPr>
          <w:sz w:val="24"/>
        </w:rPr>
        <w:t>委托人</w:t>
      </w:r>
      <w:r w:rsidRPr="006A0AD5">
        <w:rPr>
          <w:sz w:val="24"/>
        </w:rPr>
        <w:t>工作人员要秉公办事，不准营私舞弊，不准利用职权从事各种个人有偿中介活动和安排个人</w:t>
      </w:r>
      <w:r w:rsidR="007339E1" w:rsidRPr="006A0AD5">
        <w:rPr>
          <w:rFonts w:hint="eastAsia"/>
          <w:sz w:val="24"/>
        </w:rPr>
        <w:t>咨询服务</w:t>
      </w:r>
      <w:r w:rsidRPr="006A0AD5">
        <w:rPr>
          <w:sz w:val="24"/>
        </w:rPr>
        <w:t>队伍。</w:t>
      </w:r>
    </w:p>
    <w:p w14:paraId="1CBCFF17" w14:textId="77777777" w:rsidR="00BF341C" w:rsidRPr="006A0AD5" w:rsidRDefault="00BF341C" w:rsidP="00BF341C">
      <w:pPr>
        <w:spacing w:line="400" w:lineRule="atLeast"/>
        <w:ind w:firstLineChars="257" w:firstLine="617"/>
        <w:rPr>
          <w:rFonts w:eastAsia="黑体"/>
          <w:sz w:val="24"/>
        </w:rPr>
      </w:pPr>
      <w:r w:rsidRPr="006A0AD5">
        <w:rPr>
          <w:sz w:val="24"/>
        </w:rPr>
        <w:br w:type="page"/>
      </w:r>
      <w:r w:rsidRPr="006A0AD5">
        <w:rPr>
          <w:rFonts w:eastAsia="黑体"/>
          <w:sz w:val="24"/>
        </w:rPr>
        <w:lastRenderedPageBreak/>
        <w:t xml:space="preserve">3. </w:t>
      </w:r>
      <w:r w:rsidRPr="006A0AD5">
        <w:rPr>
          <w:rFonts w:eastAsia="黑体"/>
          <w:sz w:val="24"/>
        </w:rPr>
        <w:t>咨询人的义务</w:t>
      </w:r>
    </w:p>
    <w:p w14:paraId="1992C802"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1</w:t>
      </w:r>
      <w:r w:rsidRPr="006A0AD5">
        <w:rPr>
          <w:sz w:val="24"/>
        </w:rPr>
        <w:t>）咨询人不得以任何理由向</w:t>
      </w:r>
      <w:r w:rsidR="008D66DB" w:rsidRPr="006A0AD5">
        <w:rPr>
          <w:sz w:val="24"/>
        </w:rPr>
        <w:t>委托人</w:t>
      </w:r>
      <w:r w:rsidRPr="006A0AD5">
        <w:rPr>
          <w:sz w:val="24"/>
        </w:rPr>
        <w:t>及其工作人员行贿或馈赠礼金、有价证券、贵重礼品。</w:t>
      </w:r>
    </w:p>
    <w:p w14:paraId="2F0FC67A"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2</w:t>
      </w:r>
      <w:r w:rsidRPr="006A0AD5">
        <w:rPr>
          <w:sz w:val="24"/>
        </w:rPr>
        <w:t>）咨询人不得以任何名义为</w:t>
      </w:r>
      <w:r w:rsidR="008D66DB" w:rsidRPr="006A0AD5">
        <w:rPr>
          <w:sz w:val="24"/>
        </w:rPr>
        <w:t>委托人</w:t>
      </w:r>
      <w:r w:rsidRPr="006A0AD5">
        <w:rPr>
          <w:sz w:val="24"/>
        </w:rPr>
        <w:t>及其工作人员报销应由</w:t>
      </w:r>
      <w:r w:rsidR="008D66DB" w:rsidRPr="006A0AD5">
        <w:rPr>
          <w:sz w:val="24"/>
        </w:rPr>
        <w:t>委托人</w:t>
      </w:r>
      <w:r w:rsidRPr="006A0AD5">
        <w:rPr>
          <w:sz w:val="24"/>
        </w:rPr>
        <w:t>单位或个人支付的任何费用。</w:t>
      </w:r>
    </w:p>
    <w:p w14:paraId="0B3DF052"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3</w:t>
      </w:r>
      <w:r w:rsidRPr="006A0AD5">
        <w:rPr>
          <w:sz w:val="24"/>
        </w:rPr>
        <w:t>）咨询人不得以任何理由安排</w:t>
      </w:r>
      <w:r w:rsidR="008D66DB" w:rsidRPr="006A0AD5">
        <w:rPr>
          <w:sz w:val="24"/>
        </w:rPr>
        <w:t>委托人</w:t>
      </w:r>
      <w:r w:rsidRPr="006A0AD5">
        <w:rPr>
          <w:sz w:val="24"/>
        </w:rPr>
        <w:t>工作人员参加超标准宴请及娱乐活动。</w:t>
      </w:r>
    </w:p>
    <w:p w14:paraId="62391D87"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4</w:t>
      </w:r>
      <w:r w:rsidRPr="006A0AD5">
        <w:rPr>
          <w:sz w:val="24"/>
        </w:rPr>
        <w:t>）咨询人不得为</w:t>
      </w:r>
      <w:r w:rsidR="008D66DB" w:rsidRPr="006A0AD5">
        <w:rPr>
          <w:sz w:val="24"/>
        </w:rPr>
        <w:t>委托人</w:t>
      </w:r>
      <w:r w:rsidRPr="006A0AD5">
        <w:rPr>
          <w:sz w:val="24"/>
        </w:rPr>
        <w:t>单位和个人购置或提供通信工具、交通工具和高档办公用品等。</w:t>
      </w:r>
    </w:p>
    <w:p w14:paraId="442EB689" w14:textId="77777777" w:rsidR="00BF341C" w:rsidRPr="006A0AD5" w:rsidRDefault="00BF341C" w:rsidP="00BF341C">
      <w:pPr>
        <w:spacing w:line="400" w:lineRule="atLeast"/>
        <w:ind w:firstLineChars="257" w:firstLine="617"/>
        <w:rPr>
          <w:rFonts w:eastAsia="黑体"/>
          <w:sz w:val="24"/>
        </w:rPr>
      </w:pPr>
      <w:r w:rsidRPr="006A0AD5">
        <w:rPr>
          <w:rFonts w:eastAsia="黑体"/>
          <w:sz w:val="24"/>
        </w:rPr>
        <w:t xml:space="preserve">4. </w:t>
      </w:r>
      <w:r w:rsidRPr="006A0AD5">
        <w:rPr>
          <w:rFonts w:eastAsia="黑体"/>
          <w:sz w:val="24"/>
        </w:rPr>
        <w:t>违约责任</w:t>
      </w:r>
    </w:p>
    <w:p w14:paraId="4F1D6E39"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1</w:t>
      </w:r>
      <w:r w:rsidRPr="006A0AD5">
        <w:rPr>
          <w:sz w:val="24"/>
        </w:rPr>
        <w:t>）</w:t>
      </w:r>
      <w:r w:rsidR="008D66DB" w:rsidRPr="006A0AD5">
        <w:rPr>
          <w:sz w:val="24"/>
        </w:rPr>
        <w:t>委托人</w:t>
      </w:r>
      <w:r w:rsidRPr="006A0AD5">
        <w:rPr>
          <w:sz w:val="24"/>
        </w:rPr>
        <w:t>及其工作人员违反本合同第</w:t>
      </w:r>
      <w:r w:rsidRPr="006A0AD5">
        <w:rPr>
          <w:sz w:val="24"/>
        </w:rPr>
        <w:t>1</w:t>
      </w:r>
      <w:r w:rsidRPr="006A0AD5">
        <w:rPr>
          <w:sz w:val="24"/>
        </w:rPr>
        <w:t>、</w:t>
      </w:r>
      <w:r w:rsidRPr="006A0AD5">
        <w:rPr>
          <w:sz w:val="24"/>
        </w:rPr>
        <w:t>2</w:t>
      </w:r>
      <w:r w:rsidRPr="006A0AD5">
        <w:rPr>
          <w:sz w:val="24"/>
        </w:rPr>
        <w:t>条，按管理权限，依据有关规定给予党纪、政纪或组织处理；涉嫌犯罪的，移交司法机关追究刑事责任；给咨询人单位造成经济损失的，应予以赔偿。</w:t>
      </w:r>
    </w:p>
    <w:p w14:paraId="371A7359" w14:textId="77777777" w:rsidR="00BF341C" w:rsidRPr="006A0AD5" w:rsidRDefault="00BF341C" w:rsidP="00BF341C">
      <w:pPr>
        <w:spacing w:line="400" w:lineRule="atLeast"/>
        <w:ind w:firstLineChars="257" w:firstLine="617"/>
        <w:rPr>
          <w:sz w:val="24"/>
        </w:rPr>
      </w:pPr>
      <w:r w:rsidRPr="006A0AD5">
        <w:rPr>
          <w:sz w:val="24"/>
        </w:rPr>
        <w:t>（</w:t>
      </w:r>
      <w:r w:rsidRPr="006A0AD5">
        <w:rPr>
          <w:sz w:val="24"/>
        </w:rPr>
        <w:t>2</w:t>
      </w:r>
      <w:r w:rsidRPr="006A0AD5">
        <w:rPr>
          <w:sz w:val="24"/>
        </w:rPr>
        <w:t>）咨询人及其工作人员违反本合同第</w:t>
      </w:r>
      <w:r w:rsidRPr="006A0AD5">
        <w:rPr>
          <w:sz w:val="24"/>
        </w:rPr>
        <w:t>1</w:t>
      </w:r>
      <w:r w:rsidRPr="006A0AD5">
        <w:rPr>
          <w:sz w:val="24"/>
        </w:rPr>
        <w:t>、</w:t>
      </w:r>
      <w:r w:rsidRPr="006A0AD5">
        <w:rPr>
          <w:sz w:val="24"/>
        </w:rPr>
        <w:t>3</w:t>
      </w:r>
      <w:r w:rsidRPr="006A0AD5">
        <w:rPr>
          <w:sz w:val="24"/>
        </w:rPr>
        <w:t>条，按管理权限，依据有关规定给予党纪、政纪或组织处理；给</w:t>
      </w:r>
      <w:r w:rsidR="008D66DB" w:rsidRPr="006A0AD5">
        <w:rPr>
          <w:sz w:val="24"/>
        </w:rPr>
        <w:t>委托人</w:t>
      </w:r>
      <w:r w:rsidRPr="006A0AD5">
        <w:rPr>
          <w:sz w:val="24"/>
        </w:rPr>
        <w:t>单位造成经济损失的，应予以赔偿；情节严重的，</w:t>
      </w:r>
      <w:r w:rsidR="008D66DB" w:rsidRPr="006A0AD5">
        <w:rPr>
          <w:sz w:val="24"/>
        </w:rPr>
        <w:t>委托人</w:t>
      </w:r>
      <w:r w:rsidRPr="006A0AD5">
        <w:rPr>
          <w:sz w:val="24"/>
        </w:rPr>
        <w:t>建议交通运输主管部门给予咨询人一至三年内不得进入其主管的公路建设市场的处罚。</w:t>
      </w:r>
    </w:p>
    <w:p w14:paraId="0CC7F3BA" w14:textId="77777777" w:rsidR="00BF341C" w:rsidRPr="006A0AD5" w:rsidRDefault="00BF341C" w:rsidP="00BF341C">
      <w:pPr>
        <w:spacing w:line="400" w:lineRule="atLeast"/>
        <w:ind w:firstLineChars="257" w:firstLine="617"/>
        <w:rPr>
          <w:sz w:val="24"/>
        </w:rPr>
      </w:pPr>
      <w:r w:rsidRPr="006A0AD5">
        <w:rPr>
          <w:rFonts w:eastAsia="黑体"/>
          <w:sz w:val="24"/>
        </w:rPr>
        <w:t>5.</w:t>
      </w:r>
      <w:r w:rsidRPr="006A0AD5">
        <w:rPr>
          <w:sz w:val="24"/>
        </w:rPr>
        <w:t xml:space="preserve"> </w:t>
      </w:r>
      <w:r w:rsidRPr="006A0AD5">
        <w:rPr>
          <w:sz w:val="24"/>
        </w:rPr>
        <w:t>双方约定：本合同由双方或双方上级单位的纪检监察部门负责监督执行。由</w:t>
      </w:r>
      <w:r w:rsidR="008D66DB" w:rsidRPr="006A0AD5">
        <w:rPr>
          <w:sz w:val="24"/>
        </w:rPr>
        <w:t>委托人</w:t>
      </w:r>
      <w:r w:rsidRPr="006A0AD5">
        <w:rPr>
          <w:sz w:val="24"/>
        </w:rPr>
        <w:t>或</w:t>
      </w:r>
      <w:r w:rsidR="008D66DB" w:rsidRPr="006A0AD5">
        <w:rPr>
          <w:sz w:val="24"/>
        </w:rPr>
        <w:t>委托人</w:t>
      </w:r>
      <w:r w:rsidRPr="006A0AD5">
        <w:rPr>
          <w:sz w:val="24"/>
        </w:rPr>
        <w:t>上级单位的纪检监察部门约请咨询人或咨询人上级单位纪检监察部门对本合同执行情况进行检查，提出在本合同规定范围内的裁定意见。</w:t>
      </w:r>
    </w:p>
    <w:p w14:paraId="6DDDEA9A" w14:textId="77777777" w:rsidR="00BF341C" w:rsidRPr="006A0AD5" w:rsidRDefault="00BF341C" w:rsidP="00BF341C">
      <w:pPr>
        <w:spacing w:line="400" w:lineRule="atLeast"/>
        <w:ind w:firstLineChars="257" w:firstLine="617"/>
        <w:rPr>
          <w:sz w:val="24"/>
        </w:rPr>
      </w:pPr>
      <w:r w:rsidRPr="006A0AD5">
        <w:rPr>
          <w:rFonts w:eastAsia="黑体"/>
          <w:sz w:val="24"/>
        </w:rPr>
        <w:t xml:space="preserve">6. </w:t>
      </w:r>
      <w:r w:rsidRPr="006A0AD5">
        <w:rPr>
          <w:sz w:val="24"/>
        </w:rPr>
        <w:t>本合同有效期为合同双方签署之日起至</w:t>
      </w:r>
      <w:r w:rsidR="007339E1" w:rsidRPr="006A0AD5">
        <w:rPr>
          <w:rFonts w:hint="eastAsia"/>
          <w:sz w:val="24"/>
        </w:rPr>
        <w:t>咨询服务</w:t>
      </w:r>
      <w:r w:rsidRPr="006A0AD5">
        <w:rPr>
          <w:sz w:val="24"/>
        </w:rPr>
        <w:t>合同失效日止。</w:t>
      </w:r>
    </w:p>
    <w:p w14:paraId="757E1373" w14:textId="77777777" w:rsidR="00BF341C" w:rsidRPr="006A0AD5" w:rsidRDefault="00BF341C" w:rsidP="00BF341C">
      <w:pPr>
        <w:spacing w:line="400" w:lineRule="atLeast"/>
        <w:ind w:firstLineChars="257" w:firstLine="617"/>
        <w:rPr>
          <w:sz w:val="24"/>
        </w:rPr>
      </w:pPr>
      <w:r w:rsidRPr="006A0AD5">
        <w:rPr>
          <w:rFonts w:eastAsia="黑体"/>
          <w:sz w:val="24"/>
        </w:rPr>
        <w:t xml:space="preserve">7. </w:t>
      </w:r>
      <w:r w:rsidRPr="006A0AD5">
        <w:rPr>
          <w:sz w:val="24"/>
        </w:rPr>
        <w:t>本合同作为</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7339E1" w:rsidRPr="006A0AD5">
        <w:rPr>
          <w:rFonts w:hint="eastAsia"/>
          <w:sz w:val="24"/>
        </w:rPr>
        <w:t>咨询服务</w:t>
      </w:r>
      <w:r w:rsidRPr="006A0AD5">
        <w:rPr>
          <w:sz w:val="24"/>
        </w:rPr>
        <w:t>合同的附件，</w:t>
      </w:r>
      <w:bookmarkStart w:id="1193" w:name="_Hlk12837718"/>
      <w:r w:rsidRPr="006A0AD5">
        <w:rPr>
          <w:sz w:val="24"/>
        </w:rPr>
        <w:t>与</w:t>
      </w:r>
      <w:r w:rsidR="007339E1" w:rsidRPr="006A0AD5">
        <w:rPr>
          <w:rFonts w:hint="eastAsia"/>
          <w:sz w:val="24"/>
        </w:rPr>
        <w:t>咨询服务</w:t>
      </w:r>
      <w:r w:rsidRPr="006A0AD5">
        <w:rPr>
          <w:sz w:val="24"/>
        </w:rPr>
        <w:t>合同具有同等的法律效力，</w:t>
      </w:r>
      <w:bookmarkEnd w:id="1193"/>
      <w:r w:rsidR="008D66DB" w:rsidRPr="006A0AD5">
        <w:rPr>
          <w:rFonts w:hint="eastAsia"/>
          <w:sz w:val="24"/>
        </w:rPr>
        <w:t>自合同双方法定代表人或其委托代理人签字并加盖单位公章之日起生效。</w:t>
      </w:r>
    </w:p>
    <w:p w14:paraId="00BD0636" w14:textId="77777777" w:rsidR="00BF341C" w:rsidRPr="006A0AD5" w:rsidRDefault="00BF341C" w:rsidP="00BF341C">
      <w:pPr>
        <w:spacing w:line="400" w:lineRule="atLeast"/>
        <w:ind w:firstLineChars="257" w:firstLine="617"/>
        <w:rPr>
          <w:sz w:val="24"/>
        </w:rPr>
      </w:pPr>
      <w:r w:rsidRPr="006A0AD5">
        <w:rPr>
          <w:rFonts w:eastAsia="黑体"/>
          <w:sz w:val="24"/>
        </w:rPr>
        <w:t>8.</w:t>
      </w:r>
      <w:r w:rsidRPr="006A0AD5">
        <w:rPr>
          <w:sz w:val="24"/>
        </w:rPr>
        <w:t xml:space="preserve"> </w:t>
      </w:r>
      <w:r w:rsidRPr="006A0AD5">
        <w:rPr>
          <w:sz w:val="24"/>
        </w:rPr>
        <w:t>本合同一式四份，由</w:t>
      </w:r>
      <w:r w:rsidR="008D66DB" w:rsidRPr="006A0AD5">
        <w:rPr>
          <w:sz w:val="24"/>
        </w:rPr>
        <w:t>委托人</w:t>
      </w:r>
      <w:r w:rsidRPr="006A0AD5">
        <w:rPr>
          <w:sz w:val="24"/>
        </w:rPr>
        <w:t>和咨询人各执一份，送交</w:t>
      </w:r>
      <w:r w:rsidR="008D66DB" w:rsidRPr="006A0AD5">
        <w:rPr>
          <w:sz w:val="24"/>
        </w:rPr>
        <w:t>委托人</w:t>
      </w:r>
      <w:r w:rsidRPr="006A0AD5">
        <w:rPr>
          <w:sz w:val="24"/>
        </w:rPr>
        <w:t>和咨询人的监督单位各一份。</w:t>
      </w:r>
    </w:p>
    <w:p w14:paraId="6EA3FA97" w14:textId="77777777" w:rsidR="00BF341C" w:rsidRPr="006A0AD5" w:rsidRDefault="00BF341C" w:rsidP="00BF341C">
      <w:pPr>
        <w:spacing w:line="400" w:lineRule="atLeast"/>
        <w:rPr>
          <w:sz w:val="24"/>
        </w:rPr>
      </w:pPr>
    </w:p>
    <w:p w14:paraId="23D15CCF" w14:textId="77777777" w:rsidR="00BF341C" w:rsidRPr="006A0AD5" w:rsidRDefault="008D66DB" w:rsidP="00BF341C">
      <w:pPr>
        <w:spacing w:line="440" w:lineRule="exact"/>
        <w:rPr>
          <w:sz w:val="24"/>
        </w:rPr>
      </w:pPr>
      <w:r w:rsidRPr="006A0AD5">
        <w:rPr>
          <w:sz w:val="24"/>
        </w:rPr>
        <w:t>委托人</w:t>
      </w:r>
      <w:r w:rsidR="00BF341C" w:rsidRPr="006A0AD5">
        <w:rPr>
          <w:sz w:val="24"/>
        </w:rPr>
        <w:t>：</w:t>
      </w:r>
      <w:r w:rsidR="00BF341C" w:rsidRPr="006A0AD5">
        <w:rPr>
          <w:sz w:val="24"/>
          <w:u w:val="single"/>
        </w:rPr>
        <w:t xml:space="preserve">               </w:t>
      </w:r>
      <w:r w:rsidR="00BF341C" w:rsidRPr="006A0AD5">
        <w:rPr>
          <w:sz w:val="24"/>
        </w:rPr>
        <w:t>（盖单位章）</w:t>
      </w:r>
      <w:r w:rsidR="00BF341C" w:rsidRPr="006A0AD5">
        <w:rPr>
          <w:sz w:val="24"/>
        </w:rPr>
        <w:t xml:space="preserve">     </w:t>
      </w:r>
      <w:r w:rsidR="00BF341C" w:rsidRPr="006A0AD5">
        <w:rPr>
          <w:sz w:val="24"/>
        </w:rPr>
        <w:t>咨询人：</w:t>
      </w:r>
      <w:r w:rsidR="00BF341C" w:rsidRPr="006A0AD5">
        <w:rPr>
          <w:sz w:val="24"/>
          <w:u w:val="single"/>
        </w:rPr>
        <w:t xml:space="preserve">              </w:t>
      </w:r>
      <w:r w:rsidR="00BF341C" w:rsidRPr="006A0AD5">
        <w:rPr>
          <w:sz w:val="24"/>
        </w:rPr>
        <w:t>（盖单位章）</w:t>
      </w:r>
    </w:p>
    <w:p w14:paraId="31E22A12" w14:textId="77777777" w:rsidR="00BF341C" w:rsidRPr="006A0AD5" w:rsidRDefault="00BF341C" w:rsidP="00BF341C">
      <w:pPr>
        <w:spacing w:line="440" w:lineRule="exact"/>
        <w:rPr>
          <w:sz w:val="24"/>
        </w:rPr>
      </w:pPr>
      <w:r w:rsidRPr="006A0AD5">
        <w:rPr>
          <w:sz w:val="24"/>
        </w:rPr>
        <w:t>法定代表人或其委托代理人：</w:t>
      </w:r>
      <w:r w:rsidRPr="006A0AD5">
        <w:rPr>
          <w:sz w:val="24"/>
          <w:u w:val="single"/>
        </w:rPr>
        <w:t xml:space="preserve">  </w:t>
      </w:r>
      <w:r w:rsidRPr="006A0AD5">
        <w:rPr>
          <w:sz w:val="24"/>
        </w:rPr>
        <w:t>（签字）</w:t>
      </w:r>
      <w:r w:rsidRPr="006A0AD5">
        <w:rPr>
          <w:sz w:val="24"/>
        </w:rPr>
        <w:t xml:space="preserve">  </w:t>
      </w:r>
      <w:r w:rsidRPr="006A0AD5">
        <w:rPr>
          <w:sz w:val="24"/>
        </w:rPr>
        <w:t>法定代表人或其委托代理人：</w:t>
      </w:r>
      <w:r w:rsidRPr="006A0AD5">
        <w:rPr>
          <w:sz w:val="24"/>
          <w:u w:val="single"/>
        </w:rPr>
        <w:t xml:space="preserve">   </w:t>
      </w:r>
      <w:r w:rsidRPr="006A0AD5">
        <w:rPr>
          <w:sz w:val="24"/>
        </w:rPr>
        <w:t>（签字）</w:t>
      </w:r>
    </w:p>
    <w:p w14:paraId="4C74C935" w14:textId="77777777" w:rsidR="00BF341C" w:rsidRPr="006A0AD5" w:rsidRDefault="00BF341C" w:rsidP="00BF341C">
      <w:pPr>
        <w:spacing w:line="440" w:lineRule="exact"/>
        <w:ind w:firstLineChars="150" w:firstLine="360"/>
        <w:rPr>
          <w:sz w:val="24"/>
        </w:rPr>
      </w:pP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rPr>
        <w:t xml:space="preserve"> </w:t>
      </w:r>
      <w:r w:rsidRPr="006A0AD5">
        <w:rPr>
          <w:sz w:val="24"/>
          <w:u w:val="single"/>
        </w:rPr>
        <w:t xml:space="preserve">    </w:t>
      </w:r>
      <w:r w:rsidRPr="006A0AD5">
        <w:rPr>
          <w:sz w:val="24"/>
        </w:rPr>
        <w:t xml:space="preserve"> </w:t>
      </w:r>
      <w:r w:rsidRPr="006A0AD5">
        <w:rPr>
          <w:sz w:val="24"/>
        </w:rPr>
        <w:t>日</w:t>
      </w:r>
      <w:r w:rsidRPr="006A0AD5">
        <w:rPr>
          <w:sz w:val="24"/>
        </w:rPr>
        <w:t xml:space="preserve">         </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rPr>
        <w:t xml:space="preserve"> </w:t>
      </w:r>
      <w:r w:rsidRPr="006A0AD5">
        <w:rPr>
          <w:sz w:val="24"/>
          <w:u w:val="single"/>
        </w:rPr>
        <w:t xml:space="preserve">       </w:t>
      </w:r>
      <w:r w:rsidRPr="006A0AD5">
        <w:rPr>
          <w:sz w:val="24"/>
        </w:rPr>
        <w:t xml:space="preserve"> </w:t>
      </w:r>
      <w:r w:rsidRPr="006A0AD5">
        <w:rPr>
          <w:sz w:val="24"/>
        </w:rPr>
        <w:t>日</w:t>
      </w:r>
    </w:p>
    <w:p w14:paraId="3757D9D6" w14:textId="77777777" w:rsidR="00BF341C" w:rsidRPr="006A0AD5" w:rsidRDefault="00BF341C" w:rsidP="00BF341C">
      <w:pPr>
        <w:spacing w:line="440" w:lineRule="exact"/>
        <w:ind w:firstLineChars="150" w:firstLine="360"/>
        <w:rPr>
          <w:sz w:val="24"/>
        </w:rPr>
      </w:pPr>
    </w:p>
    <w:p w14:paraId="404CA994" w14:textId="77777777" w:rsidR="00BF341C" w:rsidRPr="006A0AD5" w:rsidRDefault="008D66DB" w:rsidP="00BF341C">
      <w:pPr>
        <w:spacing w:line="400" w:lineRule="atLeast"/>
        <w:rPr>
          <w:sz w:val="24"/>
          <w:u w:val="single"/>
        </w:rPr>
      </w:pPr>
      <w:r w:rsidRPr="006A0AD5">
        <w:rPr>
          <w:sz w:val="24"/>
        </w:rPr>
        <w:t>委托人</w:t>
      </w:r>
      <w:r w:rsidR="00BF341C" w:rsidRPr="006A0AD5">
        <w:rPr>
          <w:sz w:val="24"/>
        </w:rPr>
        <w:t>监督单位：</w:t>
      </w:r>
      <w:r w:rsidR="00BF341C" w:rsidRPr="006A0AD5">
        <w:rPr>
          <w:sz w:val="24"/>
          <w:u w:val="single"/>
        </w:rPr>
        <w:t>（全称）（盖单位章）</w:t>
      </w:r>
      <w:r w:rsidR="00BF341C" w:rsidRPr="006A0AD5">
        <w:rPr>
          <w:sz w:val="24"/>
        </w:rPr>
        <w:t xml:space="preserve">     </w:t>
      </w:r>
      <w:r w:rsidR="00BF341C" w:rsidRPr="006A0AD5">
        <w:rPr>
          <w:sz w:val="24"/>
        </w:rPr>
        <w:t>咨询人监督单位：</w:t>
      </w:r>
      <w:r w:rsidR="00BF341C" w:rsidRPr="006A0AD5">
        <w:rPr>
          <w:sz w:val="24"/>
          <w:u w:val="single"/>
        </w:rPr>
        <w:t>（全称）</w:t>
      </w:r>
      <w:r w:rsidR="00BF341C" w:rsidRPr="006A0AD5">
        <w:rPr>
          <w:sz w:val="24"/>
          <w:u w:val="single"/>
        </w:rPr>
        <w:t xml:space="preserve"> </w:t>
      </w:r>
      <w:r w:rsidR="00BF341C" w:rsidRPr="006A0AD5">
        <w:rPr>
          <w:sz w:val="24"/>
          <w:u w:val="single"/>
        </w:rPr>
        <w:t>（盖单位章）</w:t>
      </w:r>
    </w:p>
    <w:p w14:paraId="58126D81" w14:textId="77777777" w:rsidR="00BF341C" w:rsidRPr="006A0AD5" w:rsidRDefault="00BF341C" w:rsidP="00BF341C">
      <w:pPr>
        <w:spacing w:line="400" w:lineRule="atLeast"/>
        <w:rPr>
          <w:sz w:val="24"/>
        </w:rPr>
      </w:pPr>
    </w:p>
    <w:p w14:paraId="55FFC66D" w14:textId="77777777" w:rsidR="00F41113" w:rsidRPr="006A0AD5" w:rsidRDefault="00BF341C" w:rsidP="00BF341C">
      <w:pPr>
        <w:pStyle w:val="Normal9"/>
        <w:spacing w:before="260" w:after="260" w:line="440" w:lineRule="atLeast"/>
        <w:ind w:firstLineChars="49" w:firstLine="118"/>
        <w:outlineLvl w:val="2"/>
        <w:rPr>
          <w:rFonts w:ascii="Times New Roman" w:eastAsia="黑体" w:hAnsi="Times New Roman"/>
          <w:sz w:val="24"/>
          <w:szCs w:val="24"/>
          <w:lang w:eastAsia="zh-CN"/>
        </w:rPr>
      </w:pPr>
      <w:r w:rsidRPr="006A0AD5">
        <w:rPr>
          <w:rFonts w:ascii="Times New Roman" w:hAnsi="Times New Roman"/>
          <w:sz w:val="24"/>
          <w:lang w:eastAsia="zh-CN"/>
        </w:rPr>
        <w:br w:type="page"/>
      </w:r>
      <w:r w:rsidR="00A3504E" w:rsidRPr="006A0AD5">
        <w:rPr>
          <w:rFonts w:ascii="Times New Roman" w:eastAsia="黑体" w:hAnsi="Times New Roman"/>
          <w:sz w:val="24"/>
          <w:szCs w:val="24"/>
          <w:lang w:eastAsia="zh-CN"/>
        </w:rPr>
        <w:lastRenderedPageBreak/>
        <w:t>附件</w:t>
      </w:r>
      <w:r w:rsidRPr="006A0AD5">
        <w:rPr>
          <w:rFonts w:ascii="Times New Roman" w:eastAsia="黑体" w:hAnsi="Times New Roman"/>
          <w:sz w:val="24"/>
          <w:szCs w:val="24"/>
          <w:lang w:eastAsia="zh-CN"/>
        </w:rPr>
        <w:t>三</w:t>
      </w:r>
      <w:r w:rsidR="004154CE" w:rsidRPr="006A0AD5">
        <w:rPr>
          <w:rFonts w:ascii="Times New Roman" w:eastAsia="黑体" w:hAnsi="Times New Roman"/>
          <w:sz w:val="24"/>
          <w:szCs w:val="24"/>
          <w:lang w:eastAsia="zh-CN"/>
        </w:rPr>
        <w:t xml:space="preserve"> </w:t>
      </w:r>
      <w:r w:rsidR="00F41113" w:rsidRPr="006A0AD5">
        <w:rPr>
          <w:rFonts w:ascii="Times New Roman" w:eastAsia="黑体" w:hAnsi="Times New Roman"/>
          <w:sz w:val="24"/>
          <w:szCs w:val="24"/>
          <w:lang w:eastAsia="zh-CN"/>
        </w:rPr>
        <w:t>履约</w:t>
      </w:r>
      <w:r w:rsidR="00533262" w:rsidRPr="006A0AD5">
        <w:rPr>
          <w:rFonts w:ascii="Times New Roman" w:eastAsia="黑体" w:hAnsi="Times New Roman"/>
          <w:sz w:val="24"/>
          <w:szCs w:val="24"/>
          <w:lang w:eastAsia="zh-CN"/>
        </w:rPr>
        <w:t>保证金</w:t>
      </w:r>
      <w:r w:rsidR="00F41113" w:rsidRPr="006A0AD5">
        <w:rPr>
          <w:rFonts w:ascii="Times New Roman" w:eastAsia="黑体" w:hAnsi="Times New Roman"/>
          <w:sz w:val="24"/>
          <w:szCs w:val="24"/>
          <w:lang w:eastAsia="zh-CN"/>
        </w:rPr>
        <w:t>格式</w:t>
      </w:r>
      <w:bookmarkEnd w:id="1192"/>
    </w:p>
    <w:p w14:paraId="506C3843" w14:textId="77777777" w:rsidR="00533262" w:rsidRPr="006A0AD5" w:rsidRDefault="00533262" w:rsidP="00007799">
      <w:pPr>
        <w:spacing w:line="440" w:lineRule="atLeast"/>
        <w:jc w:val="left"/>
        <w:rPr>
          <w:sz w:val="24"/>
        </w:rPr>
      </w:pPr>
      <w:r w:rsidRPr="006A0AD5">
        <w:rPr>
          <w:sz w:val="24"/>
        </w:rPr>
        <w:t>如采用银行保函，格式如下。</w:t>
      </w:r>
    </w:p>
    <w:p w14:paraId="62B7350F" w14:textId="77777777" w:rsidR="00F41113" w:rsidRPr="006A0AD5" w:rsidRDefault="00533262" w:rsidP="00007799">
      <w:pPr>
        <w:spacing w:line="440" w:lineRule="atLeast"/>
        <w:jc w:val="center"/>
        <w:rPr>
          <w:rFonts w:eastAsia="黑体"/>
          <w:sz w:val="28"/>
          <w:szCs w:val="28"/>
        </w:rPr>
      </w:pPr>
      <w:r w:rsidRPr="006A0AD5">
        <w:rPr>
          <w:rFonts w:eastAsia="黑体"/>
          <w:sz w:val="28"/>
          <w:szCs w:val="28"/>
        </w:rPr>
        <w:t>履约保证金</w:t>
      </w:r>
    </w:p>
    <w:p w14:paraId="297B6EAC" w14:textId="77777777" w:rsidR="00F41113" w:rsidRPr="006A0AD5" w:rsidRDefault="00F41113" w:rsidP="00007799">
      <w:pPr>
        <w:spacing w:line="440" w:lineRule="atLeast"/>
        <w:rPr>
          <w:sz w:val="24"/>
        </w:rPr>
      </w:pPr>
    </w:p>
    <w:p w14:paraId="7F517760" w14:textId="77777777" w:rsidR="00F41113" w:rsidRPr="006A0AD5" w:rsidRDefault="00F41113" w:rsidP="00007799">
      <w:pPr>
        <w:spacing w:line="440" w:lineRule="atLeast"/>
        <w:rPr>
          <w:sz w:val="24"/>
        </w:rPr>
      </w:pPr>
      <w:r w:rsidRPr="006A0AD5">
        <w:rPr>
          <w:sz w:val="24"/>
        </w:rPr>
        <w:t xml:space="preserve"> </w:t>
      </w:r>
      <w:r w:rsidRPr="006A0AD5">
        <w:rPr>
          <w:sz w:val="24"/>
          <w:u w:val="single"/>
        </w:rPr>
        <w:t xml:space="preserve">            </w:t>
      </w:r>
      <w:r w:rsidRPr="006A0AD5">
        <w:rPr>
          <w:sz w:val="24"/>
          <w:u w:val="single"/>
        </w:rPr>
        <w:tab/>
      </w:r>
      <w:r w:rsidRPr="006A0AD5">
        <w:rPr>
          <w:sz w:val="24"/>
          <w:u w:val="single"/>
        </w:rPr>
        <w:tab/>
        <w:t xml:space="preserve">  </w:t>
      </w:r>
      <w:r w:rsidR="00FC7529" w:rsidRPr="006A0AD5">
        <w:rPr>
          <w:sz w:val="24"/>
        </w:rPr>
        <w:t>（</w:t>
      </w:r>
      <w:r w:rsidR="00A00C00" w:rsidRPr="006A0AD5">
        <w:rPr>
          <w:sz w:val="24"/>
        </w:rPr>
        <w:t>委托人</w:t>
      </w:r>
      <w:r w:rsidRPr="006A0AD5">
        <w:rPr>
          <w:sz w:val="24"/>
        </w:rPr>
        <w:t>名称</w:t>
      </w:r>
      <w:r w:rsidR="00FC7529" w:rsidRPr="006A0AD5">
        <w:rPr>
          <w:sz w:val="24"/>
        </w:rPr>
        <w:t>）</w:t>
      </w:r>
      <w:r w:rsidRPr="006A0AD5">
        <w:rPr>
          <w:sz w:val="24"/>
        </w:rPr>
        <w:t>：</w:t>
      </w:r>
    </w:p>
    <w:p w14:paraId="735D953C" w14:textId="77777777" w:rsidR="00F41113" w:rsidRPr="006A0AD5" w:rsidRDefault="00F41113" w:rsidP="00007799">
      <w:pPr>
        <w:spacing w:line="440" w:lineRule="atLeast"/>
        <w:rPr>
          <w:sz w:val="24"/>
        </w:rPr>
      </w:pPr>
    </w:p>
    <w:p w14:paraId="68330645" w14:textId="77777777" w:rsidR="00F41113" w:rsidRPr="006A0AD5" w:rsidRDefault="00F41113" w:rsidP="00007799">
      <w:pPr>
        <w:spacing w:line="440" w:lineRule="atLeast"/>
        <w:ind w:firstLineChars="250" w:firstLine="600"/>
        <w:rPr>
          <w:sz w:val="24"/>
        </w:rPr>
      </w:pPr>
      <w:r w:rsidRPr="006A0AD5">
        <w:rPr>
          <w:sz w:val="24"/>
        </w:rPr>
        <w:t>鉴于</w:t>
      </w:r>
      <w:r w:rsidRPr="006A0AD5">
        <w:rPr>
          <w:sz w:val="24"/>
          <w:u w:val="single"/>
        </w:rPr>
        <w:t xml:space="preserve">                </w:t>
      </w:r>
      <w:r w:rsidR="00FC7529" w:rsidRPr="006A0AD5">
        <w:rPr>
          <w:sz w:val="24"/>
        </w:rPr>
        <w:t>（</w:t>
      </w:r>
      <w:r w:rsidR="00A00C00" w:rsidRPr="006A0AD5">
        <w:rPr>
          <w:sz w:val="24"/>
        </w:rPr>
        <w:t>委托人</w:t>
      </w:r>
      <w:r w:rsidRPr="006A0AD5">
        <w:rPr>
          <w:sz w:val="24"/>
        </w:rPr>
        <w:t>名称</w:t>
      </w:r>
      <w:r w:rsidR="00E141C1" w:rsidRPr="006A0AD5">
        <w:rPr>
          <w:sz w:val="24"/>
        </w:rPr>
        <w:t>，</w:t>
      </w:r>
      <w:r w:rsidRPr="006A0AD5">
        <w:rPr>
          <w:sz w:val="24"/>
        </w:rPr>
        <w:t>以下简称</w:t>
      </w:r>
      <w:r w:rsidRPr="006A0AD5">
        <w:rPr>
          <w:sz w:val="24"/>
        </w:rPr>
        <w:t>“</w:t>
      </w:r>
      <w:r w:rsidR="00A00C00" w:rsidRPr="006A0AD5">
        <w:rPr>
          <w:sz w:val="24"/>
        </w:rPr>
        <w:t>委托人</w:t>
      </w:r>
      <w:r w:rsidRPr="006A0AD5">
        <w:rPr>
          <w:sz w:val="24"/>
        </w:rPr>
        <w:t>”</w:t>
      </w:r>
      <w:r w:rsidR="00FC7529" w:rsidRPr="006A0AD5">
        <w:rPr>
          <w:sz w:val="24"/>
        </w:rPr>
        <w:t>）</w:t>
      </w:r>
      <w:r w:rsidRPr="006A0AD5">
        <w:rPr>
          <w:sz w:val="24"/>
        </w:rPr>
        <w:t>接受</w:t>
      </w:r>
      <w:r w:rsidRPr="006A0AD5">
        <w:rPr>
          <w:sz w:val="24"/>
          <w:u w:val="single"/>
        </w:rPr>
        <w:t xml:space="preserve"> </w:t>
      </w:r>
      <w:r w:rsidR="00625C2D" w:rsidRPr="006A0AD5">
        <w:rPr>
          <w:sz w:val="24"/>
          <w:u w:val="single"/>
        </w:rPr>
        <w:t xml:space="preserve"> </w:t>
      </w:r>
      <w:r w:rsidRPr="006A0AD5">
        <w:rPr>
          <w:sz w:val="24"/>
          <w:u w:val="single"/>
        </w:rPr>
        <w:t xml:space="preserve">      </w:t>
      </w:r>
      <w:r w:rsidR="00FC7529" w:rsidRPr="006A0AD5">
        <w:rPr>
          <w:sz w:val="24"/>
        </w:rPr>
        <w:t>（</w:t>
      </w:r>
      <w:r w:rsidR="00D158A3" w:rsidRPr="006A0AD5">
        <w:rPr>
          <w:sz w:val="24"/>
        </w:rPr>
        <w:t>咨询</w:t>
      </w:r>
      <w:r w:rsidR="001A521E" w:rsidRPr="006A0AD5">
        <w:rPr>
          <w:sz w:val="24"/>
        </w:rPr>
        <w:t>人</w:t>
      </w:r>
      <w:r w:rsidRPr="006A0AD5">
        <w:rPr>
          <w:sz w:val="24"/>
        </w:rPr>
        <w:t>名称</w:t>
      </w:r>
      <w:r w:rsidR="00FC7529" w:rsidRPr="006A0AD5">
        <w:rPr>
          <w:sz w:val="24"/>
        </w:rPr>
        <w:t>）（</w:t>
      </w:r>
      <w:r w:rsidRPr="006A0AD5">
        <w:rPr>
          <w:sz w:val="24"/>
        </w:rPr>
        <w:t>以下称</w:t>
      </w:r>
      <w:r w:rsidRPr="006A0AD5">
        <w:rPr>
          <w:sz w:val="24"/>
        </w:rPr>
        <w:t>“</w:t>
      </w:r>
      <w:r w:rsidR="00D158A3" w:rsidRPr="006A0AD5">
        <w:rPr>
          <w:sz w:val="24"/>
        </w:rPr>
        <w:t>咨询</w:t>
      </w:r>
      <w:r w:rsidR="001A521E" w:rsidRPr="006A0AD5">
        <w:rPr>
          <w:sz w:val="24"/>
        </w:rPr>
        <w:t>人</w:t>
      </w:r>
      <w:r w:rsidRPr="006A0AD5">
        <w:rPr>
          <w:sz w:val="24"/>
        </w:rPr>
        <w:t>”</w:t>
      </w:r>
      <w:r w:rsidR="00FC7529" w:rsidRPr="006A0AD5">
        <w:rPr>
          <w:sz w:val="24"/>
        </w:rPr>
        <w:t>）</w:t>
      </w:r>
      <w:r w:rsidRPr="006A0AD5">
        <w:rPr>
          <w:sz w:val="24"/>
        </w:rPr>
        <w:t>于</w:t>
      </w:r>
      <w:r w:rsidRPr="006A0AD5">
        <w:rPr>
          <w:sz w:val="24"/>
          <w:u w:val="single"/>
        </w:rPr>
        <w:t xml:space="preserve">   </w:t>
      </w:r>
      <w:r w:rsidR="00625C2D"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00625C2D" w:rsidRPr="006A0AD5">
        <w:rPr>
          <w:sz w:val="24"/>
          <w:u w:val="single"/>
        </w:rPr>
        <w:t xml:space="preserve"> </w:t>
      </w:r>
      <w:r w:rsidRPr="006A0AD5">
        <w:rPr>
          <w:sz w:val="24"/>
        </w:rPr>
        <w:t>日参加</w:t>
      </w:r>
      <w:r w:rsidRPr="006A0AD5">
        <w:rPr>
          <w:sz w:val="24"/>
          <w:u w:val="single"/>
        </w:rPr>
        <w:t xml:space="preserve">    </w:t>
      </w:r>
      <w:r w:rsidR="00625C2D" w:rsidRPr="006A0AD5">
        <w:rPr>
          <w:sz w:val="24"/>
          <w:u w:val="single"/>
        </w:rPr>
        <w:t xml:space="preserve"> </w:t>
      </w:r>
      <w:r w:rsidRPr="006A0AD5">
        <w:rPr>
          <w:sz w:val="24"/>
          <w:u w:val="single"/>
        </w:rPr>
        <w:t xml:space="preserve">    </w:t>
      </w:r>
      <w:r w:rsidR="00FC7529" w:rsidRPr="006A0AD5">
        <w:rPr>
          <w:sz w:val="24"/>
        </w:rPr>
        <w:t>（</w:t>
      </w:r>
      <w:r w:rsidRPr="006A0AD5">
        <w:rPr>
          <w:sz w:val="24"/>
        </w:rPr>
        <w:t>项目名称</w:t>
      </w:r>
      <w:r w:rsidR="00FC7529" w:rsidRPr="006A0AD5">
        <w:rPr>
          <w:sz w:val="24"/>
        </w:rPr>
        <w:t>）</w:t>
      </w:r>
      <w:r w:rsidRPr="006A0AD5">
        <w:rPr>
          <w:sz w:val="24"/>
          <w:u w:val="single"/>
        </w:rPr>
        <w:t xml:space="preserve">    </w:t>
      </w:r>
      <w:r w:rsidR="00D07BE3" w:rsidRPr="006A0AD5">
        <w:rPr>
          <w:sz w:val="24"/>
        </w:rPr>
        <w:t>标段</w:t>
      </w:r>
      <w:r w:rsidR="00F05778" w:rsidRPr="006A0AD5">
        <w:rPr>
          <w:sz w:val="24"/>
        </w:rPr>
        <w:t>咨询服务</w:t>
      </w:r>
      <w:r w:rsidRPr="006A0AD5">
        <w:rPr>
          <w:sz w:val="24"/>
        </w:rPr>
        <w:t>的投标。我方愿意无条件地、不可撤销地就</w:t>
      </w:r>
      <w:r w:rsidR="00D158A3" w:rsidRPr="006A0AD5">
        <w:rPr>
          <w:sz w:val="24"/>
        </w:rPr>
        <w:t>咨询</w:t>
      </w:r>
      <w:r w:rsidR="001A521E" w:rsidRPr="006A0AD5">
        <w:rPr>
          <w:sz w:val="24"/>
        </w:rPr>
        <w:t>人</w:t>
      </w:r>
      <w:r w:rsidRPr="006A0AD5">
        <w:rPr>
          <w:sz w:val="24"/>
        </w:rPr>
        <w:t>履行与你方订立的合同，向你方提供担保。</w:t>
      </w:r>
    </w:p>
    <w:p w14:paraId="08847F6E" w14:textId="77777777" w:rsidR="00F41113" w:rsidRPr="006A0AD5" w:rsidRDefault="00F41113" w:rsidP="00007799">
      <w:pPr>
        <w:spacing w:line="440" w:lineRule="atLeast"/>
        <w:ind w:firstLineChars="200" w:firstLine="480"/>
        <w:rPr>
          <w:sz w:val="24"/>
        </w:rPr>
      </w:pPr>
      <w:r w:rsidRPr="006A0AD5">
        <w:rPr>
          <w:sz w:val="24"/>
        </w:rPr>
        <w:t xml:space="preserve">1. </w:t>
      </w:r>
      <w:r w:rsidRPr="006A0AD5">
        <w:rPr>
          <w:sz w:val="24"/>
        </w:rPr>
        <w:t>担保金额人民币</w:t>
      </w:r>
      <w:r w:rsidR="00FC7529" w:rsidRPr="006A0AD5">
        <w:rPr>
          <w:sz w:val="24"/>
        </w:rPr>
        <w:t>（</w:t>
      </w:r>
      <w:r w:rsidRPr="006A0AD5">
        <w:rPr>
          <w:sz w:val="24"/>
        </w:rPr>
        <w:t>大写</w:t>
      </w:r>
      <w:r w:rsidR="00FC7529" w:rsidRPr="006A0AD5">
        <w:rPr>
          <w:sz w:val="24"/>
        </w:rPr>
        <w:t>）</w:t>
      </w:r>
      <w:r w:rsidRPr="006A0AD5">
        <w:rPr>
          <w:sz w:val="24"/>
          <w:u w:val="single"/>
        </w:rPr>
        <w:t xml:space="preserve">                </w:t>
      </w:r>
      <w:r w:rsidRPr="006A0AD5">
        <w:rPr>
          <w:sz w:val="24"/>
        </w:rPr>
        <w:t xml:space="preserve"> </w:t>
      </w:r>
      <w:r w:rsidRPr="006A0AD5">
        <w:rPr>
          <w:sz w:val="24"/>
        </w:rPr>
        <w:t>元</w:t>
      </w:r>
      <w:r w:rsidR="00FC7529" w:rsidRPr="006A0AD5">
        <w:rPr>
          <w:sz w:val="24"/>
        </w:rPr>
        <w:t>（</w:t>
      </w:r>
      <w:r w:rsidRPr="006A0AD5">
        <w:rPr>
          <w:sz w:val="24"/>
        </w:rPr>
        <w:t>¥</w:t>
      </w:r>
      <w:r w:rsidRPr="006A0AD5">
        <w:rPr>
          <w:sz w:val="24"/>
          <w:u w:val="single"/>
        </w:rPr>
        <w:t xml:space="preserve">             </w:t>
      </w:r>
      <w:r w:rsidR="00FC7529" w:rsidRPr="006A0AD5">
        <w:rPr>
          <w:sz w:val="24"/>
        </w:rPr>
        <w:t>）</w:t>
      </w:r>
      <w:r w:rsidRPr="006A0AD5">
        <w:rPr>
          <w:sz w:val="24"/>
        </w:rPr>
        <w:t>。</w:t>
      </w:r>
    </w:p>
    <w:p w14:paraId="5E1943D3" w14:textId="77777777" w:rsidR="00F41113" w:rsidRPr="006A0AD5" w:rsidRDefault="00F41113" w:rsidP="00007799">
      <w:pPr>
        <w:spacing w:line="440" w:lineRule="atLeast"/>
        <w:ind w:firstLineChars="200" w:firstLine="480"/>
        <w:rPr>
          <w:sz w:val="24"/>
        </w:rPr>
      </w:pPr>
      <w:r w:rsidRPr="006A0AD5">
        <w:rPr>
          <w:sz w:val="24"/>
        </w:rPr>
        <w:t xml:space="preserve">2. </w:t>
      </w:r>
      <w:r w:rsidRPr="006A0AD5">
        <w:rPr>
          <w:sz w:val="24"/>
        </w:rPr>
        <w:t>担保有效期自</w:t>
      </w:r>
      <w:r w:rsidR="00A00C00" w:rsidRPr="006A0AD5">
        <w:rPr>
          <w:sz w:val="24"/>
        </w:rPr>
        <w:t>委托人</w:t>
      </w:r>
      <w:r w:rsidRPr="006A0AD5">
        <w:rPr>
          <w:sz w:val="24"/>
        </w:rPr>
        <w:t>与</w:t>
      </w:r>
      <w:r w:rsidR="00D158A3" w:rsidRPr="006A0AD5">
        <w:rPr>
          <w:sz w:val="24"/>
        </w:rPr>
        <w:t>咨询</w:t>
      </w:r>
      <w:r w:rsidRPr="006A0AD5">
        <w:rPr>
          <w:sz w:val="24"/>
        </w:rPr>
        <w:t>人签订的合同生效之日起至</w:t>
      </w:r>
      <w:r w:rsidR="00A00C00" w:rsidRPr="006A0AD5">
        <w:rPr>
          <w:sz w:val="24"/>
        </w:rPr>
        <w:t>委托人</w:t>
      </w:r>
      <w:r w:rsidRPr="006A0AD5">
        <w:rPr>
          <w:sz w:val="24"/>
        </w:rPr>
        <w:t>签发</w:t>
      </w:r>
      <w:r w:rsidR="002462F5" w:rsidRPr="006A0AD5">
        <w:rPr>
          <w:sz w:val="24"/>
        </w:rPr>
        <w:t>交工验收证书</w:t>
      </w:r>
      <w:proofErr w:type="gramStart"/>
      <w:r w:rsidR="0017601A" w:rsidRPr="006A0AD5">
        <w:rPr>
          <w:sz w:val="24"/>
        </w:rPr>
        <w:t>且</w:t>
      </w:r>
      <w:r w:rsidR="00D158A3" w:rsidRPr="006A0AD5">
        <w:rPr>
          <w:sz w:val="24"/>
        </w:rPr>
        <w:t>咨询</w:t>
      </w:r>
      <w:proofErr w:type="gramEnd"/>
      <w:r w:rsidR="0017601A" w:rsidRPr="006A0AD5">
        <w:rPr>
          <w:sz w:val="24"/>
        </w:rPr>
        <w:t>人按照合同约定</w:t>
      </w:r>
      <w:r w:rsidR="006C1441" w:rsidRPr="006A0AD5">
        <w:rPr>
          <w:sz w:val="24"/>
        </w:rPr>
        <w:t>提交缺陷责任期保函</w:t>
      </w:r>
      <w:r w:rsidRPr="006A0AD5">
        <w:rPr>
          <w:sz w:val="24"/>
        </w:rPr>
        <w:t>之日止。</w:t>
      </w:r>
      <w:r w:rsidR="00533262" w:rsidRPr="006A0AD5">
        <w:rPr>
          <w:rStyle w:val="aff"/>
          <w:rFonts w:eastAsia="黑体"/>
          <w:sz w:val="28"/>
          <w:szCs w:val="28"/>
        </w:rPr>
        <w:footnoteReference w:id="74"/>
      </w:r>
    </w:p>
    <w:p w14:paraId="0A4BDD95" w14:textId="77777777" w:rsidR="00F41113" w:rsidRPr="006A0AD5" w:rsidRDefault="00F41113" w:rsidP="00007799">
      <w:pPr>
        <w:spacing w:line="440" w:lineRule="atLeast"/>
        <w:ind w:firstLineChars="200" w:firstLine="480"/>
        <w:rPr>
          <w:sz w:val="24"/>
        </w:rPr>
      </w:pPr>
      <w:r w:rsidRPr="006A0AD5">
        <w:rPr>
          <w:sz w:val="24"/>
        </w:rPr>
        <w:t xml:space="preserve">3. </w:t>
      </w:r>
      <w:r w:rsidRPr="006A0AD5">
        <w:rPr>
          <w:sz w:val="24"/>
        </w:rPr>
        <w:t>在本担保有效期内，</w:t>
      </w:r>
      <w:proofErr w:type="gramStart"/>
      <w:r w:rsidRPr="006A0AD5">
        <w:rPr>
          <w:sz w:val="24"/>
        </w:rPr>
        <w:t>因</w:t>
      </w:r>
      <w:r w:rsidR="00D158A3" w:rsidRPr="006A0AD5">
        <w:rPr>
          <w:sz w:val="24"/>
        </w:rPr>
        <w:t>咨询</w:t>
      </w:r>
      <w:proofErr w:type="gramEnd"/>
      <w:r w:rsidR="001A521E" w:rsidRPr="006A0AD5">
        <w:rPr>
          <w:sz w:val="24"/>
        </w:rPr>
        <w:t>人</w:t>
      </w:r>
      <w:r w:rsidRPr="006A0AD5">
        <w:rPr>
          <w:sz w:val="24"/>
        </w:rPr>
        <w:t>违反合同约定的义务给你方造成经济损失时，我方在收到你方以书面形式提出的在担保金额内的赔偿要求后，在</w:t>
      </w:r>
      <w:r w:rsidR="009455D2" w:rsidRPr="006A0AD5">
        <w:rPr>
          <w:sz w:val="24"/>
        </w:rPr>
        <w:t>7</w:t>
      </w:r>
      <w:r w:rsidR="009455D2" w:rsidRPr="006A0AD5">
        <w:rPr>
          <w:sz w:val="24"/>
        </w:rPr>
        <w:t>天内</w:t>
      </w:r>
      <w:r w:rsidRPr="006A0AD5">
        <w:rPr>
          <w:sz w:val="24"/>
        </w:rPr>
        <w:t>无条件支付</w:t>
      </w:r>
      <w:r w:rsidR="00D6535C" w:rsidRPr="006A0AD5">
        <w:rPr>
          <w:sz w:val="24"/>
        </w:rPr>
        <w:t>，</w:t>
      </w:r>
      <w:proofErr w:type="gramStart"/>
      <w:r w:rsidR="00D6535C" w:rsidRPr="006A0AD5">
        <w:rPr>
          <w:sz w:val="24"/>
        </w:rPr>
        <w:t>无须你</w:t>
      </w:r>
      <w:proofErr w:type="gramEnd"/>
      <w:r w:rsidR="00D6535C" w:rsidRPr="006A0AD5">
        <w:rPr>
          <w:sz w:val="24"/>
        </w:rPr>
        <w:t>方出具证明或陈述理由。</w:t>
      </w:r>
    </w:p>
    <w:p w14:paraId="1B804E22" w14:textId="77777777" w:rsidR="00F41113" w:rsidRPr="006A0AD5" w:rsidRDefault="00F41113" w:rsidP="00007799">
      <w:pPr>
        <w:spacing w:line="440" w:lineRule="atLeast"/>
        <w:ind w:firstLineChars="200" w:firstLine="480"/>
        <w:rPr>
          <w:sz w:val="24"/>
        </w:rPr>
      </w:pPr>
      <w:r w:rsidRPr="006A0AD5">
        <w:rPr>
          <w:sz w:val="24"/>
        </w:rPr>
        <w:t xml:space="preserve">4. </w:t>
      </w:r>
      <w:r w:rsidR="00A00C00" w:rsidRPr="006A0AD5">
        <w:rPr>
          <w:sz w:val="24"/>
        </w:rPr>
        <w:t>委托人</w:t>
      </w:r>
      <w:r w:rsidRPr="006A0AD5">
        <w:rPr>
          <w:sz w:val="24"/>
        </w:rPr>
        <w:t>和</w:t>
      </w:r>
      <w:r w:rsidR="00D158A3" w:rsidRPr="006A0AD5">
        <w:rPr>
          <w:sz w:val="24"/>
        </w:rPr>
        <w:t>咨询</w:t>
      </w:r>
      <w:r w:rsidRPr="006A0AD5">
        <w:rPr>
          <w:sz w:val="24"/>
        </w:rPr>
        <w:t>人按</w:t>
      </w:r>
      <w:r w:rsidR="000A5CF1" w:rsidRPr="006A0AD5">
        <w:rPr>
          <w:sz w:val="24"/>
        </w:rPr>
        <w:t>合同条款</w:t>
      </w:r>
      <w:r w:rsidRPr="006A0AD5">
        <w:rPr>
          <w:sz w:val="24"/>
        </w:rPr>
        <w:t>变更合同时，我方承担本</w:t>
      </w:r>
      <w:r w:rsidR="00D3601D" w:rsidRPr="006A0AD5">
        <w:rPr>
          <w:sz w:val="24"/>
        </w:rPr>
        <w:t>担</w:t>
      </w:r>
      <w:r w:rsidRPr="006A0AD5">
        <w:rPr>
          <w:sz w:val="24"/>
        </w:rPr>
        <w:t>保规定的义务不变。</w:t>
      </w:r>
    </w:p>
    <w:p w14:paraId="24424040" w14:textId="77777777" w:rsidR="00F41113" w:rsidRPr="006A0AD5" w:rsidRDefault="00F41113" w:rsidP="00007799">
      <w:pPr>
        <w:spacing w:line="440" w:lineRule="atLeast"/>
        <w:rPr>
          <w:sz w:val="24"/>
        </w:rPr>
      </w:pPr>
    </w:p>
    <w:p w14:paraId="1CA79F2F" w14:textId="77777777" w:rsidR="00F41113" w:rsidRPr="006A0AD5" w:rsidRDefault="00F41113" w:rsidP="00007799">
      <w:pPr>
        <w:spacing w:line="440" w:lineRule="atLeast"/>
        <w:rPr>
          <w:sz w:val="24"/>
        </w:rPr>
      </w:pPr>
    </w:p>
    <w:p w14:paraId="65928FEF" w14:textId="77777777" w:rsidR="00F41113" w:rsidRPr="006A0AD5" w:rsidRDefault="00F41113" w:rsidP="00007799">
      <w:pPr>
        <w:spacing w:line="440" w:lineRule="atLeast"/>
        <w:ind w:firstLineChars="1457" w:firstLine="3497"/>
        <w:rPr>
          <w:sz w:val="24"/>
        </w:rPr>
      </w:pPr>
      <w:r w:rsidRPr="006A0AD5">
        <w:rPr>
          <w:sz w:val="24"/>
        </w:rPr>
        <w:t>担</w:t>
      </w:r>
      <w:r w:rsidRPr="006A0AD5">
        <w:rPr>
          <w:sz w:val="24"/>
        </w:rPr>
        <w:t xml:space="preserve"> </w:t>
      </w:r>
      <w:r w:rsidRPr="006A0AD5">
        <w:rPr>
          <w:sz w:val="24"/>
        </w:rPr>
        <w:t>保</w:t>
      </w:r>
      <w:r w:rsidRPr="006A0AD5">
        <w:rPr>
          <w:sz w:val="24"/>
        </w:rPr>
        <w:t xml:space="preserve"> </w:t>
      </w:r>
      <w:r w:rsidRPr="006A0AD5">
        <w:rPr>
          <w:sz w:val="24"/>
        </w:rPr>
        <w:t>人：</w:t>
      </w:r>
      <w:r w:rsidRPr="006A0AD5">
        <w:rPr>
          <w:sz w:val="24"/>
          <w:u w:val="single"/>
        </w:rPr>
        <w:t xml:space="preserve">            </w:t>
      </w:r>
      <w:r w:rsidR="00316AB5" w:rsidRPr="006A0AD5">
        <w:rPr>
          <w:sz w:val="24"/>
          <w:u w:val="single"/>
        </w:rPr>
        <w:t xml:space="preserve">       </w:t>
      </w:r>
      <w:r w:rsidRPr="006A0AD5">
        <w:rPr>
          <w:sz w:val="24"/>
          <w:u w:val="single"/>
        </w:rPr>
        <w:t xml:space="preserve">    </w:t>
      </w:r>
      <w:r w:rsidR="00FC7529" w:rsidRPr="006A0AD5">
        <w:rPr>
          <w:sz w:val="24"/>
        </w:rPr>
        <w:t>（</w:t>
      </w:r>
      <w:r w:rsidRPr="006A0AD5">
        <w:rPr>
          <w:sz w:val="24"/>
        </w:rPr>
        <w:t>盖单位章</w:t>
      </w:r>
      <w:r w:rsidR="00FC7529" w:rsidRPr="006A0AD5">
        <w:rPr>
          <w:sz w:val="24"/>
        </w:rPr>
        <w:t>）</w:t>
      </w:r>
    </w:p>
    <w:p w14:paraId="42A8B710" w14:textId="77777777" w:rsidR="00F41113" w:rsidRPr="006A0AD5" w:rsidRDefault="00F41113" w:rsidP="00007799">
      <w:pPr>
        <w:spacing w:line="440" w:lineRule="atLeast"/>
        <w:ind w:firstLineChars="1457" w:firstLine="3497"/>
        <w:rPr>
          <w:sz w:val="24"/>
        </w:rPr>
      </w:pPr>
      <w:r w:rsidRPr="006A0AD5">
        <w:rPr>
          <w:sz w:val="24"/>
        </w:rPr>
        <w:t>法定代表人或</w:t>
      </w:r>
      <w:r w:rsidR="007424D2" w:rsidRPr="006A0AD5">
        <w:rPr>
          <w:sz w:val="24"/>
        </w:rPr>
        <w:t>其委托代理</w:t>
      </w:r>
      <w:r w:rsidRPr="006A0AD5">
        <w:rPr>
          <w:sz w:val="24"/>
        </w:rPr>
        <w:t>人：</w:t>
      </w:r>
      <w:r w:rsidRPr="006A0AD5">
        <w:rPr>
          <w:sz w:val="24"/>
          <w:u w:val="single"/>
        </w:rPr>
        <w:t xml:space="preserve">    </w:t>
      </w:r>
      <w:r w:rsidR="00316AB5" w:rsidRPr="006A0AD5">
        <w:rPr>
          <w:sz w:val="24"/>
          <w:u w:val="single"/>
        </w:rPr>
        <w:t xml:space="preserve"> </w:t>
      </w:r>
      <w:r w:rsidRPr="006A0AD5">
        <w:rPr>
          <w:sz w:val="24"/>
          <w:u w:val="single"/>
        </w:rPr>
        <w:t xml:space="preserve">      </w:t>
      </w:r>
      <w:r w:rsidR="00FC7529" w:rsidRPr="006A0AD5">
        <w:rPr>
          <w:sz w:val="24"/>
        </w:rPr>
        <w:t>（</w:t>
      </w:r>
      <w:r w:rsidRPr="006A0AD5">
        <w:rPr>
          <w:sz w:val="24"/>
        </w:rPr>
        <w:t>签字</w:t>
      </w:r>
      <w:r w:rsidR="00FC7529" w:rsidRPr="006A0AD5">
        <w:rPr>
          <w:sz w:val="24"/>
        </w:rPr>
        <w:t>）</w:t>
      </w:r>
    </w:p>
    <w:p w14:paraId="5D83C896" w14:textId="77777777" w:rsidR="00F41113" w:rsidRPr="006A0AD5" w:rsidRDefault="00F41113" w:rsidP="00007799">
      <w:pPr>
        <w:spacing w:line="440" w:lineRule="atLeast"/>
        <w:ind w:firstLineChars="1457" w:firstLine="3497"/>
        <w:rPr>
          <w:sz w:val="24"/>
        </w:rPr>
      </w:pPr>
      <w:r w:rsidRPr="006A0AD5">
        <w:rPr>
          <w:sz w:val="24"/>
        </w:rPr>
        <w:t>地</w:t>
      </w:r>
      <w:r w:rsidRPr="006A0AD5">
        <w:rPr>
          <w:sz w:val="24"/>
        </w:rPr>
        <w:t xml:space="preserve">    </w:t>
      </w:r>
      <w:r w:rsidRPr="006A0AD5">
        <w:rPr>
          <w:sz w:val="24"/>
        </w:rPr>
        <w:t>址：</w:t>
      </w:r>
      <w:r w:rsidRPr="006A0AD5">
        <w:rPr>
          <w:sz w:val="24"/>
          <w:u w:val="single"/>
        </w:rPr>
        <w:tab/>
      </w:r>
      <w:r w:rsidRPr="006A0AD5">
        <w:rPr>
          <w:sz w:val="24"/>
          <w:u w:val="single"/>
        </w:rPr>
        <w:tab/>
      </w:r>
      <w:r w:rsidRPr="006A0AD5">
        <w:rPr>
          <w:sz w:val="24"/>
          <w:u w:val="single"/>
        </w:rPr>
        <w:tab/>
        <w:t xml:space="preserve">  </w:t>
      </w:r>
      <w:r w:rsidR="00316AB5" w:rsidRPr="006A0AD5">
        <w:rPr>
          <w:sz w:val="24"/>
          <w:u w:val="single"/>
        </w:rPr>
        <w:t xml:space="preserve">        </w:t>
      </w:r>
      <w:r w:rsidRPr="006A0AD5">
        <w:rPr>
          <w:sz w:val="24"/>
          <w:u w:val="single"/>
        </w:rPr>
        <w:t xml:space="preserve">  </w:t>
      </w:r>
      <w:r w:rsidRPr="006A0AD5">
        <w:rPr>
          <w:sz w:val="24"/>
          <w:u w:val="single"/>
        </w:rPr>
        <w:tab/>
      </w:r>
      <w:r w:rsidRPr="006A0AD5">
        <w:rPr>
          <w:sz w:val="24"/>
          <w:u w:val="single"/>
        </w:rPr>
        <w:tab/>
      </w:r>
      <w:r w:rsidRPr="006A0AD5">
        <w:rPr>
          <w:sz w:val="24"/>
          <w:u w:val="single"/>
        </w:rPr>
        <w:tab/>
      </w:r>
    </w:p>
    <w:p w14:paraId="23B3124A" w14:textId="77777777" w:rsidR="00F41113" w:rsidRPr="006A0AD5" w:rsidRDefault="00F41113" w:rsidP="00007799">
      <w:pPr>
        <w:spacing w:line="440" w:lineRule="atLeast"/>
        <w:ind w:firstLineChars="1457" w:firstLine="3497"/>
        <w:rPr>
          <w:sz w:val="24"/>
        </w:rPr>
      </w:pPr>
      <w:r w:rsidRPr="006A0AD5">
        <w:rPr>
          <w:sz w:val="24"/>
        </w:rPr>
        <w:t>邮政编码：</w:t>
      </w:r>
      <w:r w:rsidRPr="006A0AD5">
        <w:rPr>
          <w:sz w:val="24"/>
          <w:u w:val="single"/>
        </w:rPr>
        <w:tab/>
      </w:r>
      <w:r w:rsidRPr="006A0AD5">
        <w:rPr>
          <w:sz w:val="24"/>
          <w:u w:val="single"/>
        </w:rPr>
        <w:tab/>
      </w:r>
      <w:r w:rsidRPr="006A0AD5">
        <w:rPr>
          <w:sz w:val="24"/>
          <w:u w:val="single"/>
        </w:rPr>
        <w:tab/>
      </w:r>
      <w:r w:rsidRPr="006A0AD5">
        <w:rPr>
          <w:sz w:val="24"/>
          <w:u w:val="single"/>
        </w:rPr>
        <w:tab/>
      </w:r>
      <w:r w:rsidRPr="006A0AD5">
        <w:rPr>
          <w:sz w:val="24"/>
          <w:u w:val="single"/>
        </w:rPr>
        <w:tab/>
      </w:r>
      <w:r w:rsidRPr="006A0AD5">
        <w:rPr>
          <w:sz w:val="24"/>
          <w:u w:val="single"/>
        </w:rPr>
        <w:tab/>
      </w:r>
      <w:r w:rsidR="00316AB5" w:rsidRPr="006A0AD5">
        <w:rPr>
          <w:sz w:val="24"/>
          <w:u w:val="single"/>
        </w:rPr>
        <w:tab/>
      </w:r>
      <w:r w:rsidR="00316AB5" w:rsidRPr="006A0AD5">
        <w:rPr>
          <w:sz w:val="24"/>
          <w:u w:val="single"/>
        </w:rPr>
        <w:tab/>
      </w:r>
      <w:r w:rsidRPr="006A0AD5">
        <w:rPr>
          <w:sz w:val="24"/>
          <w:u w:val="single"/>
        </w:rPr>
        <w:tab/>
      </w:r>
    </w:p>
    <w:p w14:paraId="27D154A9" w14:textId="77777777" w:rsidR="00F41113" w:rsidRPr="006A0AD5" w:rsidRDefault="00F41113" w:rsidP="00007799">
      <w:pPr>
        <w:spacing w:line="440" w:lineRule="atLeast"/>
        <w:ind w:firstLineChars="1457" w:firstLine="3497"/>
        <w:rPr>
          <w:sz w:val="24"/>
        </w:rPr>
      </w:pPr>
      <w:r w:rsidRPr="006A0AD5">
        <w:rPr>
          <w:sz w:val="24"/>
        </w:rPr>
        <w:t>电</w:t>
      </w:r>
      <w:r w:rsidRPr="006A0AD5">
        <w:rPr>
          <w:sz w:val="24"/>
        </w:rPr>
        <w:t xml:space="preserve">    </w:t>
      </w:r>
      <w:r w:rsidRPr="006A0AD5">
        <w:rPr>
          <w:sz w:val="24"/>
        </w:rPr>
        <w:t>话：</w:t>
      </w:r>
      <w:r w:rsidRPr="006A0AD5">
        <w:rPr>
          <w:sz w:val="24"/>
          <w:u w:val="single"/>
        </w:rPr>
        <w:t xml:space="preserve">       </w:t>
      </w:r>
      <w:r w:rsidR="00316AB5" w:rsidRPr="006A0AD5">
        <w:rPr>
          <w:sz w:val="24"/>
          <w:u w:val="single"/>
        </w:rPr>
        <w:t xml:space="preserve"> </w:t>
      </w:r>
      <w:r w:rsidRPr="006A0AD5">
        <w:rPr>
          <w:sz w:val="24"/>
          <w:u w:val="single"/>
        </w:rPr>
        <w:t xml:space="preserve">  </w:t>
      </w:r>
      <w:r w:rsidR="00316AB5" w:rsidRPr="006A0AD5">
        <w:rPr>
          <w:sz w:val="24"/>
          <w:u w:val="single"/>
        </w:rPr>
        <w:t xml:space="preserve">      </w:t>
      </w:r>
      <w:r w:rsidRPr="006A0AD5">
        <w:rPr>
          <w:sz w:val="24"/>
          <w:u w:val="single"/>
        </w:rPr>
        <w:t xml:space="preserve">                </w:t>
      </w:r>
      <w:r w:rsidRPr="006A0AD5">
        <w:rPr>
          <w:sz w:val="24"/>
        </w:rPr>
        <w:t xml:space="preserve"> </w:t>
      </w:r>
    </w:p>
    <w:p w14:paraId="24A99E94" w14:textId="77777777" w:rsidR="00000524" w:rsidRPr="006A0AD5" w:rsidRDefault="00000524" w:rsidP="00007799">
      <w:pPr>
        <w:spacing w:line="440" w:lineRule="atLeast"/>
        <w:ind w:firstLineChars="1457" w:firstLine="3497"/>
        <w:rPr>
          <w:sz w:val="24"/>
        </w:rPr>
      </w:pPr>
      <w:r w:rsidRPr="006A0AD5">
        <w:rPr>
          <w:sz w:val="24"/>
        </w:rPr>
        <w:t>传</w:t>
      </w:r>
      <w:r w:rsidRPr="006A0AD5">
        <w:rPr>
          <w:sz w:val="24"/>
        </w:rPr>
        <w:t xml:space="preserve">    </w:t>
      </w:r>
      <w:r w:rsidRPr="006A0AD5">
        <w:rPr>
          <w:sz w:val="24"/>
        </w:rPr>
        <w:t>真：</w:t>
      </w:r>
      <w:r w:rsidRPr="006A0AD5">
        <w:rPr>
          <w:sz w:val="24"/>
          <w:u w:val="single"/>
        </w:rPr>
        <w:t xml:space="preserve">       </w:t>
      </w:r>
      <w:r w:rsidR="00316AB5" w:rsidRPr="006A0AD5">
        <w:rPr>
          <w:sz w:val="24"/>
          <w:u w:val="single"/>
        </w:rPr>
        <w:t xml:space="preserve">      </w:t>
      </w:r>
      <w:r w:rsidRPr="006A0AD5">
        <w:rPr>
          <w:sz w:val="24"/>
          <w:u w:val="single"/>
        </w:rPr>
        <w:t xml:space="preserve">   </w:t>
      </w:r>
      <w:r w:rsidR="00316AB5" w:rsidRPr="006A0AD5">
        <w:rPr>
          <w:sz w:val="24"/>
          <w:u w:val="single"/>
        </w:rPr>
        <w:t xml:space="preserve"> </w:t>
      </w:r>
      <w:r w:rsidRPr="006A0AD5">
        <w:rPr>
          <w:sz w:val="24"/>
          <w:u w:val="single"/>
        </w:rPr>
        <w:t xml:space="preserve">               </w:t>
      </w:r>
      <w:r w:rsidRPr="006A0AD5">
        <w:rPr>
          <w:sz w:val="24"/>
        </w:rPr>
        <w:t xml:space="preserve"> </w:t>
      </w:r>
    </w:p>
    <w:p w14:paraId="1A355CAC" w14:textId="77777777" w:rsidR="00F41113" w:rsidRPr="006A0AD5" w:rsidRDefault="00F41113" w:rsidP="00007799">
      <w:pPr>
        <w:spacing w:line="440" w:lineRule="atLeast"/>
        <w:ind w:firstLineChars="1757" w:firstLine="4217"/>
        <w:jc w:val="right"/>
        <w:rPr>
          <w:sz w:val="24"/>
        </w:rPr>
      </w:pPr>
      <w:r w:rsidRPr="006A0AD5">
        <w:rPr>
          <w:sz w:val="24"/>
          <w:u w:val="single"/>
        </w:rPr>
        <w:t xml:space="preserve">       </w:t>
      </w:r>
      <w:r w:rsidRPr="006A0AD5">
        <w:rPr>
          <w:sz w:val="24"/>
        </w:rPr>
        <w:t xml:space="preserve"> </w:t>
      </w:r>
      <w:r w:rsidRPr="006A0AD5">
        <w:rPr>
          <w:sz w:val="24"/>
        </w:rPr>
        <w:t>年</w:t>
      </w:r>
      <w:r w:rsidRPr="006A0AD5">
        <w:rPr>
          <w:sz w:val="24"/>
          <w:u w:val="single"/>
        </w:rPr>
        <w:t xml:space="preserve">      </w:t>
      </w:r>
      <w:r w:rsidRPr="006A0AD5">
        <w:rPr>
          <w:sz w:val="24"/>
        </w:rPr>
        <w:t>月</w:t>
      </w:r>
      <w:r w:rsidRPr="006A0AD5">
        <w:rPr>
          <w:sz w:val="24"/>
        </w:rPr>
        <w:t xml:space="preserve"> </w:t>
      </w:r>
      <w:r w:rsidRPr="006A0AD5">
        <w:rPr>
          <w:sz w:val="24"/>
          <w:u w:val="single"/>
        </w:rPr>
        <w:t xml:space="preserve">     </w:t>
      </w:r>
      <w:r w:rsidRPr="006A0AD5">
        <w:rPr>
          <w:sz w:val="24"/>
        </w:rPr>
        <w:t>日</w:t>
      </w:r>
    </w:p>
    <w:p w14:paraId="0C310236" w14:textId="77777777" w:rsidR="00F41113" w:rsidRPr="006A0AD5" w:rsidRDefault="00F41113" w:rsidP="00007799">
      <w:pPr>
        <w:spacing w:line="440" w:lineRule="atLeast"/>
        <w:rPr>
          <w:sz w:val="24"/>
        </w:rPr>
      </w:pPr>
    </w:p>
    <w:p w14:paraId="4F2E8F48" w14:textId="77777777" w:rsidR="00AD63CA" w:rsidRPr="006A0AD5" w:rsidRDefault="00AD63CA" w:rsidP="00007799">
      <w:pPr>
        <w:spacing w:line="440" w:lineRule="atLeast"/>
        <w:jc w:val="center"/>
        <w:rPr>
          <w:rStyle w:val="ae"/>
          <w:rFonts w:ascii="Times New Roman" w:eastAsia="黑体" w:hAnsi="Times New Roman"/>
          <w:sz w:val="42"/>
          <w:szCs w:val="42"/>
        </w:rPr>
      </w:pPr>
      <w:bookmarkStart w:id="1194" w:name="_Toc234833241"/>
    </w:p>
    <w:p w14:paraId="483BA9CD" w14:textId="77777777" w:rsidR="00AD63CA" w:rsidRPr="006A0AD5" w:rsidRDefault="00AD63CA" w:rsidP="00007799">
      <w:pPr>
        <w:spacing w:line="440" w:lineRule="atLeast"/>
        <w:jc w:val="center"/>
        <w:rPr>
          <w:rFonts w:eastAsia="黑体"/>
          <w:sz w:val="56"/>
          <w:szCs w:val="56"/>
        </w:rPr>
      </w:pPr>
    </w:p>
    <w:p w14:paraId="33EE05D9" w14:textId="77777777" w:rsidR="00AD63CA" w:rsidRPr="006A0AD5" w:rsidRDefault="00AD63CA" w:rsidP="00007799">
      <w:pPr>
        <w:spacing w:line="440" w:lineRule="atLeast"/>
        <w:jc w:val="center"/>
        <w:rPr>
          <w:rFonts w:eastAsia="黑体"/>
          <w:sz w:val="56"/>
          <w:szCs w:val="56"/>
        </w:rPr>
      </w:pPr>
    </w:p>
    <w:p w14:paraId="4D6330A5" w14:textId="77777777" w:rsidR="00AD63CA" w:rsidRPr="006A0AD5" w:rsidRDefault="00AD63CA" w:rsidP="00007799">
      <w:pPr>
        <w:spacing w:line="440" w:lineRule="atLeast"/>
        <w:jc w:val="center"/>
        <w:rPr>
          <w:rFonts w:eastAsia="黑体"/>
          <w:sz w:val="56"/>
          <w:szCs w:val="56"/>
        </w:rPr>
      </w:pPr>
    </w:p>
    <w:p w14:paraId="714E0979" w14:textId="77777777" w:rsidR="00AD63CA" w:rsidRPr="006A0AD5" w:rsidRDefault="00AD63CA" w:rsidP="00007799">
      <w:pPr>
        <w:spacing w:line="440" w:lineRule="atLeast"/>
        <w:jc w:val="center"/>
        <w:rPr>
          <w:rFonts w:eastAsia="黑体"/>
          <w:sz w:val="56"/>
          <w:szCs w:val="56"/>
        </w:rPr>
      </w:pPr>
    </w:p>
    <w:p w14:paraId="59CE5780" w14:textId="77777777" w:rsidR="00AD63CA" w:rsidRPr="006A0AD5" w:rsidRDefault="00AD63CA" w:rsidP="00007799">
      <w:pPr>
        <w:spacing w:line="440" w:lineRule="atLeast"/>
        <w:jc w:val="center"/>
        <w:rPr>
          <w:rFonts w:eastAsia="黑体"/>
          <w:sz w:val="56"/>
          <w:szCs w:val="56"/>
        </w:rPr>
      </w:pPr>
    </w:p>
    <w:p w14:paraId="5BFF9CBE" w14:textId="77777777" w:rsidR="00AD63CA" w:rsidRPr="006A0AD5" w:rsidRDefault="00AD63CA" w:rsidP="00007799">
      <w:pPr>
        <w:spacing w:line="440" w:lineRule="atLeast"/>
        <w:jc w:val="center"/>
        <w:rPr>
          <w:rFonts w:eastAsia="黑体"/>
          <w:sz w:val="56"/>
          <w:szCs w:val="56"/>
        </w:rPr>
      </w:pPr>
    </w:p>
    <w:p w14:paraId="782D1DA8" w14:textId="77777777" w:rsidR="00AD63CA" w:rsidRPr="006A0AD5" w:rsidRDefault="00AD63CA" w:rsidP="00007799">
      <w:pPr>
        <w:spacing w:line="440" w:lineRule="atLeast"/>
        <w:jc w:val="center"/>
        <w:rPr>
          <w:rFonts w:eastAsia="黑体"/>
          <w:sz w:val="56"/>
          <w:szCs w:val="56"/>
        </w:rPr>
      </w:pPr>
    </w:p>
    <w:p w14:paraId="75D7A0CD" w14:textId="77777777" w:rsidR="00AD63CA" w:rsidRPr="006A0AD5" w:rsidRDefault="00AD63CA" w:rsidP="00007799">
      <w:pPr>
        <w:spacing w:line="440" w:lineRule="atLeast"/>
        <w:jc w:val="center"/>
        <w:rPr>
          <w:rStyle w:val="ae"/>
          <w:rFonts w:ascii="Times New Roman" w:eastAsia="黑体" w:hAnsi="Times New Roman"/>
          <w:sz w:val="42"/>
          <w:szCs w:val="42"/>
        </w:rPr>
      </w:pPr>
      <w:r w:rsidRPr="006A0AD5">
        <w:rPr>
          <w:rFonts w:eastAsia="黑体"/>
          <w:sz w:val="56"/>
          <w:szCs w:val="56"/>
        </w:rPr>
        <w:t>第二卷</w:t>
      </w:r>
    </w:p>
    <w:p w14:paraId="6C40D287" w14:textId="77777777" w:rsidR="0014178B" w:rsidRPr="006A0AD5" w:rsidRDefault="00AD63CA" w:rsidP="00007799">
      <w:pPr>
        <w:spacing w:line="440" w:lineRule="atLeast"/>
        <w:rPr>
          <w:rFonts w:eastAsia="黑体"/>
          <w:sz w:val="29"/>
          <w:szCs w:val="29"/>
        </w:rPr>
      </w:pPr>
      <w:r w:rsidRPr="006A0AD5">
        <w:rPr>
          <w:rStyle w:val="ae"/>
          <w:rFonts w:ascii="Times New Roman" w:eastAsia="黑体" w:hAnsi="Times New Roman"/>
          <w:sz w:val="42"/>
          <w:szCs w:val="42"/>
        </w:rPr>
        <w:br w:type="page"/>
      </w:r>
    </w:p>
    <w:p w14:paraId="0DD98134" w14:textId="77777777" w:rsidR="0014178B" w:rsidRPr="006A0AD5" w:rsidRDefault="0014178B" w:rsidP="00007799">
      <w:pPr>
        <w:spacing w:line="440" w:lineRule="atLeast"/>
        <w:jc w:val="center"/>
        <w:rPr>
          <w:rFonts w:eastAsia="黑体"/>
          <w:sz w:val="29"/>
          <w:szCs w:val="29"/>
        </w:rPr>
      </w:pPr>
    </w:p>
    <w:p w14:paraId="6C3E5A9D" w14:textId="77777777" w:rsidR="0014178B" w:rsidRPr="006A0AD5" w:rsidRDefault="0014178B" w:rsidP="00007799">
      <w:pPr>
        <w:spacing w:line="440" w:lineRule="atLeast"/>
        <w:jc w:val="center"/>
        <w:rPr>
          <w:rFonts w:eastAsia="黑体"/>
          <w:sz w:val="29"/>
          <w:szCs w:val="29"/>
        </w:rPr>
      </w:pPr>
    </w:p>
    <w:p w14:paraId="2F27381D" w14:textId="77777777" w:rsidR="0014178B" w:rsidRPr="006A0AD5" w:rsidRDefault="0014178B" w:rsidP="00007799">
      <w:pPr>
        <w:spacing w:line="440" w:lineRule="atLeast"/>
        <w:jc w:val="center"/>
        <w:rPr>
          <w:rFonts w:eastAsia="黑体"/>
          <w:sz w:val="29"/>
          <w:szCs w:val="29"/>
        </w:rPr>
      </w:pPr>
    </w:p>
    <w:p w14:paraId="0EA08CC6" w14:textId="77777777" w:rsidR="0014178B" w:rsidRPr="006A0AD5" w:rsidRDefault="0014178B" w:rsidP="00007799">
      <w:pPr>
        <w:spacing w:line="440" w:lineRule="atLeast"/>
        <w:jc w:val="center"/>
        <w:rPr>
          <w:rFonts w:eastAsia="黑体"/>
          <w:sz w:val="29"/>
          <w:szCs w:val="29"/>
        </w:rPr>
      </w:pPr>
    </w:p>
    <w:p w14:paraId="40455269" w14:textId="77777777" w:rsidR="0014178B" w:rsidRPr="006A0AD5" w:rsidRDefault="0014178B" w:rsidP="00007799">
      <w:pPr>
        <w:spacing w:line="440" w:lineRule="atLeast"/>
        <w:jc w:val="center"/>
        <w:rPr>
          <w:rFonts w:eastAsia="黑体"/>
          <w:sz w:val="29"/>
          <w:szCs w:val="29"/>
        </w:rPr>
      </w:pPr>
    </w:p>
    <w:p w14:paraId="3E774EC0" w14:textId="77777777" w:rsidR="0014178B" w:rsidRPr="006A0AD5" w:rsidRDefault="0014178B" w:rsidP="00007799">
      <w:pPr>
        <w:spacing w:line="440" w:lineRule="atLeast"/>
        <w:jc w:val="center"/>
        <w:rPr>
          <w:rFonts w:eastAsia="黑体"/>
          <w:sz w:val="29"/>
          <w:szCs w:val="29"/>
        </w:rPr>
      </w:pPr>
    </w:p>
    <w:p w14:paraId="0214F5F8" w14:textId="77777777" w:rsidR="0014178B" w:rsidRPr="006A0AD5" w:rsidRDefault="0014178B" w:rsidP="00007799">
      <w:pPr>
        <w:spacing w:line="440" w:lineRule="atLeast"/>
        <w:jc w:val="center"/>
        <w:rPr>
          <w:rFonts w:eastAsia="黑体"/>
          <w:sz w:val="29"/>
          <w:szCs w:val="29"/>
        </w:rPr>
      </w:pPr>
    </w:p>
    <w:p w14:paraId="792CD2E1" w14:textId="77777777" w:rsidR="0014178B" w:rsidRPr="006A0AD5" w:rsidRDefault="0014178B" w:rsidP="00007799">
      <w:pPr>
        <w:spacing w:line="440" w:lineRule="atLeast"/>
        <w:jc w:val="center"/>
        <w:rPr>
          <w:rFonts w:eastAsia="黑体"/>
          <w:sz w:val="29"/>
          <w:szCs w:val="29"/>
        </w:rPr>
      </w:pPr>
    </w:p>
    <w:p w14:paraId="47A2ECE3" w14:textId="77777777" w:rsidR="0014178B" w:rsidRPr="006A0AD5" w:rsidRDefault="0014178B" w:rsidP="00007799">
      <w:pPr>
        <w:spacing w:line="440" w:lineRule="atLeast"/>
        <w:jc w:val="center"/>
        <w:rPr>
          <w:rFonts w:eastAsia="黑体"/>
          <w:sz w:val="29"/>
          <w:szCs w:val="29"/>
        </w:rPr>
      </w:pPr>
    </w:p>
    <w:p w14:paraId="5066A7A4" w14:textId="77777777" w:rsidR="0014178B" w:rsidRPr="006A0AD5" w:rsidRDefault="0014178B" w:rsidP="00007799">
      <w:pPr>
        <w:spacing w:line="440" w:lineRule="atLeast"/>
        <w:jc w:val="center"/>
        <w:rPr>
          <w:rFonts w:eastAsia="黑体"/>
          <w:sz w:val="29"/>
          <w:szCs w:val="29"/>
        </w:rPr>
      </w:pPr>
    </w:p>
    <w:p w14:paraId="0D3A1CFE" w14:textId="77777777" w:rsidR="0014178B" w:rsidRPr="006A0AD5" w:rsidRDefault="0014178B" w:rsidP="00007799">
      <w:pPr>
        <w:pStyle w:val="ad"/>
        <w:spacing w:line="440" w:lineRule="atLeast"/>
        <w:ind w:firstLine="720"/>
        <w:rPr>
          <w:rFonts w:ascii="Times New Roman" w:eastAsia="黑体" w:hAnsi="Times New Roman"/>
          <w:sz w:val="36"/>
          <w:szCs w:val="36"/>
        </w:rPr>
      </w:pPr>
      <w:bookmarkStart w:id="1195" w:name="_Toc461179552"/>
      <w:bookmarkStart w:id="1196" w:name="_Toc267901496"/>
      <w:bookmarkStart w:id="1197" w:name="_Toc510015793"/>
      <w:r w:rsidRPr="006A0AD5">
        <w:rPr>
          <w:rFonts w:ascii="Times New Roman" w:eastAsia="黑体" w:hAnsi="Times New Roman" w:hint="eastAsia"/>
          <w:sz w:val="56"/>
          <w:szCs w:val="56"/>
        </w:rPr>
        <w:t>第五章</w:t>
      </w:r>
      <w:r w:rsidRPr="006A0AD5">
        <w:rPr>
          <w:rFonts w:ascii="Times New Roman" w:eastAsia="黑体" w:hAnsi="Times New Roman"/>
          <w:sz w:val="56"/>
          <w:szCs w:val="56"/>
        </w:rPr>
        <w:t xml:space="preserve">  </w:t>
      </w:r>
      <w:bookmarkEnd w:id="1195"/>
      <w:bookmarkEnd w:id="1196"/>
      <w:r w:rsidR="0069458E" w:rsidRPr="006A0AD5">
        <w:rPr>
          <w:rFonts w:ascii="Times New Roman" w:eastAsia="黑体" w:hAnsi="Times New Roman" w:hint="eastAsia"/>
          <w:sz w:val="56"/>
          <w:szCs w:val="56"/>
        </w:rPr>
        <w:t>委托人要求</w:t>
      </w:r>
      <w:r w:rsidR="00AA7255" w:rsidRPr="006A0AD5">
        <w:rPr>
          <w:rStyle w:val="aff"/>
          <w:rFonts w:ascii="Times New Roman" w:eastAsia="黑体" w:hAnsi="Times New Roman"/>
          <w:sz w:val="44"/>
          <w:szCs w:val="44"/>
        </w:rPr>
        <w:footnoteReference w:id="75"/>
      </w:r>
      <w:bookmarkEnd w:id="1197"/>
    </w:p>
    <w:p w14:paraId="0976EAA8" w14:textId="77777777" w:rsidR="0014178B" w:rsidRPr="006A0AD5" w:rsidRDefault="0014178B" w:rsidP="00007799">
      <w:pPr>
        <w:spacing w:line="440" w:lineRule="atLeast"/>
        <w:rPr>
          <w:rFonts w:eastAsia="黑体"/>
          <w:sz w:val="20"/>
          <w:szCs w:val="20"/>
        </w:rPr>
      </w:pPr>
    </w:p>
    <w:p w14:paraId="3214F338" w14:textId="77777777" w:rsidR="0014178B" w:rsidRPr="006A0AD5" w:rsidRDefault="0014178B" w:rsidP="00007799">
      <w:pPr>
        <w:spacing w:line="440" w:lineRule="atLeast"/>
        <w:rPr>
          <w:rFonts w:eastAsia="黑体"/>
          <w:sz w:val="20"/>
          <w:szCs w:val="20"/>
        </w:rPr>
      </w:pPr>
    </w:p>
    <w:p w14:paraId="68C36A0E" w14:textId="77777777" w:rsidR="0014178B" w:rsidRPr="006A0AD5" w:rsidRDefault="0014178B" w:rsidP="00007799">
      <w:pPr>
        <w:spacing w:line="440" w:lineRule="atLeast"/>
        <w:rPr>
          <w:rFonts w:eastAsia="黑体"/>
          <w:sz w:val="20"/>
          <w:szCs w:val="20"/>
        </w:rPr>
      </w:pPr>
    </w:p>
    <w:p w14:paraId="2BC89C90" w14:textId="77777777" w:rsidR="0014178B" w:rsidRPr="006A0AD5" w:rsidRDefault="0014178B" w:rsidP="00007799">
      <w:pPr>
        <w:spacing w:line="440" w:lineRule="atLeast"/>
        <w:rPr>
          <w:rFonts w:eastAsia="黑体"/>
          <w:sz w:val="20"/>
          <w:szCs w:val="20"/>
        </w:rPr>
      </w:pPr>
    </w:p>
    <w:p w14:paraId="4A2B155B" w14:textId="77777777" w:rsidR="0014178B" w:rsidRPr="006A0AD5" w:rsidRDefault="0014178B" w:rsidP="00007799">
      <w:pPr>
        <w:spacing w:line="440" w:lineRule="atLeast"/>
        <w:rPr>
          <w:rFonts w:eastAsia="黑体"/>
          <w:sz w:val="20"/>
          <w:szCs w:val="20"/>
        </w:rPr>
      </w:pPr>
    </w:p>
    <w:p w14:paraId="71DF241D" w14:textId="77777777" w:rsidR="0014178B" w:rsidRPr="006A0AD5" w:rsidRDefault="0014178B" w:rsidP="00007799">
      <w:pPr>
        <w:spacing w:line="440" w:lineRule="atLeast"/>
        <w:rPr>
          <w:rFonts w:eastAsia="黑体"/>
          <w:sz w:val="20"/>
          <w:szCs w:val="20"/>
        </w:rPr>
      </w:pPr>
    </w:p>
    <w:p w14:paraId="1879677F" w14:textId="77777777" w:rsidR="009D7A16" w:rsidRPr="006A0AD5" w:rsidRDefault="0014178B" w:rsidP="00007799">
      <w:pPr>
        <w:pStyle w:val="Normal9"/>
        <w:spacing w:before="260" w:after="260" w:line="440" w:lineRule="atLeast"/>
        <w:jc w:val="center"/>
        <w:rPr>
          <w:rFonts w:ascii="Times New Roman" w:eastAsia="黑体" w:hAnsi="Times New Roman"/>
          <w:b/>
          <w:noProof/>
          <w:spacing w:val="1"/>
          <w:sz w:val="32"/>
          <w:szCs w:val="32"/>
          <w:lang w:eastAsia="zh-CN"/>
        </w:rPr>
      </w:pPr>
      <w:r w:rsidRPr="006A0AD5">
        <w:rPr>
          <w:rFonts w:ascii="Times New Roman" w:eastAsia="黑体" w:hAnsi="Times New Roman"/>
          <w:sz w:val="20"/>
          <w:szCs w:val="20"/>
          <w:lang w:eastAsia="zh-CN"/>
        </w:rPr>
        <w:br w:type="page"/>
      </w:r>
      <w:r w:rsidR="009D7A16" w:rsidRPr="006A0AD5">
        <w:rPr>
          <w:rFonts w:ascii="Times New Roman" w:eastAsia="黑体" w:hAnsi="Times New Roman"/>
          <w:b/>
          <w:noProof/>
          <w:spacing w:val="1"/>
          <w:sz w:val="32"/>
          <w:szCs w:val="32"/>
          <w:lang w:eastAsia="zh-CN"/>
        </w:rPr>
        <w:lastRenderedPageBreak/>
        <w:t>委托人要求</w:t>
      </w:r>
    </w:p>
    <w:p w14:paraId="04842977" w14:textId="77777777" w:rsidR="009D7A16" w:rsidRPr="006A0AD5" w:rsidRDefault="009D7A16" w:rsidP="00007799">
      <w:pPr>
        <w:pStyle w:val="Normal280"/>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委托人要求包括但不限于以下内容：</w:t>
      </w:r>
    </w:p>
    <w:p w14:paraId="5D3761CB"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24"/>
          <w:szCs w:val="24"/>
          <w:lang w:eastAsia="zh-CN"/>
        </w:rPr>
      </w:pPr>
      <w:bookmarkStart w:id="1198" w:name="_Toc499646510"/>
      <w:bookmarkStart w:id="1199" w:name="_Toc506008212"/>
      <w:bookmarkStart w:id="1200" w:name="_Toc508886121"/>
      <w:bookmarkStart w:id="1201" w:name="_Toc513817629"/>
      <w:r w:rsidRPr="006A0AD5">
        <w:rPr>
          <w:rFonts w:ascii="Times New Roman" w:eastAsia="黑体" w:hAnsi="Times New Roman"/>
          <w:b/>
          <w:spacing w:val="1"/>
          <w:sz w:val="24"/>
          <w:szCs w:val="24"/>
          <w:lang w:eastAsia="zh-CN"/>
        </w:rPr>
        <w:t>一、咨询服务要求</w:t>
      </w:r>
      <w:bookmarkEnd w:id="1198"/>
      <w:bookmarkEnd w:id="1199"/>
      <w:bookmarkEnd w:id="1200"/>
      <w:bookmarkEnd w:id="1201"/>
    </w:p>
    <w:p w14:paraId="30AF7EFD"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1.</w:t>
      </w:r>
      <w:r w:rsidRPr="006A0AD5">
        <w:rPr>
          <w:rFonts w:ascii="Times New Roman" w:eastAsia="宋体" w:hAnsi="Times New Roman"/>
          <w:sz w:val="24"/>
          <w:szCs w:val="24"/>
          <w:lang w:eastAsia="zh-CN"/>
        </w:rPr>
        <w:t>项目概况</w:t>
      </w:r>
    </w:p>
    <w:p w14:paraId="57A78C5F"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包括项目名称、建设单位、建设规模、项目地理位置、周边环境、树木情况、文物情况、地</w:t>
      </w:r>
      <w:bookmarkStart w:id="1202" w:name="_Hlk515388981"/>
      <w:r w:rsidRPr="006A0AD5">
        <w:rPr>
          <w:rFonts w:ascii="Times New Roman" w:eastAsia="宋体" w:hAnsi="Times New Roman"/>
          <w:spacing w:val="2"/>
          <w:sz w:val="24"/>
          <w:szCs w:val="24"/>
          <w:lang w:eastAsia="zh-CN"/>
        </w:rPr>
        <w:t>质</w:t>
      </w:r>
      <w:bookmarkEnd w:id="1202"/>
      <w:r w:rsidRPr="006A0AD5">
        <w:rPr>
          <w:rFonts w:ascii="Times New Roman" w:eastAsia="宋体" w:hAnsi="Times New Roman"/>
          <w:spacing w:val="2"/>
          <w:sz w:val="24"/>
          <w:szCs w:val="24"/>
          <w:lang w:eastAsia="zh-CN"/>
        </w:rPr>
        <w:t>地貌、气候及气象条件、道路交通状况、市政情况等。</w:t>
      </w:r>
    </w:p>
    <w:p w14:paraId="51C0F7E5"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2.</w:t>
      </w:r>
      <w:r w:rsidRPr="006A0AD5">
        <w:rPr>
          <w:rFonts w:ascii="Times New Roman" w:eastAsia="宋体" w:hAnsi="Times New Roman"/>
          <w:sz w:val="24"/>
          <w:szCs w:val="24"/>
          <w:lang w:eastAsia="zh-CN"/>
        </w:rPr>
        <w:t>咨询服务范围及主要研究内容</w:t>
      </w:r>
    </w:p>
    <w:p w14:paraId="72F2EECB"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3.</w:t>
      </w:r>
      <w:r w:rsidRPr="006A0AD5">
        <w:rPr>
          <w:rFonts w:ascii="Times New Roman" w:eastAsia="宋体" w:hAnsi="Times New Roman"/>
          <w:sz w:val="24"/>
          <w:szCs w:val="24"/>
          <w:lang w:eastAsia="zh-CN"/>
        </w:rPr>
        <w:t>咨询服务依据</w:t>
      </w:r>
    </w:p>
    <w:p w14:paraId="6CBFE372"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4.</w:t>
      </w:r>
      <w:r w:rsidRPr="006A0AD5">
        <w:rPr>
          <w:rFonts w:ascii="Times New Roman" w:eastAsia="宋体" w:hAnsi="Times New Roman"/>
          <w:sz w:val="24"/>
          <w:szCs w:val="24"/>
          <w:lang w:eastAsia="zh-CN"/>
        </w:rPr>
        <w:t>咨询服务的具体目标</w:t>
      </w:r>
    </w:p>
    <w:p w14:paraId="18857671"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5.</w:t>
      </w:r>
      <w:r w:rsidRPr="006A0AD5">
        <w:rPr>
          <w:rFonts w:ascii="Times New Roman" w:eastAsia="宋体" w:hAnsi="Times New Roman"/>
          <w:sz w:val="24"/>
          <w:szCs w:val="24"/>
          <w:lang w:eastAsia="zh-CN"/>
        </w:rPr>
        <w:t>其他管理和技术人员要求</w:t>
      </w:r>
    </w:p>
    <w:p w14:paraId="531D816D" w14:textId="77777777" w:rsidR="009D7A16" w:rsidRPr="006A0AD5" w:rsidRDefault="009D7A16" w:rsidP="00007799">
      <w:pPr>
        <w:pStyle w:val="Normal9"/>
        <w:spacing w:before="0" w:after="0" w:line="440" w:lineRule="atLeast"/>
        <w:ind w:firstLineChars="200" w:firstLine="480"/>
        <w:rPr>
          <w:rFonts w:ascii="Times New Roman" w:eastAsia="黑体" w:hAnsi="Times New Roman"/>
          <w:sz w:val="24"/>
          <w:szCs w:val="24"/>
          <w:lang w:eastAsia="zh-CN"/>
        </w:rPr>
      </w:pPr>
      <w:r w:rsidRPr="006A0AD5">
        <w:rPr>
          <w:rFonts w:ascii="Times New Roman" w:eastAsia="宋体" w:hAnsi="Times New Roman"/>
          <w:sz w:val="24"/>
          <w:szCs w:val="24"/>
          <w:lang w:eastAsia="zh-CN"/>
        </w:rPr>
        <w:t>6.</w:t>
      </w:r>
      <w:r w:rsidRPr="006A0AD5">
        <w:rPr>
          <w:rFonts w:ascii="Times New Roman" w:eastAsia="宋体" w:hAnsi="Times New Roman"/>
          <w:sz w:val="24"/>
          <w:szCs w:val="24"/>
          <w:lang w:eastAsia="zh-CN"/>
        </w:rPr>
        <w:t>其他要求</w:t>
      </w:r>
    </w:p>
    <w:p w14:paraId="2DFB0B2A"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24"/>
          <w:szCs w:val="24"/>
          <w:lang w:eastAsia="zh-CN"/>
        </w:rPr>
      </w:pPr>
      <w:bookmarkStart w:id="1203" w:name="_Toc499646511"/>
      <w:bookmarkStart w:id="1204" w:name="_Toc506008213"/>
      <w:bookmarkStart w:id="1205" w:name="_Toc508886122"/>
      <w:bookmarkStart w:id="1206" w:name="_Toc513817630"/>
      <w:r w:rsidRPr="006A0AD5">
        <w:rPr>
          <w:rFonts w:ascii="Times New Roman" w:eastAsia="黑体" w:hAnsi="Times New Roman"/>
          <w:b/>
          <w:spacing w:val="1"/>
          <w:sz w:val="24"/>
          <w:szCs w:val="24"/>
          <w:lang w:eastAsia="zh-CN"/>
        </w:rPr>
        <w:t>二、适用规范标准</w:t>
      </w:r>
      <w:bookmarkEnd w:id="1203"/>
      <w:bookmarkEnd w:id="1204"/>
      <w:bookmarkEnd w:id="1205"/>
      <w:bookmarkEnd w:id="1206"/>
    </w:p>
    <w:p w14:paraId="12E81890"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1.</w:t>
      </w:r>
      <w:r w:rsidRPr="006A0AD5">
        <w:rPr>
          <w:rFonts w:ascii="Times New Roman" w:eastAsia="宋体" w:hAnsi="Times New Roman"/>
          <w:sz w:val="24"/>
          <w:szCs w:val="24"/>
          <w:lang w:eastAsia="zh-CN"/>
        </w:rPr>
        <w:t>国家、行业、项目所在地规范名录</w:t>
      </w:r>
    </w:p>
    <w:p w14:paraId="6D02F8AB"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2.</w:t>
      </w:r>
      <w:r w:rsidRPr="006A0AD5">
        <w:rPr>
          <w:rFonts w:ascii="Times New Roman" w:eastAsia="宋体" w:hAnsi="Times New Roman"/>
          <w:sz w:val="24"/>
          <w:szCs w:val="24"/>
          <w:lang w:eastAsia="zh-CN"/>
        </w:rPr>
        <w:t>国家、行业、项目所在地标准名录</w:t>
      </w:r>
    </w:p>
    <w:p w14:paraId="260AA658"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3.</w:t>
      </w:r>
      <w:r w:rsidRPr="006A0AD5">
        <w:rPr>
          <w:rFonts w:ascii="Times New Roman" w:eastAsia="宋体" w:hAnsi="Times New Roman"/>
          <w:sz w:val="24"/>
          <w:szCs w:val="24"/>
          <w:lang w:eastAsia="zh-CN"/>
        </w:rPr>
        <w:t>国家、行业、项目所在地规程名录</w:t>
      </w:r>
    </w:p>
    <w:p w14:paraId="019C38F1"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24"/>
          <w:szCs w:val="24"/>
          <w:lang w:eastAsia="zh-CN"/>
        </w:rPr>
      </w:pPr>
      <w:bookmarkStart w:id="1207" w:name="_Toc499646512"/>
      <w:bookmarkStart w:id="1208" w:name="_Toc506008214"/>
      <w:bookmarkStart w:id="1209" w:name="_Toc508886123"/>
      <w:bookmarkStart w:id="1210" w:name="_Toc513817631"/>
      <w:r w:rsidRPr="006A0AD5">
        <w:rPr>
          <w:rFonts w:ascii="Times New Roman" w:eastAsia="黑体" w:hAnsi="Times New Roman"/>
          <w:b/>
          <w:spacing w:val="1"/>
          <w:sz w:val="24"/>
          <w:szCs w:val="24"/>
          <w:lang w:eastAsia="zh-CN"/>
        </w:rPr>
        <w:t>三、成果文件要求</w:t>
      </w:r>
      <w:bookmarkEnd w:id="1207"/>
      <w:bookmarkEnd w:id="1208"/>
      <w:bookmarkEnd w:id="1209"/>
      <w:bookmarkEnd w:id="1210"/>
    </w:p>
    <w:p w14:paraId="61412727"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1.</w:t>
      </w:r>
      <w:r w:rsidRPr="006A0AD5">
        <w:rPr>
          <w:rFonts w:ascii="Times New Roman" w:eastAsia="宋体" w:hAnsi="Times New Roman"/>
          <w:sz w:val="24"/>
          <w:szCs w:val="24"/>
          <w:lang w:eastAsia="zh-CN"/>
        </w:rPr>
        <w:t>成果文件的组成：咨询服务说明、图纸等</w:t>
      </w:r>
    </w:p>
    <w:p w14:paraId="1B87E674"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2.</w:t>
      </w:r>
      <w:r w:rsidRPr="006A0AD5">
        <w:rPr>
          <w:rFonts w:ascii="Times New Roman" w:eastAsia="宋体" w:hAnsi="Times New Roman"/>
          <w:sz w:val="24"/>
          <w:szCs w:val="24"/>
          <w:lang w:eastAsia="zh-CN"/>
        </w:rPr>
        <w:t>成果文件的深度及考核指标</w:t>
      </w:r>
    </w:p>
    <w:p w14:paraId="47A0A291"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3.</w:t>
      </w:r>
      <w:r w:rsidRPr="006A0AD5">
        <w:rPr>
          <w:rFonts w:ascii="Times New Roman" w:eastAsia="宋体" w:hAnsi="Times New Roman"/>
          <w:sz w:val="24"/>
          <w:szCs w:val="24"/>
          <w:lang w:eastAsia="zh-CN"/>
        </w:rPr>
        <w:t>成果文件的格式要求</w:t>
      </w:r>
    </w:p>
    <w:p w14:paraId="788977E1"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4.</w:t>
      </w:r>
      <w:r w:rsidRPr="006A0AD5">
        <w:rPr>
          <w:rFonts w:ascii="Times New Roman" w:eastAsia="宋体" w:hAnsi="Times New Roman"/>
          <w:sz w:val="24"/>
          <w:szCs w:val="24"/>
          <w:lang w:eastAsia="zh-CN"/>
        </w:rPr>
        <w:t>成果文件的份数要求</w:t>
      </w:r>
    </w:p>
    <w:p w14:paraId="4CC8DF75"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5.</w:t>
      </w:r>
      <w:r w:rsidRPr="006A0AD5">
        <w:rPr>
          <w:rFonts w:ascii="Times New Roman" w:eastAsia="宋体" w:hAnsi="Times New Roman"/>
          <w:sz w:val="24"/>
          <w:szCs w:val="24"/>
          <w:lang w:eastAsia="zh-CN"/>
        </w:rPr>
        <w:t>成果文件的载体要求</w:t>
      </w:r>
    </w:p>
    <w:p w14:paraId="51317AEC"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w:t>
      </w:r>
      <w:r w:rsidRPr="006A0AD5">
        <w:rPr>
          <w:rFonts w:ascii="Times New Roman" w:eastAsia="宋体" w:hAnsi="Times New Roman"/>
          <w:sz w:val="24"/>
          <w:szCs w:val="24"/>
          <w:lang w:eastAsia="zh-CN"/>
        </w:rPr>
        <w:t>1</w:t>
      </w:r>
      <w:r w:rsidRPr="006A0AD5">
        <w:rPr>
          <w:rFonts w:ascii="Times New Roman" w:eastAsia="宋体" w:hAnsi="Times New Roman"/>
          <w:sz w:val="24"/>
          <w:szCs w:val="24"/>
          <w:lang w:eastAsia="zh-CN"/>
        </w:rPr>
        <w:t>）纸质版的要求；</w:t>
      </w:r>
    </w:p>
    <w:p w14:paraId="72458D64"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w:t>
      </w:r>
      <w:r w:rsidRPr="006A0AD5">
        <w:rPr>
          <w:rFonts w:ascii="Times New Roman" w:eastAsia="宋体" w:hAnsi="Times New Roman"/>
          <w:sz w:val="24"/>
          <w:szCs w:val="24"/>
          <w:lang w:eastAsia="zh-CN"/>
        </w:rPr>
        <w:t>2</w:t>
      </w:r>
      <w:r w:rsidRPr="006A0AD5">
        <w:rPr>
          <w:rFonts w:ascii="Times New Roman" w:eastAsia="宋体" w:hAnsi="Times New Roman"/>
          <w:sz w:val="24"/>
          <w:szCs w:val="24"/>
          <w:lang w:eastAsia="zh-CN"/>
        </w:rPr>
        <w:t>）电子版的要求；</w:t>
      </w:r>
    </w:p>
    <w:p w14:paraId="714E377A"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w:t>
      </w:r>
      <w:r w:rsidRPr="006A0AD5">
        <w:rPr>
          <w:rFonts w:ascii="Times New Roman" w:eastAsia="宋体" w:hAnsi="Times New Roman"/>
          <w:sz w:val="24"/>
          <w:szCs w:val="24"/>
          <w:lang w:eastAsia="zh-CN"/>
        </w:rPr>
        <w:t>3</w:t>
      </w:r>
      <w:r w:rsidRPr="006A0AD5">
        <w:rPr>
          <w:rFonts w:ascii="Times New Roman" w:eastAsia="宋体" w:hAnsi="Times New Roman"/>
          <w:sz w:val="24"/>
          <w:szCs w:val="24"/>
          <w:lang w:eastAsia="zh-CN"/>
        </w:rPr>
        <w:t>）其他要求。</w:t>
      </w:r>
    </w:p>
    <w:p w14:paraId="60B330CA"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6.</w:t>
      </w:r>
      <w:r w:rsidRPr="006A0AD5">
        <w:rPr>
          <w:rFonts w:ascii="Times New Roman" w:eastAsia="宋体" w:hAnsi="Times New Roman"/>
          <w:sz w:val="24"/>
          <w:szCs w:val="24"/>
          <w:lang w:eastAsia="zh-CN"/>
        </w:rPr>
        <w:t>成果文件的展板、模型、沙盘、动画要求</w:t>
      </w:r>
    </w:p>
    <w:p w14:paraId="55639DC2" w14:textId="77777777" w:rsidR="009D7A16" w:rsidRPr="006A0AD5" w:rsidRDefault="009D7A16" w:rsidP="00007799">
      <w:pPr>
        <w:pStyle w:val="Normal9"/>
        <w:spacing w:before="0" w:after="0" w:line="440" w:lineRule="atLeast"/>
        <w:ind w:firstLineChars="200" w:firstLine="480"/>
        <w:rPr>
          <w:rFonts w:ascii="Times New Roman" w:eastAsia="黑体" w:hAnsi="Times New Roman"/>
          <w:spacing w:val="1"/>
          <w:sz w:val="24"/>
          <w:szCs w:val="24"/>
          <w:lang w:eastAsia="zh-CN"/>
        </w:rPr>
      </w:pPr>
      <w:r w:rsidRPr="006A0AD5">
        <w:rPr>
          <w:rFonts w:ascii="Times New Roman" w:eastAsia="宋体" w:hAnsi="Times New Roman"/>
          <w:sz w:val="24"/>
          <w:szCs w:val="24"/>
          <w:lang w:eastAsia="zh-CN"/>
        </w:rPr>
        <w:t>7.</w:t>
      </w:r>
      <w:r w:rsidRPr="006A0AD5">
        <w:rPr>
          <w:rFonts w:ascii="Times New Roman" w:eastAsia="宋体" w:hAnsi="Times New Roman"/>
          <w:sz w:val="24"/>
          <w:szCs w:val="24"/>
          <w:lang w:eastAsia="zh-CN"/>
        </w:rPr>
        <w:t>成果文件的其他要求</w:t>
      </w:r>
    </w:p>
    <w:p w14:paraId="69A7F64A"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24"/>
          <w:szCs w:val="24"/>
          <w:lang w:eastAsia="zh-CN"/>
        </w:rPr>
      </w:pPr>
      <w:bookmarkStart w:id="1211" w:name="_Toc499646513"/>
      <w:bookmarkStart w:id="1212" w:name="_Toc506008215"/>
      <w:bookmarkStart w:id="1213" w:name="_Toc508886124"/>
      <w:bookmarkStart w:id="1214" w:name="_Toc513817632"/>
      <w:r w:rsidRPr="006A0AD5">
        <w:rPr>
          <w:rFonts w:ascii="Times New Roman" w:eastAsia="黑体" w:hAnsi="Times New Roman"/>
          <w:b/>
          <w:spacing w:val="1"/>
          <w:sz w:val="24"/>
          <w:szCs w:val="24"/>
          <w:lang w:eastAsia="zh-CN"/>
        </w:rPr>
        <w:lastRenderedPageBreak/>
        <w:t>四、委托人财产清单</w:t>
      </w:r>
      <w:bookmarkEnd w:id="1211"/>
      <w:bookmarkEnd w:id="1212"/>
      <w:bookmarkEnd w:id="1213"/>
      <w:bookmarkEnd w:id="1214"/>
    </w:p>
    <w:p w14:paraId="6BA0546A" w14:textId="77777777" w:rsidR="009D7A16" w:rsidRPr="006A0AD5" w:rsidRDefault="009D7A16" w:rsidP="00007799">
      <w:pPr>
        <w:pStyle w:val="Normal9"/>
        <w:spacing w:before="260" w:after="260" w:line="440" w:lineRule="atLeast"/>
        <w:ind w:firstLineChars="49" w:firstLine="118"/>
        <w:outlineLvl w:val="2"/>
        <w:rPr>
          <w:rFonts w:ascii="Times New Roman" w:eastAsia="黑体" w:hAnsi="Times New Roman"/>
          <w:sz w:val="24"/>
          <w:szCs w:val="24"/>
          <w:lang w:eastAsia="zh-CN"/>
        </w:rPr>
      </w:pPr>
      <w:r w:rsidRPr="006A0AD5">
        <w:rPr>
          <w:rFonts w:ascii="Times New Roman" w:eastAsia="黑体" w:hAnsi="Times New Roman"/>
          <w:sz w:val="24"/>
          <w:szCs w:val="24"/>
          <w:lang w:eastAsia="zh-CN"/>
        </w:rPr>
        <w:t>（一）委托人提供的设备、设施</w:t>
      </w:r>
    </w:p>
    <w:p w14:paraId="00D3570E"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1.</w:t>
      </w:r>
      <w:r w:rsidRPr="006A0AD5">
        <w:rPr>
          <w:rFonts w:ascii="Times New Roman" w:eastAsia="宋体" w:hAnsi="Times New Roman"/>
          <w:spacing w:val="2"/>
          <w:sz w:val="24"/>
          <w:szCs w:val="24"/>
          <w:lang w:eastAsia="zh-CN"/>
        </w:rPr>
        <w:t>委托人提供的办公房屋及冷暖设施：如办公室数量及面积、空调等</w:t>
      </w:r>
    </w:p>
    <w:p w14:paraId="46BF60F8"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2.</w:t>
      </w:r>
      <w:r w:rsidRPr="006A0AD5">
        <w:rPr>
          <w:rFonts w:ascii="Times New Roman" w:eastAsia="宋体" w:hAnsi="Times New Roman"/>
          <w:spacing w:val="2"/>
          <w:sz w:val="24"/>
          <w:szCs w:val="24"/>
          <w:lang w:eastAsia="zh-CN"/>
        </w:rPr>
        <w:t>委托人提供的设备清单：如电脑、投影、打印机、复印机等</w:t>
      </w:r>
    </w:p>
    <w:p w14:paraId="36F7DC5E"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3.</w:t>
      </w:r>
      <w:r w:rsidRPr="006A0AD5">
        <w:rPr>
          <w:rFonts w:ascii="Times New Roman" w:eastAsia="宋体" w:hAnsi="Times New Roman"/>
          <w:spacing w:val="2"/>
          <w:sz w:val="24"/>
          <w:szCs w:val="24"/>
          <w:lang w:eastAsia="zh-CN"/>
        </w:rPr>
        <w:t>委托人提供的设施清单：如办公桌椅、文件柜等</w:t>
      </w:r>
    </w:p>
    <w:p w14:paraId="5DCDD205"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w:t>
      </w:r>
    </w:p>
    <w:p w14:paraId="3BFEFBC8" w14:textId="77777777" w:rsidR="009D7A16" w:rsidRPr="006A0AD5" w:rsidRDefault="009D7A16" w:rsidP="00007799">
      <w:pPr>
        <w:pStyle w:val="Normal9"/>
        <w:spacing w:before="260" w:after="260" w:line="440" w:lineRule="atLeast"/>
        <w:ind w:firstLineChars="49" w:firstLine="118"/>
        <w:outlineLvl w:val="2"/>
        <w:rPr>
          <w:rFonts w:ascii="Times New Roman" w:eastAsia="黑体" w:hAnsi="Times New Roman"/>
          <w:sz w:val="24"/>
          <w:szCs w:val="24"/>
          <w:lang w:eastAsia="zh-CN"/>
        </w:rPr>
      </w:pPr>
      <w:r w:rsidRPr="006A0AD5">
        <w:rPr>
          <w:rFonts w:ascii="Times New Roman" w:eastAsia="黑体" w:hAnsi="Times New Roman"/>
          <w:sz w:val="24"/>
          <w:szCs w:val="24"/>
          <w:lang w:eastAsia="zh-CN"/>
        </w:rPr>
        <w:t>（二）委托人提供的资料</w:t>
      </w:r>
    </w:p>
    <w:p w14:paraId="400E0C0F"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1.</w:t>
      </w:r>
      <w:r w:rsidRPr="006A0AD5">
        <w:rPr>
          <w:rFonts w:ascii="Times New Roman" w:eastAsia="宋体" w:hAnsi="Times New Roman"/>
          <w:spacing w:val="2"/>
          <w:sz w:val="24"/>
          <w:szCs w:val="24"/>
          <w:lang w:eastAsia="zh-CN"/>
        </w:rPr>
        <w:t>委托人取得的有关审批、核准和备案材料</w:t>
      </w:r>
    </w:p>
    <w:p w14:paraId="75F18492"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2.</w:t>
      </w:r>
      <w:r w:rsidRPr="006A0AD5">
        <w:rPr>
          <w:rFonts w:ascii="Times New Roman" w:eastAsia="宋体" w:hAnsi="Times New Roman"/>
          <w:spacing w:val="2"/>
          <w:sz w:val="24"/>
          <w:szCs w:val="24"/>
          <w:lang w:eastAsia="zh-CN"/>
        </w:rPr>
        <w:t>委托人提供的项目资料</w:t>
      </w:r>
    </w:p>
    <w:p w14:paraId="4D77CF2C"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3.</w:t>
      </w:r>
      <w:r w:rsidRPr="006A0AD5">
        <w:rPr>
          <w:rFonts w:ascii="Times New Roman" w:eastAsia="宋体" w:hAnsi="Times New Roman"/>
          <w:spacing w:val="2"/>
          <w:sz w:val="24"/>
          <w:szCs w:val="24"/>
          <w:lang w:eastAsia="zh-CN"/>
        </w:rPr>
        <w:t>委托人提供的技术标准、规范</w:t>
      </w:r>
    </w:p>
    <w:p w14:paraId="0853A7D3"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4.</w:t>
      </w:r>
      <w:r w:rsidRPr="006A0AD5">
        <w:rPr>
          <w:rFonts w:ascii="Times New Roman" w:eastAsia="宋体" w:hAnsi="Times New Roman"/>
          <w:spacing w:val="2"/>
          <w:sz w:val="24"/>
          <w:szCs w:val="24"/>
          <w:lang w:eastAsia="zh-CN"/>
        </w:rPr>
        <w:t>其他资料</w:t>
      </w:r>
    </w:p>
    <w:p w14:paraId="0C59FF28"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w:t>
      </w:r>
    </w:p>
    <w:p w14:paraId="739E492A" w14:textId="77777777" w:rsidR="009D7A16" w:rsidRPr="006A0AD5" w:rsidRDefault="009D7A16" w:rsidP="00007799">
      <w:pPr>
        <w:pStyle w:val="Normal9"/>
        <w:spacing w:before="260" w:after="260" w:line="440" w:lineRule="atLeast"/>
        <w:ind w:firstLineChars="49" w:firstLine="118"/>
        <w:outlineLvl w:val="2"/>
        <w:rPr>
          <w:rFonts w:ascii="Times New Roman" w:eastAsia="黑体" w:hAnsi="Times New Roman"/>
          <w:sz w:val="24"/>
          <w:szCs w:val="24"/>
          <w:lang w:eastAsia="zh-CN"/>
        </w:rPr>
      </w:pPr>
      <w:r w:rsidRPr="006A0AD5">
        <w:rPr>
          <w:rFonts w:ascii="Times New Roman" w:eastAsia="黑体" w:hAnsi="Times New Roman"/>
          <w:sz w:val="24"/>
          <w:szCs w:val="24"/>
          <w:lang w:eastAsia="zh-CN"/>
        </w:rPr>
        <w:t>（三）委托人财产使用要求及退还要求</w:t>
      </w:r>
    </w:p>
    <w:p w14:paraId="1A69D3D6"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1.</w:t>
      </w:r>
      <w:r w:rsidRPr="006A0AD5">
        <w:rPr>
          <w:rFonts w:ascii="Times New Roman" w:eastAsia="宋体" w:hAnsi="Times New Roman"/>
          <w:spacing w:val="2"/>
          <w:sz w:val="24"/>
          <w:szCs w:val="24"/>
          <w:lang w:eastAsia="zh-CN"/>
        </w:rPr>
        <w:t>委托人财产使用要求</w:t>
      </w:r>
    </w:p>
    <w:p w14:paraId="68F06AB8"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2.</w:t>
      </w:r>
      <w:r w:rsidRPr="006A0AD5">
        <w:rPr>
          <w:rFonts w:ascii="Times New Roman" w:eastAsia="宋体" w:hAnsi="Times New Roman"/>
          <w:spacing w:val="2"/>
          <w:sz w:val="24"/>
          <w:szCs w:val="24"/>
          <w:lang w:eastAsia="zh-CN"/>
        </w:rPr>
        <w:t>委托人财产退还要求</w:t>
      </w:r>
    </w:p>
    <w:p w14:paraId="6A3AF49A" w14:textId="77777777" w:rsidR="009D7A16" w:rsidRPr="006A0AD5" w:rsidRDefault="009D7A16" w:rsidP="00007799">
      <w:pPr>
        <w:pStyle w:val="Normal280"/>
        <w:spacing w:before="0" w:after="0" w:line="440" w:lineRule="atLeast"/>
        <w:ind w:firstLineChars="200" w:firstLine="488"/>
        <w:jc w:val="left"/>
        <w:rPr>
          <w:rFonts w:ascii="Times New Roman" w:eastAsia="宋体" w:hAnsi="Times New Roman"/>
          <w:spacing w:val="2"/>
          <w:sz w:val="24"/>
          <w:szCs w:val="24"/>
          <w:lang w:eastAsia="zh-CN"/>
        </w:rPr>
      </w:pPr>
      <w:r w:rsidRPr="006A0AD5">
        <w:rPr>
          <w:rFonts w:ascii="Times New Roman" w:eastAsia="宋体" w:hAnsi="Times New Roman"/>
          <w:spacing w:val="2"/>
          <w:sz w:val="24"/>
          <w:szCs w:val="24"/>
          <w:lang w:eastAsia="zh-CN"/>
        </w:rPr>
        <w:t>……</w:t>
      </w:r>
    </w:p>
    <w:p w14:paraId="72C69707"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24"/>
          <w:szCs w:val="24"/>
          <w:lang w:eastAsia="zh-CN"/>
        </w:rPr>
      </w:pPr>
      <w:bookmarkStart w:id="1215" w:name="_Toc499646514"/>
      <w:bookmarkStart w:id="1216" w:name="_Toc506008216"/>
      <w:bookmarkStart w:id="1217" w:name="_Toc508886125"/>
      <w:bookmarkStart w:id="1218" w:name="_Toc513817633"/>
      <w:r w:rsidRPr="006A0AD5">
        <w:rPr>
          <w:rFonts w:ascii="Times New Roman" w:eastAsia="黑体" w:hAnsi="Times New Roman"/>
          <w:b/>
          <w:spacing w:val="1"/>
          <w:sz w:val="24"/>
          <w:szCs w:val="24"/>
          <w:lang w:eastAsia="zh-CN"/>
        </w:rPr>
        <w:t>五、委托人提供的便利条件</w:t>
      </w:r>
      <w:bookmarkEnd w:id="1215"/>
      <w:bookmarkEnd w:id="1216"/>
      <w:bookmarkEnd w:id="1217"/>
      <w:bookmarkEnd w:id="1218"/>
    </w:p>
    <w:p w14:paraId="479CD4A3"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1.</w:t>
      </w:r>
      <w:r w:rsidRPr="006A0AD5">
        <w:rPr>
          <w:rFonts w:ascii="Times New Roman" w:eastAsia="宋体" w:hAnsi="Times New Roman"/>
          <w:sz w:val="24"/>
          <w:szCs w:val="24"/>
          <w:lang w:eastAsia="zh-CN"/>
        </w:rPr>
        <w:t>委托人提供的生活条件</w:t>
      </w:r>
    </w:p>
    <w:p w14:paraId="66965D09"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2.</w:t>
      </w:r>
      <w:r w:rsidRPr="006A0AD5">
        <w:rPr>
          <w:rFonts w:ascii="Times New Roman" w:eastAsia="宋体" w:hAnsi="Times New Roman"/>
          <w:sz w:val="24"/>
          <w:szCs w:val="24"/>
          <w:lang w:eastAsia="zh-CN"/>
        </w:rPr>
        <w:t>委托人提供的交通条件</w:t>
      </w:r>
    </w:p>
    <w:p w14:paraId="317C0AB9"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3.</w:t>
      </w:r>
      <w:r w:rsidRPr="006A0AD5">
        <w:rPr>
          <w:rFonts w:ascii="Times New Roman" w:eastAsia="宋体" w:hAnsi="Times New Roman"/>
          <w:sz w:val="24"/>
          <w:szCs w:val="24"/>
          <w:lang w:eastAsia="zh-CN"/>
        </w:rPr>
        <w:t>委托人提供的网络、通讯条件</w:t>
      </w:r>
    </w:p>
    <w:p w14:paraId="7EB4169F"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4.</w:t>
      </w:r>
      <w:r w:rsidRPr="006A0AD5">
        <w:rPr>
          <w:rFonts w:ascii="Times New Roman" w:eastAsia="宋体" w:hAnsi="Times New Roman"/>
          <w:sz w:val="24"/>
          <w:szCs w:val="24"/>
          <w:lang w:eastAsia="zh-CN"/>
        </w:rPr>
        <w:t>委托人提供的协助人员</w:t>
      </w:r>
    </w:p>
    <w:p w14:paraId="5DD4D389"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w:t>
      </w:r>
    </w:p>
    <w:p w14:paraId="48C41FB0" w14:textId="77777777" w:rsidR="009D7A16" w:rsidRPr="006A0AD5" w:rsidRDefault="009D7A16" w:rsidP="00007799">
      <w:pPr>
        <w:pStyle w:val="Normal9"/>
        <w:spacing w:before="260" w:after="260" w:line="440" w:lineRule="atLeast"/>
        <w:outlineLvl w:val="1"/>
        <w:rPr>
          <w:rFonts w:ascii="Times New Roman" w:eastAsia="黑体" w:hAnsi="Times New Roman"/>
          <w:b/>
          <w:spacing w:val="1"/>
          <w:sz w:val="24"/>
          <w:szCs w:val="24"/>
          <w:lang w:eastAsia="zh-CN"/>
        </w:rPr>
      </w:pPr>
      <w:bookmarkStart w:id="1219" w:name="_Toc499646515"/>
      <w:bookmarkStart w:id="1220" w:name="_Toc506008217"/>
      <w:bookmarkStart w:id="1221" w:name="_Toc508886126"/>
      <w:bookmarkStart w:id="1222" w:name="_Toc513817634"/>
      <w:r w:rsidRPr="006A0AD5">
        <w:rPr>
          <w:rFonts w:ascii="Times New Roman" w:eastAsia="黑体" w:hAnsi="Times New Roman"/>
          <w:b/>
          <w:spacing w:val="1"/>
          <w:sz w:val="24"/>
          <w:szCs w:val="24"/>
          <w:lang w:eastAsia="zh-CN"/>
        </w:rPr>
        <w:t>六、咨询人需要自备的工作条件</w:t>
      </w:r>
      <w:bookmarkEnd w:id="1219"/>
      <w:bookmarkEnd w:id="1220"/>
      <w:bookmarkEnd w:id="1221"/>
      <w:bookmarkEnd w:id="1222"/>
    </w:p>
    <w:p w14:paraId="27007283"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1.</w:t>
      </w:r>
      <w:r w:rsidRPr="006A0AD5">
        <w:rPr>
          <w:rFonts w:ascii="Times New Roman" w:eastAsia="宋体" w:hAnsi="Times New Roman"/>
          <w:sz w:val="24"/>
          <w:szCs w:val="24"/>
          <w:lang w:eastAsia="zh-CN"/>
        </w:rPr>
        <w:t>咨询人自备的工作手册：如本项目必备的规范标准、图集等</w:t>
      </w:r>
    </w:p>
    <w:p w14:paraId="5735E1AE"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2.</w:t>
      </w:r>
      <w:r w:rsidRPr="006A0AD5">
        <w:rPr>
          <w:rFonts w:ascii="Times New Roman" w:eastAsia="宋体" w:hAnsi="Times New Roman"/>
          <w:sz w:val="24"/>
          <w:szCs w:val="24"/>
          <w:lang w:eastAsia="zh-CN"/>
        </w:rPr>
        <w:t>咨询人自备的办公设备：如电脑、软件、投影、打印机、复印机、照相机等</w:t>
      </w:r>
    </w:p>
    <w:p w14:paraId="491FC519"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lastRenderedPageBreak/>
        <w:t>3.</w:t>
      </w:r>
      <w:r w:rsidRPr="006A0AD5">
        <w:rPr>
          <w:rFonts w:ascii="Times New Roman" w:eastAsia="宋体" w:hAnsi="Times New Roman"/>
          <w:sz w:val="24"/>
          <w:szCs w:val="24"/>
          <w:lang w:eastAsia="zh-CN"/>
        </w:rPr>
        <w:t>咨询人自备的交通工具：如出行车辆等</w:t>
      </w:r>
    </w:p>
    <w:p w14:paraId="62D937B5"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4.</w:t>
      </w:r>
      <w:r w:rsidRPr="006A0AD5">
        <w:rPr>
          <w:rFonts w:ascii="Times New Roman" w:eastAsia="宋体" w:hAnsi="Times New Roman"/>
          <w:sz w:val="24"/>
          <w:szCs w:val="24"/>
          <w:lang w:eastAsia="zh-CN"/>
        </w:rPr>
        <w:t>咨询人自备的现场办公设施：如办公桌椅、文件柜等</w:t>
      </w:r>
    </w:p>
    <w:p w14:paraId="423AFC9C" w14:textId="77777777" w:rsidR="009D7A16" w:rsidRPr="006A0AD5" w:rsidRDefault="009D7A16" w:rsidP="00007799">
      <w:pPr>
        <w:pStyle w:val="Normal9"/>
        <w:spacing w:before="0" w:after="0" w:line="440" w:lineRule="atLeast"/>
        <w:ind w:firstLineChars="200" w:firstLine="480"/>
        <w:rPr>
          <w:rFonts w:ascii="Times New Roman" w:eastAsia="宋体" w:hAnsi="Times New Roman"/>
          <w:sz w:val="24"/>
          <w:szCs w:val="24"/>
          <w:lang w:eastAsia="zh-CN"/>
        </w:rPr>
      </w:pPr>
      <w:r w:rsidRPr="006A0AD5">
        <w:rPr>
          <w:rFonts w:ascii="Times New Roman" w:eastAsia="宋体" w:hAnsi="Times New Roman"/>
          <w:sz w:val="24"/>
          <w:szCs w:val="24"/>
          <w:lang w:eastAsia="zh-CN"/>
        </w:rPr>
        <w:t>5.</w:t>
      </w:r>
      <w:r w:rsidRPr="006A0AD5">
        <w:rPr>
          <w:rFonts w:ascii="Times New Roman" w:eastAsia="宋体" w:hAnsi="Times New Roman"/>
          <w:sz w:val="24"/>
          <w:szCs w:val="24"/>
          <w:lang w:eastAsia="zh-CN"/>
        </w:rPr>
        <w:t>咨询人自备的安全设施：如安全帽、安全鞋、手电筒等</w:t>
      </w:r>
    </w:p>
    <w:p w14:paraId="6BF9CF0D" w14:textId="77777777" w:rsidR="00C53293" w:rsidRPr="006A0AD5" w:rsidRDefault="00C53293" w:rsidP="00007799">
      <w:pPr>
        <w:pStyle w:val="Normal9"/>
        <w:spacing w:before="260" w:after="260" w:line="440" w:lineRule="atLeast"/>
        <w:outlineLvl w:val="1"/>
        <w:rPr>
          <w:rFonts w:ascii="Times New Roman" w:eastAsia="黑体" w:hAnsi="Times New Roman"/>
          <w:b/>
          <w:sz w:val="24"/>
          <w:szCs w:val="24"/>
        </w:rPr>
      </w:pPr>
      <w:bookmarkStart w:id="1223" w:name="_Toc482188646"/>
      <w:bookmarkStart w:id="1224" w:name="_Toc492300716"/>
      <w:r w:rsidRPr="006A0AD5">
        <w:rPr>
          <w:rFonts w:ascii="Times New Roman" w:eastAsia="黑体" w:hAnsi="Times New Roman"/>
          <w:b/>
          <w:spacing w:val="1"/>
          <w:sz w:val="24"/>
          <w:szCs w:val="24"/>
          <w:lang w:eastAsia="zh-CN"/>
        </w:rPr>
        <w:t>七、委托人的其他要求</w:t>
      </w:r>
      <w:bookmarkEnd w:id="1223"/>
      <w:bookmarkEnd w:id="1224"/>
    </w:p>
    <w:p w14:paraId="69891284" w14:textId="77777777" w:rsidR="00C53293" w:rsidRPr="006A0AD5" w:rsidRDefault="00C53293" w:rsidP="00007799">
      <w:pPr>
        <w:spacing w:line="440" w:lineRule="atLeast"/>
        <w:ind w:firstLineChars="200" w:firstLine="480"/>
        <w:rPr>
          <w:sz w:val="24"/>
        </w:rPr>
      </w:pPr>
      <w:r w:rsidRPr="006A0AD5">
        <w:rPr>
          <w:sz w:val="24"/>
        </w:rPr>
        <w:t>委托人的其他要求</w:t>
      </w:r>
      <w:r w:rsidR="00976754" w:rsidRPr="006A0AD5">
        <w:rPr>
          <w:sz w:val="24"/>
        </w:rPr>
        <w:t>：</w:t>
      </w:r>
    </w:p>
    <w:p w14:paraId="4A984844" w14:textId="77777777" w:rsidR="00C53293" w:rsidRPr="006A0AD5" w:rsidRDefault="00C53293" w:rsidP="00007799">
      <w:pPr>
        <w:spacing w:line="440" w:lineRule="atLeast"/>
        <w:ind w:firstLineChars="200" w:firstLine="480"/>
        <w:rPr>
          <w:sz w:val="24"/>
        </w:rPr>
      </w:pPr>
      <w:r w:rsidRPr="006A0AD5">
        <w:rPr>
          <w:sz w:val="24"/>
        </w:rPr>
        <w:t>……</w:t>
      </w:r>
    </w:p>
    <w:p w14:paraId="4F192B46" w14:textId="77777777" w:rsidR="0014178B" w:rsidRPr="006A0AD5" w:rsidRDefault="0014178B" w:rsidP="00007799">
      <w:pPr>
        <w:spacing w:line="440" w:lineRule="atLeast"/>
        <w:jc w:val="center"/>
        <w:rPr>
          <w:sz w:val="24"/>
        </w:rPr>
      </w:pPr>
    </w:p>
    <w:p w14:paraId="139DFCB7" w14:textId="77777777" w:rsidR="0014178B" w:rsidRPr="006A0AD5" w:rsidRDefault="0014178B" w:rsidP="00007799">
      <w:pPr>
        <w:spacing w:line="440" w:lineRule="atLeast"/>
        <w:ind w:firstLineChars="200" w:firstLine="420"/>
        <w:rPr>
          <w:szCs w:val="21"/>
        </w:rPr>
      </w:pPr>
    </w:p>
    <w:bookmarkEnd w:id="1194"/>
    <w:p w14:paraId="2EF4BB9E" w14:textId="77777777" w:rsidR="00F41113" w:rsidRPr="006A0AD5" w:rsidRDefault="00F41113" w:rsidP="00007799">
      <w:pPr>
        <w:spacing w:line="440" w:lineRule="atLeast"/>
        <w:ind w:firstLineChars="200" w:firstLine="1520"/>
        <w:rPr>
          <w:rFonts w:eastAsia="黑体"/>
          <w:sz w:val="76"/>
          <w:szCs w:val="76"/>
        </w:rPr>
      </w:pPr>
    </w:p>
    <w:p w14:paraId="7DCE6CA5" w14:textId="77777777" w:rsidR="008412ED" w:rsidRPr="006A0AD5" w:rsidRDefault="008412ED" w:rsidP="00007799">
      <w:pPr>
        <w:spacing w:line="440" w:lineRule="atLeast"/>
        <w:jc w:val="center"/>
        <w:outlineLvl w:val="4"/>
        <w:rPr>
          <w:rFonts w:eastAsia="黑体"/>
          <w:sz w:val="29"/>
          <w:szCs w:val="29"/>
        </w:rPr>
      </w:pPr>
      <w:r w:rsidRPr="006A0AD5">
        <w:rPr>
          <w:rFonts w:eastAsia="黑体"/>
          <w:sz w:val="29"/>
          <w:szCs w:val="29"/>
        </w:rPr>
        <w:br w:type="page"/>
      </w:r>
    </w:p>
    <w:p w14:paraId="732AE462" w14:textId="77777777" w:rsidR="008412ED" w:rsidRPr="006A0AD5" w:rsidRDefault="008412ED" w:rsidP="00007799">
      <w:pPr>
        <w:spacing w:line="440" w:lineRule="atLeast"/>
        <w:jc w:val="center"/>
        <w:rPr>
          <w:rFonts w:eastAsia="黑体"/>
          <w:sz w:val="29"/>
          <w:szCs w:val="29"/>
        </w:rPr>
      </w:pPr>
    </w:p>
    <w:p w14:paraId="4F8879EA" w14:textId="77777777" w:rsidR="008412ED" w:rsidRPr="006A0AD5" w:rsidRDefault="008412ED" w:rsidP="00007799">
      <w:pPr>
        <w:spacing w:line="440" w:lineRule="atLeast"/>
        <w:jc w:val="center"/>
        <w:rPr>
          <w:rFonts w:eastAsia="黑体"/>
          <w:sz w:val="29"/>
          <w:szCs w:val="29"/>
        </w:rPr>
      </w:pPr>
    </w:p>
    <w:p w14:paraId="41B9D8A7" w14:textId="77777777" w:rsidR="008412ED" w:rsidRPr="006A0AD5" w:rsidRDefault="008412ED" w:rsidP="00007799">
      <w:pPr>
        <w:spacing w:line="440" w:lineRule="atLeast"/>
        <w:jc w:val="center"/>
        <w:rPr>
          <w:rFonts w:eastAsia="黑体"/>
          <w:sz w:val="29"/>
          <w:szCs w:val="29"/>
        </w:rPr>
      </w:pPr>
    </w:p>
    <w:p w14:paraId="11B965EC" w14:textId="77777777" w:rsidR="008412ED" w:rsidRPr="006A0AD5" w:rsidRDefault="008412ED" w:rsidP="00007799">
      <w:pPr>
        <w:spacing w:line="440" w:lineRule="atLeast"/>
        <w:jc w:val="center"/>
        <w:rPr>
          <w:rFonts w:eastAsia="黑体"/>
          <w:sz w:val="29"/>
          <w:szCs w:val="29"/>
        </w:rPr>
      </w:pPr>
    </w:p>
    <w:p w14:paraId="1087CDC1" w14:textId="77777777" w:rsidR="008412ED" w:rsidRPr="006A0AD5" w:rsidRDefault="008412ED" w:rsidP="00007799">
      <w:pPr>
        <w:spacing w:line="440" w:lineRule="atLeast"/>
        <w:jc w:val="center"/>
        <w:rPr>
          <w:rFonts w:eastAsia="黑体"/>
          <w:sz w:val="29"/>
          <w:szCs w:val="29"/>
        </w:rPr>
      </w:pPr>
    </w:p>
    <w:p w14:paraId="44ED0F5F" w14:textId="77777777" w:rsidR="008412ED" w:rsidRPr="006A0AD5" w:rsidRDefault="008412ED" w:rsidP="00007799">
      <w:pPr>
        <w:spacing w:line="440" w:lineRule="atLeast"/>
        <w:jc w:val="center"/>
        <w:rPr>
          <w:rFonts w:eastAsia="黑体"/>
          <w:sz w:val="29"/>
          <w:szCs w:val="29"/>
        </w:rPr>
      </w:pPr>
    </w:p>
    <w:p w14:paraId="55739A6F" w14:textId="77777777" w:rsidR="001249C5" w:rsidRPr="006A0AD5" w:rsidRDefault="001249C5" w:rsidP="00007799">
      <w:pPr>
        <w:spacing w:line="440" w:lineRule="atLeast"/>
        <w:jc w:val="center"/>
        <w:rPr>
          <w:rFonts w:eastAsia="黑体"/>
          <w:sz w:val="29"/>
          <w:szCs w:val="29"/>
        </w:rPr>
      </w:pPr>
    </w:p>
    <w:p w14:paraId="4EF875E1" w14:textId="77777777" w:rsidR="008412ED" w:rsidRPr="006A0AD5" w:rsidRDefault="008412ED" w:rsidP="00007799">
      <w:pPr>
        <w:spacing w:line="440" w:lineRule="atLeast"/>
        <w:jc w:val="center"/>
        <w:rPr>
          <w:rFonts w:eastAsia="黑体"/>
          <w:sz w:val="29"/>
          <w:szCs w:val="29"/>
        </w:rPr>
      </w:pPr>
    </w:p>
    <w:p w14:paraId="2CCF259C" w14:textId="77777777" w:rsidR="008D66DB" w:rsidRPr="006A0AD5" w:rsidRDefault="008D66DB" w:rsidP="00007799">
      <w:pPr>
        <w:spacing w:line="440" w:lineRule="atLeast"/>
        <w:jc w:val="center"/>
        <w:rPr>
          <w:rFonts w:eastAsia="黑体"/>
          <w:sz w:val="29"/>
          <w:szCs w:val="29"/>
        </w:rPr>
      </w:pPr>
    </w:p>
    <w:p w14:paraId="21E2A897" w14:textId="77777777" w:rsidR="008412ED" w:rsidRPr="006A0AD5" w:rsidRDefault="008412ED" w:rsidP="00007799">
      <w:pPr>
        <w:pStyle w:val="ad"/>
        <w:spacing w:line="440" w:lineRule="atLeast"/>
        <w:ind w:firstLine="720"/>
        <w:rPr>
          <w:rFonts w:ascii="Times New Roman" w:eastAsia="黑体" w:hAnsi="Times New Roman"/>
          <w:sz w:val="56"/>
          <w:szCs w:val="56"/>
        </w:rPr>
      </w:pPr>
      <w:bookmarkStart w:id="1225" w:name="_Toc510015794"/>
      <w:r w:rsidRPr="006A0AD5">
        <w:rPr>
          <w:rFonts w:ascii="Times New Roman" w:eastAsia="黑体" w:hAnsi="Times New Roman" w:hint="eastAsia"/>
          <w:sz w:val="56"/>
          <w:szCs w:val="56"/>
        </w:rPr>
        <w:t>第六章</w:t>
      </w:r>
      <w:r w:rsidRPr="006A0AD5">
        <w:rPr>
          <w:rFonts w:ascii="Times New Roman" w:eastAsia="黑体" w:hAnsi="Times New Roman"/>
          <w:sz w:val="56"/>
          <w:szCs w:val="56"/>
        </w:rPr>
        <w:t xml:space="preserve">  </w:t>
      </w:r>
      <w:r w:rsidRPr="006A0AD5">
        <w:rPr>
          <w:rFonts w:ascii="Times New Roman" w:eastAsia="黑体" w:hAnsi="Times New Roman" w:hint="eastAsia"/>
          <w:sz w:val="56"/>
          <w:szCs w:val="56"/>
        </w:rPr>
        <w:t>图纸和资料</w:t>
      </w:r>
      <w:bookmarkEnd w:id="1225"/>
    </w:p>
    <w:p w14:paraId="0F6A774F" w14:textId="77777777" w:rsidR="008412ED" w:rsidRPr="006A0AD5" w:rsidRDefault="008412ED" w:rsidP="00007799">
      <w:pPr>
        <w:spacing w:line="440" w:lineRule="atLeast"/>
        <w:rPr>
          <w:rFonts w:eastAsia="黑体"/>
          <w:b/>
          <w:sz w:val="42"/>
          <w:szCs w:val="42"/>
        </w:rPr>
      </w:pPr>
      <w:r w:rsidRPr="006A0AD5">
        <w:rPr>
          <w:rFonts w:eastAsia="黑体"/>
          <w:b/>
          <w:sz w:val="42"/>
          <w:szCs w:val="42"/>
        </w:rPr>
        <w:br w:type="page"/>
      </w:r>
    </w:p>
    <w:p w14:paraId="026FCBFF" w14:textId="77777777" w:rsidR="00AD63CA" w:rsidRPr="006A0AD5" w:rsidRDefault="00AD63CA" w:rsidP="00007799">
      <w:pPr>
        <w:spacing w:line="440" w:lineRule="atLeast"/>
        <w:jc w:val="center"/>
        <w:rPr>
          <w:rStyle w:val="ae"/>
          <w:rFonts w:ascii="Times New Roman" w:eastAsia="黑体" w:hAnsi="Times New Roman"/>
          <w:sz w:val="42"/>
          <w:szCs w:val="42"/>
        </w:rPr>
      </w:pPr>
    </w:p>
    <w:p w14:paraId="15F1B541" w14:textId="77777777" w:rsidR="00AD63CA" w:rsidRPr="006A0AD5" w:rsidRDefault="00AD63CA" w:rsidP="00007799">
      <w:pPr>
        <w:spacing w:line="440" w:lineRule="atLeast"/>
        <w:jc w:val="center"/>
        <w:rPr>
          <w:rStyle w:val="ae"/>
          <w:rFonts w:ascii="Times New Roman" w:eastAsia="黑体" w:hAnsi="Times New Roman"/>
          <w:sz w:val="42"/>
          <w:szCs w:val="42"/>
        </w:rPr>
      </w:pPr>
    </w:p>
    <w:p w14:paraId="74C33A41" w14:textId="77777777" w:rsidR="00AD63CA" w:rsidRPr="006A0AD5" w:rsidRDefault="00AD63CA" w:rsidP="00007799">
      <w:pPr>
        <w:spacing w:line="440" w:lineRule="atLeast"/>
        <w:jc w:val="center"/>
        <w:rPr>
          <w:rFonts w:eastAsia="黑体"/>
          <w:sz w:val="56"/>
          <w:szCs w:val="56"/>
        </w:rPr>
      </w:pPr>
    </w:p>
    <w:p w14:paraId="009ED6F0" w14:textId="77777777" w:rsidR="00AD63CA" w:rsidRPr="006A0AD5" w:rsidRDefault="00AD63CA" w:rsidP="00007799">
      <w:pPr>
        <w:spacing w:line="440" w:lineRule="atLeast"/>
        <w:jc w:val="center"/>
        <w:rPr>
          <w:rFonts w:eastAsia="黑体"/>
          <w:sz w:val="56"/>
          <w:szCs w:val="56"/>
        </w:rPr>
      </w:pPr>
    </w:p>
    <w:p w14:paraId="68A86A76" w14:textId="77777777" w:rsidR="00AD63CA" w:rsidRPr="006A0AD5" w:rsidRDefault="00AD63CA" w:rsidP="00007799">
      <w:pPr>
        <w:spacing w:line="440" w:lineRule="atLeast"/>
        <w:jc w:val="center"/>
        <w:rPr>
          <w:rFonts w:eastAsia="黑体"/>
          <w:sz w:val="56"/>
          <w:szCs w:val="56"/>
        </w:rPr>
      </w:pPr>
    </w:p>
    <w:p w14:paraId="20091054" w14:textId="77777777" w:rsidR="00AD63CA" w:rsidRPr="006A0AD5" w:rsidRDefault="00AD63CA" w:rsidP="00007799">
      <w:pPr>
        <w:spacing w:line="440" w:lineRule="atLeast"/>
        <w:jc w:val="center"/>
        <w:rPr>
          <w:rFonts w:eastAsia="黑体"/>
          <w:sz w:val="56"/>
          <w:szCs w:val="56"/>
        </w:rPr>
      </w:pPr>
    </w:p>
    <w:p w14:paraId="16C43531" w14:textId="77777777" w:rsidR="00AD63CA" w:rsidRPr="006A0AD5" w:rsidRDefault="00AD63CA" w:rsidP="00007799">
      <w:pPr>
        <w:spacing w:line="440" w:lineRule="atLeast"/>
        <w:jc w:val="center"/>
        <w:rPr>
          <w:rFonts w:eastAsia="黑体"/>
          <w:sz w:val="56"/>
          <w:szCs w:val="56"/>
        </w:rPr>
      </w:pPr>
    </w:p>
    <w:p w14:paraId="00396801" w14:textId="77777777" w:rsidR="00AD63CA" w:rsidRPr="006A0AD5" w:rsidRDefault="00AD63CA" w:rsidP="00007799">
      <w:pPr>
        <w:spacing w:line="440" w:lineRule="atLeast"/>
        <w:jc w:val="center"/>
        <w:rPr>
          <w:rStyle w:val="ae"/>
          <w:rFonts w:ascii="Times New Roman" w:eastAsia="黑体" w:hAnsi="Times New Roman"/>
          <w:sz w:val="42"/>
          <w:szCs w:val="42"/>
        </w:rPr>
      </w:pPr>
      <w:r w:rsidRPr="006A0AD5">
        <w:rPr>
          <w:rFonts w:eastAsia="黑体"/>
          <w:sz w:val="56"/>
          <w:szCs w:val="56"/>
        </w:rPr>
        <w:t>第三卷</w:t>
      </w:r>
    </w:p>
    <w:p w14:paraId="3557A19D" w14:textId="77777777" w:rsidR="00323A0A" w:rsidRPr="006A0AD5" w:rsidRDefault="00AD63CA" w:rsidP="00007799">
      <w:pPr>
        <w:spacing w:line="440" w:lineRule="atLeast"/>
        <w:jc w:val="center"/>
        <w:rPr>
          <w:rFonts w:eastAsia="黑体"/>
          <w:sz w:val="29"/>
          <w:szCs w:val="29"/>
        </w:rPr>
      </w:pPr>
      <w:r w:rsidRPr="006A0AD5">
        <w:rPr>
          <w:rStyle w:val="ae"/>
          <w:rFonts w:ascii="Times New Roman" w:eastAsia="黑体" w:hAnsi="Times New Roman"/>
          <w:sz w:val="42"/>
          <w:szCs w:val="42"/>
        </w:rPr>
        <w:br w:type="page"/>
      </w:r>
    </w:p>
    <w:p w14:paraId="7DDFE72A" w14:textId="77777777" w:rsidR="00323A0A" w:rsidRPr="006A0AD5" w:rsidRDefault="00323A0A" w:rsidP="00007799">
      <w:pPr>
        <w:spacing w:line="440" w:lineRule="atLeast"/>
        <w:jc w:val="center"/>
        <w:rPr>
          <w:rFonts w:eastAsia="黑体"/>
          <w:sz w:val="29"/>
          <w:szCs w:val="29"/>
        </w:rPr>
      </w:pPr>
    </w:p>
    <w:p w14:paraId="11B42A66" w14:textId="77777777" w:rsidR="00323A0A" w:rsidRPr="006A0AD5" w:rsidRDefault="00323A0A" w:rsidP="00007799">
      <w:pPr>
        <w:spacing w:line="440" w:lineRule="atLeast"/>
        <w:jc w:val="center"/>
        <w:rPr>
          <w:rFonts w:eastAsia="黑体"/>
          <w:sz w:val="29"/>
          <w:szCs w:val="29"/>
        </w:rPr>
      </w:pPr>
    </w:p>
    <w:p w14:paraId="47CB5383" w14:textId="77777777" w:rsidR="00323A0A" w:rsidRPr="006A0AD5" w:rsidRDefault="00323A0A" w:rsidP="00007799">
      <w:pPr>
        <w:spacing w:line="440" w:lineRule="atLeast"/>
        <w:jc w:val="center"/>
        <w:rPr>
          <w:rFonts w:eastAsia="黑体"/>
          <w:sz w:val="29"/>
          <w:szCs w:val="29"/>
        </w:rPr>
      </w:pPr>
    </w:p>
    <w:p w14:paraId="5E4F94DE" w14:textId="77777777" w:rsidR="00323A0A" w:rsidRPr="006A0AD5" w:rsidRDefault="00323A0A" w:rsidP="00007799">
      <w:pPr>
        <w:spacing w:line="440" w:lineRule="atLeast"/>
        <w:jc w:val="center"/>
        <w:rPr>
          <w:rFonts w:eastAsia="黑体"/>
          <w:sz w:val="29"/>
          <w:szCs w:val="29"/>
        </w:rPr>
      </w:pPr>
    </w:p>
    <w:p w14:paraId="2E0EDF0B" w14:textId="77777777" w:rsidR="00323A0A" w:rsidRPr="006A0AD5" w:rsidRDefault="00323A0A" w:rsidP="00007799">
      <w:pPr>
        <w:spacing w:line="440" w:lineRule="atLeast"/>
        <w:jc w:val="center"/>
        <w:rPr>
          <w:rFonts w:eastAsia="黑体"/>
          <w:sz w:val="29"/>
          <w:szCs w:val="29"/>
        </w:rPr>
      </w:pPr>
    </w:p>
    <w:p w14:paraId="0B8F6D09" w14:textId="77777777" w:rsidR="008D66DB" w:rsidRPr="006A0AD5" w:rsidRDefault="008D66DB" w:rsidP="00007799">
      <w:pPr>
        <w:spacing w:line="440" w:lineRule="atLeast"/>
        <w:jc w:val="center"/>
        <w:rPr>
          <w:rFonts w:eastAsia="黑体"/>
          <w:sz w:val="29"/>
          <w:szCs w:val="29"/>
        </w:rPr>
      </w:pPr>
    </w:p>
    <w:p w14:paraId="1856A30D" w14:textId="77777777" w:rsidR="000E087A" w:rsidRPr="006A0AD5" w:rsidRDefault="000E087A" w:rsidP="00007799">
      <w:pPr>
        <w:spacing w:line="440" w:lineRule="atLeast"/>
        <w:jc w:val="center"/>
        <w:rPr>
          <w:rFonts w:eastAsia="黑体"/>
          <w:sz w:val="29"/>
          <w:szCs w:val="29"/>
        </w:rPr>
      </w:pPr>
    </w:p>
    <w:p w14:paraId="4EB9E6B7" w14:textId="77777777" w:rsidR="00323A0A" w:rsidRPr="006A0AD5" w:rsidRDefault="00323A0A" w:rsidP="00007799">
      <w:pPr>
        <w:spacing w:line="440" w:lineRule="atLeast"/>
        <w:jc w:val="center"/>
        <w:rPr>
          <w:rFonts w:eastAsia="黑体"/>
          <w:sz w:val="29"/>
          <w:szCs w:val="29"/>
        </w:rPr>
      </w:pPr>
    </w:p>
    <w:p w14:paraId="4CD4CEC6" w14:textId="77777777" w:rsidR="00323A0A" w:rsidRPr="006A0AD5" w:rsidRDefault="00323A0A" w:rsidP="00007799">
      <w:pPr>
        <w:spacing w:line="440" w:lineRule="atLeast"/>
        <w:jc w:val="center"/>
        <w:rPr>
          <w:rFonts w:eastAsia="黑体"/>
          <w:sz w:val="29"/>
          <w:szCs w:val="29"/>
        </w:rPr>
      </w:pPr>
    </w:p>
    <w:p w14:paraId="1B0D6909" w14:textId="77777777" w:rsidR="00131AEF" w:rsidRPr="006A0AD5" w:rsidRDefault="00F56183" w:rsidP="00645C42">
      <w:pPr>
        <w:pStyle w:val="1"/>
        <w:spacing w:beforeLines="150" w:before="360" w:afterLines="100" w:after="240" w:line="440" w:lineRule="atLeast"/>
        <w:jc w:val="center"/>
        <w:rPr>
          <w:rFonts w:eastAsia="黑体"/>
          <w:b w:val="0"/>
          <w:sz w:val="56"/>
          <w:szCs w:val="56"/>
        </w:rPr>
      </w:pPr>
      <w:bookmarkStart w:id="1226" w:name="_Toc234833252"/>
      <w:bookmarkStart w:id="1227" w:name="_Toc510015795"/>
      <w:r w:rsidRPr="006A0AD5">
        <w:rPr>
          <w:rFonts w:eastAsia="黑体"/>
          <w:b w:val="0"/>
          <w:sz w:val="56"/>
          <w:szCs w:val="56"/>
        </w:rPr>
        <w:t>第七章</w:t>
      </w:r>
      <w:r w:rsidR="00F41113" w:rsidRPr="006A0AD5">
        <w:rPr>
          <w:rFonts w:eastAsia="黑体"/>
          <w:b w:val="0"/>
          <w:sz w:val="56"/>
          <w:szCs w:val="56"/>
        </w:rPr>
        <w:t xml:space="preserve">  </w:t>
      </w:r>
      <w:r w:rsidR="00F41113" w:rsidRPr="006A0AD5">
        <w:rPr>
          <w:rFonts w:eastAsia="黑体"/>
          <w:b w:val="0"/>
          <w:sz w:val="56"/>
          <w:szCs w:val="56"/>
        </w:rPr>
        <w:t>投标文件格式</w:t>
      </w:r>
      <w:r w:rsidR="00131AEF" w:rsidRPr="006A0AD5">
        <w:rPr>
          <w:rStyle w:val="aff"/>
          <w:rFonts w:eastAsia="黑体"/>
          <w:sz w:val="56"/>
          <w:szCs w:val="56"/>
        </w:rPr>
        <w:footnoteReference w:id="76"/>
      </w:r>
      <w:bookmarkEnd w:id="1226"/>
      <w:bookmarkEnd w:id="1227"/>
    </w:p>
    <w:p w14:paraId="6C832F58" w14:textId="77777777" w:rsidR="00F41113" w:rsidRPr="006A0AD5" w:rsidRDefault="00F41113" w:rsidP="00007799">
      <w:pPr>
        <w:spacing w:line="440" w:lineRule="atLeast"/>
        <w:jc w:val="center"/>
        <w:rPr>
          <w:rFonts w:eastAsia="黑体"/>
          <w:sz w:val="36"/>
          <w:szCs w:val="36"/>
        </w:rPr>
      </w:pPr>
    </w:p>
    <w:p w14:paraId="7FBC4232" w14:textId="77777777" w:rsidR="00F41113" w:rsidRPr="006A0AD5" w:rsidRDefault="00F41113" w:rsidP="00007799">
      <w:pPr>
        <w:spacing w:line="440" w:lineRule="atLeast"/>
        <w:rPr>
          <w:rFonts w:eastAsia="黑体"/>
          <w:sz w:val="20"/>
          <w:szCs w:val="20"/>
        </w:rPr>
      </w:pPr>
      <w:r w:rsidRPr="006A0AD5">
        <w:rPr>
          <w:rFonts w:eastAsia="黑体"/>
          <w:sz w:val="20"/>
          <w:szCs w:val="20"/>
        </w:rPr>
        <w:t xml:space="preserve"> </w:t>
      </w:r>
    </w:p>
    <w:p w14:paraId="7444627C" w14:textId="77777777" w:rsidR="004A3577" w:rsidRPr="006A0AD5" w:rsidRDefault="004A3577" w:rsidP="00007799">
      <w:pPr>
        <w:spacing w:line="440" w:lineRule="atLeast"/>
        <w:rPr>
          <w:rFonts w:eastAsia="黑体"/>
          <w:sz w:val="20"/>
          <w:szCs w:val="20"/>
        </w:rPr>
        <w:sectPr w:rsidR="004A3577" w:rsidRPr="006A0AD5" w:rsidSect="00DD733B">
          <w:headerReference w:type="even" r:id="rId36"/>
          <w:headerReference w:type="default" r:id="rId37"/>
          <w:footerReference w:type="even" r:id="rId38"/>
          <w:footerReference w:type="default" r:id="rId39"/>
          <w:footnotePr>
            <w:numFmt w:val="decimalEnclosedCircleChinese"/>
            <w:numRestart w:val="eachPage"/>
          </w:footnotePr>
          <w:pgSz w:w="11907" w:h="16840" w:code="9"/>
          <w:pgMar w:top="1588" w:right="1588" w:bottom="1474" w:left="1644" w:header="851" w:footer="851" w:gutter="0"/>
          <w:cols w:space="425"/>
          <w:docGrid w:linePitch="312"/>
        </w:sectPr>
      </w:pPr>
    </w:p>
    <w:p w14:paraId="7E8325A8" w14:textId="77777777" w:rsidR="00F41113" w:rsidRPr="006A0AD5" w:rsidRDefault="00F41113" w:rsidP="00007799">
      <w:pPr>
        <w:spacing w:line="440" w:lineRule="atLeast"/>
        <w:rPr>
          <w:rFonts w:eastAsia="黑体"/>
          <w:sz w:val="20"/>
          <w:szCs w:val="20"/>
        </w:rPr>
      </w:pPr>
    </w:p>
    <w:p w14:paraId="08488C8E" w14:textId="77777777" w:rsidR="00FA25BD" w:rsidRPr="006A0AD5" w:rsidRDefault="00FA25BD" w:rsidP="00007799">
      <w:pPr>
        <w:spacing w:line="440" w:lineRule="atLeast"/>
        <w:rPr>
          <w:rFonts w:eastAsia="黑体"/>
          <w:sz w:val="20"/>
          <w:szCs w:val="20"/>
        </w:rPr>
      </w:pPr>
    </w:p>
    <w:p w14:paraId="6244D410" w14:textId="77777777" w:rsidR="00D41AC1" w:rsidRPr="006A0AD5" w:rsidRDefault="0097645B" w:rsidP="00007799">
      <w:pPr>
        <w:pStyle w:val="31"/>
        <w:spacing w:line="440" w:lineRule="atLeast"/>
        <w:jc w:val="center"/>
        <w:rPr>
          <w:rFonts w:ascii="Times New Roman" w:eastAsia="黑体"/>
          <w:sz w:val="31"/>
          <w:szCs w:val="31"/>
        </w:rPr>
      </w:pPr>
      <w:r w:rsidRPr="006A0AD5">
        <w:rPr>
          <w:rFonts w:ascii="Times New Roman" w:eastAsia="黑体"/>
          <w:sz w:val="31"/>
          <w:szCs w:val="31"/>
        </w:rPr>
        <w:t>湖南省</w:t>
      </w:r>
    </w:p>
    <w:p w14:paraId="058857A9" w14:textId="77777777" w:rsidR="00F41113" w:rsidRPr="006A0AD5" w:rsidRDefault="00F41113" w:rsidP="00007799">
      <w:pPr>
        <w:spacing w:line="440" w:lineRule="atLeast"/>
        <w:rPr>
          <w:rFonts w:eastAsia="黑体"/>
          <w:sz w:val="20"/>
          <w:szCs w:val="20"/>
        </w:rPr>
      </w:pPr>
    </w:p>
    <w:p w14:paraId="5A97ACCF" w14:textId="77777777" w:rsidR="00F41113" w:rsidRPr="006A0AD5" w:rsidRDefault="00F41113" w:rsidP="00007799">
      <w:pPr>
        <w:spacing w:line="440" w:lineRule="atLeast"/>
        <w:rPr>
          <w:rFonts w:eastAsia="黑体"/>
          <w:sz w:val="20"/>
          <w:szCs w:val="20"/>
        </w:rPr>
      </w:pPr>
    </w:p>
    <w:p w14:paraId="07CD66CE" w14:textId="77777777" w:rsidR="00F41113" w:rsidRPr="006A0AD5" w:rsidRDefault="00F41113" w:rsidP="00007799">
      <w:pPr>
        <w:spacing w:line="440" w:lineRule="atLeast"/>
        <w:rPr>
          <w:rFonts w:eastAsia="黑体"/>
          <w:sz w:val="24"/>
        </w:rPr>
      </w:pPr>
      <w:r w:rsidRPr="006A0AD5">
        <w:rPr>
          <w:rFonts w:eastAsia="黑体"/>
          <w:sz w:val="20"/>
          <w:szCs w:val="20"/>
        </w:rPr>
        <w:t xml:space="preserve">           </w:t>
      </w:r>
      <w:r w:rsidRPr="006A0AD5">
        <w:rPr>
          <w:rFonts w:eastAsia="黑体"/>
          <w:sz w:val="24"/>
          <w:u w:val="single"/>
        </w:rPr>
        <w:t xml:space="preserve">                  </w:t>
      </w:r>
      <w:r w:rsidR="00ED147B" w:rsidRPr="006A0AD5">
        <w:rPr>
          <w:rFonts w:eastAsia="黑体"/>
          <w:sz w:val="24"/>
        </w:rPr>
        <w:t>（</w:t>
      </w:r>
      <w:r w:rsidRPr="006A0AD5">
        <w:rPr>
          <w:rFonts w:eastAsia="黑体"/>
          <w:sz w:val="24"/>
        </w:rPr>
        <w:t>项目名称</w:t>
      </w:r>
      <w:r w:rsidR="00ED147B" w:rsidRPr="006A0AD5">
        <w:rPr>
          <w:rFonts w:eastAsia="黑体"/>
          <w:sz w:val="24"/>
        </w:rPr>
        <w:t>）</w:t>
      </w:r>
      <w:r w:rsidRPr="006A0AD5">
        <w:rPr>
          <w:rFonts w:eastAsia="黑体"/>
          <w:sz w:val="24"/>
          <w:u w:val="single"/>
        </w:rPr>
        <w:t xml:space="preserve">          </w:t>
      </w:r>
      <w:r w:rsidR="00D07BE3" w:rsidRPr="006A0AD5">
        <w:rPr>
          <w:rFonts w:eastAsia="黑体"/>
          <w:sz w:val="24"/>
        </w:rPr>
        <w:t>标段</w:t>
      </w:r>
      <w:r w:rsidR="00F05778" w:rsidRPr="006A0AD5">
        <w:rPr>
          <w:rFonts w:eastAsia="黑体"/>
          <w:sz w:val="24"/>
        </w:rPr>
        <w:t>咨询服务</w:t>
      </w:r>
      <w:r w:rsidRPr="006A0AD5">
        <w:rPr>
          <w:rFonts w:eastAsia="黑体"/>
          <w:sz w:val="24"/>
        </w:rPr>
        <w:t>招标</w:t>
      </w:r>
    </w:p>
    <w:p w14:paraId="6DEDABFF" w14:textId="77777777" w:rsidR="00F41113" w:rsidRPr="006A0AD5" w:rsidRDefault="00F41113" w:rsidP="00007799">
      <w:pPr>
        <w:spacing w:line="440" w:lineRule="atLeast"/>
        <w:rPr>
          <w:rFonts w:eastAsia="黑体"/>
          <w:sz w:val="20"/>
          <w:szCs w:val="20"/>
        </w:rPr>
      </w:pPr>
      <w:r w:rsidRPr="006A0AD5">
        <w:rPr>
          <w:rFonts w:eastAsia="黑体"/>
          <w:sz w:val="20"/>
          <w:szCs w:val="20"/>
        </w:rPr>
        <w:t xml:space="preserve"> </w:t>
      </w:r>
    </w:p>
    <w:p w14:paraId="51EC5A8F" w14:textId="77777777" w:rsidR="00775080" w:rsidRPr="006A0AD5" w:rsidRDefault="00775080" w:rsidP="00007799">
      <w:pPr>
        <w:spacing w:line="440" w:lineRule="atLeast"/>
        <w:rPr>
          <w:rFonts w:eastAsia="黑体"/>
          <w:sz w:val="40"/>
          <w:szCs w:val="40"/>
        </w:rPr>
      </w:pPr>
    </w:p>
    <w:p w14:paraId="735B02C7" w14:textId="77777777" w:rsidR="00D41AC1" w:rsidRPr="006A0AD5" w:rsidRDefault="00D41AC1" w:rsidP="00007799">
      <w:pPr>
        <w:spacing w:line="440" w:lineRule="atLeast"/>
        <w:jc w:val="center"/>
        <w:rPr>
          <w:rFonts w:eastAsia="黑体"/>
          <w:sz w:val="40"/>
          <w:szCs w:val="40"/>
        </w:rPr>
      </w:pPr>
    </w:p>
    <w:p w14:paraId="05867C8A" w14:textId="77777777" w:rsidR="00D41AC1" w:rsidRPr="006A0AD5" w:rsidRDefault="00D41AC1" w:rsidP="00007799">
      <w:pPr>
        <w:spacing w:line="440" w:lineRule="atLeast"/>
        <w:jc w:val="center"/>
        <w:rPr>
          <w:rFonts w:eastAsia="黑体"/>
          <w:sz w:val="40"/>
          <w:szCs w:val="40"/>
        </w:rPr>
      </w:pPr>
    </w:p>
    <w:p w14:paraId="13647182" w14:textId="77777777" w:rsidR="00D41AC1" w:rsidRPr="006A0AD5" w:rsidRDefault="00D41AC1" w:rsidP="00007799">
      <w:pPr>
        <w:spacing w:line="440" w:lineRule="atLeast"/>
        <w:jc w:val="center"/>
        <w:rPr>
          <w:rFonts w:eastAsia="黑体"/>
          <w:sz w:val="40"/>
          <w:szCs w:val="40"/>
        </w:rPr>
      </w:pPr>
    </w:p>
    <w:p w14:paraId="0F63449F" w14:textId="77777777" w:rsidR="00C15546" w:rsidRPr="006A0AD5" w:rsidRDefault="00F41113" w:rsidP="00007799">
      <w:pPr>
        <w:pStyle w:val="1"/>
        <w:spacing w:before="0" w:after="0" w:line="440" w:lineRule="atLeast"/>
        <w:jc w:val="center"/>
        <w:rPr>
          <w:rFonts w:eastAsia="黑体"/>
          <w:b w:val="0"/>
          <w:sz w:val="50"/>
          <w:szCs w:val="50"/>
        </w:rPr>
      </w:pPr>
      <w:bookmarkStart w:id="1228" w:name="_Toc470781649"/>
      <w:bookmarkStart w:id="1229" w:name="_Toc510015796"/>
      <w:r w:rsidRPr="006A0AD5">
        <w:rPr>
          <w:rFonts w:eastAsia="黑体"/>
          <w:b w:val="0"/>
          <w:sz w:val="50"/>
          <w:szCs w:val="50"/>
        </w:rPr>
        <w:t>投</w:t>
      </w:r>
      <w:r w:rsidRPr="006A0AD5">
        <w:rPr>
          <w:rFonts w:eastAsia="黑体"/>
          <w:b w:val="0"/>
          <w:sz w:val="50"/>
          <w:szCs w:val="50"/>
        </w:rPr>
        <w:t xml:space="preserve">  </w:t>
      </w:r>
      <w:r w:rsidRPr="006A0AD5">
        <w:rPr>
          <w:rFonts w:eastAsia="黑体"/>
          <w:b w:val="0"/>
          <w:sz w:val="50"/>
          <w:szCs w:val="50"/>
        </w:rPr>
        <w:t>标</w:t>
      </w:r>
      <w:r w:rsidRPr="006A0AD5">
        <w:rPr>
          <w:rFonts w:eastAsia="黑体"/>
          <w:b w:val="0"/>
          <w:sz w:val="50"/>
          <w:szCs w:val="50"/>
        </w:rPr>
        <w:t xml:space="preserve">  </w:t>
      </w:r>
      <w:r w:rsidRPr="006A0AD5">
        <w:rPr>
          <w:rFonts w:eastAsia="黑体"/>
          <w:b w:val="0"/>
          <w:sz w:val="50"/>
          <w:szCs w:val="50"/>
        </w:rPr>
        <w:t>文</w:t>
      </w:r>
      <w:r w:rsidRPr="006A0AD5">
        <w:rPr>
          <w:rFonts w:eastAsia="黑体"/>
          <w:b w:val="0"/>
          <w:sz w:val="50"/>
          <w:szCs w:val="50"/>
        </w:rPr>
        <w:t xml:space="preserve">  </w:t>
      </w:r>
      <w:r w:rsidRPr="006A0AD5">
        <w:rPr>
          <w:rFonts w:eastAsia="黑体"/>
          <w:b w:val="0"/>
          <w:sz w:val="50"/>
          <w:szCs w:val="50"/>
        </w:rPr>
        <w:t>件</w:t>
      </w:r>
      <w:bookmarkEnd w:id="1228"/>
      <w:bookmarkEnd w:id="1229"/>
    </w:p>
    <w:p w14:paraId="6E4C4AAC" w14:textId="77777777" w:rsidR="00C15546" w:rsidRPr="006A0AD5" w:rsidRDefault="00C15546" w:rsidP="00007799">
      <w:pPr>
        <w:pStyle w:val="1"/>
        <w:spacing w:before="0" w:after="0" w:line="440" w:lineRule="atLeast"/>
        <w:jc w:val="center"/>
        <w:rPr>
          <w:rFonts w:eastAsia="黑体"/>
          <w:b w:val="0"/>
          <w:sz w:val="30"/>
          <w:szCs w:val="30"/>
        </w:rPr>
      </w:pPr>
    </w:p>
    <w:p w14:paraId="7FD98A30" w14:textId="77777777" w:rsidR="00F41113" w:rsidRPr="006A0AD5" w:rsidRDefault="00786874" w:rsidP="00007799">
      <w:pPr>
        <w:pStyle w:val="1"/>
        <w:spacing w:before="0" w:after="0" w:line="440" w:lineRule="atLeast"/>
        <w:jc w:val="center"/>
        <w:rPr>
          <w:rFonts w:eastAsia="黑体"/>
          <w:b w:val="0"/>
          <w:sz w:val="36"/>
          <w:szCs w:val="36"/>
        </w:rPr>
      </w:pPr>
      <w:bookmarkStart w:id="1230" w:name="_Toc467436478"/>
      <w:bookmarkStart w:id="1231" w:name="_Toc467436834"/>
      <w:bookmarkStart w:id="1232" w:name="_Toc510015797"/>
      <w:r w:rsidRPr="006A0AD5">
        <w:rPr>
          <w:rFonts w:eastAsia="黑体"/>
          <w:b w:val="0"/>
          <w:sz w:val="36"/>
          <w:szCs w:val="36"/>
        </w:rPr>
        <w:t>（商务及技术文件）</w:t>
      </w:r>
      <w:bookmarkEnd w:id="1230"/>
      <w:bookmarkEnd w:id="1231"/>
      <w:bookmarkEnd w:id="1232"/>
    </w:p>
    <w:p w14:paraId="57974E3E" w14:textId="77777777" w:rsidR="00F41113" w:rsidRPr="006A0AD5" w:rsidRDefault="00F41113" w:rsidP="00007799">
      <w:pPr>
        <w:spacing w:line="440" w:lineRule="atLeast"/>
        <w:rPr>
          <w:rFonts w:eastAsia="黑体"/>
          <w:sz w:val="20"/>
          <w:szCs w:val="20"/>
        </w:rPr>
      </w:pPr>
    </w:p>
    <w:p w14:paraId="62A195A2" w14:textId="77777777" w:rsidR="00F41113" w:rsidRPr="006A0AD5" w:rsidRDefault="00F41113" w:rsidP="00007799">
      <w:pPr>
        <w:spacing w:line="440" w:lineRule="atLeast"/>
        <w:rPr>
          <w:rFonts w:eastAsia="黑体"/>
          <w:sz w:val="20"/>
          <w:szCs w:val="20"/>
        </w:rPr>
      </w:pPr>
    </w:p>
    <w:p w14:paraId="6BF66461" w14:textId="77777777" w:rsidR="00FA25BD" w:rsidRPr="006A0AD5" w:rsidRDefault="00FA25BD" w:rsidP="00007799">
      <w:pPr>
        <w:spacing w:line="440" w:lineRule="atLeast"/>
        <w:rPr>
          <w:rFonts w:eastAsia="黑体"/>
          <w:sz w:val="20"/>
          <w:szCs w:val="20"/>
        </w:rPr>
      </w:pPr>
    </w:p>
    <w:p w14:paraId="6675D918" w14:textId="77777777" w:rsidR="00F41113" w:rsidRPr="006A0AD5" w:rsidRDefault="00F41113" w:rsidP="00007799">
      <w:pPr>
        <w:spacing w:line="440" w:lineRule="atLeast"/>
        <w:rPr>
          <w:rFonts w:eastAsia="黑体"/>
          <w:sz w:val="20"/>
          <w:szCs w:val="20"/>
        </w:rPr>
      </w:pPr>
    </w:p>
    <w:p w14:paraId="5216514C" w14:textId="77777777" w:rsidR="00F72F88" w:rsidRPr="006A0AD5" w:rsidRDefault="00F72F88" w:rsidP="00007799">
      <w:pPr>
        <w:spacing w:line="440" w:lineRule="atLeast"/>
        <w:rPr>
          <w:rFonts w:eastAsia="黑体"/>
          <w:sz w:val="20"/>
          <w:szCs w:val="20"/>
        </w:rPr>
      </w:pPr>
    </w:p>
    <w:p w14:paraId="3D39B9CF" w14:textId="77777777" w:rsidR="008D66DB" w:rsidRPr="006A0AD5" w:rsidRDefault="008D66DB" w:rsidP="00007799">
      <w:pPr>
        <w:spacing w:line="440" w:lineRule="atLeast"/>
        <w:rPr>
          <w:rFonts w:eastAsia="黑体"/>
          <w:sz w:val="20"/>
          <w:szCs w:val="20"/>
        </w:rPr>
      </w:pPr>
    </w:p>
    <w:p w14:paraId="6A9A14EF" w14:textId="77777777" w:rsidR="00F41113" w:rsidRPr="006A0AD5" w:rsidRDefault="00F41113" w:rsidP="00007799">
      <w:pPr>
        <w:spacing w:line="440" w:lineRule="atLeast"/>
        <w:rPr>
          <w:rFonts w:eastAsia="黑体"/>
          <w:sz w:val="20"/>
          <w:szCs w:val="20"/>
        </w:rPr>
      </w:pPr>
    </w:p>
    <w:p w14:paraId="342213C1" w14:textId="77777777" w:rsidR="00F41113" w:rsidRPr="006A0AD5" w:rsidRDefault="00F41113" w:rsidP="00007799">
      <w:pPr>
        <w:spacing w:line="440" w:lineRule="atLeast"/>
        <w:rPr>
          <w:rFonts w:eastAsia="黑体"/>
          <w:sz w:val="20"/>
          <w:szCs w:val="20"/>
        </w:rPr>
      </w:pPr>
    </w:p>
    <w:p w14:paraId="1A5CA16A" w14:textId="77777777" w:rsidR="00F41113" w:rsidRPr="006A0AD5" w:rsidRDefault="00F41113" w:rsidP="00007799">
      <w:pPr>
        <w:spacing w:line="440" w:lineRule="atLeast"/>
        <w:rPr>
          <w:rFonts w:eastAsia="黑体"/>
          <w:sz w:val="20"/>
          <w:szCs w:val="20"/>
        </w:rPr>
      </w:pPr>
    </w:p>
    <w:p w14:paraId="6EA9323A" w14:textId="77777777" w:rsidR="00F41113" w:rsidRPr="006A0AD5" w:rsidRDefault="00F41113" w:rsidP="00007799">
      <w:pPr>
        <w:spacing w:line="440" w:lineRule="atLeast"/>
        <w:jc w:val="center"/>
        <w:rPr>
          <w:rFonts w:eastAsia="黑体"/>
          <w:sz w:val="28"/>
          <w:szCs w:val="28"/>
        </w:rPr>
      </w:pPr>
      <w:r w:rsidRPr="006A0AD5">
        <w:rPr>
          <w:rFonts w:eastAsia="黑体"/>
          <w:sz w:val="28"/>
          <w:szCs w:val="28"/>
        </w:rPr>
        <w:t>投标人：</w:t>
      </w:r>
      <w:r w:rsidRPr="006A0AD5">
        <w:rPr>
          <w:rFonts w:eastAsia="黑体"/>
          <w:sz w:val="28"/>
          <w:szCs w:val="28"/>
          <w:u w:val="single"/>
        </w:rPr>
        <w:t xml:space="preserve">                                  </w:t>
      </w:r>
      <w:r w:rsidR="00ED147B" w:rsidRPr="006A0AD5">
        <w:rPr>
          <w:rFonts w:eastAsia="黑体"/>
          <w:sz w:val="28"/>
          <w:szCs w:val="28"/>
        </w:rPr>
        <w:t>（</w:t>
      </w:r>
      <w:r w:rsidRPr="006A0AD5">
        <w:rPr>
          <w:rFonts w:eastAsia="黑体"/>
          <w:sz w:val="28"/>
          <w:szCs w:val="28"/>
        </w:rPr>
        <w:t>盖单位章</w:t>
      </w:r>
      <w:r w:rsidR="00ED147B" w:rsidRPr="006A0AD5">
        <w:rPr>
          <w:rFonts w:eastAsia="黑体"/>
          <w:sz w:val="28"/>
          <w:szCs w:val="28"/>
        </w:rPr>
        <w:t>）</w:t>
      </w:r>
    </w:p>
    <w:p w14:paraId="6BF8C94A" w14:textId="77777777" w:rsidR="00F41113" w:rsidRPr="006A0AD5" w:rsidRDefault="00F41113" w:rsidP="00007799">
      <w:pPr>
        <w:spacing w:line="440" w:lineRule="atLeast"/>
        <w:rPr>
          <w:rFonts w:eastAsia="黑体"/>
          <w:sz w:val="28"/>
          <w:szCs w:val="28"/>
        </w:rPr>
      </w:pPr>
    </w:p>
    <w:p w14:paraId="424EFD37" w14:textId="77777777" w:rsidR="00F41113" w:rsidRPr="006A0AD5" w:rsidRDefault="00F33B9E" w:rsidP="00007799">
      <w:pPr>
        <w:spacing w:line="440" w:lineRule="atLeast"/>
        <w:jc w:val="center"/>
        <w:rPr>
          <w:rFonts w:eastAsia="黑体"/>
          <w:sz w:val="28"/>
          <w:szCs w:val="28"/>
        </w:rPr>
      </w:pPr>
      <w:r w:rsidRPr="006A0AD5">
        <w:rPr>
          <w:rFonts w:eastAsia="黑体"/>
          <w:sz w:val="28"/>
          <w:szCs w:val="28"/>
          <w:u w:val="single"/>
        </w:rPr>
        <w:t xml:space="preserve">        </w:t>
      </w:r>
      <w:r w:rsidR="00F41113" w:rsidRPr="006A0AD5">
        <w:rPr>
          <w:rFonts w:eastAsia="黑体"/>
          <w:sz w:val="28"/>
          <w:szCs w:val="28"/>
        </w:rPr>
        <w:t>年</w:t>
      </w:r>
      <w:r w:rsidR="00F41113" w:rsidRPr="006A0AD5">
        <w:rPr>
          <w:rFonts w:eastAsia="黑体"/>
          <w:sz w:val="28"/>
          <w:szCs w:val="28"/>
          <w:u w:val="single"/>
        </w:rPr>
        <w:t xml:space="preserve">        </w:t>
      </w:r>
      <w:r w:rsidR="00F41113" w:rsidRPr="006A0AD5">
        <w:rPr>
          <w:rFonts w:eastAsia="黑体"/>
          <w:sz w:val="28"/>
          <w:szCs w:val="28"/>
        </w:rPr>
        <w:t>月</w:t>
      </w:r>
      <w:r w:rsidR="00F41113" w:rsidRPr="006A0AD5">
        <w:rPr>
          <w:rFonts w:eastAsia="黑体"/>
          <w:sz w:val="28"/>
          <w:szCs w:val="28"/>
          <w:u w:val="single"/>
        </w:rPr>
        <w:t xml:space="preserve">         </w:t>
      </w:r>
      <w:r w:rsidR="00F41113" w:rsidRPr="006A0AD5">
        <w:rPr>
          <w:rFonts w:eastAsia="黑体"/>
          <w:sz w:val="28"/>
          <w:szCs w:val="28"/>
        </w:rPr>
        <w:t>日</w:t>
      </w:r>
    </w:p>
    <w:p w14:paraId="6B54FF05" w14:textId="77777777" w:rsidR="00F41113" w:rsidRPr="006A0AD5" w:rsidRDefault="00F41113" w:rsidP="00007799">
      <w:pPr>
        <w:spacing w:line="440" w:lineRule="atLeast"/>
        <w:rPr>
          <w:rFonts w:eastAsia="黑体"/>
          <w:sz w:val="28"/>
          <w:szCs w:val="28"/>
        </w:rPr>
      </w:pPr>
    </w:p>
    <w:p w14:paraId="36C84D11" w14:textId="77777777" w:rsidR="0097645B" w:rsidRPr="006A0AD5" w:rsidRDefault="00F41113" w:rsidP="00645C42">
      <w:pPr>
        <w:pStyle w:val="1"/>
        <w:spacing w:beforeLines="150" w:before="360" w:afterLines="100" w:after="240" w:line="440" w:lineRule="atLeast"/>
        <w:jc w:val="center"/>
        <w:rPr>
          <w:rFonts w:eastAsia="黑体"/>
          <w:b w:val="0"/>
          <w:sz w:val="30"/>
          <w:szCs w:val="30"/>
        </w:rPr>
      </w:pPr>
      <w:r w:rsidRPr="006A0AD5">
        <w:rPr>
          <w:rFonts w:eastAsia="黑体"/>
          <w:sz w:val="20"/>
          <w:szCs w:val="20"/>
        </w:rPr>
        <w:br w:type="page"/>
      </w:r>
      <w:bookmarkStart w:id="1233" w:name="_Toc234833253"/>
      <w:bookmarkStart w:id="1234" w:name="_Toc510015798"/>
      <w:r w:rsidR="0097645B" w:rsidRPr="006A0AD5" w:rsidDel="0097645B">
        <w:rPr>
          <w:rFonts w:eastAsia="黑体"/>
          <w:b w:val="0"/>
          <w:sz w:val="30"/>
          <w:szCs w:val="30"/>
        </w:rPr>
        <w:lastRenderedPageBreak/>
        <w:t xml:space="preserve"> </w:t>
      </w:r>
      <w:bookmarkStart w:id="1235" w:name="_Toc16568"/>
      <w:bookmarkStart w:id="1236" w:name="_Toc369531695"/>
      <w:bookmarkStart w:id="1237" w:name="_Toc352691659"/>
      <w:bookmarkStart w:id="1238" w:name="_Toc352691660"/>
      <w:bookmarkStart w:id="1239" w:name="_Toc369531696"/>
      <w:bookmarkStart w:id="1240" w:name="_Toc16824"/>
      <w:bookmarkEnd w:id="1233"/>
      <w:bookmarkEnd w:id="1234"/>
      <w:bookmarkEnd w:id="1235"/>
      <w:bookmarkEnd w:id="1236"/>
      <w:bookmarkEnd w:id="1237"/>
      <w:bookmarkEnd w:id="1238"/>
      <w:bookmarkEnd w:id="1239"/>
      <w:bookmarkEnd w:id="1240"/>
      <w:r w:rsidR="0097645B" w:rsidRPr="006A0AD5">
        <w:rPr>
          <w:rFonts w:eastAsia="黑体"/>
          <w:b w:val="0"/>
          <w:sz w:val="30"/>
          <w:szCs w:val="30"/>
        </w:rPr>
        <w:t>目</w:t>
      </w:r>
      <w:r w:rsidR="0097645B" w:rsidRPr="006A0AD5">
        <w:rPr>
          <w:rFonts w:eastAsia="黑体"/>
          <w:b w:val="0"/>
          <w:sz w:val="30"/>
          <w:szCs w:val="30"/>
        </w:rPr>
        <w:t xml:space="preserve">     </w:t>
      </w:r>
      <w:r w:rsidR="0097645B" w:rsidRPr="006A0AD5">
        <w:rPr>
          <w:rFonts w:eastAsia="黑体"/>
          <w:b w:val="0"/>
          <w:sz w:val="30"/>
          <w:szCs w:val="30"/>
        </w:rPr>
        <w:t>录</w:t>
      </w:r>
    </w:p>
    <w:p w14:paraId="3D414E88" w14:textId="77777777" w:rsidR="0097645B" w:rsidRPr="006A0AD5" w:rsidRDefault="0097645B" w:rsidP="00007799">
      <w:pPr>
        <w:spacing w:line="440" w:lineRule="atLeast"/>
        <w:rPr>
          <w:rFonts w:eastAsia="黑体"/>
          <w:sz w:val="20"/>
          <w:szCs w:val="20"/>
        </w:rPr>
      </w:pPr>
    </w:p>
    <w:p w14:paraId="0D6E8A94" w14:textId="77777777" w:rsidR="0097645B" w:rsidRPr="006A0AD5" w:rsidRDefault="0097645B" w:rsidP="00007799">
      <w:pPr>
        <w:spacing w:line="440" w:lineRule="atLeast"/>
        <w:ind w:leftChars="771" w:left="1619" w:firstLine="1"/>
        <w:rPr>
          <w:sz w:val="24"/>
        </w:rPr>
      </w:pPr>
      <w:r w:rsidRPr="006A0AD5">
        <w:rPr>
          <w:sz w:val="24"/>
        </w:rPr>
        <w:t>一、投标函</w:t>
      </w:r>
    </w:p>
    <w:p w14:paraId="64C71B11" w14:textId="77777777" w:rsidR="0097645B" w:rsidRPr="006A0AD5" w:rsidRDefault="0097645B" w:rsidP="00007799">
      <w:pPr>
        <w:spacing w:line="440" w:lineRule="atLeast"/>
        <w:ind w:leftChars="771" w:left="1619" w:firstLine="1"/>
        <w:rPr>
          <w:sz w:val="24"/>
        </w:rPr>
      </w:pPr>
      <w:r w:rsidRPr="006A0AD5">
        <w:rPr>
          <w:sz w:val="24"/>
        </w:rPr>
        <w:t>二、授权委托书或法定代表人身份证明</w:t>
      </w:r>
    </w:p>
    <w:p w14:paraId="45664A12" w14:textId="77777777" w:rsidR="0097645B" w:rsidRPr="006A0AD5" w:rsidDel="00120B09" w:rsidRDefault="0097645B" w:rsidP="00007799">
      <w:pPr>
        <w:spacing w:line="440" w:lineRule="atLeast"/>
        <w:ind w:leftChars="771" w:left="1619" w:firstLine="1"/>
        <w:rPr>
          <w:del w:id="1241" w:author="华杰" w:date="2019-07-11T15:49:00Z"/>
          <w:sz w:val="24"/>
        </w:rPr>
      </w:pPr>
      <w:del w:id="1242" w:author="华杰" w:date="2019-07-11T15:49:00Z">
        <w:r w:rsidRPr="006A0AD5" w:rsidDel="00120B09">
          <w:rPr>
            <w:rFonts w:hint="eastAsia"/>
            <w:sz w:val="24"/>
          </w:rPr>
          <w:delText>三、联合体协议书</w:delText>
        </w:r>
      </w:del>
    </w:p>
    <w:p w14:paraId="003467CA" w14:textId="77777777" w:rsidR="0097645B" w:rsidRPr="006A0AD5" w:rsidRDefault="00120B09" w:rsidP="00007799">
      <w:pPr>
        <w:spacing w:line="440" w:lineRule="atLeast"/>
        <w:ind w:leftChars="771" w:left="1619" w:firstLine="1"/>
        <w:rPr>
          <w:sz w:val="24"/>
        </w:rPr>
      </w:pPr>
      <w:del w:id="1243" w:author="华杰" w:date="2019-07-11T15:49:00Z">
        <w:r w:rsidRPr="006A0AD5" w:rsidDel="00120B09">
          <w:rPr>
            <w:rFonts w:hint="eastAsia"/>
            <w:sz w:val="24"/>
          </w:rPr>
          <w:delText>四</w:delText>
        </w:r>
      </w:del>
      <w:ins w:id="1244" w:author="华杰" w:date="2019-07-11T15:49:00Z">
        <w:r>
          <w:rPr>
            <w:rFonts w:hint="eastAsia"/>
            <w:sz w:val="24"/>
          </w:rPr>
          <w:t>三</w:t>
        </w:r>
      </w:ins>
      <w:r w:rsidR="0097645B" w:rsidRPr="006A0AD5">
        <w:rPr>
          <w:sz w:val="24"/>
        </w:rPr>
        <w:t>、投标保证金</w:t>
      </w:r>
    </w:p>
    <w:p w14:paraId="7A9FF83D" w14:textId="2C00385B" w:rsidR="00971231" w:rsidRDefault="0097645B" w:rsidP="00007799">
      <w:pPr>
        <w:spacing w:line="440" w:lineRule="atLeast"/>
        <w:ind w:leftChars="771" w:left="1619" w:firstLine="1"/>
        <w:rPr>
          <w:ins w:id="1245" w:author="华杰" w:date="2019-07-12T09:59:00Z"/>
          <w:sz w:val="24"/>
        </w:rPr>
      </w:pPr>
      <w:del w:id="1246" w:author="华杰" w:date="2019-07-11T15:49:00Z">
        <w:r w:rsidRPr="006A0AD5" w:rsidDel="00120B09">
          <w:rPr>
            <w:rFonts w:hint="eastAsia"/>
            <w:sz w:val="24"/>
          </w:rPr>
          <w:delText>五</w:delText>
        </w:r>
      </w:del>
      <w:ins w:id="1247" w:author="华杰" w:date="2019-07-11T15:49:00Z">
        <w:r w:rsidR="00120B09">
          <w:rPr>
            <w:rFonts w:hint="eastAsia"/>
            <w:sz w:val="24"/>
          </w:rPr>
          <w:t>四</w:t>
        </w:r>
      </w:ins>
      <w:r w:rsidRPr="006A0AD5">
        <w:rPr>
          <w:sz w:val="24"/>
        </w:rPr>
        <w:t>、</w:t>
      </w:r>
      <w:ins w:id="1248" w:author="华杰" w:date="2019-07-12T10:00:00Z">
        <w:r w:rsidR="00971231" w:rsidRPr="00971231">
          <w:rPr>
            <w:rFonts w:hint="eastAsia"/>
            <w:sz w:val="24"/>
          </w:rPr>
          <w:t>拟分包项目情况表</w:t>
        </w:r>
      </w:ins>
    </w:p>
    <w:p w14:paraId="757E5C4A" w14:textId="5F34FC2D" w:rsidR="0097645B" w:rsidRPr="006A0AD5" w:rsidRDefault="00971231" w:rsidP="00007799">
      <w:pPr>
        <w:spacing w:line="440" w:lineRule="atLeast"/>
        <w:ind w:leftChars="771" w:left="1619" w:firstLine="1"/>
        <w:rPr>
          <w:sz w:val="24"/>
        </w:rPr>
      </w:pPr>
      <w:ins w:id="1249" w:author="华杰" w:date="2019-07-12T09:59:00Z">
        <w:r>
          <w:rPr>
            <w:rFonts w:hint="eastAsia"/>
            <w:sz w:val="24"/>
          </w:rPr>
          <w:t>五、</w:t>
        </w:r>
      </w:ins>
      <w:r w:rsidR="0097645B" w:rsidRPr="006A0AD5">
        <w:rPr>
          <w:sz w:val="24"/>
        </w:rPr>
        <w:t>资格审查资料</w:t>
      </w:r>
    </w:p>
    <w:p w14:paraId="0BA76DA9" w14:textId="476B005E" w:rsidR="0097645B" w:rsidRPr="006A0AD5" w:rsidRDefault="0097645B" w:rsidP="00007799">
      <w:pPr>
        <w:spacing w:line="440" w:lineRule="atLeast"/>
        <w:ind w:leftChars="771" w:left="1619" w:firstLine="1"/>
        <w:rPr>
          <w:sz w:val="24"/>
        </w:rPr>
      </w:pPr>
      <w:del w:id="1250" w:author="华杰" w:date="2019-07-11T15:49:00Z">
        <w:r w:rsidRPr="006A0AD5" w:rsidDel="00120B09">
          <w:rPr>
            <w:rFonts w:hint="eastAsia"/>
            <w:sz w:val="24"/>
          </w:rPr>
          <w:delText>六</w:delText>
        </w:r>
      </w:del>
      <w:ins w:id="1251" w:author="华杰" w:date="2019-07-12T09:59:00Z">
        <w:r w:rsidR="00971231">
          <w:rPr>
            <w:rFonts w:hint="eastAsia"/>
            <w:sz w:val="24"/>
          </w:rPr>
          <w:t>六</w:t>
        </w:r>
      </w:ins>
      <w:r w:rsidRPr="006A0AD5">
        <w:rPr>
          <w:sz w:val="24"/>
        </w:rPr>
        <w:t>、技术建议书</w:t>
      </w:r>
    </w:p>
    <w:p w14:paraId="3126A81D" w14:textId="11B7C326" w:rsidR="0097645B" w:rsidRPr="006A0AD5" w:rsidRDefault="0097645B" w:rsidP="00007799">
      <w:pPr>
        <w:spacing w:line="440" w:lineRule="atLeast"/>
        <w:ind w:leftChars="771" w:left="1619" w:firstLine="1"/>
        <w:rPr>
          <w:sz w:val="24"/>
        </w:rPr>
      </w:pPr>
      <w:del w:id="1252" w:author="华杰" w:date="2019-07-11T15:49:00Z">
        <w:r w:rsidRPr="006A0AD5" w:rsidDel="00120B09">
          <w:rPr>
            <w:rFonts w:hint="eastAsia"/>
            <w:sz w:val="24"/>
          </w:rPr>
          <w:delText>七</w:delText>
        </w:r>
      </w:del>
      <w:ins w:id="1253" w:author="华杰" w:date="2019-07-12T09:59:00Z">
        <w:r w:rsidR="00971231">
          <w:rPr>
            <w:rFonts w:hint="eastAsia"/>
            <w:sz w:val="24"/>
          </w:rPr>
          <w:t>七</w:t>
        </w:r>
      </w:ins>
      <w:r w:rsidRPr="006A0AD5">
        <w:rPr>
          <w:sz w:val="24"/>
        </w:rPr>
        <w:t>、其他资料</w:t>
      </w:r>
    </w:p>
    <w:p w14:paraId="330C3175" w14:textId="77777777" w:rsidR="0097645B" w:rsidRPr="006A0AD5" w:rsidRDefault="0097645B" w:rsidP="00007799">
      <w:pPr>
        <w:spacing w:line="440" w:lineRule="atLeast"/>
        <w:ind w:leftChars="771" w:left="1619" w:firstLine="1"/>
        <w:rPr>
          <w:sz w:val="24"/>
        </w:rPr>
      </w:pPr>
    </w:p>
    <w:p w14:paraId="75D235EF" w14:textId="77777777" w:rsidR="0097645B" w:rsidRPr="006A0AD5" w:rsidRDefault="0097645B" w:rsidP="00007799">
      <w:pPr>
        <w:pStyle w:val="1"/>
        <w:spacing w:before="0" w:after="0" w:line="440" w:lineRule="atLeast"/>
        <w:jc w:val="center"/>
        <w:rPr>
          <w:rFonts w:eastAsia="黑体"/>
          <w:b w:val="0"/>
          <w:sz w:val="30"/>
          <w:szCs w:val="30"/>
        </w:rPr>
      </w:pPr>
      <w:r w:rsidRPr="006A0AD5">
        <w:rPr>
          <w:rFonts w:eastAsia="黑体"/>
          <w:b w:val="0"/>
          <w:sz w:val="30"/>
          <w:szCs w:val="30"/>
        </w:rPr>
        <w:br w:type="page"/>
      </w:r>
      <w:r w:rsidRPr="006A0AD5">
        <w:rPr>
          <w:rFonts w:eastAsia="黑体"/>
          <w:b w:val="0"/>
          <w:sz w:val="30"/>
          <w:szCs w:val="30"/>
        </w:rPr>
        <w:lastRenderedPageBreak/>
        <w:t>一、投标函</w:t>
      </w:r>
    </w:p>
    <w:p w14:paraId="1C6C0943" w14:textId="77777777" w:rsidR="0097645B" w:rsidRPr="006A0AD5" w:rsidRDefault="0097645B" w:rsidP="00645C42">
      <w:pPr>
        <w:spacing w:beforeLines="100" w:before="240" w:afterLines="50" w:after="120" w:line="440" w:lineRule="atLeast"/>
        <w:rPr>
          <w:sz w:val="24"/>
        </w:rPr>
      </w:pPr>
      <w:r w:rsidRPr="006A0AD5">
        <w:rPr>
          <w:sz w:val="24"/>
          <w:u w:val="single"/>
        </w:rPr>
        <w:t xml:space="preserve">                        </w:t>
      </w:r>
      <w:r w:rsidRPr="006A0AD5">
        <w:rPr>
          <w:sz w:val="24"/>
        </w:rPr>
        <w:t>（招标人名称）：</w:t>
      </w:r>
    </w:p>
    <w:p w14:paraId="77AC177E" w14:textId="77777777" w:rsidR="0097645B" w:rsidRPr="006A0AD5" w:rsidRDefault="0097645B" w:rsidP="00007799">
      <w:pPr>
        <w:spacing w:line="440" w:lineRule="atLeast"/>
        <w:ind w:firstLineChars="200" w:firstLine="480"/>
        <w:rPr>
          <w:sz w:val="24"/>
        </w:rPr>
      </w:pPr>
      <w:r w:rsidRPr="006A0AD5">
        <w:rPr>
          <w:sz w:val="24"/>
        </w:rPr>
        <w:t>1</w:t>
      </w:r>
      <w:r w:rsidRPr="006A0AD5">
        <w:rPr>
          <w:sz w:val="24"/>
        </w:rPr>
        <w:t>．我方已仔细研究</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D56953" w:rsidRPr="006A0AD5">
        <w:rPr>
          <w:sz w:val="24"/>
        </w:rPr>
        <w:t>咨询服务</w:t>
      </w:r>
      <w:r w:rsidRPr="006A0AD5">
        <w:rPr>
          <w:sz w:val="24"/>
        </w:rPr>
        <w:t>招标文件的全部内容（含</w:t>
      </w:r>
      <w:proofErr w:type="gramStart"/>
      <w:r w:rsidRPr="006A0AD5">
        <w:rPr>
          <w:sz w:val="24"/>
        </w:rPr>
        <w:t>补遗书第</w:t>
      </w:r>
      <w:proofErr w:type="gramEnd"/>
      <w:r w:rsidRPr="006A0AD5">
        <w:rPr>
          <w:sz w:val="24"/>
        </w:rPr>
        <w:t>___</w:t>
      </w:r>
      <w:r w:rsidRPr="006A0AD5">
        <w:rPr>
          <w:sz w:val="24"/>
        </w:rPr>
        <w:t>号至第</w:t>
      </w:r>
      <w:r w:rsidRPr="006A0AD5">
        <w:rPr>
          <w:sz w:val="24"/>
        </w:rPr>
        <w:t>___</w:t>
      </w:r>
      <w:r w:rsidRPr="006A0AD5">
        <w:rPr>
          <w:sz w:val="24"/>
        </w:rPr>
        <w:t>号），在考察工程现场后，愿意以第二个信封（报价文件）中的投标总报价（或根据招标文件规定修正核实后确定的另一金额），按合同约定完成</w:t>
      </w:r>
      <w:r w:rsidR="00D56953" w:rsidRPr="006A0AD5">
        <w:rPr>
          <w:sz w:val="24"/>
        </w:rPr>
        <w:t>咨询服务</w:t>
      </w:r>
      <w:r w:rsidRPr="006A0AD5">
        <w:rPr>
          <w:sz w:val="24"/>
        </w:rPr>
        <w:t>工作。</w:t>
      </w:r>
    </w:p>
    <w:p w14:paraId="200E39E8" w14:textId="77777777" w:rsidR="0097645B" w:rsidRPr="006A0AD5" w:rsidRDefault="0097645B" w:rsidP="00007799">
      <w:pPr>
        <w:spacing w:line="440" w:lineRule="atLeast"/>
        <w:ind w:firstLineChars="200" w:firstLine="480"/>
        <w:rPr>
          <w:sz w:val="24"/>
        </w:rPr>
      </w:pPr>
      <w:r w:rsidRPr="006A0AD5">
        <w:rPr>
          <w:sz w:val="24"/>
        </w:rPr>
        <w:t>2</w:t>
      </w:r>
      <w:r w:rsidRPr="006A0AD5">
        <w:rPr>
          <w:sz w:val="24"/>
        </w:rPr>
        <w:t>．我方承诺在招标文件规定的投标有效期内不撤销投标文件。</w:t>
      </w:r>
    </w:p>
    <w:p w14:paraId="5CD039F1" w14:textId="77777777" w:rsidR="0097645B" w:rsidRPr="006A0AD5" w:rsidRDefault="0097645B" w:rsidP="00007799">
      <w:pPr>
        <w:spacing w:line="440" w:lineRule="atLeast"/>
        <w:ind w:firstLineChars="200" w:firstLine="480"/>
        <w:rPr>
          <w:sz w:val="24"/>
        </w:rPr>
      </w:pPr>
      <w:r w:rsidRPr="006A0AD5">
        <w:rPr>
          <w:sz w:val="24"/>
        </w:rPr>
        <w:t>3</w:t>
      </w:r>
      <w:r w:rsidRPr="006A0AD5">
        <w:rPr>
          <w:sz w:val="24"/>
        </w:rPr>
        <w:t>．</w:t>
      </w:r>
      <w:r w:rsidR="00EE1351" w:rsidRPr="006A0AD5">
        <w:rPr>
          <w:sz w:val="24"/>
        </w:rPr>
        <w:t>项目</w:t>
      </w:r>
      <w:r w:rsidR="00A43F1D" w:rsidRPr="006A0AD5">
        <w:rPr>
          <w:sz w:val="24"/>
        </w:rPr>
        <w:t>负责人</w:t>
      </w:r>
      <w:r w:rsidRPr="006A0AD5">
        <w:rPr>
          <w:sz w:val="24"/>
        </w:rPr>
        <w:t>姓名：</w:t>
      </w:r>
      <w:r w:rsidRPr="006A0AD5">
        <w:rPr>
          <w:sz w:val="24"/>
          <w:u w:val="single"/>
        </w:rPr>
        <w:t xml:space="preserve">          </w:t>
      </w:r>
      <w:r w:rsidRPr="006A0AD5">
        <w:rPr>
          <w:sz w:val="24"/>
        </w:rPr>
        <w:t>，年龄：</w:t>
      </w:r>
      <w:r w:rsidRPr="006A0AD5">
        <w:rPr>
          <w:sz w:val="24"/>
          <w:u w:val="single"/>
        </w:rPr>
        <w:t xml:space="preserve">         </w:t>
      </w:r>
      <w:r w:rsidRPr="006A0AD5">
        <w:rPr>
          <w:sz w:val="24"/>
        </w:rPr>
        <w:t>，职称：</w:t>
      </w:r>
      <w:r w:rsidRPr="006A0AD5">
        <w:rPr>
          <w:sz w:val="24"/>
          <w:u w:val="single"/>
        </w:rPr>
        <w:t xml:space="preserve">            </w:t>
      </w:r>
      <w:r w:rsidRPr="006A0AD5">
        <w:rPr>
          <w:sz w:val="24"/>
        </w:rPr>
        <w:t>。</w:t>
      </w:r>
    </w:p>
    <w:p w14:paraId="3B4BC963" w14:textId="77777777" w:rsidR="0097645B" w:rsidRPr="006A0AD5" w:rsidRDefault="0097645B" w:rsidP="00007799">
      <w:pPr>
        <w:spacing w:line="440" w:lineRule="atLeast"/>
        <w:ind w:firstLineChars="200" w:firstLine="480"/>
        <w:rPr>
          <w:sz w:val="24"/>
        </w:rPr>
      </w:pPr>
      <w:r w:rsidRPr="006A0AD5">
        <w:rPr>
          <w:sz w:val="24"/>
        </w:rPr>
        <w:t xml:space="preserve">4. </w:t>
      </w:r>
      <w:r w:rsidRPr="006A0AD5">
        <w:rPr>
          <w:sz w:val="24"/>
        </w:rPr>
        <w:t>质量要求：</w:t>
      </w:r>
      <w:r w:rsidRPr="006A0AD5">
        <w:rPr>
          <w:sz w:val="24"/>
          <w:u w:val="single"/>
        </w:rPr>
        <w:t xml:space="preserve">           </w:t>
      </w:r>
      <w:r w:rsidRPr="006A0AD5">
        <w:rPr>
          <w:sz w:val="24"/>
        </w:rPr>
        <w:t>，安全目标：</w:t>
      </w:r>
      <w:r w:rsidRPr="006A0AD5">
        <w:rPr>
          <w:sz w:val="24"/>
          <w:u w:val="single"/>
        </w:rPr>
        <w:t xml:space="preserve">           </w:t>
      </w:r>
      <w:r w:rsidRPr="006A0AD5">
        <w:rPr>
          <w:sz w:val="24"/>
        </w:rPr>
        <w:t>，</w:t>
      </w:r>
      <w:r w:rsidR="006021E0" w:rsidRPr="006A0AD5">
        <w:rPr>
          <w:sz w:val="24"/>
        </w:rPr>
        <w:t>环保目标：</w:t>
      </w:r>
      <w:r w:rsidR="006021E0" w:rsidRPr="006A0AD5">
        <w:rPr>
          <w:sz w:val="24"/>
          <w:u w:val="single"/>
        </w:rPr>
        <w:t xml:space="preserve">         </w:t>
      </w:r>
      <w:r w:rsidR="006021E0" w:rsidRPr="006A0AD5">
        <w:rPr>
          <w:sz w:val="24"/>
        </w:rPr>
        <w:t>。</w:t>
      </w:r>
      <w:r w:rsidR="00A43F1D" w:rsidRPr="006A0AD5">
        <w:rPr>
          <w:sz w:val="24"/>
        </w:rPr>
        <w:t>咨询</w:t>
      </w:r>
      <w:r w:rsidRPr="006A0AD5">
        <w:rPr>
          <w:sz w:val="24"/>
        </w:rPr>
        <w:t>服务期限：</w:t>
      </w:r>
      <w:r w:rsidRPr="006A0AD5">
        <w:rPr>
          <w:sz w:val="24"/>
          <w:u w:val="single"/>
        </w:rPr>
        <w:t xml:space="preserve">       </w:t>
      </w:r>
      <w:r w:rsidRPr="006A0AD5">
        <w:rPr>
          <w:sz w:val="24"/>
        </w:rPr>
        <w:t>。</w:t>
      </w:r>
    </w:p>
    <w:p w14:paraId="6579B7F3" w14:textId="77777777" w:rsidR="0097645B" w:rsidRPr="006A0AD5" w:rsidRDefault="0097645B" w:rsidP="00007799">
      <w:pPr>
        <w:spacing w:line="440" w:lineRule="atLeast"/>
        <w:ind w:firstLineChars="200" w:firstLine="480"/>
        <w:rPr>
          <w:sz w:val="24"/>
        </w:rPr>
      </w:pPr>
      <w:r w:rsidRPr="006A0AD5">
        <w:rPr>
          <w:sz w:val="24"/>
        </w:rPr>
        <w:t xml:space="preserve">5. </w:t>
      </w:r>
      <w:r w:rsidRPr="006A0AD5">
        <w:rPr>
          <w:sz w:val="24"/>
        </w:rPr>
        <w:t>如我方中标，我方承诺：</w:t>
      </w:r>
    </w:p>
    <w:p w14:paraId="0992CF14" w14:textId="77777777" w:rsidR="0097645B" w:rsidRPr="006A0AD5" w:rsidRDefault="0097645B" w:rsidP="00007799">
      <w:pPr>
        <w:spacing w:line="440" w:lineRule="atLeast"/>
        <w:ind w:firstLineChars="200" w:firstLine="480"/>
        <w:rPr>
          <w:sz w:val="24"/>
        </w:rPr>
      </w:pPr>
      <w:r w:rsidRPr="006A0AD5">
        <w:rPr>
          <w:sz w:val="24"/>
        </w:rPr>
        <w:t>（</w:t>
      </w:r>
      <w:r w:rsidRPr="006A0AD5">
        <w:rPr>
          <w:sz w:val="24"/>
        </w:rPr>
        <w:t>1</w:t>
      </w:r>
      <w:r w:rsidRPr="006A0AD5">
        <w:rPr>
          <w:sz w:val="24"/>
        </w:rPr>
        <w:t>）在收到中标通知书后，在中标通知书规定的期限内与你方签订合同；</w:t>
      </w:r>
    </w:p>
    <w:p w14:paraId="601EF806" w14:textId="77777777" w:rsidR="0097645B" w:rsidRPr="006A0AD5" w:rsidRDefault="0097645B" w:rsidP="00007799">
      <w:pPr>
        <w:spacing w:line="440" w:lineRule="atLeast"/>
        <w:ind w:firstLineChars="200" w:firstLine="480"/>
        <w:rPr>
          <w:sz w:val="24"/>
        </w:rPr>
      </w:pPr>
      <w:r w:rsidRPr="006A0AD5">
        <w:rPr>
          <w:sz w:val="24"/>
        </w:rPr>
        <w:t>（</w:t>
      </w:r>
      <w:r w:rsidRPr="006A0AD5">
        <w:rPr>
          <w:sz w:val="24"/>
        </w:rPr>
        <w:t>2</w:t>
      </w:r>
      <w:r w:rsidRPr="006A0AD5">
        <w:rPr>
          <w:sz w:val="24"/>
        </w:rPr>
        <w:t>）在签订合同时不向你方提出附加条件；</w:t>
      </w:r>
    </w:p>
    <w:p w14:paraId="1F1DDC24" w14:textId="77777777" w:rsidR="0097645B" w:rsidRPr="006A0AD5" w:rsidRDefault="0097645B" w:rsidP="00007799">
      <w:pPr>
        <w:spacing w:line="440" w:lineRule="atLeast"/>
        <w:ind w:firstLineChars="200" w:firstLine="480"/>
        <w:rPr>
          <w:sz w:val="24"/>
        </w:rPr>
      </w:pPr>
      <w:r w:rsidRPr="006A0AD5">
        <w:rPr>
          <w:sz w:val="24"/>
        </w:rPr>
        <w:t>（</w:t>
      </w:r>
      <w:r w:rsidRPr="006A0AD5">
        <w:rPr>
          <w:sz w:val="24"/>
        </w:rPr>
        <w:t>3</w:t>
      </w:r>
      <w:r w:rsidRPr="006A0AD5">
        <w:rPr>
          <w:sz w:val="24"/>
        </w:rPr>
        <w:t>）按照招标文件要求提交履约保证金；</w:t>
      </w:r>
    </w:p>
    <w:p w14:paraId="57932260" w14:textId="77777777" w:rsidR="0097645B" w:rsidRPr="006A0AD5" w:rsidRDefault="0097645B" w:rsidP="00007799">
      <w:pPr>
        <w:spacing w:line="440" w:lineRule="atLeast"/>
        <w:ind w:firstLineChars="200" w:firstLine="480"/>
        <w:rPr>
          <w:sz w:val="24"/>
        </w:rPr>
      </w:pPr>
      <w:r w:rsidRPr="006A0AD5">
        <w:rPr>
          <w:sz w:val="24"/>
        </w:rPr>
        <w:t>（</w:t>
      </w:r>
      <w:r w:rsidRPr="006A0AD5">
        <w:rPr>
          <w:sz w:val="24"/>
        </w:rPr>
        <w:t>4</w:t>
      </w:r>
      <w:r w:rsidRPr="006A0AD5">
        <w:rPr>
          <w:sz w:val="24"/>
        </w:rPr>
        <w:t>）在合同约定的期限内完成合同规定的全部义务；</w:t>
      </w:r>
    </w:p>
    <w:p w14:paraId="429A99C9" w14:textId="77777777" w:rsidR="0097645B" w:rsidRPr="006A0AD5" w:rsidRDefault="0097645B" w:rsidP="00007799">
      <w:pPr>
        <w:spacing w:line="440" w:lineRule="atLeast"/>
        <w:ind w:firstLineChars="200" w:firstLine="480"/>
        <w:rPr>
          <w:sz w:val="24"/>
          <w:vertAlign w:val="superscript"/>
        </w:rPr>
      </w:pPr>
      <w:r w:rsidRPr="006A0AD5">
        <w:rPr>
          <w:sz w:val="24"/>
        </w:rPr>
        <w:t>（</w:t>
      </w:r>
      <w:r w:rsidRPr="006A0AD5">
        <w:rPr>
          <w:sz w:val="24"/>
        </w:rPr>
        <w:t>5</w:t>
      </w:r>
      <w:r w:rsidRPr="006A0AD5">
        <w:rPr>
          <w:sz w:val="24"/>
        </w:rPr>
        <w:t>）在你方和我方进行合同谈判之前，我方将按照合同附件提出的最低要求填报派驻本标段的其他主要</w:t>
      </w:r>
      <w:r w:rsidR="001A0BFE" w:rsidRPr="006A0AD5">
        <w:rPr>
          <w:sz w:val="24"/>
        </w:rPr>
        <w:t>咨询服务</w:t>
      </w:r>
      <w:r w:rsidRPr="006A0AD5">
        <w:rPr>
          <w:sz w:val="24"/>
        </w:rPr>
        <w:t>人员，经你方审批后作为派驻本标段的主要</w:t>
      </w:r>
      <w:r w:rsidR="0099118C" w:rsidRPr="006A0AD5">
        <w:rPr>
          <w:sz w:val="24"/>
        </w:rPr>
        <w:t>咨询服务</w:t>
      </w:r>
      <w:r w:rsidRPr="006A0AD5">
        <w:rPr>
          <w:sz w:val="24"/>
        </w:rPr>
        <w:t>人员且不进行更换。如我方拟派驻的人员不满足合同附件要求，你方有权取消我方中标资格。</w:t>
      </w:r>
      <w:r w:rsidRPr="006A0AD5">
        <w:rPr>
          <w:sz w:val="24"/>
          <w:vertAlign w:val="superscript"/>
        </w:rPr>
        <w:footnoteReference w:id="77"/>
      </w:r>
    </w:p>
    <w:p w14:paraId="400A96DA" w14:textId="77777777" w:rsidR="0097645B" w:rsidRPr="006A0AD5" w:rsidRDefault="0097645B" w:rsidP="00007799">
      <w:pPr>
        <w:spacing w:line="440" w:lineRule="atLeast"/>
        <w:ind w:firstLineChars="200" w:firstLine="480"/>
        <w:rPr>
          <w:sz w:val="24"/>
        </w:rPr>
      </w:pPr>
      <w:r w:rsidRPr="006A0AD5">
        <w:rPr>
          <w:sz w:val="24"/>
        </w:rPr>
        <w:t>6</w:t>
      </w:r>
      <w:r w:rsidRPr="006A0AD5">
        <w:rPr>
          <w:sz w:val="24"/>
        </w:rPr>
        <w:t>．我方在此声明，所递交的投标文件及有关资料内容完整、真实和准确，且不存在招标文件第二章</w:t>
      </w:r>
      <w:r w:rsidRPr="006A0AD5">
        <w:rPr>
          <w:sz w:val="24"/>
        </w:rPr>
        <w:t>“</w:t>
      </w:r>
      <w:r w:rsidRPr="006A0AD5">
        <w:rPr>
          <w:sz w:val="24"/>
        </w:rPr>
        <w:t>投标人须知</w:t>
      </w:r>
      <w:r w:rsidRPr="006A0AD5">
        <w:rPr>
          <w:sz w:val="24"/>
        </w:rPr>
        <w:t>”</w:t>
      </w:r>
      <w:r w:rsidRPr="006A0AD5">
        <w:rPr>
          <w:sz w:val="24"/>
        </w:rPr>
        <w:t>第</w:t>
      </w:r>
      <w:r w:rsidRPr="006A0AD5">
        <w:rPr>
          <w:sz w:val="24"/>
        </w:rPr>
        <w:t>1.4.3</w:t>
      </w:r>
      <w:r w:rsidRPr="006A0AD5">
        <w:rPr>
          <w:sz w:val="24"/>
        </w:rPr>
        <w:t>项和第</w:t>
      </w:r>
      <w:r w:rsidRPr="006A0AD5">
        <w:rPr>
          <w:sz w:val="24"/>
        </w:rPr>
        <w:t>1.4.4</w:t>
      </w:r>
      <w:r w:rsidRPr="006A0AD5">
        <w:rPr>
          <w:sz w:val="24"/>
        </w:rPr>
        <w:t>项规定的任何一种情形。</w:t>
      </w:r>
    </w:p>
    <w:p w14:paraId="7149F312" w14:textId="77777777" w:rsidR="0097645B" w:rsidRPr="006A0AD5" w:rsidRDefault="0097645B" w:rsidP="00007799">
      <w:pPr>
        <w:spacing w:line="440" w:lineRule="atLeast"/>
        <w:ind w:firstLineChars="200" w:firstLine="480"/>
        <w:rPr>
          <w:sz w:val="24"/>
        </w:rPr>
      </w:pPr>
      <w:r w:rsidRPr="006A0AD5">
        <w:rPr>
          <w:sz w:val="24"/>
        </w:rPr>
        <w:t>7</w:t>
      </w:r>
      <w:r w:rsidRPr="006A0AD5">
        <w:rPr>
          <w:sz w:val="24"/>
        </w:rPr>
        <w:t>．在合同协议书正式签署生效之前，本投标函连同你方的中标通知书将构成我们双方之间共同遵守的文件，对双方具有约束力。</w:t>
      </w:r>
    </w:p>
    <w:p w14:paraId="3CFEFD7D" w14:textId="77777777" w:rsidR="00993142" w:rsidRPr="006A0AD5" w:rsidRDefault="00993142" w:rsidP="00993142">
      <w:pPr>
        <w:spacing w:line="360" w:lineRule="atLeast"/>
        <w:ind w:firstLineChars="200" w:firstLine="480"/>
        <w:rPr>
          <w:rFonts w:eastAsia="黑体"/>
          <w:sz w:val="24"/>
        </w:rPr>
      </w:pPr>
      <w:r w:rsidRPr="006A0AD5">
        <w:rPr>
          <w:rFonts w:ascii="黑体" w:eastAsia="黑体" w:hAnsi="黑体"/>
          <w:sz w:val="24"/>
        </w:rPr>
        <w:t>8</w:t>
      </w:r>
      <w:r w:rsidRPr="006A0AD5">
        <w:rPr>
          <w:rFonts w:ascii="黑体" w:eastAsia="黑体" w:hAnsi="黑体" w:hint="eastAsia"/>
          <w:sz w:val="24"/>
        </w:rPr>
        <w:t>．</w:t>
      </w:r>
      <w:r w:rsidRPr="006A0AD5">
        <w:rPr>
          <w:rFonts w:eastAsia="黑体" w:hint="eastAsia"/>
          <w:sz w:val="24"/>
        </w:rPr>
        <w:t>我方将按投标文件中填报的项目负责人进场并履行合同。如有变更（不可抗力除外），委托人可按照招标文件规定取消我方的中标资格，</w:t>
      </w:r>
      <w:r w:rsidRPr="006A0AD5">
        <w:rPr>
          <w:rFonts w:eastAsia="黑体"/>
          <w:sz w:val="24"/>
        </w:rPr>
        <w:t>解除合同并要求我方支付合同总价款</w:t>
      </w:r>
      <w:r w:rsidRPr="006A0AD5">
        <w:rPr>
          <w:rFonts w:eastAsia="黑体"/>
          <w:sz w:val="24"/>
        </w:rPr>
        <w:t>10%</w:t>
      </w:r>
      <w:r w:rsidRPr="006A0AD5">
        <w:rPr>
          <w:rFonts w:eastAsia="黑体"/>
          <w:sz w:val="24"/>
        </w:rPr>
        <w:t>的违约金，</w:t>
      </w:r>
      <w:r w:rsidRPr="006A0AD5">
        <w:rPr>
          <w:rFonts w:eastAsia="黑体" w:hint="eastAsia"/>
          <w:sz w:val="24"/>
        </w:rPr>
        <w:t>我方自愿接受湖南省交通运输厅给予的任何行政处罚。</w:t>
      </w:r>
    </w:p>
    <w:p w14:paraId="1D4F794E" w14:textId="77777777" w:rsidR="00993142" w:rsidRPr="006A0AD5" w:rsidRDefault="00993142" w:rsidP="00993142">
      <w:pPr>
        <w:spacing w:line="360" w:lineRule="atLeast"/>
        <w:ind w:firstLineChars="200" w:firstLine="480"/>
        <w:rPr>
          <w:rFonts w:eastAsia="黑体"/>
          <w:sz w:val="24"/>
        </w:rPr>
      </w:pPr>
      <w:r w:rsidRPr="006A0AD5">
        <w:rPr>
          <w:rFonts w:eastAsia="黑体" w:hint="eastAsia"/>
          <w:sz w:val="24"/>
        </w:rPr>
        <w:t>我方承诺在项目实施过程中，不变更项目负责人，如有变更（不可抗力除外），委托人可解除合同并按照招标文件规定向我方课以违约金，我方自愿接受湖南省交</w:t>
      </w:r>
      <w:r w:rsidRPr="006A0AD5">
        <w:rPr>
          <w:rFonts w:eastAsia="黑体" w:hint="eastAsia"/>
          <w:sz w:val="24"/>
        </w:rPr>
        <w:lastRenderedPageBreak/>
        <w:t>通运输厅给予的任何行政处罚。</w:t>
      </w:r>
    </w:p>
    <w:p w14:paraId="0CED7776" w14:textId="77777777" w:rsidR="008D66DB" w:rsidRPr="006A0AD5" w:rsidRDefault="008D66DB" w:rsidP="008D66DB">
      <w:pPr>
        <w:spacing w:line="400" w:lineRule="atLeast"/>
        <w:ind w:firstLineChars="200" w:firstLine="480"/>
        <w:rPr>
          <w:sz w:val="24"/>
        </w:rPr>
      </w:pPr>
      <w:r w:rsidRPr="006A0AD5">
        <w:rPr>
          <w:sz w:val="24"/>
        </w:rPr>
        <w:t>9</w:t>
      </w:r>
      <w:r w:rsidRPr="006A0AD5">
        <w:rPr>
          <w:sz w:val="24"/>
        </w:rPr>
        <w:t>．</w:t>
      </w:r>
      <w:r w:rsidRPr="006A0AD5">
        <w:rPr>
          <w:sz w:val="24"/>
          <w:u w:val="single"/>
        </w:rPr>
        <w:t xml:space="preserve">                                       </w:t>
      </w:r>
      <w:r w:rsidRPr="006A0AD5">
        <w:rPr>
          <w:sz w:val="24"/>
        </w:rPr>
        <w:t>（其他补充说明）。</w:t>
      </w:r>
    </w:p>
    <w:p w14:paraId="0D0CA058" w14:textId="77777777" w:rsidR="0097645B" w:rsidRPr="006A0AD5" w:rsidRDefault="0097645B" w:rsidP="00007799">
      <w:pPr>
        <w:spacing w:line="440" w:lineRule="atLeast"/>
        <w:ind w:firstLineChars="200" w:firstLine="480"/>
        <w:rPr>
          <w:sz w:val="24"/>
        </w:rPr>
      </w:pPr>
    </w:p>
    <w:p w14:paraId="38700578" w14:textId="77777777" w:rsidR="0097645B" w:rsidRPr="006A0AD5" w:rsidRDefault="0097645B" w:rsidP="00007799">
      <w:pPr>
        <w:spacing w:line="440" w:lineRule="atLeast"/>
        <w:ind w:firstLineChars="1425" w:firstLine="3420"/>
        <w:rPr>
          <w:sz w:val="24"/>
        </w:rPr>
      </w:pPr>
      <w:r w:rsidRPr="006A0AD5">
        <w:rPr>
          <w:sz w:val="24"/>
        </w:rPr>
        <w:t>投</w:t>
      </w:r>
      <w:r w:rsidRPr="006A0AD5">
        <w:rPr>
          <w:sz w:val="24"/>
        </w:rPr>
        <w:t xml:space="preserve"> </w:t>
      </w:r>
      <w:r w:rsidRPr="006A0AD5">
        <w:rPr>
          <w:sz w:val="24"/>
        </w:rPr>
        <w:t>标</w:t>
      </w:r>
      <w:r w:rsidRPr="006A0AD5">
        <w:rPr>
          <w:sz w:val="24"/>
        </w:rPr>
        <w:t xml:space="preserve"> </w:t>
      </w:r>
      <w:r w:rsidRPr="006A0AD5">
        <w:rPr>
          <w:sz w:val="24"/>
        </w:rPr>
        <w:t>人：</w:t>
      </w:r>
      <w:r w:rsidRPr="006A0AD5">
        <w:rPr>
          <w:sz w:val="24"/>
          <w:u w:val="single"/>
        </w:rPr>
        <w:t xml:space="preserve">                    </w:t>
      </w:r>
      <w:r w:rsidRPr="006A0AD5">
        <w:rPr>
          <w:sz w:val="24"/>
        </w:rPr>
        <w:t>（盖单位章）</w:t>
      </w:r>
      <w:r w:rsidRPr="006A0AD5">
        <w:rPr>
          <w:sz w:val="24"/>
          <w:vertAlign w:val="superscript"/>
        </w:rPr>
        <w:footnoteReference w:id="78"/>
      </w:r>
    </w:p>
    <w:p w14:paraId="3C8E9A98" w14:textId="77777777" w:rsidR="0097645B" w:rsidRPr="006A0AD5" w:rsidRDefault="0097645B" w:rsidP="00007799">
      <w:pPr>
        <w:spacing w:line="440" w:lineRule="atLeast"/>
        <w:ind w:firstLineChars="1425" w:firstLine="3420"/>
        <w:rPr>
          <w:sz w:val="24"/>
        </w:rPr>
      </w:pPr>
      <w:r w:rsidRPr="006A0AD5">
        <w:rPr>
          <w:sz w:val="24"/>
        </w:rPr>
        <w:t>法定代表人</w:t>
      </w:r>
      <w:del w:id="1258" w:author="华杰" w:date="2019-07-11T15:50:00Z">
        <w:r w:rsidRPr="006A0AD5" w:rsidDel="00120B09">
          <w:rPr>
            <w:sz w:val="24"/>
          </w:rPr>
          <w:delText>或其委托代理人</w:delText>
        </w:r>
      </w:del>
      <w:r w:rsidRPr="006A0AD5">
        <w:rPr>
          <w:sz w:val="24"/>
        </w:rPr>
        <w:t>：</w:t>
      </w:r>
      <w:r w:rsidRPr="006A0AD5">
        <w:rPr>
          <w:sz w:val="24"/>
          <w:u w:val="single"/>
        </w:rPr>
        <w:t xml:space="preserve">           </w:t>
      </w:r>
      <w:ins w:id="1259" w:author="华杰" w:date="2019-07-11T15:50:00Z">
        <w:r w:rsidR="00120B09">
          <w:rPr>
            <w:sz w:val="24"/>
            <w:u w:val="single"/>
          </w:rPr>
          <w:t xml:space="preserve">           </w:t>
        </w:r>
      </w:ins>
      <w:r w:rsidRPr="006A0AD5">
        <w:rPr>
          <w:sz w:val="24"/>
        </w:rPr>
        <w:t>（签</w:t>
      </w:r>
      <w:del w:id="1260" w:author="华杰" w:date="2019-07-11T15:50:00Z">
        <w:r w:rsidRPr="006A0AD5" w:rsidDel="00120B09">
          <w:rPr>
            <w:rFonts w:hint="eastAsia"/>
            <w:sz w:val="24"/>
          </w:rPr>
          <w:delText>字</w:delText>
        </w:r>
      </w:del>
      <w:ins w:id="1261" w:author="华杰" w:date="2019-07-11T15:50:00Z">
        <w:r w:rsidR="00120B09">
          <w:rPr>
            <w:rFonts w:hint="eastAsia"/>
            <w:sz w:val="24"/>
          </w:rPr>
          <w:t>章</w:t>
        </w:r>
      </w:ins>
      <w:r w:rsidRPr="006A0AD5">
        <w:rPr>
          <w:sz w:val="24"/>
        </w:rPr>
        <w:t>）</w:t>
      </w:r>
    </w:p>
    <w:p w14:paraId="45CD966E" w14:textId="77777777" w:rsidR="0097645B" w:rsidRPr="006A0AD5" w:rsidRDefault="0097645B" w:rsidP="00007799">
      <w:pPr>
        <w:spacing w:line="440" w:lineRule="atLeast"/>
        <w:ind w:firstLineChars="1425" w:firstLine="3420"/>
        <w:rPr>
          <w:sz w:val="24"/>
        </w:rPr>
      </w:pPr>
      <w:r w:rsidRPr="006A0AD5">
        <w:rPr>
          <w:sz w:val="24"/>
        </w:rPr>
        <w:t>地</w:t>
      </w:r>
      <w:r w:rsidRPr="006A0AD5">
        <w:rPr>
          <w:sz w:val="24"/>
        </w:rPr>
        <w:t xml:space="preserve">    </w:t>
      </w:r>
      <w:r w:rsidRPr="006A0AD5">
        <w:rPr>
          <w:sz w:val="24"/>
        </w:rPr>
        <w:t>址：</w:t>
      </w:r>
      <w:r w:rsidRPr="006A0AD5">
        <w:rPr>
          <w:sz w:val="24"/>
          <w:u w:val="single"/>
        </w:rPr>
        <w:t xml:space="preserve">                                     </w:t>
      </w:r>
      <w:r w:rsidRPr="006A0AD5">
        <w:rPr>
          <w:sz w:val="24"/>
        </w:rPr>
        <w:t xml:space="preserve"> </w:t>
      </w:r>
    </w:p>
    <w:p w14:paraId="7B10D24C" w14:textId="77777777" w:rsidR="0097645B" w:rsidRPr="006A0AD5" w:rsidRDefault="0097645B" w:rsidP="00007799">
      <w:pPr>
        <w:spacing w:line="440" w:lineRule="atLeast"/>
        <w:ind w:firstLineChars="1425" w:firstLine="3420"/>
        <w:rPr>
          <w:sz w:val="24"/>
        </w:rPr>
      </w:pPr>
      <w:r w:rsidRPr="006A0AD5">
        <w:rPr>
          <w:sz w:val="24"/>
        </w:rPr>
        <w:t>网</w:t>
      </w:r>
      <w:r w:rsidRPr="006A0AD5">
        <w:rPr>
          <w:sz w:val="24"/>
        </w:rPr>
        <w:t xml:space="preserve">    </w:t>
      </w:r>
      <w:r w:rsidRPr="006A0AD5">
        <w:rPr>
          <w:sz w:val="24"/>
        </w:rPr>
        <w:t>址：</w:t>
      </w:r>
      <w:r w:rsidRPr="006A0AD5">
        <w:rPr>
          <w:sz w:val="24"/>
          <w:u w:val="single"/>
        </w:rPr>
        <w:t xml:space="preserve">                                     </w:t>
      </w:r>
    </w:p>
    <w:p w14:paraId="4F60B3BB" w14:textId="77777777" w:rsidR="0097645B" w:rsidRPr="006A0AD5" w:rsidRDefault="0097645B" w:rsidP="00007799">
      <w:pPr>
        <w:spacing w:line="440" w:lineRule="atLeast"/>
        <w:ind w:firstLineChars="1425" w:firstLine="3420"/>
        <w:rPr>
          <w:sz w:val="24"/>
        </w:rPr>
      </w:pP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p>
    <w:p w14:paraId="4BDBEC2B" w14:textId="77777777" w:rsidR="0097645B" w:rsidRPr="006A0AD5" w:rsidRDefault="0097645B" w:rsidP="00007799">
      <w:pPr>
        <w:spacing w:line="440" w:lineRule="atLeast"/>
        <w:ind w:firstLineChars="1425" w:firstLine="3420"/>
        <w:rPr>
          <w:sz w:val="24"/>
        </w:rPr>
      </w:pP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p>
    <w:p w14:paraId="4F00024A" w14:textId="77777777" w:rsidR="0097645B" w:rsidRPr="006A0AD5" w:rsidRDefault="0097645B" w:rsidP="00007799">
      <w:pPr>
        <w:spacing w:line="440" w:lineRule="atLeast"/>
        <w:ind w:firstLineChars="1425" w:firstLine="3420"/>
        <w:rPr>
          <w:sz w:val="24"/>
        </w:rPr>
      </w:pPr>
      <w:r w:rsidRPr="006A0AD5">
        <w:rPr>
          <w:sz w:val="24"/>
        </w:rPr>
        <w:t>邮政编码：</w:t>
      </w:r>
      <w:r w:rsidRPr="006A0AD5">
        <w:rPr>
          <w:sz w:val="24"/>
          <w:u w:val="single"/>
        </w:rPr>
        <w:t xml:space="preserve">                                  </w:t>
      </w:r>
    </w:p>
    <w:p w14:paraId="4E64B476" w14:textId="77777777" w:rsidR="0097645B" w:rsidRPr="006A0AD5" w:rsidRDefault="0097645B" w:rsidP="00007799">
      <w:pPr>
        <w:spacing w:line="440" w:lineRule="atLeast"/>
        <w:ind w:firstLineChars="1425" w:firstLine="3420"/>
        <w:rPr>
          <w:sz w:val="24"/>
        </w:rPr>
      </w:pPr>
    </w:p>
    <w:p w14:paraId="086BFC12" w14:textId="77777777" w:rsidR="0097645B" w:rsidRPr="006A0AD5" w:rsidRDefault="0097645B" w:rsidP="00007799">
      <w:pPr>
        <w:spacing w:line="440" w:lineRule="atLeast"/>
        <w:ind w:firstLineChars="1975" w:firstLine="4740"/>
        <w:rPr>
          <w:sz w:val="24"/>
        </w:rPr>
      </w:pP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31B1F2EA" w14:textId="77777777" w:rsidR="0097645B" w:rsidRPr="006A0AD5" w:rsidDel="00120B09" w:rsidRDefault="0097645B">
      <w:pPr>
        <w:pStyle w:val="1"/>
        <w:spacing w:beforeLines="150" w:before="360" w:afterLines="100" w:after="240" w:line="440" w:lineRule="atLeast"/>
        <w:jc w:val="center"/>
        <w:rPr>
          <w:del w:id="1262" w:author="华杰" w:date="2019-07-11T15:51:00Z"/>
          <w:rFonts w:eastAsia="黑体"/>
          <w:b w:val="0"/>
          <w:sz w:val="30"/>
          <w:szCs w:val="30"/>
        </w:rPr>
      </w:pPr>
      <w:r w:rsidRPr="006A0AD5">
        <w:rPr>
          <w:rFonts w:eastAsia="黑体"/>
          <w:b w:val="0"/>
          <w:sz w:val="28"/>
          <w:szCs w:val="28"/>
        </w:rPr>
        <w:br w:type="page"/>
      </w:r>
      <w:del w:id="1263" w:author="华杰" w:date="2019-07-11T15:51:00Z">
        <w:r w:rsidRPr="006A0AD5" w:rsidDel="00120B09">
          <w:rPr>
            <w:rFonts w:eastAsia="黑体" w:hint="eastAsia"/>
            <w:b w:val="0"/>
            <w:sz w:val="30"/>
            <w:szCs w:val="30"/>
          </w:rPr>
          <w:lastRenderedPageBreak/>
          <w:delText>二、授权委托书或法定代表人身份证明</w:delText>
        </w:r>
      </w:del>
    </w:p>
    <w:p w14:paraId="12C0D393" w14:textId="77777777" w:rsidR="0097645B" w:rsidRPr="006A0AD5" w:rsidDel="00120B09" w:rsidRDefault="0097645B">
      <w:pPr>
        <w:pStyle w:val="1"/>
        <w:spacing w:beforeLines="150" w:before="360" w:afterLines="100" w:after="240" w:line="440" w:lineRule="atLeast"/>
        <w:jc w:val="center"/>
        <w:rPr>
          <w:del w:id="1264" w:author="华杰" w:date="2019-07-11T15:51:00Z"/>
          <w:rFonts w:eastAsia="黑体"/>
          <w:sz w:val="28"/>
          <w:szCs w:val="28"/>
        </w:rPr>
      </w:pPr>
      <w:del w:id="1265" w:author="华杰" w:date="2019-07-11T15:51:00Z">
        <w:r w:rsidRPr="006A0AD5" w:rsidDel="00120B09">
          <w:rPr>
            <w:rFonts w:eastAsia="黑体" w:hint="eastAsia"/>
            <w:bCs w:val="0"/>
            <w:sz w:val="28"/>
            <w:szCs w:val="28"/>
          </w:rPr>
          <w:delText>（一）</w:delText>
        </w:r>
        <w:r w:rsidRPr="006A0AD5" w:rsidDel="00120B09">
          <w:rPr>
            <w:rFonts w:eastAsia="黑体" w:hint="eastAsia"/>
            <w:b w:val="0"/>
            <w:sz w:val="28"/>
            <w:szCs w:val="28"/>
          </w:rPr>
          <w:delText>授权委托书</w:delText>
        </w:r>
        <w:r w:rsidRPr="006A0AD5" w:rsidDel="00120B09">
          <w:rPr>
            <w:rStyle w:val="aff"/>
            <w:rFonts w:eastAsia="黑体" w:hint="eastAsia"/>
            <w:bCs w:val="0"/>
            <w:sz w:val="28"/>
            <w:szCs w:val="28"/>
          </w:rPr>
          <w:footnoteReference w:id="79"/>
        </w:r>
      </w:del>
    </w:p>
    <w:p w14:paraId="0A817CB5" w14:textId="77777777" w:rsidR="0097645B" w:rsidRPr="006A0AD5" w:rsidDel="00120B09" w:rsidRDefault="0097645B">
      <w:pPr>
        <w:pStyle w:val="1"/>
        <w:spacing w:beforeLines="150" w:before="360" w:afterLines="100" w:after="240" w:line="440" w:lineRule="atLeast"/>
        <w:jc w:val="center"/>
        <w:rPr>
          <w:del w:id="1268" w:author="华杰" w:date="2019-07-11T15:51:00Z"/>
          <w:rFonts w:eastAsia="黑体"/>
          <w:sz w:val="24"/>
        </w:rPr>
        <w:pPrChange w:id="1269" w:author="华杰" w:date="2019-07-11T15:51:00Z">
          <w:pPr>
            <w:spacing w:line="440" w:lineRule="atLeast"/>
          </w:pPr>
        </w:pPrChange>
      </w:pPr>
    </w:p>
    <w:p w14:paraId="2499D81D" w14:textId="77777777" w:rsidR="0097645B" w:rsidRPr="006A0AD5" w:rsidDel="00120B09" w:rsidRDefault="0097645B">
      <w:pPr>
        <w:pStyle w:val="1"/>
        <w:spacing w:beforeLines="150" w:before="360" w:afterLines="100" w:after="240" w:line="440" w:lineRule="atLeast"/>
        <w:jc w:val="center"/>
        <w:rPr>
          <w:del w:id="1270" w:author="华杰" w:date="2019-07-11T15:51:00Z"/>
          <w:sz w:val="24"/>
        </w:rPr>
        <w:pPrChange w:id="1271" w:author="华杰" w:date="2019-07-11T15:51:00Z">
          <w:pPr>
            <w:topLinePunct/>
            <w:spacing w:line="440" w:lineRule="atLeast"/>
            <w:ind w:firstLineChars="200" w:firstLine="480"/>
          </w:pPr>
        </w:pPrChange>
      </w:pPr>
      <w:del w:id="1272" w:author="华杰" w:date="2019-07-11T15:51:00Z">
        <w:r w:rsidRPr="006A0AD5" w:rsidDel="00120B09">
          <w:rPr>
            <w:rFonts w:hint="eastAsia"/>
            <w:sz w:val="24"/>
          </w:rPr>
          <w:delText>本人</w:delText>
        </w:r>
        <w:r w:rsidRPr="006A0AD5" w:rsidDel="00120B09">
          <w:rPr>
            <w:rFonts w:hint="eastAsia"/>
            <w:sz w:val="24"/>
            <w:u w:val="single"/>
          </w:rPr>
          <w:delText xml:space="preserve">      </w:delText>
        </w:r>
        <w:r w:rsidRPr="006A0AD5" w:rsidDel="00120B09">
          <w:rPr>
            <w:rFonts w:hint="eastAsia"/>
            <w:sz w:val="24"/>
          </w:rPr>
          <w:delText>（姓名）系</w:delText>
        </w:r>
        <w:r w:rsidRPr="006A0AD5" w:rsidDel="00120B09">
          <w:rPr>
            <w:rFonts w:hint="eastAsia"/>
            <w:sz w:val="24"/>
            <w:u w:val="single"/>
          </w:rPr>
          <w:delText xml:space="preserve">      </w:delText>
        </w:r>
        <w:r w:rsidRPr="006A0AD5" w:rsidDel="00120B09">
          <w:rPr>
            <w:rFonts w:hint="eastAsia"/>
            <w:sz w:val="24"/>
          </w:rPr>
          <w:delText>（投标人名称）的法定代表人，现委托</w:delText>
        </w:r>
        <w:r w:rsidRPr="006A0AD5" w:rsidDel="00120B09">
          <w:rPr>
            <w:rFonts w:hint="eastAsia"/>
            <w:sz w:val="24"/>
            <w:u w:val="single"/>
          </w:rPr>
          <w:delText xml:space="preserve">        </w:delText>
        </w:r>
        <w:r w:rsidRPr="006A0AD5" w:rsidDel="00120B09">
          <w:rPr>
            <w:rFonts w:hint="eastAsia"/>
            <w:sz w:val="24"/>
          </w:rPr>
          <w:delText>（姓名）为我方代理人。代理人根据授权，以我方名义签署、澄清确认、递交、撤回、修改</w:delText>
        </w:r>
        <w:r w:rsidRPr="006A0AD5" w:rsidDel="00120B09">
          <w:rPr>
            <w:rFonts w:hint="eastAsia"/>
            <w:sz w:val="24"/>
            <w:u w:val="single"/>
          </w:rPr>
          <w:delText xml:space="preserve">                     </w:delText>
        </w:r>
        <w:r w:rsidRPr="006A0AD5" w:rsidDel="00120B09">
          <w:rPr>
            <w:rFonts w:hint="eastAsia"/>
            <w:sz w:val="24"/>
          </w:rPr>
          <w:delText>（项目名称）</w:delText>
        </w:r>
        <w:r w:rsidRPr="006A0AD5" w:rsidDel="00120B09">
          <w:rPr>
            <w:rFonts w:hint="eastAsia"/>
            <w:sz w:val="24"/>
            <w:u w:val="single"/>
          </w:rPr>
          <w:delText xml:space="preserve">           </w:delText>
        </w:r>
        <w:r w:rsidRPr="006A0AD5" w:rsidDel="00120B09">
          <w:rPr>
            <w:rFonts w:hint="eastAsia"/>
            <w:sz w:val="24"/>
          </w:rPr>
          <w:delText>标段</w:delText>
        </w:r>
        <w:r w:rsidR="00D56953" w:rsidRPr="006A0AD5" w:rsidDel="00120B09">
          <w:rPr>
            <w:rFonts w:hint="eastAsia"/>
            <w:sz w:val="24"/>
          </w:rPr>
          <w:delText>咨询服务</w:delText>
        </w:r>
        <w:r w:rsidRPr="006A0AD5" w:rsidDel="00120B09">
          <w:rPr>
            <w:rFonts w:hint="eastAsia"/>
            <w:sz w:val="24"/>
          </w:rPr>
          <w:delText>投标文件、签订合同和处理有关事宜，其法律后果由我方承担。</w:delText>
        </w:r>
      </w:del>
    </w:p>
    <w:p w14:paraId="3D049864" w14:textId="77777777" w:rsidR="0097645B" w:rsidRPr="006A0AD5" w:rsidDel="00120B09" w:rsidRDefault="0097645B">
      <w:pPr>
        <w:pStyle w:val="1"/>
        <w:spacing w:beforeLines="150" w:before="360" w:afterLines="100" w:after="240" w:line="440" w:lineRule="atLeast"/>
        <w:jc w:val="center"/>
        <w:rPr>
          <w:del w:id="1273" w:author="华杰" w:date="2019-07-11T15:51:00Z"/>
          <w:sz w:val="24"/>
        </w:rPr>
        <w:pPrChange w:id="1274" w:author="华杰" w:date="2019-07-11T15:51:00Z">
          <w:pPr>
            <w:spacing w:line="440" w:lineRule="atLeast"/>
          </w:pPr>
        </w:pPrChange>
      </w:pPr>
      <w:del w:id="1275" w:author="华杰" w:date="2019-07-11T15:51:00Z">
        <w:r w:rsidRPr="006A0AD5" w:rsidDel="00120B09">
          <w:rPr>
            <w:rFonts w:hint="eastAsia"/>
            <w:sz w:val="24"/>
          </w:rPr>
          <w:delText xml:space="preserve">    </w:delText>
        </w:r>
        <w:r w:rsidRPr="006A0AD5" w:rsidDel="00120B09">
          <w:rPr>
            <w:rFonts w:hint="eastAsia"/>
            <w:sz w:val="24"/>
          </w:rPr>
          <w:delText>委托期限：自本委托书签署之日起至投标有效期期满。</w:delText>
        </w:r>
      </w:del>
    </w:p>
    <w:p w14:paraId="74571595" w14:textId="77777777" w:rsidR="0097645B" w:rsidRPr="006A0AD5" w:rsidDel="00120B09" w:rsidRDefault="0097645B">
      <w:pPr>
        <w:pStyle w:val="1"/>
        <w:spacing w:beforeLines="150" w:before="360" w:afterLines="100" w:after="240" w:line="440" w:lineRule="atLeast"/>
        <w:jc w:val="center"/>
        <w:rPr>
          <w:del w:id="1276" w:author="华杰" w:date="2019-07-11T15:51:00Z"/>
          <w:sz w:val="24"/>
        </w:rPr>
        <w:pPrChange w:id="1277" w:author="华杰" w:date="2019-07-11T15:51:00Z">
          <w:pPr>
            <w:spacing w:line="440" w:lineRule="atLeast"/>
            <w:ind w:firstLineChars="200" w:firstLine="480"/>
          </w:pPr>
        </w:pPrChange>
      </w:pPr>
      <w:del w:id="1278" w:author="华杰" w:date="2019-07-11T15:51:00Z">
        <w:r w:rsidRPr="006A0AD5" w:rsidDel="00120B09">
          <w:rPr>
            <w:rFonts w:hint="eastAsia"/>
            <w:sz w:val="24"/>
          </w:rPr>
          <w:delText>代理人无转委托权。</w:delText>
        </w:r>
      </w:del>
    </w:p>
    <w:p w14:paraId="4BE3EC7D" w14:textId="77777777" w:rsidR="0097645B" w:rsidRPr="006A0AD5" w:rsidDel="00120B09" w:rsidRDefault="0097645B">
      <w:pPr>
        <w:pStyle w:val="1"/>
        <w:spacing w:beforeLines="150" w:before="360" w:afterLines="100" w:after="240" w:line="440" w:lineRule="atLeast"/>
        <w:jc w:val="center"/>
        <w:rPr>
          <w:del w:id="1279" w:author="华杰" w:date="2019-07-11T15:51:00Z"/>
          <w:sz w:val="24"/>
        </w:rPr>
        <w:pPrChange w:id="1280" w:author="华杰" w:date="2019-07-11T15:51:00Z">
          <w:pPr>
            <w:spacing w:line="440" w:lineRule="atLeast"/>
          </w:pPr>
        </w:pPrChange>
      </w:pPr>
    </w:p>
    <w:p w14:paraId="01F45EE4" w14:textId="77777777" w:rsidR="0097645B" w:rsidRPr="006A0AD5" w:rsidDel="00120B09" w:rsidRDefault="0097645B">
      <w:pPr>
        <w:pStyle w:val="1"/>
        <w:spacing w:beforeLines="150" w:before="360" w:afterLines="100" w:after="240" w:line="440" w:lineRule="atLeast"/>
        <w:jc w:val="center"/>
        <w:rPr>
          <w:del w:id="1281" w:author="华杰" w:date="2019-07-11T15:51:00Z"/>
        </w:rPr>
        <w:pPrChange w:id="1282" w:author="华杰" w:date="2019-07-11T15:51:00Z">
          <w:pPr>
            <w:spacing w:line="440" w:lineRule="atLeast"/>
          </w:pPr>
        </w:pPrChange>
      </w:pPr>
      <w:del w:id="1283" w:author="华杰" w:date="2019-07-11T15:51:00Z">
        <w:r w:rsidRPr="006A0AD5" w:rsidDel="00120B09">
          <w:rPr>
            <w:rFonts w:hint="eastAsia"/>
          </w:rPr>
          <w:delText>附：法定代表人身份证复印件及委托代理人身份证复印件。</w:delText>
        </w:r>
      </w:del>
    </w:p>
    <w:p w14:paraId="16E8FE63" w14:textId="77777777" w:rsidR="0097645B" w:rsidRPr="006A0AD5" w:rsidDel="00120B09" w:rsidRDefault="0097645B">
      <w:pPr>
        <w:pStyle w:val="1"/>
        <w:spacing w:beforeLines="150" w:before="360" w:afterLines="100" w:after="240" w:line="440" w:lineRule="atLeast"/>
        <w:jc w:val="center"/>
        <w:rPr>
          <w:del w:id="1284" w:author="华杰" w:date="2019-07-11T15:51:00Z"/>
          <w:sz w:val="24"/>
        </w:rPr>
        <w:pPrChange w:id="1285" w:author="华杰" w:date="2019-07-11T15:51:00Z">
          <w:pPr>
            <w:spacing w:line="440" w:lineRule="atLeast"/>
          </w:pPr>
        </w:pPrChange>
      </w:pPr>
    </w:p>
    <w:p w14:paraId="0373E03B" w14:textId="77777777" w:rsidR="0097645B" w:rsidRPr="006A0AD5" w:rsidDel="00120B09" w:rsidRDefault="0097645B">
      <w:pPr>
        <w:pStyle w:val="1"/>
        <w:spacing w:beforeLines="150" w:before="360" w:afterLines="100" w:after="240" w:line="440" w:lineRule="atLeast"/>
        <w:jc w:val="center"/>
        <w:rPr>
          <w:del w:id="1286" w:author="华杰" w:date="2019-07-11T15:51:00Z"/>
          <w:sz w:val="24"/>
        </w:rPr>
        <w:pPrChange w:id="1287" w:author="华杰" w:date="2019-07-11T15:51:00Z">
          <w:pPr>
            <w:topLinePunct/>
            <w:spacing w:line="400" w:lineRule="atLeast"/>
            <w:ind w:firstLineChars="1371" w:firstLine="3290"/>
          </w:pPr>
        </w:pPrChange>
      </w:pPr>
      <w:del w:id="1288" w:author="华杰" w:date="2019-07-11T15:51:00Z">
        <w:r w:rsidRPr="006A0AD5" w:rsidDel="00120B09">
          <w:rPr>
            <w:rFonts w:hint="eastAsia"/>
            <w:sz w:val="24"/>
          </w:rPr>
          <w:delText>投标人：</w:delText>
        </w:r>
        <w:r w:rsidRPr="006A0AD5" w:rsidDel="00120B09">
          <w:rPr>
            <w:rFonts w:hint="eastAsia"/>
            <w:sz w:val="24"/>
            <w:u w:val="single"/>
          </w:rPr>
          <w:delText xml:space="preserve">                      </w:delText>
        </w:r>
        <w:r w:rsidRPr="006A0AD5" w:rsidDel="00120B09">
          <w:rPr>
            <w:rFonts w:hint="eastAsia"/>
            <w:sz w:val="24"/>
          </w:rPr>
          <w:delText>（盖单位章）</w:delText>
        </w:r>
      </w:del>
    </w:p>
    <w:p w14:paraId="0F6DEDC3" w14:textId="77777777" w:rsidR="0097645B" w:rsidRPr="006A0AD5" w:rsidDel="00120B09" w:rsidRDefault="0097645B">
      <w:pPr>
        <w:pStyle w:val="1"/>
        <w:spacing w:beforeLines="150" w:before="360" w:afterLines="100" w:after="240" w:line="440" w:lineRule="atLeast"/>
        <w:jc w:val="center"/>
        <w:rPr>
          <w:del w:id="1289" w:author="华杰" w:date="2019-07-11T15:51:00Z"/>
          <w:sz w:val="24"/>
        </w:rPr>
        <w:pPrChange w:id="1290" w:author="华杰" w:date="2019-07-11T15:51:00Z">
          <w:pPr>
            <w:topLinePunct/>
            <w:spacing w:line="400" w:lineRule="atLeast"/>
            <w:ind w:firstLineChars="1371" w:firstLine="3290"/>
          </w:pPr>
        </w:pPrChange>
      </w:pPr>
    </w:p>
    <w:p w14:paraId="0746F968" w14:textId="77777777" w:rsidR="0097645B" w:rsidRPr="006A0AD5" w:rsidDel="00120B09" w:rsidRDefault="0097645B">
      <w:pPr>
        <w:pStyle w:val="1"/>
        <w:spacing w:beforeLines="150" w:before="360" w:afterLines="100" w:after="240" w:line="440" w:lineRule="atLeast"/>
        <w:jc w:val="center"/>
        <w:rPr>
          <w:del w:id="1291" w:author="华杰" w:date="2019-07-11T15:51:00Z"/>
          <w:sz w:val="24"/>
        </w:rPr>
        <w:pPrChange w:id="1292" w:author="华杰" w:date="2019-07-11T15:51:00Z">
          <w:pPr>
            <w:topLinePunct/>
            <w:spacing w:line="400" w:lineRule="atLeast"/>
            <w:ind w:firstLineChars="1371" w:firstLine="3290"/>
          </w:pPr>
        </w:pPrChange>
      </w:pPr>
      <w:del w:id="1293" w:author="华杰" w:date="2019-07-11T15:51:00Z">
        <w:r w:rsidRPr="006A0AD5" w:rsidDel="00120B09">
          <w:rPr>
            <w:rFonts w:hint="eastAsia"/>
            <w:sz w:val="24"/>
          </w:rPr>
          <w:delText>法定代表人：</w:delText>
        </w:r>
        <w:r w:rsidRPr="006A0AD5" w:rsidDel="00120B09">
          <w:rPr>
            <w:rFonts w:hint="eastAsia"/>
            <w:sz w:val="24"/>
            <w:u w:val="single"/>
          </w:rPr>
          <w:delText xml:space="preserve">                       </w:delText>
        </w:r>
        <w:r w:rsidRPr="006A0AD5" w:rsidDel="00120B09">
          <w:rPr>
            <w:rFonts w:hint="eastAsia"/>
            <w:sz w:val="24"/>
          </w:rPr>
          <w:delText>（签字）</w:delText>
        </w:r>
      </w:del>
    </w:p>
    <w:p w14:paraId="48DABAA9" w14:textId="77777777" w:rsidR="0097645B" w:rsidRPr="006A0AD5" w:rsidDel="00120B09" w:rsidRDefault="0097645B">
      <w:pPr>
        <w:pStyle w:val="1"/>
        <w:spacing w:beforeLines="150" w:before="360" w:afterLines="100" w:after="240" w:line="440" w:lineRule="atLeast"/>
        <w:jc w:val="center"/>
        <w:rPr>
          <w:del w:id="1294" w:author="华杰" w:date="2019-07-11T15:51:00Z"/>
          <w:sz w:val="24"/>
        </w:rPr>
        <w:pPrChange w:id="1295" w:author="华杰" w:date="2019-07-11T15:51:00Z">
          <w:pPr>
            <w:topLinePunct/>
            <w:spacing w:line="400" w:lineRule="atLeast"/>
            <w:ind w:firstLineChars="1371" w:firstLine="3290"/>
          </w:pPr>
        </w:pPrChange>
      </w:pPr>
    </w:p>
    <w:p w14:paraId="0A37C1DC" w14:textId="77777777" w:rsidR="0097645B" w:rsidRPr="006A0AD5" w:rsidDel="00120B09" w:rsidRDefault="0097645B">
      <w:pPr>
        <w:pStyle w:val="1"/>
        <w:spacing w:beforeLines="150" w:before="360" w:afterLines="100" w:after="240" w:line="440" w:lineRule="atLeast"/>
        <w:jc w:val="center"/>
        <w:rPr>
          <w:del w:id="1296" w:author="华杰" w:date="2019-07-11T15:51:00Z"/>
          <w:sz w:val="24"/>
          <w:u w:val="single"/>
        </w:rPr>
        <w:pPrChange w:id="1297" w:author="华杰" w:date="2019-07-11T15:51:00Z">
          <w:pPr>
            <w:topLinePunct/>
            <w:spacing w:line="400" w:lineRule="atLeast"/>
            <w:ind w:firstLineChars="1371" w:firstLine="3290"/>
          </w:pPr>
        </w:pPrChange>
      </w:pPr>
      <w:del w:id="1298" w:author="华杰" w:date="2019-07-11T15:51:00Z">
        <w:r w:rsidRPr="006A0AD5" w:rsidDel="00120B09">
          <w:rPr>
            <w:rFonts w:hint="eastAsia"/>
            <w:sz w:val="24"/>
          </w:rPr>
          <w:delText>身份证号码：</w:delText>
        </w:r>
        <w:r w:rsidRPr="006A0AD5" w:rsidDel="00120B09">
          <w:rPr>
            <w:rFonts w:hint="eastAsia"/>
            <w:sz w:val="24"/>
            <w:u w:val="single"/>
          </w:rPr>
          <w:delText xml:space="preserve">                            </w:delText>
        </w:r>
      </w:del>
    </w:p>
    <w:p w14:paraId="1814CDF2" w14:textId="77777777" w:rsidR="0097645B" w:rsidRPr="006A0AD5" w:rsidDel="00120B09" w:rsidRDefault="0097645B">
      <w:pPr>
        <w:pStyle w:val="1"/>
        <w:spacing w:beforeLines="150" w:before="360" w:afterLines="100" w:after="240" w:line="440" w:lineRule="atLeast"/>
        <w:jc w:val="center"/>
        <w:rPr>
          <w:del w:id="1299" w:author="华杰" w:date="2019-07-11T15:51:00Z"/>
          <w:sz w:val="24"/>
        </w:rPr>
        <w:pPrChange w:id="1300" w:author="华杰" w:date="2019-07-11T15:51:00Z">
          <w:pPr>
            <w:topLinePunct/>
            <w:spacing w:line="400" w:lineRule="atLeast"/>
            <w:ind w:firstLineChars="1371" w:firstLine="3290"/>
          </w:pPr>
        </w:pPrChange>
      </w:pPr>
    </w:p>
    <w:p w14:paraId="712D7927" w14:textId="77777777" w:rsidR="0097645B" w:rsidRPr="006A0AD5" w:rsidDel="00120B09" w:rsidRDefault="0097645B">
      <w:pPr>
        <w:pStyle w:val="1"/>
        <w:spacing w:beforeLines="150" w:before="360" w:afterLines="100" w:after="240" w:line="440" w:lineRule="atLeast"/>
        <w:jc w:val="center"/>
        <w:rPr>
          <w:del w:id="1301" w:author="华杰" w:date="2019-07-11T15:51:00Z"/>
          <w:sz w:val="24"/>
        </w:rPr>
        <w:pPrChange w:id="1302" w:author="华杰" w:date="2019-07-11T15:51:00Z">
          <w:pPr>
            <w:topLinePunct/>
            <w:spacing w:line="400" w:lineRule="atLeast"/>
            <w:ind w:firstLineChars="1371" w:firstLine="3290"/>
          </w:pPr>
        </w:pPrChange>
      </w:pPr>
      <w:del w:id="1303" w:author="华杰" w:date="2019-07-11T15:51:00Z">
        <w:r w:rsidRPr="006A0AD5" w:rsidDel="00120B09">
          <w:rPr>
            <w:rFonts w:hint="eastAsia"/>
            <w:sz w:val="24"/>
          </w:rPr>
          <w:delText>委托代理人：</w:delText>
        </w:r>
        <w:r w:rsidRPr="006A0AD5" w:rsidDel="00120B09">
          <w:rPr>
            <w:rFonts w:hint="eastAsia"/>
            <w:sz w:val="24"/>
            <w:u w:val="single"/>
          </w:rPr>
          <w:delText xml:space="preserve">                        </w:delText>
        </w:r>
        <w:r w:rsidRPr="006A0AD5" w:rsidDel="00120B09">
          <w:rPr>
            <w:rFonts w:hint="eastAsia"/>
            <w:sz w:val="24"/>
          </w:rPr>
          <w:delText>（签字）</w:delText>
        </w:r>
        <w:r w:rsidRPr="006A0AD5" w:rsidDel="00120B09">
          <w:rPr>
            <w:rFonts w:hint="eastAsia"/>
            <w:sz w:val="24"/>
          </w:rPr>
          <w:delText xml:space="preserve">   </w:delText>
        </w:r>
      </w:del>
    </w:p>
    <w:p w14:paraId="788DCEDE" w14:textId="77777777" w:rsidR="0097645B" w:rsidRPr="006A0AD5" w:rsidDel="00120B09" w:rsidRDefault="0097645B">
      <w:pPr>
        <w:pStyle w:val="1"/>
        <w:spacing w:beforeLines="150" w:before="360" w:afterLines="100" w:after="240" w:line="440" w:lineRule="atLeast"/>
        <w:jc w:val="center"/>
        <w:rPr>
          <w:del w:id="1304" w:author="华杰" w:date="2019-07-11T15:51:00Z"/>
          <w:sz w:val="24"/>
        </w:rPr>
        <w:pPrChange w:id="1305" w:author="华杰" w:date="2019-07-11T15:51:00Z">
          <w:pPr>
            <w:topLinePunct/>
            <w:spacing w:line="400" w:lineRule="atLeast"/>
            <w:ind w:left="2699" w:firstLineChars="1371" w:firstLine="3290"/>
          </w:pPr>
        </w:pPrChange>
      </w:pPr>
      <w:del w:id="1306" w:author="华杰" w:date="2019-07-11T15:51:00Z">
        <w:r w:rsidRPr="006A0AD5" w:rsidDel="00120B09">
          <w:rPr>
            <w:rFonts w:hint="eastAsia"/>
            <w:sz w:val="24"/>
          </w:rPr>
          <w:delText xml:space="preserve">    </w:delText>
        </w:r>
      </w:del>
    </w:p>
    <w:p w14:paraId="734604AB" w14:textId="77777777" w:rsidR="0097645B" w:rsidRPr="006A0AD5" w:rsidDel="00120B09" w:rsidRDefault="0097645B">
      <w:pPr>
        <w:pStyle w:val="1"/>
        <w:spacing w:beforeLines="150" w:before="360" w:afterLines="100" w:after="240" w:line="440" w:lineRule="atLeast"/>
        <w:jc w:val="center"/>
        <w:rPr>
          <w:del w:id="1307" w:author="华杰" w:date="2019-07-11T15:51:00Z"/>
          <w:sz w:val="24"/>
          <w:u w:val="single"/>
        </w:rPr>
        <w:pPrChange w:id="1308" w:author="华杰" w:date="2019-07-11T15:51:00Z">
          <w:pPr>
            <w:topLinePunct/>
            <w:spacing w:line="400" w:lineRule="atLeast"/>
            <w:ind w:firstLineChars="1371" w:firstLine="3290"/>
          </w:pPr>
        </w:pPrChange>
      </w:pPr>
      <w:del w:id="1309" w:author="华杰" w:date="2019-07-11T15:51:00Z">
        <w:r w:rsidRPr="006A0AD5" w:rsidDel="00120B09">
          <w:rPr>
            <w:rFonts w:hint="eastAsia"/>
            <w:sz w:val="24"/>
          </w:rPr>
          <w:delText>身份证号码：</w:delText>
        </w:r>
        <w:r w:rsidRPr="006A0AD5" w:rsidDel="00120B09">
          <w:rPr>
            <w:rFonts w:hint="eastAsia"/>
            <w:sz w:val="24"/>
            <w:u w:val="single"/>
          </w:rPr>
          <w:delText xml:space="preserve">                             </w:delText>
        </w:r>
      </w:del>
    </w:p>
    <w:p w14:paraId="602E1539" w14:textId="77777777" w:rsidR="0097645B" w:rsidRPr="006A0AD5" w:rsidDel="00120B09" w:rsidRDefault="0097645B">
      <w:pPr>
        <w:pStyle w:val="1"/>
        <w:spacing w:beforeLines="150" w:before="360" w:afterLines="100" w:after="240" w:line="440" w:lineRule="atLeast"/>
        <w:jc w:val="center"/>
        <w:rPr>
          <w:del w:id="1310" w:author="华杰" w:date="2019-07-11T15:51:00Z"/>
          <w:sz w:val="24"/>
        </w:rPr>
        <w:pPrChange w:id="1311" w:author="华杰" w:date="2019-07-11T15:51:00Z">
          <w:pPr>
            <w:topLinePunct/>
            <w:spacing w:line="400" w:lineRule="atLeast"/>
            <w:ind w:firstLineChars="1371" w:firstLine="3290"/>
          </w:pPr>
        </w:pPrChange>
      </w:pPr>
    </w:p>
    <w:p w14:paraId="62F10458" w14:textId="77777777" w:rsidR="0097645B" w:rsidRPr="006A0AD5" w:rsidDel="00120B09" w:rsidRDefault="0097645B">
      <w:pPr>
        <w:pStyle w:val="1"/>
        <w:spacing w:beforeLines="150" w:before="360" w:afterLines="100" w:after="240" w:line="440" w:lineRule="atLeast"/>
        <w:jc w:val="center"/>
        <w:rPr>
          <w:del w:id="1312" w:author="华杰" w:date="2019-07-11T15:51:00Z"/>
          <w:sz w:val="24"/>
        </w:rPr>
        <w:pPrChange w:id="1313" w:author="华杰" w:date="2019-07-11T15:51:00Z">
          <w:pPr>
            <w:topLinePunct/>
            <w:spacing w:line="400" w:lineRule="atLeast"/>
            <w:ind w:leftChars="199" w:left="418" w:firstLineChars="1750" w:firstLine="4200"/>
            <w:jc w:val="left"/>
          </w:pPr>
        </w:pPrChange>
      </w:pPr>
      <w:del w:id="1314" w:author="华杰" w:date="2019-07-11T15:51:00Z">
        <w:r w:rsidRPr="006A0AD5" w:rsidDel="00120B09">
          <w:rPr>
            <w:rFonts w:hint="eastAsia"/>
            <w:sz w:val="24"/>
            <w:u w:val="single"/>
          </w:rPr>
          <w:delText xml:space="preserve">       </w:delText>
        </w:r>
        <w:r w:rsidRPr="006A0AD5" w:rsidDel="00120B09">
          <w:rPr>
            <w:rFonts w:hint="eastAsia"/>
            <w:sz w:val="24"/>
          </w:rPr>
          <w:delText>年</w:delText>
        </w:r>
        <w:r w:rsidRPr="006A0AD5" w:rsidDel="00120B09">
          <w:rPr>
            <w:rFonts w:hint="eastAsia"/>
            <w:sz w:val="24"/>
          </w:rPr>
          <w:delText xml:space="preserve"> </w:delText>
        </w:r>
        <w:r w:rsidRPr="006A0AD5" w:rsidDel="00120B09">
          <w:rPr>
            <w:rFonts w:hint="eastAsia"/>
            <w:sz w:val="24"/>
            <w:u w:val="single"/>
          </w:rPr>
          <w:delText xml:space="preserve">        </w:delText>
        </w:r>
        <w:r w:rsidRPr="006A0AD5" w:rsidDel="00120B09">
          <w:rPr>
            <w:rFonts w:hint="eastAsia"/>
            <w:sz w:val="24"/>
          </w:rPr>
          <w:delText>月</w:delText>
        </w:r>
        <w:r w:rsidRPr="006A0AD5" w:rsidDel="00120B09">
          <w:rPr>
            <w:rFonts w:hint="eastAsia"/>
            <w:sz w:val="24"/>
          </w:rPr>
          <w:delText xml:space="preserve"> </w:delText>
        </w:r>
        <w:r w:rsidRPr="006A0AD5" w:rsidDel="00120B09">
          <w:rPr>
            <w:rFonts w:hint="eastAsia"/>
            <w:sz w:val="24"/>
            <w:u w:val="single"/>
          </w:rPr>
          <w:delText xml:space="preserve">      </w:delText>
        </w:r>
        <w:r w:rsidRPr="006A0AD5" w:rsidDel="00120B09">
          <w:rPr>
            <w:rFonts w:hint="eastAsia"/>
            <w:sz w:val="24"/>
          </w:rPr>
          <w:delText xml:space="preserve"> </w:delText>
        </w:r>
        <w:r w:rsidRPr="006A0AD5" w:rsidDel="00120B09">
          <w:rPr>
            <w:rFonts w:hint="eastAsia"/>
            <w:sz w:val="24"/>
          </w:rPr>
          <w:delText>日</w:delText>
        </w:r>
      </w:del>
    </w:p>
    <w:p w14:paraId="53409F99" w14:textId="77777777" w:rsidR="0097645B" w:rsidRPr="006A0AD5" w:rsidDel="00120B09" w:rsidRDefault="0097645B">
      <w:pPr>
        <w:pStyle w:val="1"/>
        <w:spacing w:beforeLines="150" w:before="360" w:afterLines="100" w:after="240" w:line="440" w:lineRule="atLeast"/>
        <w:jc w:val="center"/>
        <w:rPr>
          <w:del w:id="1315" w:author="华杰" w:date="2019-07-11T15:51:00Z"/>
          <w:rFonts w:eastAsia="黑体"/>
          <w:sz w:val="24"/>
        </w:rPr>
        <w:pPrChange w:id="1316" w:author="华杰" w:date="2019-07-11T15:51:00Z">
          <w:pPr>
            <w:spacing w:line="440" w:lineRule="atLeast"/>
          </w:pPr>
        </w:pPrChange>
      </w:pPr>
    </w:p>
    <w:p w14:paraId="7137A58B" w14:textId="77777777" w:rsidR="0097645B" w:rsidRPr="006A0AD5" w:rsidDel="00120B09" w:rsidRDefault="0097645B">
      <w:pPr>
        <w:pStyle w:val="1"/>
        <w:spacing w:beforeLines="150" w:before="360" w:afterLines="100" w:after="240" w:line="440" w:lineRule="atLeast"/>
        <w:jc w:val="center"/>
        <w:rPr>
          <w:del w:id="1317" w:author="华杰" w:date="2019-07-11T15:51:00Z"/>
          <w:kern w:val="2"/>
          <w:sz w:val="21"/>
          <w:szCs w:val="21"/>
        </w:rPr>
        <w:pPrChange w:id="1318" w:author="华杰" w:date="2019-07-11T15:51:00Z">
          <w:pPr>
            <w:pStyle w:val="afd"/>
            <w:adjustRightInd/>
            <w:spacing w:line="440" w:lineRule="atLeast"/>
            <w:ind w:firstLine="0"/>
            <w:textAlignment w:val="auto"/>
          </w:pPr>
        </w:pPrChange>
      </w:pPr>
      <w:del w:id="1319" w:author="华杰" w:date="2019-07-11T15:51:00Z">
        <w:r w:rsidRPr="006A0AD5" w:rsidDel="00120B09">
          <w:rPr>
            <w:rFonts w:hint="eastAsia"/>
            <w:kern w:val="2"/>
            <w:sz w:val="21"/>
            <w:szCs w:val="21"/>
          </w:rPr>
          <w:delText>注：</w:delText>
        </w:r>
      </w:del>
    </w:p>
    <w:p w14:paraId="7ED6B416" w14:textId="77777777" w:rsidR="0097645B" w:rsidRPr="006A0AD5" w:rsidDel="00120B09" w:rsidRDefault="0097645B">
      <w:pPr>
        <w:pStyle w:val="1"/>
        <w:spacing w:beforeLines="150" w:before="360" w:afterLines="100" w:after="240" w:line="440" w:lineRule="atLeast"/>
        <w:jc w:val="center"/>
        <w:rPr>
          <w:del w:id="1320" w:author="华杰" w:date="2019-07-11T15:51:00Z"/>
          <w:szCs w:val="21"/>
        </w:rPr>
        <w:pPrChange w:id="1321" w:author="华杰" w:date="2019-07-11T15:51:00Z">
          <w:pPr>
            <w:spacing w:line="440" w:lineRule="atLeast"/>
            <w:ind w:firstLineChars="200" w:firstLine="420"/>
          </w:pPr>
        </w:pPrChange>
      </w:pPr>
      <w:del w:id="1322" w:author="华杰" w:date="2019-07-11T15:51:00Z">
        <w:r w:rsidRPr="006A0AD5" w:rsidDel="00120B09">
          <w:rPr>
            <w:rFonts w:hint="eastAsia"/>
            <w:szCs w:val="21"/>
          </w:rPr>
          <w:delText>1.</w:delText>
        </w:r>
        <w:r w:rsidRPr="006A0AD5" w:rsidDel="00120B09">
          <w:rPr>
            <w:rFonts w:hint="eastAsia"/>
            <w:szCs w:val="21"/>
          </w:rPr>
          <w:delText>法定代表人和委托代理人必须在授权委托书上亲笔签名，不得使用印章、签名章或其他电子制版签名代替；</w:delText>
        </w:r>
      </w:del>
    </w:p>
    <w:p w14:paraId="0DC7B418" w14:textId="77777777" w:rsidR="0097645B" w:rsidRPr="006A0AD5" w:rsidDel="00120B09" w:rsidRDefault="0097645B">
      <w:pPr>
        <w:pStyle w:val="1"/>
        <w:spacing w:beforeLines="150" w:before="360" w:afterLines="100" w:after="240" w:line="440" w:lineRule="atLeast"/>
        <w:jc w:val="center"/>
        <w:rPr>
          <w:del w:id="1323" w:author="华杰" w:date="2019-07-11T15:51:00Z"/>
          <w:szCs w:val="21"/>
        </w:rPr>
        <w:pPrChange w:id="1324" w:author="华杰" w:date="2019-07-11T15:51:00Z">
          <w:pPr>
            <w:spacing w:line="440" w:lineRule="atLeast"/>
            <w:ind w:firstLineChars="200" w:firstLine="420"/>
          </w:pPr>
        </w:pPrChange>
      </w:pPr>
      <w:del w:id="1325" w:author="华杰" w:date="2019-07-11T15:51:00Z">
        <w:r w:rsidRPr="006A0AD5" w:rsidDel="00120B09">
          <w:rPr>
            <w:rFonts w:hint="eastAsia"/>
            <w:szCs w:val="21"/>
          </w:rPr>
          <w:delText>2.</w:delText>
        </w:r>
        <w:r w:rsidRPr="006A0AD5" w:rsidDel="00120B09">
          <w:rPr>
            <w:rFonts w:hint="eastAsia"/>
            <w:szCs w:val="21"/>
          </w:rPr>
          <w:delText>以联合体形式投标的，本授权委托书应由联合体牵头人的法定代表人按上述规定签署。</w:delText>
        </w:r>
      </w:del>
    </w:p>
    <w:p w14:paraId="4154B930" w14:textId="77777777" w:rsidR="0097645B" w:rsidRPr="006A0AD5" w:rsidDel="00120B09" w:rsidRDefault="0097645B">
      <w:pPr>
        <w:pStyle w:val="1"/>
        <w:spacing w:beforeLines="150" w:before="360" w:afterLines="100" w:after="240" w:line="440" w:lineRule="atLeast"/>
        <w:jc w:val="center"/>
        <w:rPr>
          <w:del w:id="1326" w:author="华杰" w:date="2019-07-11T15:51:00Z"/>
          <w:rFonts w:eastAsia="黑体"/>
          <w:b w:val="0"/>
          <w:sz w:val="28"/>
          <w:szCs w:val="28"/>
        </w:rPr>
      </w:pPr>
      <w:del w:id="1327" w:author="华杰" w:date="2019-07-11T15:51:00Z">
        <w:r w:rsidRPr="006A0AD5" w:rsidDel="00120B09">
          <w:rPr>
            <w:rFonts w:eastAsia="黑体" w:hint="eastAsia"/>
            <w:sz w:val="28"/>
            <w:szCs w:val="28"/>
          </w:rPr>
          <w:br w:type="page"/>
        </w:r>
        <w:r w:rsidRPr="006A0AD5" w:rsidDel="00120B09">
          <w:rPr>
            <w:rFonts w:eastAsia="黑体" w:hint="eastAsia"/>
            <w:b w:val="0"/>
            <w:sz w:val="28"/>
            <w:szCs w:val="28"/>
          </w:rPr>
          <w:delText>（二）法定代表人身份证明</w:delText>
        </w:r>
      </w:del>
    </w:p>
    <w:p w14:paraId="6A513051" w14:textId="77777777" w:rsidR="0097645B" w:rsidRPr="006A0AD5" w:rsidDel="00120B09" w:rsidRDefault="0097645B">
      <w:pPr>
        <w:pStyle w:val="1"/>
        <w:spacing w:beforeLines="150" w:before="360" w:afterLines="100" w:after="240" w:line="440" w:lineRule="atLeast"/>
        <w:jc w:val="center"/>
        <w:rPr>
          <w:del w:id="1328" w:author="华杰" w:date="2019-07-11T15:51:00Z"/>
          <w:sz w:val="20"/>
          <w:szCs w:val="20"/>
        </w:rPr>
        <w:pPrChange w:id="1329" w:author="华杰" w:date="2019-07-11T15:51:00Z">
          <w:pPr>
            <w:spacing w:line="440" w:lineRule="atLeast"/>
          </w:pPr>
        </w:pPrChange>
      </w:pPr>
    </w:p>
    <w:p w14:paraId="47B77103" w14:textId="77777777" w:rsidR="0097645B" w:rsidRPr="006A0AD5" w:rsidDel="00120B09" w:rsidRDefault="0097645B">
      <w:pPr>
        <w:pStyle w:val="1"/>
        <w:spacing w:beforeLines="150" w:before="360" w:afterLines="100" w:after="240" w:line="440" w:lineRule="atLeast"/>
        <w:jc w:val="center"/>
        <w:rPr>
          <w:del w:id="1330" w:author="华杰" w:date="2019-07-11T15:51:00Z"/>
          <w:sz w:val="24"/>
        </w:rPr>
        <w:pPrChange w:id="1331" w:author="华杰" w:date="2019-07-11T15:51:00Z">
          <w:pPr>
            <w:spacing w:line="440" w:lineRule="atLeast"/>
          </w:pPr>
        </w:pPrChange>
      </w:pPr>
      <w:del w:id="1332" w:author="华杰" w:date="2019-07-11T15:51:00Z">
        <w:r w:rsidRPr="006A0AD5" w:rsidDel="00120B09">
          <w:rPr>
            <w:rFonts w:hint="eastAsia"/>
            <w:sz w:val="24"/>
          </w:rPr>
          <w:delText>投标人名称：</w:delText>
        </w:r>
        <w:r w:rsidRPr="006A0AD5" w:rsidDel="00120B09">
          <w:rPr>
            <w:rFonts w:hint="eastAsia"/>
            <w:sz w:val="24"/>
            <w:u w:val="single"/>
          </w:rPr>
          <w:delText xml:space="preserve">                            </w:delText>
        </w:r>
        <w:r w:rsidRPr="006A0AD5" w:rsidDel="00120B09">
          <w:rPr>
            <w:rFonts w:hint="eastAsia"/>
            <w:sz w:val="24"/>
          </w:rPr>
          <w:delText xml:space="preserve"> </w:delText>
        </w:r>
      </w:del>
    </w:p>
    <w:p w14:paraId="637754E8" w14:textId="77777777" w:rsidR="0097645B" w:rsidRPr="006A0AD5" w:rsidDel="00120B09" w:rsidRDefault="0097645B">
      <w:pPr>
        <w:pStyle w:val="1"/>
        <w:spacing w:beforeLines="150" w:before="360" w:afterLines="100" w:after="240" w:line="440" w:lineRule="atLeast"/>
        <w:jc w:val="center"/>
        <w:rPr>
          <w:del w:id="1333" w:author="华杰" w:date="2019-07-11T15:51:00Z"/>
          <w:sz w:val="24"/>
        </w:rPr>
        <w:pPrChange w:id="1334" w:author="华杰" w:date="2019-07-11T15:51:00Z">
          <w:pPr>
            <w:spacing w:line="440" w:lineRule="atLeast"/>
          </w:pPr>
        </w:pPrChange>
      </w:pPr>
      <w:del w:id="1335" w:author="华杰" w:date="2019-07-11T15:51:00Z">
        <w:r w:rsidRPr="006A0AD5" w:rsidDel="00120B09">
          <w:rPr>
            <w:rFonts w:hint="eastAsia"/>
            <w:sz w:val="24"/>
          </w:rPr>
          <w:delText>姓名：</w:delText>
        </w:r>
        <w:r w:rsidRPr="006A0AD5" w:rsidDel="00120B09">
          <w:rPr>
            <w:rFonts w:hint="eastAsia"/>
            <w:sz w:val="24"/>
            <w:u w:val="single"/>
          </w:rPr>
          <w:delText xml:space="preserve">  </w:delText>
        </w:r>
        <w:r w:rsidRPr="006A0AD5" w:rsidDel="00120B09">
          <w:rPr>
            <w:rFonts w:hint="eastAsia"/>
            <w:bCs w:val="0"/>
            <w:sz w:val="24"/>
            <w:u w:val="single"/>
          </w:rPr>
          <w:delText>（法定代表人亲笔签字）</w:delText>
        </w:r>
        <w:r w:rsidRPr="006A0AD5" w:rsidDel="00120B09">
          <w:rPr>
            <w:rFonts w:hint="eastAsia"/>
            <w:sz w:val="24"/>
            <w:u w:val="single"/>
          </w:rPr>
          <w:delText xml:space="preserve"> </w:delText>
        </w:r>
        <w:r w:rsidRPr="006A0AD5" w:rsidDel="00120B09">
          <w:rPr>
            <w:rFonts w:hint="eastAsia"/>
            <w:sz w:val="24"/>
          </w:rPr>
          <w:delText xml:space="preserve"> </w:delText>
        </w:r>
        <w:r w:rsidRPr="006A0AD5" w:rsidDel="00120B09">
          <w:rPr>
            <w:rFonts w:hint="eastAsia"/>
            <w:sz w:val="24"/>
          </w:rPr>
          <w:delText>性别：</w:delText>
        </w:r>
        <w:r w:rsidRPr="006A0AD5" w:rsidDel="00120B09">
          <w:rPr>
            <w:rFonts w:hint="eastAsia"/>
            <w:sz w:val="24"/>
            <w:u w:val="single"/>
          </w:rPr>
          <w:delText xml:space="preserve">     </w:delText>
        </w:r>
        <w:r w:rsidRPr="006A0AD5" w:rsidDel="00120B09">
          <w:rPr>
            <w:rFonts w:hint="eastAsia"/>
            <w:sz w:val="24"/>
          </w:rPr>
          <w:delText xml:space="preserve"> </w:delText>
        </w:r>
        <w:r w:rsidRPr="006A0AD5" w:rsidDel="00120B09">
          <w:rPr>
            <w:rFonts w:hint="eastAsia"/>
            <w:sz w:val="24"/>
          </w:rPr>
          <w:delText>年龄：</w:delText>
        </w:r>
        <w:r w:rsidRPr="006A0AD5" w:rsidDel="00120B09">
          <w:rPr>
            <w:rFonts w:hint="eastAsia"/>
            <w:sz w:val="24"/>
            <w:u w:val="single"/>
          </w:rPr>
          <w:delText xml:space="preserve">        </w:delText>
        </w:r>
        <w:r w:rsidRPr="006A0AD5" w:rsidDel="00120B09">
          <w:rPr>
            <w:rFonts w:hint="eastAsia"/>
            <w:sz w:val="24"/>
          </w:rPr>
          <w:delText>职务：</w:delText>
        </w:r>
        <w:r w:rsidRPr="006A0AD5" w:rsidDel="00120B09">
          <w:rPr>
            <w:rFonts w:hint="eastAsia"/>
            <w:sz w:val="24"/>
            <w:u w:val="single"/>
          </w:rPr>
          <w:delText xml:space="preserve">        </w:delText>
        </w:r>
      </w:del>
    </w:p>
    <w:p w14:paraId="740139CB" w14:textId="77777777" w:rsidR="0097645B" w:rsidRPr="006A0AD5" w:rsidDel="00120B09" w:rsidRDefault="0097645B">
      <w:pPr>
        <w:pStyle w:val="1"/>
        <w:spacing w:beforeLines="150" w:before="360" w:afterLines="100" w:after="240" w:line="440" w:lineRule="atLeast"/>
        <w:jc w:val="center"/>
        <w:rPr>
          <w:del w:id="1336" w:author="华杰" w:date="2019-07-11T15:51:00Z"/>
          <w:sz w:val="24"/>
        </w:rPr>
        <w:pPrChange w:id="1337" w:author="华杰" w:date="2019-07-11T15:51:00Z">
          <w:pPr>
            <w:spacing w:line="440" w:lineRule="atLeast"/>
          </w:pPr>
        </w:pPrChange>
      </w:pPr>
      <w:del w:id="1338" w:author="华杰" w:date="2019-07-11T15:51:00Z">
        <w:r w:rsidRPr="006A0AD5" w:rsidDel="00120B09">
          <w:rPr>
            <w:rFonts w:hint="eastAsia"/>
            <w:sz w:val="24"/>
          </w:rPr>
          <w:delText>系</w:delText>
        </w:r>
        <w:r w:rsidRPr="006A0AD5" w:rsidDel="00120B09">
          <w:rPr>
            <w:rFonts w:hint="eastAsia"/>
            <w:sz w:val="24"/>
            <w:u w:val="single"/>
          </w:rPr>
          <w:delText xml:space="preserve">                             </w:delText>
        </w:r>
        <w:r w:rsidRPr="006A0AD5" w:rsidDel="00120B09">
          <w:rPr>
            <w:rFonts w:hint="eastAsia"/>
            <w:sz w:val="24"/>
          </w:rPr>
          <w:delText xml:space="preserve"> </w:delText>
        </w:r>
        <w:r w:rsidRPr="006A0AD5" w:rsidDel="00120B09">
          <w:rPr>
            <w:rFonts w:hint="eastAsia"/>
            <w:sz w:val="24"/>
          </w:rPr>
          <w:delText>（投标人名称）的法定代表人。</w:delText>
        </w:r>
      </w:del>
    </w:p>
    <w:p w14:paraId="6E132810" w14:textId="77777777" w:rsidR="0097645B" w:rsidRPr="006A0AD5" w:rsidDel="00120B09" w:rsidRDefault="0097645B">
      <w:pPr>
        <w:pStyle w:val="1"/>
        <w:spacing w:beforeLines="150" w:before="360" w:afterLines="100" w:after="240" w:line="440" w:lineRule="atLeast"/>
        <w:jc w:val="center"/>
        <w:rPr>
          <w:del w:id="1339" w:author="华杰" w:date="2019-07-11T15:51:00Z"/>
          <w:sz w:val="24"/>
        </w:rPr>
        <w:pPrChange w:id="1340" w:author="华杰" w:date="2019-07-11T15:51:00Z">
          <w:pPr>
            <w:spacing w:line="440" w:lineRule="atLeast"/>
            <w:ind w:firstLineChars="200" w:firstLine="480"/>
          </w:pPr>
        </w:pPrChange>
      </w:pPr>
      <w:del w:id="1341" w:author="华杰" w:date="2019-07-11T15:51:00Z">
        <w:r w:rsidRPr="006A0AD5" w:rsidDel="00120B09">
          <w:rPr>
            <w:rFonts w:hint="eastAsia"/>
            <w:sz w:val="24"/>
          </w:rPr>
          <w:delText>特此证明。</w:delText>
        </w:r>
      </w:del>
    </w:p>
    <w:p w14:paraId="6FF4EFCF" w14:textId="77777777" w:rsidR="0097645B" w:rsidRPr="006A0AD5" w:rsidDel="00120B09" w:rsidRDefault="0097645B">
      <w:pPr>
        <w:pStyle w:val="1"/>
        <w:spacing w:beforeLines="150" w:before="360" w:afterLines="100" w:after="240" w:line="440" w:lineRule="atLeast"/>
        <w:jc w:val="center"/>
        <w:rPr>
          <w:del w:id="1342" w:author="华杰" w:date="2019-07-11T15:51:00Z"/>
          <w:sz w:val="24"/>
        </w:rPr>
        <w:pPrChange w:id="1343" w:author="华杰" w:date="2019-07-11T15:51:00Z">
          <w:pPr>
            <w:spacing w:line="440" w:lineRule="atLeast"/>
          </w:pPr>
        </w:pPrChange>
      </w:pPr>
    </w:p>
    <w:p w14:paraId="22A0DE19" w14:textId="77777777" w:rsidR="0097645B" w:rsidRPr="006A0AD5" w:rsidDel="00120B09" w:rsidRDefault="0097645B">
      <w:pPr>
        <w:pStyle w:val="1"/>
        <w:spacing w:beforeLines="150" w:before="360" w:afterLines="100" w:after="240" w:line="440" w:lineRule="atLeast"/>
        <w:jc w:val="center"/>
        <w:rPr>
          <w:del w:id="1344" w:author="华杰" w:date="2019-07-11T15:51:00Z"/>
        </w:rPr>
        <w:pPrChange w:id="1345" w:author="华杰" w:date="2019-07-11T15:51:00Z">
          <w:pPr>
            <w:spacing w:line="440" w:lineRule="atLeast"/>
          </w:pPr>
        </w:pPrChange>
      </w:pPr>
      <w:del w:id="1346" w:author="华杰" w:date="2019-07-11T15:51:00Z">
        <w:r w:rsidRPr="006A0AD5" w:rsidDel="00120B09">
          <w:rPr>
            <w:rFonts w:hint="eastAsia"/>
          </w:rPr>
          <w:delText>附：法定代表人身份证复印件。</w:delText>
        </w:r>
      </w:del>
    </w:p>
    <w:p w14:paraId="10752F57" w14:textId="77777777" w:rsidR="0097645B" w:rsidRPr="006A0AD5" w:rsidDel="00120B09" w:rsidRDefault="0097645B">
      <w:pPr>
        <w:pStyle w:val="1"/>
        <w:spacing w:beforeLines="150" w:before="360" w:afterLines="100" w:after="240" w:line="440" w:lineRule="atLeast"/>
        <w:jc w:val="center"/>
        <w:rPr>
          <w:del w:id="1347" w:author="华杰" w:date="2019-07-11T15:51:00Z"/>
        </w:rPr>
        <w:pPrChange w:id="1348" w:author="华杰" w:date="2019-07-11T15:51:00Z">
          <w:pPr>
            <w:spacing w:line="440" w:lineRule="atLeast"/>
          </w:pPr>
        </w:pPrChange>
      </w:pPr>
    </w:p>
    <w:p w14:paraId="7AA5D04E" w14:textId="77777777" w:rsidR="0097645B" w:rsidRPr="006A0AD5" w:rsidDel="00120B09" w:rsidRDefault="0097645B">
      <w:pPr>
        <w:pStyle w:val="1"/>
        <w:spacing w:beforeLines="150" w:before="360" w:afterLines="100" w:after="240" w:line="440" w:lineRule="atLeast"/>
        <w:jc w:val="center"/>
        <w:rPr>
          <w:del w:id="1349" w:author="华杰" w:date="2019-07-11T15:51:00Z"/>
          <w:sz w:val="24"/>
        </w:rPr>
        <w:pPrChange w:id="1350" w:author="华杰" w:date="2019-07-11T15:51:00Z">
          <w:pPr>
            <w:spacing w:line="440" w:lineRule="atLeast"/>
          </w:pPr>
        </w:pPrChange>
      </w:pPr>
    </w:p>
    <w:p w14:paraId="463526EA" w14:textId="77777777" w:rsidR="0097645B" w:rsidRPr="006A0AD5" w:rsidDel="00120B09" w:rsidRDefault="0097645B">
      <w:pPr>
        <w:pStyle w:val="1"/>
        <w:spacing w:beforeLines="150" w:before="360" w:afterLines="100" w:after="240" w:line="440" w:lineRule="atLeast"/>
        <w:jc w:val="center"/>
        <w:rPr>
          <w:del w:id="1351" w:author="华杰" w:date="2019-07-11T15:51:00Z"/>
          <w:sz w:val="24"/>
        </w:rPr>
        <w:pPrChange w:id="1352" w:author="华杰" w:date="2019-07-11T15:51:00Z">
          <w:pPr>
            <w:spacing w:line="440" w:lineRule="atLeast"/>
          </w:pPr>
        </w:pPrChange>
      </w:pPr>
    </w:p>
    <w:p w14:paraId="0022AC1D" w14:textId="77777777" w:rsidR="0097645B" w:rsidRPr="006A0AD5" w:rsidDel="00120B09" w:rsidRDefault="0097645B">
      <w:pPr>
        <w:pStyle w:val="1"/>
        <w:spacing w:beforeLines="150" w:before="360" w:afterLines="100" w:after="240" w:line="440" w:lineRule="atLeast"/>
        <w:jc w:val="center"/>
        <w:rPr>
          <w:del w:id="1353" w:author="华杰" w:date="2019-07-11T15:51:00Z"/>
          <w:sz w:val="24"/>
        </w:rPr>
        <w:pPrChange w:id="1354" w:author="华杰" w:date="2019-07-11T15:51:00Z">
          <w:pPr>
            <w:spacing w:line="440" w:lineRule="atLeast"/>
          </w:pPr>
        </w:pPrChange>
      </w:pPr>
      <w:del w:id="1355" w:author="华杰" w:date="2019-07-11T15:51:00Z">
        <w:r w:rsidRPr="006A0AD5" w:rsidDel="00120B09">
          <w:rPr>
            <w:rFonts w:hint="eastAsia"/>
            <w:sz w:val="24"/>
          </w:rPr>
          <w:delText xml:space="preserve">                          </w:delText>
        </w:r>
        <w:r w:rsidRPr="006A0AD5" w:rsidDel="00120B09">
          <w:rPr>
            <w:rFonts w:hint="eastAsia"/>
            <w:sz w:val="24"/>
          </w:rPr>
          <w:delText>投标人：</w:delText>
        </w:r>
        <w:r w:rsidRPr="006A0AD5" w:rsidDel="00120B09">
          <w:rPr>
            <w:rFonts w:hint="eastAsia"/>
            <w:sz w:val="24"/>
            <w:u w:val="single"/>
          </w:rPr>
          <w:delText xml:space="preserve">                 </w:delText>
        </w:r>
        <w:r w:rsidRPr="006A0AD5" w:rsidDel="00120B09">
          <w:rPr>
            <w:rFonts w:hint="eastAsia"/>
            <w:sz w:val="24"/>
          </w:rPr>
          <w:delText>（盖单位章）</w:delText>
        </w:r>
      </w:del>
    </w:p>
    <w:p w14:paraId="4D31847D" w14:textId="77777777" w:rsidR="0097645B" w:rsidRPr="006A0AD5" w:rsidDel="00120B09" w:rsidRDefault="0097645B">
      <w:pPr>
        <w:pStyle w:val="1"/>
        <w:spacing w:beforeLines="150" w:before="360" w:afterLines="100" w:after="240" w:line="440" w:lineRule="atLeast"/>
        <w:jc w:val="center"/>
        <w:rPr>
          <w:del w:id="1356" w:author="华杰" w:date="2019-07-11T15:51:00Z"/>
          <w:sz w:val="24"/>
        </w:rPr>
        <w:pPrChange w:id="1357" w:author="华杰" w:date="2019-07-11T15:51:00Z">
          <w:pPr>
            <w:spacing w:line="440" w:lineRule="atLeast"/>
          </w:pPr>
        </w:pPrChange>
      </w:pPr>
      <w:del w:id="1358" w:author="华杰" w:date="2019-07-11T15:51:00Z">
        <w:r w:rsidRPr="006A0AD5" w:rsidDel="00120B09">
          <w:rPr>
            <w:rFonts w:hint="eastAsia"/>
            <w:sz w:val="24"/>
          </w:rPr>
          <w:delText xml:space="preserve">                                    </w:delText>
        </w:r>
        <w:r w:rsidRPr="006A0AD5" w:rsidDel="00120B09">
          <w:rPr>
            <w:rFonts w:hint="eastAsia"/>
            <w:sz w:val="24"/>
            <w:u w:val="single"/>
          </w:rPr>
          <w:delText xml:space="preserve">         </w:delText>
        </w:r>
        <w:r w:rsidRPr="006A0AD5" w:rsidDel="00120B09">
          <w:rPr>
            <w:rFonts w:hint="eastAsia"/>
            <w:sz w:val="24"/>
          </w:rPr>
          <w:delText>年</w:delText>
        </w:r>
        <w:r w:rsidRPr="006A0AD5" w:rsidDel="00120B09">
          <w:rPr>
            <w:rFonts w:hint="eastAsia"/>
            <w:sz w:val="24"/>
            <w:u w:val="single"/>
          </w:rPr>
          <w:delText xml:space="preserve">      </w:delText>
        </w:r>
        <w:r w:rsidRPr="006A0AD5" w:rsidDel="00120B09">
          <w:rPr>
            <w:rFonts w:hint="eastAsia"/>
            <w:sz w:val="24"/>
          </w:rPr>
          <w:delText>月</w:delText>
        </w:r>
        <w:r w:rsidRPr="006A0AD5" w:rsidDel="00120B09">
          <w:rPr>
            <w:rFonts w:hint="eastAsia"/>
            <w:sz w:val="24"/>
            <w:u w:val="single"/>
          </w:rPr>
          <w:delText xml:space="preserve">   </w:delText>
        </w:r>
        <w:r w:rsidRPr="006A0AD5" w:rsidDel="00120B09">
          <w:rPr>
            <w:rFonts w:hint="eastAsia"/>
            <w:sz w:val="24"/>
          </w:rPr>
          <w:delText xml:space="preserve"> </w:delText>
        </w:r>
        <w:r w:rsidRPr="006A0AD5" w:rsidDel="00120B09">
          <w:rPr>
            <w:rFonts w:hint="eastAsia"/>
            <w:sz w:val="24"/>
          </w:rPr>
          <w:delText>日</w:delText>
        </w:r>
      </w:del>
    </w:p>
    <w:p w14:paraId="7FB492D7" w14:textId="77777777" w:rsidR="0097645B" w:rsidRPr="006A0AD5" w:rsidDel="00120B09" w:rsidRDefault="0097645B">
      <w:pPr>
        <w:pStyle w:val="1"/>
        <w:spacing w:beforeLines="150" w:before="360" w:afterLines="100" w:after="240" w:line="440" w:lineRule="atLeast"/>
        <w:jc w:val="center"/>
        <w:rPr>
          <w:del w:id="1359" w:author="华杰" w:date="2019-07-11T15:51:00Z"/>
          <w:rFonts w:eastAsia="黑体"/>
          <w:sz w:val="24"/>
        </w:rPr>
        <w:pPrChange w:id="1360" w:author="华杰" w:date="2019-07-11T15:51:00Z">
          <w:pPr>
            <w:topLinePunct/>
            <w:spacing w:line="440" w:lineRule="atLeast"/>
          </w:pPr>
        </w:pPrChange>
      </w:pPr>
    </w:p>
    <w:p w14:paraId="4D722BC1" w14:textId="77777777" w:rsidR="0097645B" w:rsidRPr="006A0AD5" w:rsidDel="00120B09" w:rsidRDefault="0097645B">
      <w:pPr>
        <w:pStyle w:val="1"/>
        <w:spacing w:beforeLines="150" w:before="360" w:afterLines="100" w:after="240" w:line="440" w:lineRule="atLeast"/>
        <w:jc w:val="center"/>
        <w:rPr>
          <w:del w:id="1361" w:author="华杰" w:date="2019-07-11T15:51:00Z"/>
          <w:rFonts w:eastAsia="黑体"/>
          <w:sz w:val="24"/>
        </w:rPr>
        <w:pPrChange w:id="1362" w:author="华杰" w:date="2019-07-11T15:51:00Z">
          <w:pPr>
            <w:topLinePunct/>
            <w:spacing w:line="440" w:lineRule="atLeast"/>
          </w:pPr>
        </w:pPrChange>
      </w:pPr>
    </w:p>
    <w:p w14:paraId="30056973" w14:textId="77777777" w:rsidR="0097645B" w:rsidRPr="006A0AD5" w:rsidDel="00120B09" w:rsidRDefault="0097645B">
      <w:pPr>
        <w:pStyle w:val="1"/>
        <w:spacing w:beforeLines="150" w:before="360" w:afterLines="100" w:after="240" w:line="440" w:lineRule="atLeast"/>
        <w:jc w:val="center"/>
        <w:rPr>
          <w:del w:id="1363" w:author="华杰" w:date="2019-07-11T15:51:00Z"/>
          <w:rFonts w:eastAsia="黑体"/>
          <w:sz w:val="24"/>
        </w:rPr>
        <w:pPrChange w:id="1364" w:author="华杰" w:date="2019-07-11T15:51:00Z">
          <w:pPr>
            <w:topLinePunct/>
            <w:spacing w:line="440" w:lineRule="atLeast"/>
          </w:pPr>
        </w:pPrChange>
      </w:pPr>
    </w:p>
    <w:p w14:paraId="5AAB2E8D" w14:textId="77777777" w:rsidR="0097645B" w:rsidRPr="006A0AD5" w:rsidDel="00120B09" w:rsidRDefault="0097645B">
      <w:pPr>
        <w:pStyle w:val="1"/>
        <w:spacing w:beforeLines="150" w:before="360" w:afterLines="100" w:after="240" w:line="440" w:lineRule="atLeast"/>
        <w:jc w:val="center"/>
        <w:rPr>
          <w:del w:id="1365" w:author="华杰" w:date="2019-07-11T15:51:00Z"/>
          <w:rFonts w:eastAsia="黑体"/>
          <w:sz w:val="24"/>
        </w:rPr>
        <w:pPrChange w:id="1366" w:author="华杰" w:date="2019-07-11T15:51:00Z">
          <w:pPr>
            <w:topLinePunct/>
            <w:spacing w:line="440" w:lineRule="atLeast"/>
          </w:pPr>
        </w:pPrChange>
      </w:pPr>
    </w:p>
    <w:p w14:paraId="7425C5E4" w14:textId="77777777" w:rsidR="0097645B" w:rsidRPr="006A0AD5" w:rsidDel="00120B09" w:rsidRDefault="0097645B">
      <w:pPr>
        <w:pStyle w:val="1"/>
        <w:spacing w:beforeLines="150" w:before="360" w:afterLines="100" w:after="240" w:line="440" w:lineRule="atLeast"/>
        <w:jc w:val="center"/>
        <w:rPr>
          <w:del w:id="1367" w:author="华杰" w:date="2019-07-11T15:51:00Z"/>
          <w:szCs w:val="21"/>
        </w:rPr>
        <w:pPrChange w:id="1368" w:author="华杰" w:date="2019-07-11T15:51:00Z">
          <w:pPr>
            <w:spacing w:line="440" w:lineRule="atLeast"/>
            <w:ind w:firstLineChars="200" w:firstLine="420"/>
          </w:pPr>
        </w:pPrChange>
      </w:pPr>
      <w:del w:id="1369" w:author="华杰" w:date="2019-07-11T15:51:00Z">
        <w:r w:rsidRPr="006A0AD5" w:rsidDel="00120B09">
          <w:rPr>
            <w:rFonts w:hint="eastAsia"/>
            <w:szCs w:val="21"/>
          </w:rPr>
          <w:delText>注：法定代表人的签字必须是亲笔签名，不得使用印章、签名章或其他电子制版签名代替。</w:delText>
        </w:r>
      </w:del>
    </w:p>
    <w:p w14:paraId="6825A088" w14:textId="77777777" w:rsidR="0097645B" w:rsidRPr="006A0AD5" w:rsidDel="00120B09" w:rsidRDefault="0097645B">
      <w:pPr>
        <w:pStyle w:val="1"/>
        <w:spacing w:beforeLines="150" w:before="360" w:afterLines="100" w:after="240" w:line="440" w:lineRule="atLeast"/>
        <w:jc w:val="center"/>
        <w:rPr>
          <w:del w:id="1370" w:author="华杰" w:date="2019-07-11T15:51:00Z"/>
          <w:szCs w:val="21"/>
        </w:rPr>
        <w:pPrChange w:id="1371" w:author="华杰" w:date="2019-07-11T15:51:00Z">
          <w:pPr>
            <w:spacing w:line="440" w:lineRule="atLeast"/>
            <w:jc w:val="left"/>
          </w:pPr>
        </w:pPrChange>
      </w:pPr>
    </w:p>
    <w:p w14:paraId="068C600B" w14:textId="77777777" w:rsidR="0097645B" w:rsidRPr="006A0AD5" w:rsidDel="00120B09" w:rsidRDefault="0097645B">
      <w:pPr>
        <w:pStyle w:val="1"/>
        <w:spacing w:beforeLines="150" w:before="360" w:afterLines="100" w:after="240" w:line="440" w:lineRule="atLeast"/>
        <w:jc w:val="center"/>
        <w:rPr>
          <w:del w:id="1372" w:author="华杰" w:date="2019-07-11T15:51:00Z"/>
          <w:rFonts w:eastAsia="黑体"/>
          <w:sz w:val="24"/>
        </w:rPr>
        <w:pPrChange w:id="1373" w:author="华杰" w:date="2019-07-11T15:51:00Z">
          <w:pPr>
            <w:spacing w:line="440" w:lineRule="atLeast"/>
            <w:jc w:val="center"/>
          </w:pPr>
        </w:pPrChange>
      </w:pPr>
    </w:p>
    <w:p w14:paraId="524D4948" w14:textId="77777777" w:rsidR="0097645B" w:rsidRPr="006A0AD5" w:rsidRDefault="0097645B">
      <w:pPr>
        <w:pStyle w:val="1"/>
        <w:spacing w:beforeLines="150" w:before="360" w:afterLines="100" w:after="240" w:line="440" w:lineRule="atLeast"/>
        <w:jc w:val="center"/>
        <w:rPr>
          <w:rFonts w:eastAsia="黑体"/>
          <w:sz w:val="28"/>
          <w:szCs w:val="28"/>
        </w:rPr>
      </w:pPr>
      <w:del w:id="1374" w:author="华杰" w:date="2019-07-11T15:51:00Z">
        <w:r w:rsidRPr="006A0AD5" w:rsidDel="00120B09">
          <w:rPr>
            <w:rFonts w:eastAsia="黑体" w:hint="eastAsia"/>
            <w:bCs w:val="0"/>
            <w:sz w:val="28"/>
            <w:szCs w:val="28"/>
          </w:rPr>
          <w:br w:type="page"/>
        </w:r>
        <w:r w:rsidR="00120B09" w:rsidRPr="006A0AD5" w:rsidDel="00120B09">
          <w:rPr>
            <w:rFonts w:eastAsia="黑体" w:hint="eastAsia"/>
            <w:sz w:val="28"/>
            <w:szCs w:val="28"/>
          </w:rPr>
          <w:delText>三</w:delText>
        </w:r>
      </w:del>
      <w:ins w:id="1375" w:author="华杰" w:date="2019-07-11T15:51:00Z">
        <w:r w:rsidR="00120B09">
          <w:rPr>
            <w:rFonts w:eastAsia="黑体" w:hint="eastAsia"/>
            <w:b w:val="0"/>
            <w:sz w:val="30"/>
            <w:szCs w:val="30"/>
          </w:rPr>
          <w:t>二</w:t>
        </w:r>
      </w:ins>
      <w:r w:rsidRPr="006A0AD5">
        <w:rPr>
          <w:rFonts w:eastAsia="黑体"/>
          <w:sz w:val="28"/>
          <w:szCs w:val="28"/>
        </w:rPr>
        <w:t>、</w:t>
      </w:r>
      <w:r w:rsidRPr="006A0AD5">
        <w:rPr>
          <w:rFonts w:eastAsia="黑体"/>
          <w:b w:val="0"/>
          <w:sz w:val="28"/>
          <w:szCs w:val="28"/>
        </w:rPr>
        <w:t>联合体协议书</w:t>
      </w:r>
      <w:r w:rsidRPr="006A0AD5">
        <w:rPr>
          <w:rStyle w:val="aff"/>
          <w:rFonts w:eastAsia="黑体"/>
          <w:sz w:val="28"/>
          <w:szCs w:val="28"/>
        </w:rPr>
        <w:footnoteReference w:id="80"/>
      </w:r>
    </w:p>
    <w:p w14:paraId="7A012D57" w14:textId="77777777" w:rsidR="0097645B" w:rsidRPr="006A0AD5" w:rsidRDefault="0097645B" w:rsidP="00007799">
      <w:pPr>
        <w:spacing w:line="440" w:lineRule="atLeast"/>
        <w:ind w:firstLine="360"/>
        <w:rPr>
          <w:sz w:val="24"/>
        </w:rPr>
      </w:pPr>
      <w:r w:rsidRPr="006A0AD5">
        <w:rPr>
          <w:rFonts w:eastAsia="黑体"/>
          <w:sz w:val="24"/>
          <w:u w:val="single"/>
        </w:rPr>
        <w:t xml:space="preserve">                </w:t>
      </w:r>
      <w:r w:rsidRPr="006A0AD5">
        <w:rPr>
          <w:rFonts w:eastAsia="黑体"/>
          <w:sz w:val="24"/>
        </w:rPr>
        <w:t>（</w:t>
      </w:r>
      <w:r w:rsidRPr="006A0AD5">
        <w:rPr>
          <w:sz w:val="24"/>
        </w:rPr>
        <w:t>所有成员单位名称）自愿组成</w:t>
      </w:r>
      <w:r w:rsidRPr="006A0AD5">
        <w:rPr>
          <w:sz w:val="24"/>
          <w:u w:val="single"/>
        </w:rPr>
        <w:t xml:space="preserve">        </w:t>
      </w:r>
      <w:r w:rsidRPr="006A0AD5">
        <w:rPr>
          <w:sz w:val="24"/>
        </w:rPr>
        <w:t>（联合体名称）联合体，共同参加</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D56953" w:rsidRPr="006A0AD5">
        <w:rPr>
          <w:sz w:val="24"/>
        </w:rPr>
        <w:t>咨询服务</w:t>
      </w:r>
      <w:r w:rsidRPr="006A0AD5">
        <w:rPr>
          <w:sz w:val="24"/>
        </w:rPr>
        <w:t>投标。现就联合体投标事宜订立如下协议。</w:t>
      </w:r>
    </w:p>
    <w:p w14:paraId="1A3548CF" w14:textId="77777777" w:rsidR="0097645B" w:rsidRPr="006A0AD5" w:rsidRDefault="0097645B" w:rsidP="00007799">
      <w:pPr>
        <w:spacing w:line="440" w:lineRule="atLeast"/>
        <w:ind w:firstLine="390"/>
        <w:rPr>
          <w:sz w:val="24"/>
        </w:rPr>
      </w:pPr>
      <w:r w:rsidRPr="006A0AD5">
        <w:rPr>
          <w:sz w:val="24"/>
        </w:rPr>
        <w:t>1.</w:t>
      </w:r>
      <w:r w:rsidRPr="006A0AD5">
        <w:rPr>
          <w:sz w:val="24"/>
          <w:u w:val="single"/>
        </w:rPr>
        <w:t xml:space="preserve">          </w:t>
      </w:r>
      <w:r w:rsidRPr="006A0AD5">
        <w:rPr>
          <w:sz w:val="24"/>
        </w:rPr>
        <w:t>（某成员单位名称）为</w:t>
      </w:r>
      <w:r w:rsidRPr="006A0AD5">
        <w:rPr>
          <w:sz w:val="24"/>
          <w:u w:val="single"/>
        </w:rPr>
        <w:t xml:space="preserve">        </w:t>
      </w:r>
      <w:r w:rsidRPr="006A0AD5">
        <w:rPr>
          <w:sz w:val="24"/>
        </w:rPr>
        <w:t>（联合体名称）牵头人。</w:t>
      </w:r>
    </w:p>
    <w:p w14:paraId="0936FDC0" w14:textId="77777777" w:rsidR="0097645B" w:rsidRPr="006A0AD5" w:rsidRDefault="0097645B" w:rsidP="00007799">
      <w:pPr>
        <w:spacing w:line="440" w:lineRule="atLeast"/>
        <w:ind w:firstLine="390"/>
        <w:rPr>
          <w:sz w:val="24"/>
        </w:rPr>
      </w:pPr>
      <w:r w:rsidRPr="006A0AD5">
        <w:rPr>
          <w:sz w:val="24"/>
        </w:rPr>
        <w:t>2.</w:t>
      </w:r>
      <w:r w:rsidRPr="006A0AD5">
        <w:rPr>
          <w:sz w:val="24"/>
        </w:rPr>
        <w:t>联合体各成员授权牵头人代表联合体参加投标活动，签署文件，提交和接收相关的资料、信息及指示，进行合同谈判活动，负责合同实施阶段的组织和协调工作，以及处理与本招标项目有关的一切事宜。</w:t>
      </w:r>
    </w:p>
    <w:p w14:paraId="1DB16C58" w14:textId="77777777" w:rsidR="002E16E7" w:rsidRPr="006A0AD5" w:rsidRDefault="002E16E7" w:rsidP="002E16E7">
      <w:pPr>
        <w:spacing w:line="558" w:lineRule="exact"/>
        <w:ind w:firstLine="390"/>
        <w:rPr>
          <w:rFonts w:eastAsiaTheme="minorEastAsia"/>
          <w:bCs/>
          <w:sz w:val="24"/>
        </w:rPr>
      </w:pPr>
      <w:bookmarkStart w:id="1376" w:name="_Hlk12451256"/>
      <w:r w:rsidRPr="006A0AD5">
        <w:rPr>
          <w:rFonts w:eastAsiaTheme="minorEastAsia" w:hint="eastAsia"/>
          <w:bCs/>
          <w:sz w:val="24"/>
        </w:rPr>
        <w:t>联合体各成员共同指定牵头人如下银行账户为投标和合同履行专用账户：</w:t>
      </w:r>
    </w:p>
    <w:p w14:paraId="3A962B49" w14:textId="77777777" w:rsidR="002E16E7" w:rsidRPr="006A0AD5" w:rsidRDefault="002E16E7" w:rsidP="002E16E7">
      <w:pPr>
        <w:spacing w:line="558" w:lineRule="exact"/>
        <w:ind w:firstLine="390"/>
        <w:rPr>
          <w:rFonts w:eastAsiaTheme="minorEastAsia"/>
          <w:bCs/>
          <w:sz w:val="24"/>
        </w:rPr>
      </w:pPr>
      <w:r w:rsidRPr="006A0AD5">
        <w:rPr>
          <w:rFonts w:eastAsiaTheme="minorEastAsia" w:hint="eastAsia"/>
          <w:bCs/>
          <w:sz w:val="24"/>
        </w:rPr>
        <w:t>开户名：</w:t>
      </w:r>
      <w:r w:rsidRPr="006A0AD5">
        <w:rPr>
          <w:rFonts w:eastAsiaTheme="minorEastAsia"/>
          <w:bCs/>
          <w:sz w:val="24"/>
          <w:u w:val="single"/>
        </w:rPr>
        <w:t xml:space="preserve">                                                        </w:t>
      </w:r>
    </w:p>
    <w:p w14:paraId="2E0755A7" w14:textId="77777777" w:rsidR="002E16E7" w:rsidRPr="006A0AD5" w:rsidRDefault="002E16E7" w:rsidP="002E16E7">
      <w:pPr>
        <w:spacing w:line="558" w:lineRule="exact"/>
        <w:ind w:firstLine="390"/>
        <w:rPr>
          <w:rFonts w:eastAsiaTheme="minorEastAsia"/>
          <w:bCs/>
          <w:sz w:val="24"/>
        </w:rPr>
      </w:pPr>
      <w:r w:rsidRPr="006A0AD5">
        <w:rPr>
          <w:rFonts w:eastAsiaTheme="minorEastAsia" w:hint="eastAsia"/>
          <w:bCs/>
          <w:sz w:val="24"/>
        </w:rPr>
        <w:t>开户行</w:t>
      </w:r>
      <w:r w:rsidRPr="006A0AD5">
        <w:rPr>
          <w:rFonts w:eastAsiaTheme="minorEastAsia"/>
          <w:bCs/>
          <w:sz w:val="24"/>
        </w:rPr>
        <w:t xml:space="preserve">: </w:t>
      </w:r>
      <w:r w:rsidRPr="006A0AD5">
        <w:rPr>
          <w:rFonts w:eastAsiaTheme="minorEastAsia"/>
          <w:bCs/>
          <w:sz w:val="24"/>
          <w:u w:val="single"/>
        </w:rPr>
        <w:t xml:space="preserve">                                                 </w:t>
      </w:r>
      <w:r w:rsidR="002609B8" w:rsidRPr="006A0AD5">
        <w:rPr>
          <w:rFonts w:eastAsiaTheme="minorEastAsia"/>
          <w:bCs/>
          <w:sz w:val="24"/>
          <w:u w:val="single"/>
        </w:rPr>
        <w:t xml:space="preserve"> </w:t>
      </w:r>
      <w:r w:rsidRPr="006A0AD5">
        <w:rPr>
          <w:rFonts w:eastAsiaTheme="minorEastAsia"/>
          <w:bCs/>
          <w:sz w:val="24"/>
          <w:u w:val="single"/>
        </w:rPr>
        <w:t xml:space="preserve">      </w:t>
      </w:r>
      <w:r w:rsidRPr="006A0AD5">
        <w:rPr>
          <w:rFonts w:eastAsiaTheme="minorEastAsia"/>
          <w:bCs/>
          <w:sz w:val="24"/>
        </w:rPr>
        <w:t xml:space="preserve"> </w:t>
      </w:r>
    </w:p>
    <w:p w14:paraId="6A6DC21B" w14:textId="77777777" w:rsidR="002E16E7" w:rsidRPr="006A0AD5" w:rsidRDefault="002E16E7" w:rsidP="002E16E7">
      <w:pPr>
        <w:spacing w:line="440" w:lineRule="atLeast"/>
        <w:ind w:firstLine="390"/>
        <w:rPr>
          <w:rFonts w:eastAsiaTheme="minorEastAsia"/>
          <w:bCs/>
          <w:sz w:val="24"/>
        </w:rPr>
      </w:pPr>
      <w:r w:rsidRPr="006A0AD5">
        <w:rPr>
          <w:rFonts w:eastAsiaTheme="minorEastAsia" w:hint="eastAsia"/>
          <w:bCs/>
          <w:sz w:val="24"/>
        </w:rPr>
        <w:t>账号：</w:t>
      </w:r>
      <w:r w:rsidRPr="006A0AD5">
        <w:rPr>
          <w:rFonts w:eastAsiaTheme="minorEastAsia"/>
          <w:bCs/>
          <w:sz w:val="24"/>
        </w:rPr>
        <w:t xml:space="preserve"> </w:t>
      </w:r>
      <w:r w:rsidRPr="006A0AD5">
        <w:rPr>
          <w:rFonts w:eastAsiaTheme="minorEastAsia"/>
          <w:bCs/>
          <w:sz w:val="24"/>
          <w:u w:val="single"/>
        </w:rPr>
        <w:t xml:space="preserve">                                              </w:t>
      </w:r>
      <w:r w:rsidR="009D04B5" w:rsidRPr="006A0AD5">
        <w:rPr>
          <w:rFonts w:eastAsiaTheme="minorEastAsia"/>
          <w:bCs/>
          <w:sz w:val="24"/>
          <w:u w:val="single"/>
        </w:rPr>
        <w:t xml:space="preserve">     </w:t>
      </w:r>
      <w:r w:rsidRPr="006A0AD5">
        <w:rPr>
          <w:rFonts w:eastAsiaTheme="minorEastAsia"/>
          <w:bCs/>
          <w:sz w:val="24"/>
          <w:u w:val="single"/>
        </w:rPr>
        <w:t xml:space="preserve">      </w:t>
      </w:r>
    </w:p>
    <w:bookmarkEnd w:id="1376"/>
    <w:p w14:paraId="0FBC68DE" w14:textId="77777777" w:rsidR="0097645B" w:rsidRPr="006A0AD5" w:rsidRDefault="0097645B" w:rsidP="002E16E7">
      <w:pPr>
        <w:spacing w:line="440" w:lineRule="atLeast"/>
        <w:ind w:firstLine="390"/>
        <w:rPr>
          <w:sz w:val="24"/>
        </w:rPr>
      </w:pPr>
      <w:r w:rsidRPr="006A0AD5">
        <w:rPr>
          <w:sz w:val="24"/>
        </w:rPr>
        <w:t>3.</w:t>
      </w:r>
      <w:r w:rsidRPr="006A0AD5">
        <w:rPr>
          <w:sz w:val="24"/>
        </w:rPr>
        <w:t>联合体牵头人在本项目中签署的一切文件和处理的一切事宜，联合体各成员均予以承认。联合体各成员将严格按照招标文件、投标文件和合同的要求全面履行义务，并向招标人承担连带责任。</w:t>
      </w:r>
    </w:p>
    <w:p w14:paraId="4A0FC512" w14:textId="77777777" w:rsidR="002E16E7" w:rsidRPr="006A0AD5" w:rsidRDefault="002E16E7" w:rsidP="0002335B">
      <w:pPr>
        <w:spacing w:line="440" w:lineRule="atLeast"/>
        <w:ind w:firstLine="390"/>
        <w:rPr>
          <w:sz w:val="24"/>
        </w:rPr>
      </w:pPr>
      <w:bookmarkStart w:id="1377" w:name="_Hlk12838262"/>
      <w:bookmarkStart w:id="1378" w:name="_Hlk12451313"/>
      <w:r w:rsidRPr="006A0AD5">
        <w:rPr>
          <w:rFonts w:hint="eastAsia"/>
          <w:sz w:val="24"/>
        </w:rPr>
        <w:t>联合体各成员在招标投标及合同履行过程中产生纠纷的，由联合体各成员协商解决，招标人（委托人）</w:t>
      </w:r>
      <w:proofErr w:type="gramStart"/>
      <w:r w:rsidRPr="006A0AD5">
        <w:rPr>
          <w:rFonts w:hint="eastAsia"/>
          <w:sz w:val="24"/>
        </w:rPr>
        <w:t>不</w:t>
      </w:r>
      <w:proofErr w:type="gramEnd"/>
      <w:r w:rsidRPr="006A0AD5">
        <w:rPr>
          <w:rFonts w:hint="eastAsia"/>
          <w:sz w:val="24"/>
        </w:rPr>
        <w:t>对此承担任何责任，由此造成招标人（委托人）损失的，联合体各成员应承担连带赔偿责任。</w:t>
      </w:r>
    </w:p>
    <w:bookmarkEnd w:id="1377"/>
    <w:p w14:paraId="5A0814C3" w14:textId="77777777" w:rsidR="0097645B" w:rsidRPr="006A0AD5" w:rsidRDefault="0097645B" w:rsidP="00007799">
      <w:pPr>
        <w:topLinePunct/>
        <w:spacing w:line="440" w:lineRule="atLeast"/>
        <w:ind w:firstLineChars="200" w:firstLine="480"/>
        <w:rPr>
          <w:sz w:val="24"/>
        </w:rPr>
      </w:pPr>
      <w:r w:rsidRPr="006A0AD5">
        <w:rPr>
          <w:sz w:val="24"/>
        </w:rPr>
        <w:t>4.</w:t>
      </w:r>
      <w:r w:rsidRPr="006A0AD5">
        <w:rPr>
          <w:sz w:val="24"/>
        </w:rPr>
        <w:t>联合体各成员单位内部的职责分工如下：</w:t>
      </w:r>
      <w:r w:rsidRPr="006A0AD5">
        <w:rPr>
          <w:sz w:val="24"/>
          <w:u w:val="single"/>
        </w:rPr>
        <w:t>（牵头人名称）</w:t>
      </w:r>
      <w:r w:rsidRPr="006A0AD5">
        <w:rPr>
          <w:sz w:val="24"/>
        </w:rPr>
        <w:t>承担</w:t>
      </w:r>
      <w:r w:rsidRPr="006A0AD5">
        <w:rPr>
          <w:sz w:val="24"/>
          <w:u w:val="single"/>
        </w:rPr>
        <w:t xml:space="preserve">     </w:t>
      </w:r>
      <w:r w:rsidRPr="006A0AD5">
        <w:rPr>
          <w:sz w:val="24"/>
        </w:rPr>
        <w:t>专业工程，占总工程量的</w:t>
      </w:r>
      <w:r w:rsidRPr="006A0AD5">
        <w:rPr>
          <w:sz w:val="24"/>
          <w:u w:val="single"/>
        </w:rPr>
        <w:t xml:space="preserve">   </w:t>
      </w:r>
      <w:r w:rsidRPr="006A0AD5">
        <w:rPr>
          <w:sz w:val="24"/>
        </w:rPr>
        <w:t>%</w:t>
      </w:r>
      <w:r w:rsidRPr="006A0AD5">
        <w:rPr>
          <w:sz w:val="24"/>
        </w:rPr>
        <w:t>；</w:t>
      </w:r>
      <w:r w:rsidRPr="006A0AD5">
        <w:rPr>
          <w:sz w:val="24"/>
          <w:u w:val="single"/>
        </w:rPr>
        <w:t>（成员</w:t>
      </w:r>
      <w:proofErr w:type="gramStart"/>
      <w:r w:rsidRPr="006A0AD5">
        <w:rPr>
          <w:sz w:val="24"/>
          <w:u w:val="single"/>
        </w:rPr>
        <w:t>一</w:t>
      </w:r>
      <w:proofErr w:type="gramEnd"/>
      <w:r w:rsidRPr="006A0AD5">
        <w:rPr>
          <w:sz w:val="24"/>
          <w:u w:val="single"/>
        </w:rPr>
        <w:t>名称）</w:t>
      </w:r>
      <w:r w:rsidRPr="006A0AD5">
        <w:rPr>
          <w:sz w:val="24"/>
        </w:rPr>
        <w:t>承担</w:t>
      </w:r>
      <w:r w:rsidRPr="006A0AD5">
        <w:rPr>
          <w:sz w:val="24"/>
          <w:u w:val="single"/>
        </w:rPr>
        <w:t xml:space="preserve">    </w:t>
      </w:r>
      <w:r w:rsidRPr="006A0AD5">
        <w:rPr>
          <w:sz w:val="24"/>
        </w:rPr>
        <w:t>专业工程，占总工程量的</w:t>
      </w:r>
      <w:r w:rsidRPr="006A0AD5">
        <w:rPr>
          <w:sz w:val="24"/>
          <w:u w:val="single"/>
        </w:rPr>
        <w:t xml:space="preserve">     </w:t>
      </w:r>
      <w:r w:rsidRPr="006A0AD5">
        <w:rPr>
          <w:sz w:val="24"/>
        </w:rPr>
        <w:t>%</w:t>
      </w:r>
      <w:r w:rsidRPr="006A0AD5">
        <w:rPr>
          <w:sz w:val="24"/>
        </w:rPr>
        <w:t>；</w:t>
      </w:r>
      <w:r w:rsidRPr="006A0AD5">
        <w:rPr>
          <w:sz w:val="24"/>
        </w:rPr>
        <w:t>……</w:t>
      </w:r>
      <w:r w:rsidRPr="006A0AD5">
        <w:rPr>
          <w:sz w:val="24"/>
        </w:rPr>
        <w:t>。</w:t>
      </w:r>
    </w:p>
    <w:p w14:paraId="031152C9" w14:textId="77777777" w:rsidR="002E16E7" w:rsidRPr="006A0AD5" w:rsidRDefault="002E16E7" w:rsidP="0002335B">
      <w:pPr>
        <w:spacing w:line="440" w:lineRule="atLeast"/>
        <w:ind w:firstLine="390"/>
        <w:rPr>
          <w:sz w:val="24"/>
        </w:rPr>
      </w:pPr>
      <w:r w:rsidRPr="006A0AD5">
        <w:rPr>
          <w:sz w:val="24"/>
        </w:rPr>
        <w:t>5.</w:t>
      </w:r>
      <w:r w:rsidRPr="006A0AD5">
        <w:rPr>
          <w:rFonts w:hint="eastAsia"/>
          <w:sz w:val="24"/>
        </w:rPr>
        <w:t>投标工作和联合体在中标后工程实施过程中的有关费用按各自承担的工作量分摊。</w:t>
      </w:r>
    </w:p>
    <w:p w14:paraId="4AA1A99B" w14:textId="77777777" w:rsidR="002E16E7" w:rsidRPr="006A0AD5" w:rsidRDefault="002E16E7" w:rsidP="0002335B">
      <w:pPr>
        <w:spacing w:line="440" w:lineRule="atLeast"/>
        <w:ind w:firstLine="390"/>
        <w:rPr>
          <w:sz w:val="24"/>
        </w:rPr>
      </w:pPr>
      <w:bookmarkStart w:id="1379" w:name="_Hlk12452892"/>
      <w:r w:rsidRPr="006A0AD5">
        <w:rPr>
          <w:sz w:val="24"/>
        </w:rPr>
        <w:t>6.</w:t>
      </w:r>
      <w:r w:rsidRPr="006A0AD5">
        <w:rPr>
          <w:rFonts w:hint="eastAsia"/>
          <w:sz w:val="24"/>
        </w:rPr>
        <w:t>本协议书自所有成员单位法定代表人签字并盖单位章之日起生效，</w:t>
      </w:r>
      <w:bookmarkStart w:id="1380" w:name="_Hlk6320150"/>
      <w:r w:rsidRPr="006A0AD5">
        <w:rPr>
          <w:rFonts w:hint="eastAsia"/>
          <w:sz w:val="24"/>
        </w:rPr>
        <w:t>未经招标人（委托人）同意，不得变更联合体协议书，</w:t>
      </w:r>
      <w:bookmarkEnd w:id="1380"/>
      <w:r w:rsidRPr="006A0AD5">
        <w:rPr>
          <w:rFonts w:hint="eastAsia"/>
          <w:sz w:val="24"/>
        </w:rPr>
        <w:t>合同履行完毕后</w:t>
      </w:r>
      <w:r w:rsidR="0044164E" w:rsidRPr="006A0AD5">
        <w:rPr>
          <w:sz w:val="24"/>
        </w:rPr>
        <w:t>终止</w:t>
      </w:r>
      <w:r w:rsidRPr="006A0AD5">
        <w:rPr>
          <w:rFonts w:hint="eastAsia"/>
          <w:sz w:val="24"/>
        </w:rPr>
        <w:t>。</w:t>
      </w:r>
    </w:p>
    <w:bookmarkEnd w:id="1379"/>
    <w:p w14:paraId="36F48F2E" w14:textId="77777777" w:rsidR="0097645B" w:rsidRPr="006A0AD5" w:rsidRDefault="0097645B" w:rsidP="00007799">
      <w:pPr>
        <w:spacing w:line="440" w:lineRule="atLeast"/>
        <w:ind w:firstLineChars="200" w:firstLine="480"/>
        <w:rPr>
          <w:sz w:val="24"/>
        </w:rPr>
      </w:pPr>
      <w:r w:rsidRPr="006A0AD5">
        <w:rPr>
          <w:sz w:val="24"/>
        </w:rPr>
        <w:t>7.</w:t>
      </w:r>
      <w:r w:rsidRPr="006A0AD5">
        <w:rPr>
          <w:sz w:val="24"/>
        </w:rPr>
        <w:t>本协议书一式</w:t>
      </w:r>
      <w:r w:rsidRPr="006A0AD5">
        <w:rPr>
          <w:sz w:val="24"/>
          <w:u w:val="single"/>
        </w:rPr>
        <w:t xml:space="preserve">    </w:t>
      </w:r>
      <w:r w:rsidRPr="006A0AD5">
        <w:rPr>
          <w:sz w:val="24"/>
        </w:rPr>
        <w:t>份，联合体成员和招标人各执一份。</w:t>
      </w:r>
    </w:p>
    <w:p w14:paraId="5F25A975" w14:textId="77777777" w:rsidR="00D03C6C" w:rsidRPr="006A0AD5" w:rsidRDefault="00D03C6C" w:rsidP="00007799">
      <w:pPr>
        <w:spacing w:line="440" w:lineRule="atLeast"/>
        <w:ind w:firstLineChars="200" w:firstLine="480"/>
        <w:rPr>
          <w:sz w:val="24"/>
        </w:rPr>
      </w:pPr>
    </w:p>
    <w:p w14:paraId="42E2CDDD" w14:textId="77777777" w:rsidR="00D03C6C" w:rsidRPr="006A0AD5" w:rsidRDefault="00D03C6C" w:rsidP="00007799">
      <w:pPr>
        <w:spacing w:line="440" w:lineRule="atLeast"/>
        <w:ind w:firstLineChars="200" w:firstLine="480"/>
        <w:rPr>
          <w:sz w:val="24"/>
        </w:rPr>
      </w:pPr>
    </w:p>
    <w:bookmarkEnd w:id="1378"/>
    <w:p w14:paraId="12006164" w14:textId="77777777" w:rsidR="0097645B" w:rsidRPr="006A0AD5" w:rsidRDefault="0097645B" w:rsidP="00007799">
      <w:pPr>
        <w:topLinePunct/>
        <w:spacing w:line="440" w:lineRule="atLeast"/>
        <w:ind w:firstLineChars="196" w:firstLine="470"/>
        <w:rPr>
          <w:sz w:val="24"/>
        </w:rPr>
      </w:pPr>
      <w:r w:rsidRPr="006A0AD5">
        <w:rPr>
          <w:sz w:val="24"/>
        </w:rPr>
        <w:lastRenderedPageBreak/>
        <w:t>联合体牵头人名称：</w:t>
      </w:r>
      <w:r w:rsidRPr="006A0AD5">
        <w:rPr>
          <w:sz w:val="24"/>
          <w:u w:val="single"/>
        </w:rPr>
        <w:t xml:space="preserve">                     </w:t>
      </w:r>
      <w:r w:rsidRPr="006A0AD5">
        <w:rPr>
          <w:sz w:val="24"/>
        </w:rPr>
        <w:t>（盖单位章）</w:t>
      </w:r>
    </w:p>
    <w:p w14:paraId="33A50575" w14:textId="77777777" w:rsidR="0097645B" w:rsidRPr="006A0AD5" w:rsidRDefault="0097645B" w:rsidP="00007799">
      <w:pPr>
        <w:topLinePunct/>
        <w:spacing w:line="440" w:lineRule="atLeast"/>
        <w:ind w:firstLineChars="196" w:firstLine="470"/>
        <w:rPr>
          <w:sz w:val="24"/>
        </w:rPr>
      </w:pPr>
      <w:r w:rsidRPr="006A0AD5">
        <w:rPr>
          <w:sz w:val="24"/>
        </w:rPr>
        <w:t>法定代表人：</w:t>
      </w:r>
      <w:r w:rsidRPr="006A0AD5">
        <w:rPr>
          <w:sz w:val="24"/>
          <w:u w:val="single"/>
        </w:rPr>
        <w:t xml:space="preserve">                         </w:t>
      </w:r>
      <w:r w:rsidRPr="006A0AD5">
        <w:rPr>
          <w:sz w:val="24"/>
        </w:rPr>
        <w:t>（签字）</w:t>
      </w:r>
    </w:p>
    <w:p w14:paraId="5CCF21F5" w14:textId="77777777" w:rsidR="0097645B" w:rsidRPr="006A0AD5" w:rsidRDefault="0097645B" w:rsidP="00007799">
      <w:pPr>
        <w:topLinePunct/>
        <w:spacing w:line="440" w:lineRule="atLeast"/>
        <w:ind w:firstLineChars="196" w:firstLine="470"/>
        <w:rPr>
          <w:sz w:val="24"/>
        </w:rPr>
      </w:pPr>
    </w:p>
    <w:p w14:paraId="1156A6A6" w14:textId="77777777" w:rsidR="0097645B" w:rsidRPr="006A0AD5" w:rsidRDefault="0097645B" w:rsidP="00007799">
      <w:pPr>
        <w:topLinePunct/>
        <w:spacing w:line="440" w:lineRule="atLeast"/>
        <w:ind w:firstLineChars="196" w:firstLine="470"/>
        <w:rPr>
          <w:sz w:val="24"/>
        </w:rPr>
      </w:pPr>
      <w:r w:rsidRPr="006A0AD5">
        <w:rPr>
          <w:sz w:val="24"/>
        </w:rPr>
        <w:t>联合体成员名称：</w:t>
      </w:r>
      <w:r w:rsidRPr="006A0AD5">
        <w:rPr>
          <w:sz w:val="24"/>
          <w:u w:val="single"/>
        </w:rPr>
        <w:t xml:space="preserve">                     </w:t>
      </w:r>
      <w:r w:rsidRPr="006A0AD5">
        <w:rPr>
          <w:sz w:val="24"/>
        </w:rPr>
        <w:t>（盖单位章）</w:t>
      </w:r>
    </w:p>
    <w:p w14:paraId="4443DE55" w14:textId="77777777" w:rsidR="0097645B" w:rsidRPr="006A0AD5" w:rsidRDefault="0097645B" w:rsidP="00007799">
      <w:pPr>
        <w:topLinePunct/>
        <w:spacing w:line="440" w:lineRule="atLeast"/>
        <w:ind w:firstLineChars="196" w:firstLine="470"/>
        <w:rPr>
          <w:sz w:val="24"/>
        </w:rPr>
      </w:pPr>
      <w:r w:rsidRPr="006A0AD5">
        <w:rPr>
          <w:sz w:val="24"/>
        </w:rPr>
        <w:t>法定代表人：</w:t>
      </w:r>
      <w:r w:rsidRPr="006A0AD5">
        <w:rPr>
          <w:sz w:val="24"/>
          <w:u w:val="single"/>
        </w:rPr>
        <w:t xml:space="preserve">                         </w:t>
      </w:r>
      <w:r w:rsidRPr="006A0AD5">
        <w:rPr>
          <w:sz w:val="24"/>
        </w:rPr>
        <w:t>（签字）</w:t>
      </w:r>
    </w:p>
    <w:p w14:paraId="7AB54D46" w14:textId="77777777" w:rsidR="0097645B" w:rsidRPr="006A0AD5" w:rsidRDefault="0097645B" w:rsidP="00007799">
      <w:pPr>
        <w:topLinePunct/>
        <w:spacing w:line="440" w:lineRule="atLeast"/>
        <w:ind w:firstLineChars="196" w:firstLine="412"/>
        <w:rPr>
          <w:szCs w:val="21"/>
        </w:rPr>
      </w:pPr>
      <w:r w:rsidRPr="006A0AD5">
        <w:rPr>
          <w:szCs w:val="21"/>
        </w:rPr>
        <w:t xml:space="preserve"> </w:t>
      </w:r>
    </w:p>
    <w:p w14:paraId="186273F0" w14:textId="77777777" w:rsidR="0097645B" w:rsidRPr="006A0AD5" w:rsidRDefault="0097645B" w:rsidP="00007799">
      <w:pPr>
        <w:topLinePunct/>
        <w:spacing w:line="440" w:lineRule="atLeast"/>
        <w:ind w:firstLineChars="196" w:firstLine="470"/>
        <w:rPr>
          <w:sz w:val="24"/>
        </w:rPr>
      </w:pPr>
      <w:r w:rsidRPr="006A0AD5">
        <w:rPr>
          <w:sz w:val="24"/>
        </w:rPr>
        <w:t>联合体成员名称：</w:t>
      </w:r>
      <w:r w:rsidRPr="006A0AD5">
        <w:rPr>
          <w:sz w:val="24"/>
          <w:u w:val="single"/>
        </w:rPr>
        <w:t xml:space="preserve">                     </w:t>
      </w:r>
      <w:r w:rsidRPr="006A0AD5">
        <w:rPr>
          <w:sz w:val="24"/>
        </w:rPr>
        <w:t>（盖单位章）</w:t>
      </w:r>
    </w:p>
    <w:p w14:paraId="14067B42" w14:textId="77777777" w:rsidR="0097645B" w:rsidRPr="006A0AD5" w:rsidRDefault="0097645B" w:rsidP="00007799">
      <w:pPr>
        <w:spacing w:line="440" w:lineRule="atLeast"/>
        <w:ind w:firstLineChars="200" w:firstLine="480"/>
        <w:rPr>
          <w:sz w:val="24"/>
        </w:rPr>
      </w:pPr>
      <w:r w:rsidRPr="006A0AD5">
        <w:rPr>
          <w:sz w:val="24"/>
        </w:rPr>
        <w:t>法定代表人：</w:t>
      </w:r>
      <w:r w:rsidRPr="006A0AD5">
        <w:rPr>
          <w:sz w:val="24"/>
          <w:u w:val="single"/>
        </w:rPr>
        <w:t xml:space="preserve">                         </w:t>
      </w:r>
      <w:r w:rsidRPr="006A0AD5">
        <w:rPr>
          <w:sz w:val="24"/>
        </w:rPr>
        <w:t>（签字）</w:t>
      </w:r>
    </w:p>
    <w:p w14:paraId="57B347E0" w14:textId="77777777" w:rsidR="0097645B" w:rsidRPr="006A0AD5" w:rsidRDefault="0097645B" w:rsidP="00007799">
      <w:pPr>
        <w:spacing w:line="440" w:lineRule="atLeast"/>
        <w:ind w:firstLineChars="200" w:firstLine="480"/>
        <w:rPr>
          <w:rFonts w:eastAsia="黑体"/>
          <w:sz w:val="24"/>
        </w:rPr>
      </w:pPr>
      <w:r w:rsidRPr="006A0AD5">
        <w:rPr>
          <w:rFonts w:eastAsia="黑体"/>
          <w:sz w:val="24"/>
        </w:rPr>
        <w:t>……</w:t>
      </w:r>
    </w:p>
    <w:p w14:paraId="13D93F5C" w14:textId="77777777" w:rsidR="0097645B" w:rsidRDefault="0097645B" w:rsidP="00007799">
      <w:pPr>
        <w:spacing w:line="440" w:lineRule="atLeast"/>
        <w:ind w:firstLineChars="1125" w:firstLine="2700"/>
        <w:jc w:val="right"/>
        <w:rPr>
          <w:ins w:id="1381" w:author="华杰" w:date="2019-07-11T15:51:00Z"/>
          <w:sz w:val="24"/>
        </w:rPr>
      </w:pPr>
      <w:r w:rsidRPr="006A0AD5">
        <w:rPr>
          <w:sz w:val="24"/>
          <w:u w:val="single"/>
        </w:rPr>
        <w:t xml:space="preserve">       </w:t>
      </w:r>
      <w:r w:rsidRPr="006A0AD5">
        <w:rPr>
          <w:sz w:val="24"/>
        </w:rPr>
        <w:t>年</w:t>
      </w:r>
      <w:r w:rsidRPr="006A0AD5">
        <w:rPr>
          <w:sz w:val="24"/>
        </w:rPr>
        <w:t xml:space="preserve"> </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10605DE1" w14:textId="77777777" w:rsidR="00120B09" w:rsidRPr="003E2496" w:rsidRDefault="00120B09" w:rsidP="00120B09">
      <w:pPr>
        <w:spacing w:line="400" w:lineRule="atLeast"/>
        <w:ind w:leftChars="122" w:left="424" w:hangingChars="80" w:hanging="168"/>
        <w:rPr>
          <w:ins w:id="1382" w:author="华杰" w:date="2019-07-11T15:51:00Z"/>
          <w:rFonts w:eastAsia="黑体"/>
          <w:szCs w:val="21"/>
        </w:rPr>
      </w:pPr>
      <w:ins w:id="1383" w:author="华杰" w:date="2019-07-11T15:51:00Z">
        <w:r w:rsidRPr="003E2496">
          <w:rPr>
            <w:rFonts w:eastAsia="黑体" w:hint="eastAsia"/>
            <w:szCs w:val="21"/>
          </w:rPr>
          <w:t>注：</w:t>
        </w:r>
        <w:r w:rsidRPr="003E2496">
          <w:rPr>
            <w:rFonts w:eastAsia="黑体"/>
            <w:szCs w:val="21"/>
          </w:rPr>
          <w:t xml:space="preserve">1. </w:t>
        </w:r>
        <w:r w:rsidRPr="003E2496">
          <w:rPr>
            <w:rFonts w:eastAsia="黑体" w:hint="eastAsia"/>
            <w:szCs w:val="21"/>
          </w:rPr>
          <w:t>本格式适用于联合体投标的单位。</w:t>
        </w:r>
      </w:ins>
    </w:p>
    <w:p w14:paraId="5BFE2FB8" w14:textId="77777777" w:rsidR="00120B09" w:rsidRPr="003E2496" w:rsidRDefault="00120B09" w:rsidP="00120B09">
      <w:pPr>
        <w:spacing w:line="400" w:lineRule="atLeast"/>
        <w:ind w:leftChars="202" w:left="424" w:firstLineChars="150" w:firstLine="315"/>
        <w:rPr>
          <w:ins w:id="1384" w:author="华杰" w:date="2019-07-11T15:51:00Z"/>
          <w:rFonts w:eastAsia="黑体"/>
          <w:szCs w:val="21"/>
        </w:rPr>
      </w:pPr>
      <w:ins w:id="1385" w:author="华杰" w:date="2019-07-11T15:51:00Z">
        <w:r w:rsidRPr="003E2496">
          <w:rPr>
            <w:rFonts w:eastAsia="黑体"/>
            <w:szCs w:val="21"/>
          </w:rPr>
          <w:t xml:space="preserve">2. </w:t>
        </w:r>
        <w:r w:rsidRPr="003E2496">
          <w:rPr>
            <w:rFonts w:eastAsia="黑体" w:hint="eastAsia"/>
            <w:szCs w:val="21"/>
          </w:rPr>
          <w:t>投标人未采用联合体投标的，投标文件中不需联合体协议书，也无须盖单位章和签字。</w:t>
        </w:r>
      </w:ins>
    </w:p>
    <w:p w14:paraId="41797B69" w14:textId="77777777" w:rsidR="00120B09" w:rsidRPr="004C08DC" w:rsidRDefault="00120B09" w:rsidP="00120B09">
      <w:pPr>
        <w:spacing w:line="400" w:lineRule="atLeast"/>
        <w:ind w:leftChars="202" w:left="424" w:firstLineChars="150" w:firstLine="315"/>
        <w:rPr>
          <w:ins w:id="1386" w:author="华杰" w:date="2019-07-11T15:51:00Z"/>
          <w:rFonts w:eastAsia="黑体"/>
          <w:szCs w:val="21"/>
        </w:rPr>
      </w:pPr>
      <w:ins w:id="1387" w:author="华杰" w:date="2019-07-11T15:51:00Z">
        <w:r w:rsidRPr="003E2496">
          <w:rPr>
            <w:rFonts w:eastAsia="黑体"/>
            <w:szCs w:val="21"/>
          </w:rPr>
          <w:t xml:space="preserve">3. </w:t>
        </w:r>
        <w:r w:rsidRPr="003E2496">
          <w:rPr>
            <w:rFonts w:eastAsia="黑体" w:hint="eastAsia"/>
            <w:szCs w:val="21"/>
          </w:rPr>
          <w:t>投标文件的联合体协议书不采用电子签章；需在完成填写之后，按照要求进行盖章、签字，然后</w:t>
        </w:r>
        <w:proofErr w:type="gramStart"/>
        <w:r w:rsidRPr="003E2496">
          <w:rPr>
            <w:rFonts w:eastAsia="黑体" w:hint="eastAsia"/>
            <w:szCs w:val="21"/>
          </w:rPr>
          <w:t>上传该协议书</w:t>
        </w:r>
        <w:proofErr w:type="gramEnd"/>
        <w:r w:rsidRPr="003E2496">
          <w:rPr>
            <w:rFonts w:eastAsia="黑体" w:hint="eastAsia"/>
            <w:szCs w:val="21"/>
          </w:rPr>
          <w:t>的彩色电子扫描件。</w:t>
        </w:r>
      </w:ins>
    </w:p>
    <w:p w14:paraId="6C80559E" w14:textId="77777777" w:rsidR="00120B09" w:rsidRPr="00120B09" w:rsidRDefault="00120B09" w:rsidP="00007799">
      <w:pPr>
        <w:spacing w:line="440" w:lineRule="atLeast"/>
        <w:ind w:firstLineChars="1125" w:firstLine="2700"/>
        <w:jc w:val="right"/>
        <w:rPr>
          <w:rFonts w:eastAsia="黑体"/>
          <w:sz w:val="24"/>
          <w:u w:val="single"/>
        </w:rPr>
      </w:pPr>
    </w:p>
    <w:p w14:paraId="12616C83" w14:textId="77777777" w:rsidR="0097645B" w:rsidRPr="006A0AD5" w:rsidRDefault="0097645B" w:rsidP="00007799">
      <w:pPr>
        <w:pStyle w:val="1"/>
        <w:spacing w:before="0" w:after="0" w:line="440" w:lineRule="atLeast"/>
        <w:jc w:val="center"/>
        <w:rPr>
          <w:rFonts w:eastAsia="黑体"/>
          <w:b w:val="0"/>
          <w:sz w:val="28"/>
          <w:szCs w:val="28"/>
        </w:rPr>
      </w:pPr>
      <w:r w:rsidRPr="006A0AD5">
        <w:rPr>
          <w:rFonts w:eastAsia="黑体"/>
          <w:b w:val="0"/>
          <w:sz w:val="28"/>
          <w:szCs w:val="28"/>
        </w:rPr>
        <w:br w:type="page"/>
      </w:r>
      <w:del w:id="1388" w:author="华杰" w:date="2019-07-11T15:51:00Z">
        <w:r w:rsidRPr="006A0AD5" w:rsidDel="00120B09">
          <w:rPr>
            <w:rFonts w:eastAsia="黑体" w:hint="eastAsia"/>
            <w:b w:val="0"/>
            <w:sz w:val="28"/>
            <w:szCs w:val="28"/>
          </w:rPr>
          <w:lastRenderedPageBreak/>
          <w:delText>四</w:delText>
        </w:r>
      </w:del>
      <w:ins w:id="1389" w:author="华杰" w:date="2019-07-11T15:51:00Z">
        <w:r w:rsidR="00120B09">
          <w:rPr>
            <w:rFonts w:eastAsia="黑体" w:hint="eastAsia"/>
            <w:b w:val="0"/>
            <w:sz w:val="28"/>
            <w:szCs w:val="28"/>
          </w:rPr>
          <w:t>三</w:t>
        </w:r>
      </w:ins>
      <w:r w:rsidRPr="006A0AD5">
        <w:rPr>
          <w:rFonts w:eastAsia="黑体"/>
          <w:b w:val="0"/>
          <w:sz w:val="28"/>
          <w:szCs w:val="28"/>
        </w:rPr>
        <w:t>、投标保证金</w:t>
      </w:r>
    </w:p>
    <w:p w14:paraId="3E8C9676" w14:textId="77777777" w:rsidR="0097645B" w:rsidRPr="006A0AD5" w:rsidRDefault="0097645B" w:rsidP="00007799">
      <w:pPr>
        <w:spacing w:line="440" w:lineRule="atLeast"/>
        <w:jc w:val="center"/>
        <w:rPr>
          <w:rFonts w:eastAsia="黑体"/>
          <w:sz w:val="28"/>
          <w:szCs w:val="28"/>
        </w:rPr>
      </w:pPr>
    </w:p>
    <w:p w14:paraId="3275018A" w14:textId="77777777" w:rsidR="00A673CD" w:rsidRPr="006A0AD5" w:rsidRDefault="00A673CD" w:rsidP="00007799">
      <w:pPr>
        <w:spacing w:line="440" w:lineRule="atLeast"/>
        <w:ind w:firstLineChars="212" w:firstLine="509"/>
        <w:rPr>
          <w:sz w:val="24"/>
        </w:rPr>
      </w:pPr>
      <w:r w:rsidRPr="006A0AD5">
        <w:rPr>
          <w:sz w:val="24"/>
        </w:rPr>
        <w:t>若采用现金方式递交投标保证金的，投标人应在此上</w:t>
      </w:r>
      <w:proofErr w:type="gramStart"/>
      <w:r w:rsidRPr="006A0AD5">
        <w:rPr>
          <w:sz w:val="24"/>
        </w:rPr>
        <w:t>传提供</w:t>
      </w:r>
      <w:proofErr w:type="gramEnd"/>
      <w:r w:rsidRPr="006A0AD5">
        <w:rPr>
          <w:sz w:val="24"/>
        </w:rPr>
        <w:t>汇款凭证的彩色扫描件。</w:t>
      </w:r>
    </w:p>
    <w:p w14:paraId="4DC8C859" w14:textId="77777777" w:rsidR="00A673CD" w:rsidRPr="006A0AD5" w:rsidRDefault="00A673CD" w:rsidP="00007799">
      <w:pPr>
        <w:spacing w:line="440" w:lineRule="atLeast"/>
        <w:ind w:firstLineChars="212" w:firstLine="509"/>
        <w:rPr>
          <w:sz w:val="24"/>
        </w:rPr>
      </w:pPr>
      <w:r w:rsidRPr="006A0AD5">
        <w:rPr>
          <w:sz w:val="24"/>
        </w:rPr>
        <w:t>若采用银行保函形式的，投标人应在此上</w:t>
      </w:r>
      <w:proofErr w:type="gramStart"/>
      <w:r w:rsidRPr="006A0AD5">
        <w:rPr>
          <w:sz w:val="24"/>
        </w:rPr>
        <w:t>传银行</w:t>
      </w:r>
      <w:proofErr w:type="gramEnd"/>
      <w:r w:rsidRPr="006A0AD5">
        <w:rPr>
          <w:sz w:val="24"/>
        </w:rPr>
        <w:t>保函和银行查询授权书的彩色扫描件。</w:t>
      </w:r>
    </w:p>
    <w:p w14:paraId="2ABAE788" w14:textId="77777777" w:rsidR="00A673CD" w:rsidRPr="006A0AD5" w:rsidRDefault="00A673CD" w:rsidP="00007799">
      <w:pPr>
        <w:spacing w:line="440" w:lineRule="atLeast"/>
        <w:ind w:firstLineChars="212" w:firstLine="509"/>
        <w:rPr>
          <w:rFonts w:eastAsia="黑体"/>
          <w:sz w:val="24"/>
        </w:rPr>
      </w:pPr>
      <w:r w:rsidRPr="006A0AD5">
        <w:rPr>
          <w:rFonts w:eastAsia="黑体"/>
          <w:sz w:val="24"/>
        </w:rPr>
        <w:t>投标保证金银行保函格式和投标人开立基本账户的银行出具的《银行查询授权书》格式如下，《银行查询授权书》原件与银行保函的原件在投标截止时间前单独递交给招标人。</w:t>
      </w:r>
    </w:p>
    <w:p w14:paraId="5F512725" w14:textId="77777777" w:rsidR="00A673CD" w:rsidRPr="006A0AD5" w:rsidRDefault="00A673CD" w:rsidP="00007799">
      <w:pPr>
        <w:spacing w:line="440" w:lineRule="atLeast"/>
        <w:ind w:firstLineChars="212" w:firstLine="509"/>
        <w:rPr>
          <w:sz w:val="24"/>
        </w:rPr>
      </w:pPr>
      <w:r w:rsidRPr="006A0AD5">
        <w:rPr>
          <w:sz w:val="24"/>
        </w:rPr>
        <w:t>联合体投标的，应符合投标人须知的规定。</w:t>
      </w:r>
    </w:p>
    <w:p w14:paraId="47578F02" w14:textId="77777777" w:rsidR="005B30AB" w:rsidRPr="006A0AD5" w:rsidRDefault="005B30AB" w:rsidP="00007799">
      <w:pPr>
        <w:spacing w:line="440" w:lineRule="atLeast"/>
        <w:ind w:firstLineChars="212" w:firstLine="509"/>
        <w:rPr>
          <w:sz w:val="24"/>
        </w:rPr>
      </w:pPr>
    </w:p>
    <w:p w14:paraId="05160E08" w14:textId="77777777" w:rsidR="00C71510" w:rsidRPr="006A0AD5" w:rsidRDefault="00C71510">
      <w:pPr>
        <w:widowControl/>
        <w:jc w:val="left"/>
        <w:rPr>
          <w:sz w:val="24"/>
        </w:rPr>
      </w:pPr>
      <w:r w:rsidRPr="006A0AD5">
        <w:rPr>
          <w:sz w:val="24"/>
        </w:rPr>
        <w:br w:type="page"/>
      </w:r>
    </w:p>
    <w:p w14:paraId="3A24F544" w14:textId="77777777" w:rsidR="0097645B" w:rsidRPr="006A0AD5" w:rsidRDefault="0097645B" w:rsidP="00007799">
      <w:pPr>
        <w:spacing w:line="440" w:lineRule="atLeast"/>
        <w:rPr>
          <w:sz w:val="24"/>
        </w:rPr>
      </w:pPr>
    </w:p>
    <w:p w14:paraId="36E1F98F" w14:textId="77777777" w:rsidR="00A673CD" w:rsidRPr="006A0AD5" w:rsidRDefault="00A673CD" w:rsidP="00007799">
      <w:pPr>
        <w:adjustRightInd w:val="0"/>
        <w:spacing w:line="440" w:lineRule="atLeast"/>
        <w:jc w:val="center"/>
        <w:rPr>
          <w:b/>
          <w:sz w:val="36"/>
          <w:szCs w:val="36"/>
        </w:rPr>
      </w:pPr>
      <w:r w:rsidRPr="006A0AD5">
        <w:rPr>
          <w:b/>
          <w:sz w:val="36"/>
          <w:szCs w:val="36"/>
        </w:rPr>
        <w:t>投标保证金银行保函格式</w:t>
      </w:r>
    </w:p>
    <w:p w14:paraId="162FC436" w14:textId="77777777" w:rsidR="00A673CD" w:rsidRPr="006A0AD5" w:rsidRDefault="00A673CD" w:rsidP="00007799">
      <w:pPr>
        <w:spacing w:line="440" w:lineRule="atLeast"/>
        <w:rPr>
          <w:sz w:val="24"/>
          <w:u w:val="single"/>
        </w:rPr>
      </w:pPr>
    </w:p>
    <w:p w14:paraId="4186F640" w14:textId="77777777" w:rsidR="0097645B" w:rsidRPr="006A0AD5" w:rsidRDefault="0097645B" w:rsidP="00007799">
      <w:pPr>
        <w:spacing w:line="440" w:lineRule="atLeast"/>
        <w:rPr>
          <w:sz w:val="24"/>
        </w:rPr>
      </w:pPr>
      <w:r w:rsidRPr="006A0AD5">
        <w:rPr>
          <w:sz w:val="24"/>
          <w:u w:val="single"/>
        </w:rPr>
        <w:t xml:space="preserve">         </w:t>
      </w:r>
      <w:r w:rsidRPr="006A0AD5">
        <w:rPr>
          <w:sz w:val="24"/>
          <w:u w:val="single"/>
        </w:rPr>
        <w:tab/>
      </w:r>
      <w:r w:rsidRPr="006A0AD5">
        <w:rPr>
          <w:sz w:val="24"/>
          <w:u w:val="single"/>
        </w:rPr>
        <w:tab/>
        <w:t xml:space="preserve">  </w:t>
      </w:r>
      <w:r w:rsidRPr="006A0AD5">
        <w:rPr>
          <w:sz w:val="24"/>
        </w:rPr>
        <w:t>（招标人名称）：</w:t>
      </w:r>
    </w:p>
    <w:p w14:paraId="71A1DCA6" w14:textId="77777777" w:rsidR="0097645B" w:rsidRPr="006A0AD5" w:rsidRDefault="0097645B" w:rsidP="00007799">
      <w:pPr>
        <w:spacing w:line="440" w:lineRule="atLeast"/>
        <w:ind w:firstLineChars="200" w:firstLine="480"/>
        <w:rPr>
          <w:sz w:val="24"/>
        </w:rPr>
      </w:pPr>
      <w:r w:rsidRPr="006A0AD5">
        <w:rPr>
          <w:sz w:val="24"/>
        </w:rPr>
        <w:t>鉴于</w:t>
      </w:r>
      <w:r w:rsidRPr="006A0AD5">
        <w:rPr>
          <w:sz w:val="24"/>
          <w:u w:val="single"/>
        </w:rPr>
        <w:t xml:space="preserve">             </w:t>
      </w:r>
      <w:r w:rsidRPr="006A0AD5">
        <w:rPr>
          <w:sz w:val="24"/>
        </w:rPr>
        <w:t>（投标人名称）（以下称</w:t>
      </w:r>
      <w:r w:rsidRPr="006A0AD5">
        <w:rPr>
          <w:sz w:val="24"/>
        </w:rPr>
        <w:t>“</w:t>
      </w:r>
      <w:r w:rsidRPr="006A0AD5">
        <w:rPr>
          <w:sz w:val="24"/>
        </w:rPr>
        <w:t>投标人</w:t>
      </w:r>
      <w:r w:rsidRPr="006A0AD5">
        <w:rPr>
          <w:sz w:val="24"/>
        </w:rPr>
        <w:t>”</w:t>
      </w:r>
      <w:r w:rsidRPr="006A0AD5">
        <w:rPr>
          <w:sz w:val="24"/>
        </w:rPr>
        <w:t>）于</w:t>
      </w: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日参加</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D56953" w:rsidRPr="006A0AD5">
        <w:rPr>
          <w:sz w:val="24"/>
        </w:rPr>
        <w:t>咨询服务</w:t>
      </w:r>
      <w:r w:rsidRPr="006A0AD5">
        <w:rPr>
          <w:sz w:val="24"/>
        </w:rPr>
        <w:t>的投标，</w:t>
      </w:r>
      <w:r w:rsidRPr="006A0AD5">
        <w:rPr>
          <w:sz w:val="24"/>
          <w:u w:val="single"/>
        </w:rPr>
        <w:t xml:space="preserve">        </w:t>
      </w:r>
      <w:r w:rsidRPr="006A0AD5">
        <w:rPr>
          <w:sz w:val="24"/>
        </w:rPr>
        <w:t>（担保人名称，以下简称</w:t>
      </w:r>
      <w:r w:rsidRPr="006A0AD5">
        <w:rPr>
          <w:sz w:val="24"/>
        </w:rPr>
        <w:t>“</w:t>
      </w:r>
      <w:r w:rsidRPr="006A0AD5">
        <w:rPr>
          <w:sz w:val="24"/>
        </w:rPr>
        <w:t>我方</w:t>
      </w:r>
      <w:r w:rsidRPr="006A0AD5">
        <w:rPr>
          <w:sz w:val="24"/>
        </w:rPr>
        <w:t>”</w:t>
      </w:r>
      <w:r w:rsidRPr="006A0AD5">
        <w:rPr>
          <w:sz w:val="24"/>
        </w:rPr>
        <w:t>）无条件地、不可撤销地保证：若投标人在投标有效期内撤销投标文件，中标后无正当理由不与招标人订立合同，在签订合同时向招标人提出附加条件，不按照招标文件要求提交履约保证金，或发生招标文件明确规定可以不予退还投标保证金的其他情形，我方承担保证责任。收到你方书面通知后，我方在</w:t>
      </w:r>
      <w:r w:rsidRPr="006A0AD5">
        <w:rPr>
          <w:sz w:val="24"/>
        </w:rPr>
        <w:t>7</w:t>
      </w:r>
      <w:r w:rsidRPr="006A0AD5">
        <w:rPr>
          <w:sz w:val="24"/>
        </w:rPr>
        <w:t>日内向你方无条件支付人民币（大写）</w:t>
      </w:r>
      <w:r w:rsidRPr="006A0AD5">
        <w:rPr>
          <w:sz w:val="24"/>
          <w:u w:val="single"/>
        </w:rPr>
        <w:t xml:space="preserve">            </w:t>
      </w:r>
      <w:r w:rsidRPr="006A0AD5">
        <w:rPr>
          <w:sz w:val="24"/>
        </w:rPr>
        <w:t>元。</w:t>
      </w:r>
    </w:p>
    <w:p w14:paraId="699ABF9E" w14:textId="77777777" w:rsidR="0097645B" w:rsidRPr="006A0AD5" w:rsidRDefault="0097645B" w:rsidP="00007799">
      <w:pPr>
        <w:spacing w:line="440" w:lineRule="atLeast"/>
        <w:ind w:firstLineChars="200" w:firstLine="480"/>
        <w:rPr>
          <w:sz w:val="24"/>
        </w:rPr>
      </w:pPr>
      <w:r w:rsidRPr="006A0AD5">
        <w:rPr>
          <w:sz w:val="24"/>
        </w:rPr>
        <w:t>本保函在投标有效期或经延长的投标有效期内保持有效。要求我方承担保证责任的通知应在上述期限内送达我方。你方延长投标有效期的决定，应通知我方。</w:t>
      </w:r>
    </w:p>
    <w:p w14:paraId="70B5FF37" w14:textId="77777777" w:rsidR="0097645B" w:rsidRPr="006A0AD5" w:rsidRDefault="0097645B" w:rsidP="00007799">
      <w:pPr>
        <w:spacing w:line="440" w:lineRule="atLeast"/>
        <w:rPr>
          <w:sz w:val="24"/>
        </w:rPr>
      </w:pPr>
      <w:r w:rsidRPr="006A0AD5">
        <w:rPr>
          <w:sz w:val="24"/>
        </w:rPr>
        <w:t xml:space="preserve"> </w:t>
      </w:r>
    </w:p>
    <w:p w14:paraId="110CD3A0" w14:textId="77777777" w:rsidR="0097645B" w:rsidRPr="006A0AD5" w:rsidRDefault="0097645B" w:rsidP="00007799">
      <w:pPr>
        <w:spacing w:line="440" w:lineRule="atLeast"/>
        <w:ind w:firstLineChars="825" w:firstLine="1980"/>
        <w:rPr>
          <w:sz w:val="24"/>
        </w:rPr>
      </w:pPr>
      <w:r w:rsidRPr="006A0AD5">
        <w:rPr>
          <w:sz w:val="24"/>
        </w:rPr>
        <w:t>担保人名称：</w:t>
      </w:r>
      <w:r w:rsidRPr="006A0AD5">
        <w:rPr>
          <w:sz w:val="24"/>
          <w:u w:val="single"/>
        </w:rPr>
        <w:t xml:space="preserve">                              </w:t>
      </w:r>
      <w:r w:rsidRPr="006A0AD5">
        <w:rPr>
          <w:sz w:val="24"/>
        </w:rPr>
        <w:t>（盖单位章）</w:t>
      </w:r>
    </w:p>
    <w:p w14:paraId="341F514E" w14:textId="77777777" w:rsidR="0097645B" w:rsidRPr="006A0AD5" w:rsidRDefault="0097645B" w:rsidP="00007799">
      <w:pPr>
        <w:spacing w:line="440" w:lineRule="atLeast"/>
        <w:ind w:firstLineChars="825" w:firstLine="1980"/>
        <w:rPr>
          <w:sz w:val="24"/>
        </w:rPr>
      </w:pPr>
      <w:r w:rsidRPr="006A0AD5">
        <w:rPr>
          <w:sz w:val="24"/>
        </w:rPr>
        <w:t>法定代表人或其委托代理人：</w:t>
      </w:r>
      <w:r w:rsidRPr="006A0AD5">
        <w:rPr>
          <w:sz w:val="24"/>
          <w:u w:val="single"/>
        </w:rPr>
        <w:t xml:space="preserve">                    </w:t>
      </w:r>
      <w:r w:rsidRPr="006A0AD5">
        <w:rPr>
          <w:sz w:val="24"/>
        </w:rPr>
        <w:t>（签字）</w:t>
      </w:r>
    </w:p>
    <w:p w14:paraId="307EEF4F" w14:textId="77777777" w:rsidR="0097645B" w:rsidRPr="006A0AD5" w:rsidRDefault="0097645B" w:rsidP="00007799">
      <w:pPr>
        <w:spacing w:line="440" w:lineRule="atLeast"/>
        <w:ind w:firstLineChars="825" w:firstLine="1980"/>
        <w:rPr>
          <w:sz w:val="24"/>
        </w:rPr>
      </w:pPr>
      <w:r w:rsidRPr="006A0AD5">
        <w:rPr>
          <w:sz w:val="24"/>
        </w:rPr>
        <w:t>地</w:t>
      </w:r>
      <w:r w:rsidRPr="006A0AD5">
        <w:rPr>
          <w:sz w:val="24"/>
        </w:rPr>
        <w:t xml:space="preserve">    </w:t>
      </w:r>
      <w:r w:rsidRPr="006A0AD5">
        <w:rPr>
          <w:sz w:val="24"/>
        </w:rPr>
        <w:t>址：</w:t>
      </w:r>
      <w:r w:rsidRPr="006A0AD5">
        <w:rPr>
          <w:sz w:val="24"/>
          <w:u w:val="single"/>
        </w:rPr>
        <w:tab/>
      </w:r>
      <w:r w:rsidRPr="006A0AD5">
        <w:rPr>
          <w:sz w:val="24"/>
          <w:u w:val="single"/>
        </w:rPr>
        <w:tab/>
      </w:r>
      <w:r w:rsidRPr="006A0AD5">
        <w:rPr>
          <w:sz w:val="24"/>
          <w:u w:val="single"/>
        </w:rPr>
        <w:tab/>
        <w:t xml:space="preserve">                               </w:t>
      </w:r>
      <w:r w:rsidRPr="006A0AD5">
        <w:rPr>
          <w:sz w:val="24"/>
          <w:u w:val="single"/>
        </w:rPr>
        <w:tab/>
      </w:r>
      <w:r w:rsidRPr="006A0AD5">
        <w:rPr>
          <w:sz w:val="24"/>
        </w:rPr>
        <w:t xml:space="preserve"> </w:t>
      </w:r>
    </w:p>
    <w:p w14:paraId="10AF789A" w14:textId="77777777" w:rsidR="0097645B" w:rsidRPr="006A0AD5" w:rsidRDefault="0097645B" w:rsidP="00007799">
      <w:pPr>
        <w:spacing w:line="440" w:lineRule="atLeast"/>
        <w:ind w:firstLineChars="825" w:firstLine="1980"/>
        <w:rPr>
          <w:sz w:val="24"/>
          <w:u w:val="single"/>
        </w:rPr>
      </w:pPr>
      <w:r w:rsidRPr="006A0AD5">
        <w:rPr>
          <w:sz w:val="24"/>
        </w:rPr>
        <w:t>邮政编码：</w:t>
      </w:r>
      <w:r w:rsidRPr="006A0AD5">
        <w:rPr>
          <w:sz w:val="24"/>
          <w:u w:val="single"/>
        </w:rPr>
        <w:tab/>
      </w:r>
      <w:r w:rsidRPr="006A0AD5">
        <w:rPr>
          <w:sz w:val="24"/>
          <w:u w:val="single"/>
        </w:rPr>
        <w:tab/>
      </w:r>
      <w:r w:rsidRPr="006A0AD5">
        <w:rPr>
          <w:sz w:val="24"/>
          <w:u w:val="single"/>
        </w:rPr>
        <w:tab/>
      </w:r>
      <w:r w:rsidRPr="006A0AD5">
        <w:rPr>
          <w:sz w:val="24"/>
          <w:u w:val="single"/>
        </w:rPr>
        <w:tab/>
      </w:r>
      <w:r w:rsidRPr="006A0AD5">
        <w:rPr>
          <w:sz w:val="24"/>
          <w:u w:val="single"/>
        </w:rPr>
        <w:tab/>
      </w:r>
      <w:r w:rsidRPr="006A0AD5">
        <w:rPr>
          <w:sz w:val="24"/>
          <w:u w:val="single"/>
        </w:rPr>
        <w:tab/>
        <w:t xml:space="preserve">                    </w:t>
      </w:r>
      <w:r w:rsidRPr="006A0AD5">
        <w:rPr>
          <w:sz w:val="24"/>
          <w:u w:val="single"/>
        </w:rPr>
        <w:tab/>
      </w:r>
    </w:p>
    <w:p w14:paraId="36B269B0" w14:textId="77777777" w:rsidR="0097645B" w:rsidRPr="006A0AD5" w:rsidRDefault="0097645B" w:rsidP="00007799">
      <w:pPr>
        <w:spacing w:line="440" w:lineRule="atLeast"/>
        <w:ind w:firstLineChars="825" w:firstLine="1980"/>
        <w:rPr>
          <w:sz w:val="24"/>
        </w:rPr>
      </w:pP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p>
    <w:p w14:paraId="758D5230" w14:textId="77777777" w:rsidR="0097645B" w:rsidRPr="006A0AD5" w:rsidRDefault="0097645B" w:rsidP="00007799">
      <w:pPr>
        <w:spacing w:line="440" w:lineRule="atLeast"/>
        <w:ind w:firstLineChars="825" w:firstLine="1980"/>
        <w:rPr>
          <w:sz w:val="24"/>
        </w:rPr>
      </w:pP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p>
    <w:p w14:paraId="4996DFB1" w14:textId="77777777" w:rsidR="0097645B" w:rsidRPr="006A0AD5" w:rsidRDefault="0097645B" w:rsidP="00007799">
      <w:pPr>
        <w:spacing w:line="440" w:lineRule="atLeast"/>
        <w:ind w:firstLineChars="2100" w:firstLine="5040"/>
        <w:rPr>
          <w:sz w:val="24"/>
        </w:rPr>
      </w:pP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3C1064A4" w14:textId="77777777" w:rsidR="0097645B" w:rsidRPr="006A0AD5" w:rsidRDefault="0097645B" w:rsidP="00007799">
      <w:pPr>
        <w:spacing w:line="440" w:lineRule="atLeast"/>
        <w:rPr>
          <w:sz w:val="24"/>
        </w:rPr>
      </w:pPr>
    </w:p>
    <w:p w14:paraId="5BF1AB29" w14:textId="77777777" w:rsidR="00BC52A9" w:rsidRPr="006A0AD5" w:rsidRDefault="00BC52A9" w:rsidP="00007799">
      <w:pPr>
        <w:spacing w:line="440" w:lineRule="atLeast"/>
        <w:rPr>
          <w:sz w:val="24"/>
        </w:rPr>
      </w:pPr>
    </w:p>
    <w:p w14:paraId="61403DF3" w14:textId="77777777" w:rsidR="00BC52A9" w:rsidRPr="006A0AD5" w:rsidRDefault="00BC52A9">
      <w:pPr>
        <w:widowControl/>
        <w:jc w:val="left"/>
        <w:rPr>
          <w:sz w:val="24"/>
        </w:rPr>
      </w:pPr>
      <w:r w:rsidRPr="006A0AD5">
        <w:rPr>
          <w:sz w:val="24"/>
        </w:rPr>
        <w:br w:type="page"/>
      </w:r>
    </w:p>
    <w:p w14:paraId="78958F5B" w14:textId="77777777" w:rsidR="00BC52A9" w:rsidRPr="006A0AD5" w:rsidRDefault="00BC52A9" w:rsidP="00007799">
      <w:pPr>
        <w:spacing w:line="440" w:lineRule="atLeast"/>
        <w:rPr>
          <w:rFonts w:eastAsia="黑体"/>
          <w:sz w:val="24"/>
        </w:rPr>
      </w:pPr>
    </w:p>
    <w:p w14:paraId="1CA98E79" w14:textId="77777777" w:rsidR="00714C43" w:rsidRPr="006A0AD5" w:rsidRDefault="00714C43" w:rsidP="00007799">
      <w:pPr>
        <w:spacing w:line="440" w:lineRule="atLeast"/>
        <w:jc w:val="center"/>
        <w:rPr>
          <w:rFonts w:eastAsia="黑体"/>
          <w:sz w:val="32"/>
          <w:szCs w:val="32"/>
        </w:rPr>
      </w:pPr>
      <w:r w:rsidRPr="006A0AD5">
        <w:rPr>
          <w:rFonts w:eastAsia="黑体"/>
          <w:sz w:val="32"/>
          <w:szCs w:val="32"/>
        </w:rPr>
        <w:t>银行查询授权书</w:t>
      </w:r>
    </w:p>
    <w:p w14:paraId="2FCB678A" w14:textId="77777777" w:rsidR="00714C43" w:rsidRPr="006A0AD5" w:rsidRDefault="00714C43" w:rsidP="00007799">
      <w:pPr>
        <w:spacing w:line="440" w:lineRule="atLeast"/>
        <w:rPr>
          <w:rFonts w:eastAsia="黑体"/>
          <w:sz w:val="24"/>
        </w:rPr>
      </w:pPr>
    </w:p>
    <w:p w14:paraId="294FD9B9" w14:textId="77777777" w:rsidR="00714C43" w:rsidRPr="006A0AD5" w:rsidRDefault="00714C43" w:rsidP="00007799">
      <w:pPr>
        <w:autoSpaceDE w:val="0"/>
        <w:autoSpaceDN w:val="0"/>
        <w:adjustRightInd w:val="0"/>
        <w:spacing w:line="440" w:lineRule="atLeast"/>
        <w:rPr>
          <w:rFonts w:eastAsia="黑体"/>
          <w:sz w:val="24"/>
          <w:szCs w:val="20"/>
        </w:rPr>
      </w:pPr>
    </w:p>
    <w:p w14:paraId="776057B5" w14:textId="77777777" w:rsidR="00714C43" w:rsidRPr="006A0AD5" w:rsidRDefault="00714C43" w:rsidP="00007799">
      <w:pPr>
        <w:autoSpaceDE w:val="0"/>
        <w:autoSpaceDN w:val="0"/>
        <w:adjustRightInd w:val="0"/>
        <w:spacing w:line="440" w:lineRule="atLeast"/>
        <w:ind w:firstLineChars="200" w:firstLine="480"/>
        <w:rPr>
          <w:rFonts w:eastAsia="黑体"/>
          <w:sz w:val="24"/>
          <w:szCs w:val="20"/>
        </w:rPr>
      </w:pPr>
      <w:r w:rsidRPr="006A0AD5">
        <w:rPr>
          <w:rFonts w:eastAsia="黑体"/>
          <w:sz w:val="24"/>
          <w:szCs w:val="20"/>
        </w:rPr>
        <w:t>本授权书申明：</w:t>
      </w:r>
      <w:r w:rsidRPr="006A0AD5">
        <w:rPr>
          <w:rFonts w:eastAsia="黑体"/>
          <w:sz w:val="24"/>
          <w:szCs w:val="20"/>
          <w:u w:val="single"/>
        </w:rPr>
        <w:t>（投标人注册地点）（投标人名称）（法定代表人职务）（法定代表人姓名）</w:t>
      </w:r>
      <w:r w:rsidRPr="006A0AD5">
        <w:rPr>
          <w:rFonts w:eastAsia="黑体"/>
          <w:sz w:val="24"/>
          <w:szCs w:val="20"/>
        </w:rPr>
        <w:t>经合法授权</w:t>
      </w:r>
      <w:r w:rsidRPr="006A0AD5">
        <w:rPr>
          <w:rFonts w:eastAsia="黑体"/>
          <w:sz w:val="24"/>
          <w:szCs w:val="20"/>
          <w:u w:val="single"/>
        </w:rPr>
        <w:t xml:space="preserve">                       </w:t>
      </w:r>
      <w:r w:rsidRPr="006A0AD5">
        <w:rPr>
          <w:rFonts w:eastAsia="黑体"/>
          <w:sz w:val="24"/>
          <w:szCs w:val="20"/>
        </w:rPr>
        <w:t>（以下称</w:t>
      </w:r>
      <w:r w:rsidRPr="006A0AD5">
        <w:rPr>
          <w:rFonts w:eastAsia="黑体"/>
          <w:sz w:val="24"/>
          <w:szCs w:val="20"/>
        </w:rPr>
        <w:t>“</w:t>
      </w:r>
      <w:r w:rsidRPr="006A0AD5">
        <w:rPr>
          <w:rFonts w:eastAsia="黑体"/>
          <w:sz w:val="24"/>
          <w:szCs w:val="20"/>
        </w:rPr>
        <w:t>招标人</w:t>
      </w:r>
      <w:r w:rsidRPr="006A0AD5">
        <w:rPr>
          <w:rFonts w:eastAsia="黑体"/>
          <w:sz w:val="24"/>
          <w:szCs w:val="20"/>
        </w:rPr>
        <w:t>”</w:t>
      </w:r>
      <w:r w:rsidRPr="006A0AD5">
        <w:rPr>
          <w:rFonts w:eastAsia="黑体"/>
          <w:sz w:val="24"/>
          <w:szCs w:val="20"/>
        </w:rPr>
        <w:t>）可向</w:t>
      </w:r>
      <w:r w:rsidRPr="006A0AD5">
        <w:rPr>
          <w:rFonts w:eastAsia="黑体"/>
          <w:sz w:val="24"/>
          <w:szCs w:val="20"/>
          <w:u w:val="single"/>
        </w:rPr>
        <w:t>（银行名称）</w:t>
      </w:r>
      <w:r w:rsidRPr="006A0AD5">
        <w:rPr>
          <w:rFonts w:eastAsia="黑体"/>
          <w:sz w:val="24"/>
          <w:szCs w:val="20"/>
        </w:rPr>
        <w:t>进行有关我公司投标保证金方面的查询，并由</w:t>
      </w:r>
      <w:r w:rsidRPr="006A0AD5">
        <w:rPr>
          <w:rFonts w:eastAsia="黑体"/>
          <w:sz w:val="24"/>
          <w:szCs w:val="20"/>
          <w:u w:val="single"/>
        </w:rPr>
        <w:t>（银行名称）</w:t>
      </w:r>
      <w:r w:rsidRPr="006A0AD5">
        <w:rPr>
          <w:rFonts w:eastAsia="黑体"/>
          <w:sz w:val="24"/>
          <w:szCs w:val="20"/>
        </w:rPr>
        <w:t>提供招标人所需的有关证明。</w:t>
      </w:r>
    </w:p>
    <w:p w14:paraId="4611C239" w14:textId="77777777" w:rsidR="00714C43" w:rsidRPr="006A0AD5" w:rsidRDefault="00714C43" w:rsidP="00007799">
      <w:pPr>
        <w:autoSpaceDE w:val="0"/>
        <w:autoSpaceDN w:val="0"/>
        <w:adjustRightInd w:val="0"/>
        <w:spacing w:line="440" w:lineRule="atLeast"/>
        <w:rPr>
          <w:rFonts w:eastAsia="黑体"/>
          <w:sz w:val="24"/>
          <w:szCs w:val="20"/>
        </w:rPr>
      </w:pPr>
    </w:p>
    <w:p w14:paraId="3254EE22" w14:textId="77777777" w:rsidR="00714C43" w:rsidRPr="006A0AD5" w:rsidRDefault="00714C43" w:rsidP="00007799">
      <w:pPr>
        <w:autoSpaceDE w:val="0"/>
        <w:autoSpaceDN w:val="0"/>
        <w:adjustRightInd w:val="0"/>
        <w:spacing w:line="440" w:lineRule="atLeast"/>
        <w:rPr>
          <w:rFonts w:eastAsia="黑体"/>
          <w:sz w:val="24"/>
          <w:szCs w:val="20"/>
        </w:rPr>
      </w:pPr>
      <w:r w:rsidRPr="006A0AD5">
        <w:rPr>
          <w:rFonts w:eastAsia="黑体"/>
          <w:sz w:val="24"/>
          <w:szCs w:val="20"/>
        </w:rPr>
        <w:t>各方在此分别签字盖章，以资证明。</w:t>
      </w:r>
    </w:p>
    <w:p w14:paraId="7F4057A1" w14:textId="77777777" w:rsidR="00714C43" w:rsidRPr="006A0AD5" w:rsidRDefault="00714C43" w:rsidP="00007799">
      <w:pPr>
        <w:autoSpaceDE w:val="0"/>
        <w:autoSpaceDN w:val="0"/>
        <w:adjustRightInd w:val="0"/>
        <w:spacing w:line="440" w:lineRule="atLeast"/>
        <w:rPr>
          <w:rFonts w:eastAsia="黑体"/>
          <w:sz w:val="24"/>
          <w:szCs w:val="20"/>
        </w:rPr>
      </w:pPr>
      <w:r w:rsidRPr="006A0AD5">
        <w:rPr>
          <w:rFonts w:eastAsia="黑体"/>
          <w:sz w:val="24"/>
          <w:szCs w:val="20"/>
        </w:rPr>
        <w:t>授权人（投标人）：</w:t>
      </w:r>
      <w:r w:rsidRPr="006A0AD5">
        <w:rPr>
          <w:rFonts w:eastAsia="黑体"/>
          <w:sz w:val="24"/>
          <w:szCs w:val="20"/>
          <w:u w:val="single"/>
        </w:rPr>
        <w:t>（法定代表人签署全名、盖单位章）</w:t>
      </w:r>
    </w:p>
    <w:p w14:paraId="626EAE0D" w14:textId="77777777" w:rsidR="00714C43" w:rsidRPr="006A0AD5" w:rsidRDefault="00714C43" w:rsidP="00007799">
      <w:pPr>
        <w:autoSpaceDE w:val="0"/>
        <w:autoSpaceDN w:val="0"/>
        <w:adjustRightInd w:val="0"/>
        <w:spacing w:line="440" w:lineRule="atLeast"/>
        <w:rPr>
          <w:rFonts w:eastAsia="黑体"/>
          <w:sz w:val="24"/>
          <w:szCs w:val="20"/>
        </w:rPr>
      </w:pPr>
      <w:r w:rsidRPr="006A0AD5">
        <w:rPr>
          <w:rFonts w:eastAsia="黑体"/>
          <w:sz w:val="24"/>
          <w:szCs w:val="20"/>
        </w:rPr>
        <w:t>银</w:t>
      </w:r>
      <w:r w:rsidRPr="006A0AD5">
        <w:rPr>
          <w:rFonts w:eastAsia="黑体"/>
          <w:sz w:val="24"/>
          <w:szCs w:val="20"/>
        </w:rPr>
        <w:t xml:space="preserve">            </w:t>
      </w:r>
      <w:r w:rsidRPr="006A0AD5">
        <w:rPr>
          <w:rFonts w:eastAsia="黑体"/>
          <w:sz w:val="24"/>
          <w:szCs w:val="20"/>
        </w:rPr>
        <w:t>行：</w:t>
      </w:r>
      <w:r w:rsidRPr="006A0AD5">
        <w:rPr>
          <w:rFonts w:eastAsia="黑体"/>
          <w:sz w:val="24"/>
          <w:szCs w:val="20"/>
          <w:u w:val="single"/>
        </w:rPr>
        <w:t>（全称、单位章）</w:t>
      </w:r>
    </w:p>
    <w:p w14:paraId="4B181E96" w14:textId="77777777" w:rsidR="00714C43" w:rsidRPr="006A0AD5" w:rsidRDefault="00714C43" w:rsidP="00007799">
      <w:pPr>
        <w:autoSpaceDE w:val="0"/>
        <w:autoSpaceDN w:val="0"/>
        <w:adjustRightInd w:val="0"/>
        <w:spacing w:line="440" w:lineRule="atLeast"/>
        <w:rPr>
          <w:rFonts w:eastAsia="黑体"/>
          <w:sz w:val="24"/>
          <w:szCs w:val="20"/>
          <w:u w:val="single"/>
        </w:rPr>
      </w:pPr>
      <w:r w:rsidRPr="006A0AD5">
        <w:rPr>
          <w:rFonts w:eastAsia="黑体"/>
          <w:sz w:val="24"/>
          <w:szCs w:val="20"/>
        </w:rPr>
        <w:t>银</w:t>
      </w:r>
      <w:r w:rsidRPr="006A0AD5">
        <w:rPr>
          <w:rFonts w:eastAsia="黑体"/>
          <w:sz w:val="24"/>
          <w:szCs w:val="20"/>
        </w:rPr>
        <w:t xml:space="preserve">  </w:t>
      </w:r>
      <w:r w:rsidRPr="006A0AD5">
        <w:rPr>
          <w:rFonts w:eastAsia="黑体"/>
          <w:sz w:val="24"/>
          <w:szCs w:val="20"/>
        </w:rPr>
        <w:t>行</w:t>
      </w:r>
      <w:r w:rsidRPr="006A0AD5">
        <w:rPr>
          <w:rFonts w:eastAsia="黑体"/>
          <w:sz w:val="24"/>
          <w:szCs w:val="20"/>
        </w:rPr>
        <w:t xml:space="preserve"> </w:t>
      </w:r>
      <w:r w:rsidRPr="006A0AD5">
        <w:rPr>
          <w:rFonts w:eastAsia="黑体"/>
          <w:sz w:val="24"/>
          <w:szCs w:val="20"/>
        </w:rPr>
        <w:t>负</w:t>
      </w:r>
      <w:r w:rsidRPr="006A0AD5">
        <w:rPr>
          <w:rFonts w:eastAsia="黑体"/>
          <w:sz w:val="24"/>
          <w:szCs w:val="20"/>
        </w:rPr>
        <w:t xml:space="preserve"> </w:t>
      </w:r>
      <w:r w:rsidRPr="006A0AD5">
        <w:rPr>
          <w:rFonts w:eastAsia="黑体"/>
          <w:sz w:val="24"/>
          <w:szCs w:val="20"/>
        </w:rPr>
        <w:t>责</w:t>
      </w:r>
      <w:r w:rsidRPr="006A0AD5">
        <w:rPr>
          <w:rFonts w:eastAsia="黑体"/>
          <w:sz w:val="24"/>
          <w:szCs w:val="20"/>
        </w:rPr>
        <w:t xml:space="preserve">  </w:t>
      </w:r>
      <w:r w:rsidRPr="006A0AD5">
        <w:rPr>
          <w:rFonts w:eastAsia="黑体"/>
          <w:sz w:val="24"/>
          <w:szCs w:val="20"/>
        </w:rPr>
        <w:t>人：</w:t>
      </w:r>
      <w:r w:rsidRPr="006A0AD5">
        <w:rPr>
          <w:rFonts w:eastAsia="黑体"/>
          <w:sz w:val="24"/>
          <w:szCs w:val="20"/>
          <w:u w:val="single"/>
        </w:rPr>
        <w:t>（签署全名）</w:t>
      </w:r>
    </w:p>
    <w:p w14:paraId="775A2F9D" w14:textId="77777777" w:rsidR="00714C43" w:rsidRPr="006A0AD5" w:rsidRDefault="00714C43" w:rsidP="00007799">
      <w:pPr>
        <w:autoSpaceDE w:val="0"/>
        <w:autoSpaceDN w:val="0"/>
        <w:adjustRightInd w:val="0"/>
        <w:spacing w:line="440" w:lineRule="atLeast"/>
        <w:rPr>
          <w:rFonts w:eastAsia="黑体"/>
          <w:szCs w:val="21"/>
        </w:rPr>
      </w:pPr>
      <w:r w:rsidRPr="006A0AD5">
        <w:rPr>
          <w:rFonts w:eastAsia="黑体"/>
          <w:sz w:val="24"/>
          <w:szCs w:val="20"/>
        </w:rPr>
        <w:t>银</w:t>
      </w:r>
      <w:r w:rsidRPr="006A0AD5">
        <w:rPr>
          <w:rFonts w:eastAsia="黑体"/>
          <w:sz w:val="24"/>
          <w:szCs w:val="20"/>
        </w:rPr>
        <w:t xml:space="preserve">   </w:t>
      </w:r>
      <w:r w:rsidRPr="006A0AD5">
        <w:rPr>
          <w:rFonts w:eastAsia="黑体"/>
          <w:sz w:val="24"/>
          <w:szCs w:val="20"/>
        </w:rPr>
        <w:t>行</w:t>
      </w:r>
      <w:r w:rsidRPr="006A0AD5">
        <w:rPr>
          <w:rFonts w:eastAsia="黑体"/>
          <w:sz w:val="24"/>
          <w:szCs w:val="20"/>
        </w:rPr>
        <w:t xml:space="preserve">  </w:t>
      </w:r>
      <w:r w:rsidRPr="006A0AD5">
        <w:rPr>
          <w:rFonts w:eastAsia="黑体"/>
          <w:sz w:val="24"/>
          <w:szCs w:val="20"/>
        </w:rPr>
        <w:t>地</w:t>
      </w:r>
      <w:r w:rsidRPr="006A0AD5">
        <w:rPr>
          <w:rFonts w:eastAsia="黑体"/>
          <w:sz w:val="24"/>
          <w:szCs w:val="20"/>
        </w:rPr>
        <w:t xml:space="preserve">   </w:t>
      </w:r>
      <w:r w:rsidRPr="006A0AD5">
        <w:rPr>
          <w:rFonts w:eastAsia="黑体"/>
          <w:sz w:val="24"/>
          <w:szCs w:val="20"/>
        </w:rPr>
        <w:t>址：</w:t>
      </w:r>
      <w:r w:rsidRPr="006A0AD5">
        <w:rPr>
          <w:rFonts w:eastAsia="黑体"/>
          <w:sz w:val="24"/>
          <w:szCs w:val="20"/>
          <w:u w:val="single"/>
        </w:rPr>
        <w:t xml:space="preserve">             </w:t>
      </w:r>
    </w:p>
    <w:p w14:paraId="59E1930B" w14:textId="77777777" w:rsidR="00714C43" w:rsidRPr="006A0AD5" w:rsidRDefault="00714C43" w:rsidP="00007799">
      <w:pPr>
        <w:autoSpaceDE w:val="0"/>
        <w:autoSpaceDN w:val="0"/>
        <w:adjustRightInd w:val="0"/>
        <w:spacing w:line="440" w:lineRule="atLeast"/>
        <w:rPr>
          <w:rFonts w:eastAsia="黑体"/>
          <w:szCs w:val="21"/>
        </w:rPr>
      </w:pPr>
      <w:r w:rsidRPr="006A0AD5">
        <w:rPr>
          <w:rFonts w:eastAsia="黑体"/>
          <w:sz w:val="24"/>
          <w:szCs w:val="20"/>
        </w:rPr>
        <w:t>银</w:t>
      </w:r>
      <w:r w:rsidRPr="006A0AD5">
        <w:rPr>
          <w:rFonts w:eastAsia="黑体"/>
          <w:sz w:val="24"/>
          <w:szCs w:val="20"/>
        </w:rPr>
        <w:t xml:space="preserve">   </w:t>
      </w:r>
      <w:r w:rsidRPr="006A0AD5">
        <w:rPr>
          <w:rFonts w:eastAsia="黑体"/>
          <w:sz w:val="24"/>
          <w:szCs w:val="20"/>
        </w:rPr>
        <w:t>行</w:t>
      </w:r>
      <w:r w:rsidRPr="006A0AD5">
        <w:rPr>
          <w:rFonts w:eastAsia="黑体"/>
          <w:sz w:val="24"/>
          <w:szCs w:val="20"/>
        </w:rPr>
        <w:t xml:space="preserve">  </w:t>
      </w:r>
      <w:r w:rsidRPr="006A0AD5">
        <w:rPr>
          <w:rFonts w:eastAsia="黑体"/>
          <w:sz w:val="24"/>
          <w:szCs w:val="20"/>
        </w:rPr>
        <w:t>电</w:t>
      </w:r>
      <w:r w:rsidRPr="006A0AD5">
        <w:rPr>
          <w:rFonts w:eastAsia="黑体"/>
          <w:sz w:val="24"/>
          <w:szCs w:val="20"/>
        </w:rPr>
        <w:t xml:space="preserve">   </w:t>
      </w:r>
      <w:r w:rsidRPr="006A0AD5">
        <w:rPr>
          <w:rFonts w:eastAsia="黑体"/>
          <w:sz w:val="24"/>
          <w:szCs w:val="20"/>
        </w:rPr>
        <w:t>话：</w:t>
      </w:r>
      <w:r w:rsidRPr="006A0AD5">
        <w:rPr>
          <w:rFonts w:eastAsia="黑体"/>
          <w:sz w:val="24"/>
          <w:szCs w:val="20"/>
          <w:u w:val="single"/>
        </w:rPr>
        <w:t xml:space="preserve">             </w:t>
      </w:r>
    </w:p>
    <w:p w14:paraId="3DD2F453" w14:textId="77777777" w:rsidR="00714C43" w:rsidRPr="006A0AD5" w:rsidRDefault="00714C43" w:rsidP="00007799">
      <w:pPr>
        <w:autoSpaceDE w:val="0"/>
        <w:autoSpaceDN w:val="0"/>
        <w:adjustRightInd w:val="0"/>
        <w:spacing w:line="440" w:lineRule="atLeast"/>
        <w:rPr>
          <w:rFonts w:eastAsia="黑体"/>
          <w:szCs w:val="21"/>
        </w:rPr>
      </w:pPr>
      <w:r w:rsidRPr="006A0AD5">
        <w:rPr>
          <w:rFonts w:eastAsia="黑体"/>
          <w:sz w:val="24"/>
          <w:szCs w:val="20"/>
        </w:rPr>
        <w:t>银</w:t>
      </w:r>
      <w:r w:rsidRPr="006A0AD5">
        <w:rPr>
          <w:rFonts w:eastAsia="黑体"/>
          <w:sz w:val="24"/>
          <w:szCs w:val="20"/>
        </w:rPr>
        <w:t xml:space="preserve">   </w:t>
      </w:r>
      <w:r w:rsidRPr="006A0AD5">
        <w:rPr>
          <w:rFonts w:eastAsia="黑体"/>
          <w:sz w:val="24"/>
          <w:szCs w:val="20"/>
        </w:rPr>
        <w:t>行</w:t>
      </w:r>
      <w:r w:rsidRPr="006A0AD5">
        <w:rPr>
          <w:rFonts w:eastAsia="黑体"/>
          <w:sz w:val="24"/>
          <w:szCs w:val="20"/>
        </w:rPr>
        <w:t xml:space="preserve">  </w:t>
      </w:r>
      <w:r w:rsidRPr="006A0AD5">
        <w:rPr>
          <w:rFonts w:eastAsia="黑体"/>
          <w:sz w:val="24"/>
          <w:szCs w:val="20"/>
        </w:rPr>
        <w:t>传</w:t>
      </w:r>
      <w:r w:rsidRPr="006A0AD5">
        <w:rPr>
          <w:rFonts w:eastAsia="黑体"/>
          <w:sz w:val="24"/>
          <w:szCs w:val="20"/>
        </w:rPr>
        <w:t xml:space="preserve">   </w:t>
      </w:r>
      <w:r w:rsidRPr="006A0AD5">
        <w:rPr>
          <w:rFonts w:eastAsia="黑体"/>
          <w:sz w:val="24"/>
          <w:szCs w:val="20"/>
        </w:rPr>
        <w:t>真：</w:t>
      </w:r>
      <w:r w:rsidRPr="006A0AD5">
        <w:rPr>
          <w:rFonts w:eastAsia="黑体"/>
          <w:sz w:val="24"/>
          <w:szCs w:val="20"/>
          <w:u w:val="single"/>
        </w:rPr>
        <w:t xml:space="preserve">             </w:t>
      </w:r>
    </w:p>
    <w:p w14:paraId="60F3DA22" w14:textId="77777777" w:rsidR="00714C43" w:rsidRPr="006A0AD5" w:rsidRDefault="00714C43" w:rsidP="00007799">
      <w:pPr>
        <w:autoSpaceDE w:val="0"/>
        <w:autoSpaceDN w:val="0"/>
        <w:adjustRightInd w:val="0"/>
        <w:spacing w:line="440" w:lineRule="atLeast"/>
        <w:rPr>
          <w:rFonts w:eastAsia="黑体"/>
          <w:sz w:val="24"/>
          <w:szCs w:val="20"/>
          <w:u w:val="single"/>
        </w:rPr>
      </w:pPr>
      <w:r w:rsidRPr="006A0AD5">
        <w:rPr>
          <w:rFonts w:eastAsia="黑体"/>
          <w:sz w:val="24"/>
          <w:szCs w:val="20"/>
        </w:rPr>
        <w:t>银</w:t>
      </w:r>
      <w:r w:rsidRPr="006A0AD5">
        <w:rPr>
          <w:rFonts w:eastAsia="黑体"/>
          <w:sz w:val="24"/>
          <w:szCs w:val="20"/>
        </w:rPr>
        <w:t xml:space="preserve">  </w:t>
      </w:r>
      <w:r w:rsidRPr="006A0AD5">
        <w:rPr>
          <w:rFonts w:eastAsia="黑体"/>
          <w:sz w:val="24"/>
          <w:szCs w:val="20"/>
        </w:rPr>
        <w:t>行</w:t>
      </w:r>
      <w:r w:rsidRPr="006A0AD5">
        <w:rPr>
          <w:rFonts w:eastAsia="黑体"/>
          <w:sz w:val="24"/>
          <w:szCs w:val="20"/>
        </w:rPr>
        <w:t xml:space="preserve"> </w:t>
      </w:r>
      <w:r w:rsidRPr="006A0AD5">
        <w:rPr>
          <w:rFonts w:eastAsia="黑体"/>
          <w:sz w:val="24"/>
          <w:szCs w:val="20"/>
        </w:rPr>
        <w:t>联</w:t>
      </w:r>
      <w:r w:rsidRPr="006A0AD5">
        <w:rPr>
          <w:rFonts w:eastAsia="黑体"/>
          <w:sz w:val="24"/>
          <w:szCs w:val="20"/>
        </w:rPr>
        <w:t xml:space="preserve"> </w:t>
      </w:r>
      <w:r w:rsidRPr="006A0AD5">
        <w:rPr>
          <w:rFonts w:eastAsia="黑体"/>
          <w:sz w:val="24"/>
          <w:szCs w:val="20"/>
        </w:rPr>
        <w:t>系</w:t>
      </w:r>
      <w:r w:rsidRPr="006A0AD5">
        <w:rPr>
          <w:rFonts w:eastAsia="黑体"/>
          <w:sz w:val="24"/>
          <w:szCs w:val="20"/>
        </w:rPr>
        <w:t xml:space="preserve">  </w:t>
      </w:r>
      <w:r w:rsidRPr="006A0AD5">
        <w:rPr>
          <w:rFonts w:eastAsia="黑体"/>
          <w:sz w:val="24"/>
          <w:szCs w:val="20"/>
        </w:rPr>
        <w:t>人：</w:t>
      </w:r>
      <w:r w:rsidRPr="006A0AD5">
        <w:rPr>
          <w:rFonts w:eastAsia="黑体"/>
          <w:sz w:val="24"/>
          <w:szCs w:val="20"/>
          <w:u w:val="single"/>
        </w:rPr>
        <w:t xml:space="preserve">           </w:t>
      </w:r>
    </w:p>
    <w:p w14:paraId="06043D38" w14:textId="77777777" w:rsidR="00714C43" w:rsidRPr="006A0AD5" w:rsidRDefault="00714C43" w:rsidP="00007799">
      <w:pPr>
        <w:autoSpaceDE w:val="0"/>
        <w:autoSpaceDN w:val="0"/>
        <w:adjustRightInd w:val="0"/>
        <w:spacing w:line="440" w:lineRule="atLeast"/>
        <w:jc w:val="right"/>
        <w:rPr>
          <w:rFonts w:eastAsia="黑体"/>
          <w:sz w:val="24"/>
          <w:szCs w:val="20"/>
          <w:u w:val="single"/>
        </w:rPr>
      </w:pPr>
      <w:r w:rsidRPr="006A0AD5">
        <w:rPr>
          <w:rFonts w:eastAsia="黑体"/>
          <w:sz w:val="24"/>
          <w:szCs w:val="20"/>
          <w:u w:val="single"/>
        </w:rPr>
        <w:t xml:space="preserve">    </w:t>
      </w:r>
      <w:r w:rsidRPr="006A0AD5">
        <w:rPr>
          <w:rFonts w:eastAsia="黑体"/>
          <w:sz w:val="24"/>
          <w:szCs w:val="20"/>
        </w:rPr>
        <w:t>年</w:t>
      </w:r>
      <w:r w:rsidRPr="006A0AD5">
        <w:rPr>
          <w:rFonts w:eastAsia="黑体"/>
          <w:sz w:val="24"/>
          <w:szCs w:val="20"/>
          <w:u w:val="single"/>
        </w:rPr>
        <w:t xml:space="preserve">   </w:t>
      </w:r>
      <w:r w:rsidRPr="006A0AD5">
        <w:rPr>
          <w:rFonts w:eastAsia="黑体"/>
          <w:sz w:val="24"/>
          <w:szCs w:val="20"/>
        </w:rPr>
        <w:t>月</w:t>
      </w:r>
      <w:r w:rsidRPr="006A0AD5">
        <w:rPr>
          <w:rFonts w:eastAsia="黑体"/>
          <w:sz w:val="24"/>
          <w:szCs w:val="20"/>
          <w:u w:val="single"/>
        </w:rPr>
        <w:t xml:space="preserve">   </w:t>
      </w:r>
      <w:r w:rsidRPr="006A0AD5">
        <w:rPr>
          <w:rFonts w:eastAsia="黑体"/>
          <w:sz w:val="24"/>
          <w:szCs w:val="20"/>
        </w:rPr>
        <w:t>日</w:t>
      </w:r>
    </w:p>
    <w:p w14:paraId="6BAD5247" w14:textId="77777777" w:rsidR="00714C43" w:rsidRPr="006A0AD5" w:rsidRDefault="00714C43" w:rsidP="00007799">
      <w:pPr>
        <w:autoSpaceDE w:val="0"/>
        <w:autoSpaceDN w:val="0"/>
        <w:adjustRightInd w:val="0"/>
        <w:spacing w:line="440" w:lineRule="atLeast"/>
        <w:rPr>
          <w:rFonts w:eastAsia="黑体"/>
          <w:szCs w:val="21"/>
        </w:rPr>
      </w:pPr>
    </w:p>
    <w:p w14:paraId="733A4BD3" w14:textId="77777777" w:rsidR="00714C43" w:rsidRPr="006A0AD5" w:rsidRDefault="00714C43" w:rsidP="00007799">
      <w:pPr>
        <w:snapToGrid w:val="0"/>
        <w:spacing w:line="440" w:lineRule="atLeast"/>
        <w:jc w:val="left"/>
        <w:rPr>
          <w:rFonts w:eastAsia="黑体"/>
          <w:szCs w:val="21"/>
        </w:rPr>
      </w:pPr>
      <w:r w:rsidRPr="006A0AD5">
        <w:rPr>
          <w:rFonts w:eastAsia="黑体"/>
          <w:szCs w:val="21"/>
        </w:rPr>
        <w:t>注：</w:t>
      </w:r>
      <w:r w:rsidRPr="006A0AD5">
        <w:rPr>
          <w:rFonts w:eastAsia="黑体"/>
          <w:szCs w:val="21"/>
        </w:rPr>
        <w:t>1</w:t>
      </w:r>
      <w:r w:rsidRPr="006A0AD5">
        <w:rPr>
          <w:rFonts w:eastAsia="黑体"/>
          <w:szCs w:val="21"/>
        </w:rPr>
        <w:t>、此银行查询授权书由投标人开立基本账户的银行出具。</w:t>
      </w:r>
    </w:p>
    <w:p w14:paraId="1E7BDC5C" w14:textId="77777777" w:rsidR="00714C43" w:rsidRPr="006A0AD5" w:rsidRDefault="00714C43" w:rsidP="00007799">
      <w:pPr>
        <w:snapToGrid w:val="0"/>
        <w:spacing w:line="440" w:lineRule="atLeast"/>
        <w:ind w:firstLine="420"/>
        <w:jc w:val="left"/>
        <w:rPr>
          <w:rFonts w:eastAsia="黑体"/>
          <w:szCs w:val="21"/>
        </w:rPr>
      </w:pPr>
      <w:r w:rsidRPr="006A0AD5">
        <w:rPr>
          <w:rFonts w:eastAsia="黑体"/>
          <w:szCs w:val="21"/>
        </w:rPr>
        <w:t>2</w:t>
      </w:r>
      <w:r w:rsidRPr="006A0AD5">
        <w:rPr>
          <w:rFonts w:eastAsia="黑体"/>
          <w:szCs w:val="21"/>
        </w:rPr>
        <w:t>、银行负责人应亲笔签名，不得使用印章、签名章或其他电子制版签名，否则，视为无效。</w:t>
      </w:r>
    </w:p>
    <w:p w14:paraId="10C16EE5" w14:textId="77777777" w:rsidR="00714C43" w:rsidRPr="006A0AD5" w:rsidRDefault="00714C43" w:rsidP="00007799">
      <w:pPr>
        <w:spacing w:line="440" w:lineRule="atLeast"/>
        <w:rPr>
          <w:sz w:val="24"/>
        </w:rPr>
      </w:pPr>
    </w:p>
    <w:p w14:paraId="67C806E1" w14:textId="77777777" w:rsidR="0097645B" w:rsidRPr="006A0AD5" w:rsidRDefault="0097645B" w:rsidP="00007799">
      <w:pPr>
        <w:spacing w:line="440" w:lineRule="atLeast"/>
        <w:rPr>
          <w:sz w:val="24"/>
        </w:rPr>
      </w:pPr>
    </w:p>
    <w:p w14:paraId="7FBCCEB6" w14:textId="77777777" w:rsidR="00714C43" w:rsidRPr="006A0AD5" w:rsidRDefault="00714C43" w:rsidP="00007799">
      <w:pPr>
        <w:spacing w:line="440" w:lineRule="atLeast"/>
        <w:rPr>
          <w:sz w:val="24"/>
        </w:rPr>
      </w:pPr>
    </w:p>
    <w:p w14:paraId="09530851" w14:textId="77777777" w:rsidR="00714C43" w:rsidRPr="006A0AD5" w:rsidRDefault="00714C43" w:rsidP="00007799">
      <w:pPr>
        <w:spacing w:line="440" w:lineRule="atLeast"/>
        <w:rPr>
          <w:sz w:val="24"/>
        </w:rPr>
      </w:pPr>
    </w:p>
    <w:p w14:paraId="5172C9FD" w14:textId="77777777" w:rsidR="000641E9" w:rsidRPr="006A0AD5" w:rsidRDefault="0097645B" w:rsidP="000641E9">
      <w:pPr>
        <w:pStyle w:val="1"/>
        <w:spacing w:before="0" w:after="0" w:line="380" w:lineRule="atLeast"/>
        <w:jc w:val="center"/>
        <w:rPr>
          <w:rFonts w:eastAsia="黑体"/>
          <w:b w:val="0"/>
          <w:sz w:val="28"/>
          <w:szCs w:val="28"/>
        </w:rPr>
      </w:pPr>
      <w:r w:rsidRPr="006A0AD5">
        <w:rPr>
          <w:sz w:val="24"/>
        </w:rPr>
        <w:br w:type="page"/>
      </w:r>
      <w:bookmarkStart w:id="1390" w:name="_Toc509993941"/>
      <w:bookmarkStart w:id="1391" w:name="_Toc234833276"/>
      <w:del w:id="1392" w:author="华杰" w:date="2019-07-11T15:52:00Z">
        <w:r w:rsidR="000641E9" w:rsidRPr="006A0AD5" w:rsidDel="00120B09">
          <w:rPr>
            <w:rFonts w:eastAsia="黑体" w:hint="eastAsia"/>
            <w:b w:val="0"/>
            <w:sz w:val="28"/>
            <w:szCs w:val="28"/>
          </w:rPr>
          <w:lastRenderedPageBreak/>
          <w:delText>五</w:delText>
        </w:r>
      </w:del>
      <w:ins w:id="1393" w:author="华杰" w:date="2019-07-11T15:52:00Z">
        <w:r w:rsidR="00120B09">
          <w:rPr>
            <w:rFonts w:eastAsia="黑体" w:hint="eastAsia"/>
            <w:b w:val="0"/>
            <w:sz w:val="28"/>
            <w:szCs w:val="28"/>
          </w:rPr>
          <w:t>四</w:t>
        </w:r>
      </w:ins>
      <w:r w:rsidR="000641E9" w:rsidRPr="006A0AD5">
        <w:rPr>
          <w:rFonts w:eastAsia="黑体"/>
          <w:b w:val="0"/>
          <w:sz w:val="28"/>
          <w:szCs w:val="28"/>
        </w:rPr>
        <w:t>、拟分包项目情况表</w:t>
      </w:r>
      <w:bookmarkEnd w:id="1390"/>
      <w:bookmarkEnd w:id="1391"/>
    </w:p>
    <w:p w14:paraId="3BBBE273" w14:textId="77777777" w:rsidR="000641E9" w:rsidRPr="006A0AD5" w:rsidRDefault="000641E9" w:rsidP="000641E9">
      <w:pPr>
        <w:spacing w:line="440" w:lineRule="exact"/>
        <w:rPr>
          <w:rFonts w:eastAsia="黑体"/>
          <w:sz w:val="20"/>
          <w:szCs w:val="20"/>
        </w:rPr>
      </w:pPr>
      <w:r w:rsidRPr="006A0AD5">
        <w:rPr>
          <w:rFonts w:eastAsia="黑体"/>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741"/>
        <w:gridCol w:w="1476"/>
        <w:gridCol w:w="2412"/>
        <w:gridCol w:w="1741"/>
      </w:tblGrid>
      <w:tr w:rsidR="000641E9" w:rsidRPr="006A0AD5" w14:paraId="48D317F9" w14:textId="77777777">
        <w:tc>
          <w:tcPr>
            <w:tcW w:w="881" w:type="pct"/>
            <w:tcBorders>
              <w:top w:val="single" w:sz="4" w:space="0" w:color="auto"/>
              <w:left w:val="single" w:sz="4" w:space="0" w:color="auto"/>
              <w:bottom w:val="single" w:sz="4" w:space="0" w:color="auto"/>
              <w:right w:val="single" w:sz="4" w:space="0" w:color="auto"/>
            </w:tcBorders>
            <w:vAlign w:val="center"/>
            <w:hideMark/>
          </w:tcPr>
          <w:p w14:paraId="31EB3310" w14:textId="77777777" w:rsidR="000641E9" w:rsidRPr="006A0AD5" w:rsidRDefault="000641E9">
            <w:pPr>
              <w:spacing w:line="440" w:lineRule="exact"/>
              <w:jc w:val="center"/>
              <w:rPr>
                <w:szCs w:val="21"/>
              </w:rPr>
            </w:pPr>
            <w:r w:rsidRPr="006A0AD5">
              <w:rPr>
                <w:szCs w:val="21"/>
              </w:rPr>
              <w:t>拟分包的工程项目</w:t>
            </w:r>
          </w:p>
        </w:tc>
        <w:tc>
          <w:tcPr>
            <w:tcW w:w="973" w:type="pct"/>
            <w:tcBorders>
              <w:top w:val="single" w:sz="4" w:space="0" w:color="auto"/>
              <w:left w:val="single" w:sz="4" w:space="0" w:color="auto"/>
              <w:bottom w:val="single" w:sz="4" w:space="0" w:color="auto"/>
              <w:right w:val="single" w:sz="4" w:space="0" w:color="auto"/>
            </w:tcBorders>
            <w:vAlign w:val="center"/>
            <w:hideMark/>
          </w:tcPr>
          <w:p w14:paraId="2712CC20" w14:textId="77777777" w:rsidR="000641E9" w:rsidRPr="006A0AD5" w:rsidRDefault="000641E9">
            <w:pPr>
              <w:spacing w:line="440" w:lineRule="exact"/>
              <w:jc w:val="center"/>
              <w:rPr>
                <w:szCs w:val="21"/>
              </w:rPr>
            </w:pPr>
            <w:r w:rsidRPr="006A0AD5">
              <w:rPr>
                <w:szCs w:val="21"/>
              </w:rPr>
              <w:t>主要工程内容</w:t>
            </w:r>
          </w:p>
        </w:tc>
        <w:tc>
          <w:tcPr>
            <w:tcW w:w="824" w:type="pct"/>
            <w:tcBorders>
              <w:top w:val="single" w:sz="4" w:space="0" w:color="auto"/>
              <w:left w:val="single" w:sz="4" w:space="0" w:color="auto"/>
              <w:bottom w:val="single" w:sz="4" w:space="0" w:color="auto"/>
              <w:right w:val="single" w:sz="4" w:space="0" w:color="auto"/>
            </w:tcBorders>
            <w:vAlign w:val="center"/>
            <w:hideMark/>
          </w:tcPr>
          <w:p w14:paraId="172D9CE7" w14:textId="77777777" w:rsidR="000641E9" w:rsidRPr="006A0AD5" w:rsidRDefault="000641E9">
            <w:pPr>
              <w:spacing w:line="440" w:lineRule="exact"/>
              <w:jc w:val="center"/>
              <w:rPr>
                <w:szCs w:val="21"/>
              </w:rPr>
            </w:pPr>
            <w:r w:rsidRPr="006A0AD5">
              <w:rPr>
                <w:szCs w:val="21"/>
              </w:rPr>
              <w:t>咨询服务任务</w:t>
            </w:r>
          </w:p>
        </w:tc>
        <w:tc>
          <w:tcPr>
            <w:tcW w:w="1348" w:type="pct"/>
            <w:tcBorders>
              <w:top w:val="single" w:sz="4" w:space="0" w:color="auto"/>
              <w:left w:val="single" w:sz="4" w:space="0" w:color="auto"/>
              <w:bottom w:val="single" w:sz="4" w:space="0" w:color="auto"/>
              <w:right w:val="single" w:sz="4" w:space="0" w:color="auto"/>
            </w:tcBorders>
            <w:vAlign w:val="center"/>
            <w:hideMark/>
          </w:tcPr>
          <w:p w14:paraId="4BE90303" w14:textId="77777777" w:rsidR="000641E9" w:rsidRPr="006A0AD5" w:rsidRDefault="000641E9">
            <w:pPr>
              <w:spacing w:line="440" w:lineRule="exact"/>
              <w:jc w:val="center"/>
              <w:rPr>
                <w:szCs w:val="21"/>
              </w:rPr>
            </w:pPr>
            <w:r w:rsidRPr="006A0AD5">
              <w:rPr>
                <w:szCs w:val="21"/>
              </w:rPr>
              <w:t>分包工作量占总工作量的比例</w:t>
            </w:r>
            <w:r w:rsidRPr="006A0AD5">
              <w:rPr>
                <w:sz w:val="24"/>
              </w:rPr>
              <w:t>（</w:t>
            </w:r>
            <w:r w:rsidRPr="006A0AD5">
              <w:rPr>
                <w:sz w:val="24"/>
              </w:rPr>
              <w:t>%</w:t>
            </w:r>
            <w:r w:rsidRPr="006A0AD5">
              <w:rPr>
                <w:sz w:val="24"/>
              </w:rPr>
              <w:t>）</w:t>
            </w:r>
          </w:p>
        </w:tc>
        <w:tc>
          <w:tcPr>
            <w:tcW w:w="974" w:type="pct"/>
            <w:tcBorders>
              <w:top w:val="single" w:sz="4" w:space="0" w:color="auto"/>
              <w:left w:val="single" w:sz="4" w:space="0" w:color="auto"/>
              <w:bottom w:val="single" w:sz="4" w:space="0" w:color="auto"/>
              <w:right w:val="single" w:sz="4" w:space="0" w:color="auto"/>
            </w:tcBorders>
            <w:vAlign w:val="center"/>
            <w:hideMark/>
          </w:tcPr>
          <w:p w14:paraId="452573AA" w14:textId="77777777" w:rsidR="000641E9" w:rsidRPr="006A0AD5" w:rsidRDefault="000641E9">
            <w:pPr>
              <w:spacing w:line="440" w:lineRule="exact"/>
              <w:jc w:val="center"/>
              <w:rPr>
                <w:szCs w:val="21"/>
              </w:rPr>
            </w:pPr>
            <w:r w:rsidRPr="006A0AD5">
              <w:rPr>
                <w:szCs w:val="21"/>
              </w:rPr>
              <w:t>备</w:t>
            </w:r>
            <w:r w:rsidRPr="006A0AD5">
              <w:rPr>
                <w:szCs w:val="21"/>
              </w:rPr>
              <w:t xml:space="preserve"> </w:t>
            </w:r>
            <w:r w:rsidRPr="006A0AD5">
              <w:rPr>
                <w:szCs w:val="21"/>
              </w:rPr>
              <w:t>注</w:t>
            </w:r>
          </w:p>
        </w:tc>
      </w:tr>
      <w:tr w:rsidR="000641E9" w:rsidRPr="006A0AD5" w14:paraId="37B3ABC8" w14:textId="77777777">
        <w:trPr>
          <w:cantSplit/>
          <w:trHeight w:val="420"/>
        </w:trPr>
        <w:tc>
          <w:tcPr>
            <w:tcW w:w="881" w:type="pct"/>
            <w:tcBorders>
              <w:top w:val="single" w:sz="4" w:space="0" w:color="auto"/>
              <w:left w:val="single" w:sz="4" w:space="0" w:color="auto"/>
              <w:bottom w:val="single" w:sz="4" w:space="0" w:color="auto"/>
              <w:right w:val="single" w:sz="4" w:space="0" w:color="auto"/>
            </w:tcBorders>
            <w:vAlign w:val="center"/>
          </w:tcPr>
          <w:p w14:paraId="654B95C7"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1FBDE9D5"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53C0517E"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140322B2" w14:textId="77777777" w:rsidR="000641E9" w:rsidRPr="006A0AD5" w:rsidRDefault="000641E9">
            <w:pPr>
              <w:spacing w:line="440" w:lineRule="exact"/>
              <w:jc w:val="center"/>
              <w:rPr>
                <w:szCs w:val="21"/>
              </w:rPr>
            </w:pPr>
          </w:p>
        </w:tc>
        <w:tc>
          <w:tcPr>
            <w:tcW w:w="974" w:type="pct"/>
            <w:vMerge w:val="restart"/>
            <w:tcBorders>
              <w:top w:val="single" w:sz="4" w:space="0" w:color="auto"/>
              <w:left w:val="single" w:sz="4" w:space="0" w:color="auto"/>
              <w:bottom w:val="single" w:sz="4" w:space="0" w:color="auto"/>
              <w:right w:val="single" w:sz="4" w:space="0" w:color="auto"/>
            </w:tcBorders>
            <w:vAlign w:val="center"/>
            <w:hideMark/>
          </w:tcPr>
          <w:p w14:paraId="5756CAEC" w14:textId="77777777" w:rsidR="000641E9" w:rsidRPr="006A0AD5" w:rsidRDefault="000641E9">
            <w:pPr>
              <w:snapToGrid w:val="0"/>
              <w:spacing w:line="400" w:lineRule="atLeast"/>
              <w:rPr>
                <w:szCs w:val="21"/>
              </w:rPr>
            </w:pPr>
            <w:r w:rsidRPr="006A0AD5">
              <w:rPr>
                <w:szCs w:val="21"/>
              </w:rPr>
              <w:t>若无分包计划，则投标人应在本表填写</w:t>
            </w:r>
            <w:r w:rsidRPr="006A0AD5">
              <w:rPr>
                <w:szCs w:val="21"/>
              </w:rPr>
              <w:t>“</w:t>
            </w:r>
            <w:r w:rsidRPr="006A0AD5">
              <w:rPr>
                <w:szCs w:val="21"/>
              </w:rPr>
              <w:t>无</w:t>
            </w:r>
            <w:r w:rsidRPr="006A0AD5">
              <w:rPr>
                <w:szCs w:val="21"/>
              </w:rPr>
              <w:t>”</w:t>
            </w:r>
          </w:p>
        </w:tc>
      </w:tr>
      <w:tr w:rsidR="000641E9" w:rsidRPr="006A0AD5" w14:paraId="09A6D992" w14:textId="77777777">
        <w:trPr>
          <w:cantSplit/>
          <w:trHeight w:val="560"/>
        </w:trPr>
        <w:tc>
          <w:tcPr>
            <w:tcW w:w="881" w:type="pct"/>
            <w:tcBorders>
              <w:top w:val="single" w:sz="4" w:space="0" w:color="auto"/>
              <w:left w:val="single" w:sz="4" w:space="0" w:color="auto"/>
              <w:bottom w:val="single" w:sz="4" w:space="0" w:color="auto"/>
              <w:right w:val="single" w:sz="4" w:space="0" w:color="auto"/>
            </w:tcBorders>
            <w:vAlign w:val="center"/>
          </w:tcPr>
          <w:p w14:paraId="02D1EEA7"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4ABD2BB9"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564334BF"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6B4B5A60"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D710A8" w14:textId="77777777" w:rsidR="000641E9" w:rsidRPr="006A0AD5" w:rsidRDefault="000641E9">
            <w:pPr>
              <w:widowControl/>
              <w:jc w:val="left"/>
              <w:rPr>
                <w:szCs w:val="21"/>
              </w:rPr>
            </w:pPr>
          </w:p>
        </w:tc>
      </w:tr>
      <w:tr w:rsidR="000641E9" w:rsidRPr="006A0AD5" w14:paraId="50793995"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60F57607"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43BDC907"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62D5ED41"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43FBBD0A"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900E16" w14:textId="77777777" w:rsidR="000641E9" w:rsidRPr="006A0AD5" w:rsidRDefault="000641E9">
            <w:pPr>
              <w:widowControl/>
              <w:jc w:val="left"/>
              <w:rPr>
                <w:szCs w:val="21"/>
              </w:rPr>
            </w:pPr>
          </w:p>
        </w:tc>
      </w:tr>
      <w:tr w:rsidR="000641E9" w:rsidRPr="006A0AD5" w14:paraId="6D816B69" w14:textId="77777777">
        <w:trPr>
          <w:cantSplit/>
          <w:trHeight w:val="440"/>
        </w:trPr>
        <w:tc>
          <w:tcPr>
            <w:tcW w:w="881" w:type="pct"/>
            <w:tcBorders>
              <w:top w:val="single" w:sz="4" w:space="0" w:color="auto"/>
              <w:left w:val="single" w:sz="4" w:space="0" w:color="auto"/>
              <w:bottom w:val="single" w:sz="4" w:space="0" w:color="auto"/>
              <w:right w:val="single" w:sz="4" w:space="0" w:color="auto"/>
            </w:tcBorders>
            <w:vAlign w:val="center"/>
          </w:tcPr>
          <w:p w14:paraId="55A2EFEE"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66DB5F64"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08E768AE"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30A79D86"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2EE01" w14:textId="77777777" w:rsidR="000641E9" w:rsidRPr="006A0AD5" w:rsidRDefault="000641E9">
            <w:pPr>
              <w:widowControl/>
              <w:jc w:val="left"/>
              <w:rPr>
                <w:szCs w:val="21"/>
              </w:rPr>
            </w:pPr>
          </w:p>
        </w:tc>
      </w:tr>
      <w:tr w:rsidR="000641E9" w:rsidRPr="006A0AD5" w14:paraId="381B6BD2" w14:textId="77777777">
        <w:trPr>
          <w:cantSplit/>
          <w:trHeight w:val="590"/>
        </w:trPr>
        <w:tc>
          <w:tcPr>
            <w:tcW w:w="881" w:type="pct"/>
            <w:tcBorders>
              <w:top w:val="single" w:sz="4" w:space="0" w:color="auto"/>
              <w:left w:val="single" w:sz="4" w:space="0" w:color="auto"/>
              <w:bottom w:val="single" w:sz="4" w:space="0" w:color="auto"/>
              <w:right w:val="single" w:sz="4" w:space="0" w:color="auto"/>
            </w:tcBorders>
            <w:vAlign w:val="center"/>
          </w:tcPr>
          <w:p w14:paraId="19028D30"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11EF2F99"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2001CD29"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002869CD"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6F9106" w14:textId="77777777" w:rsidR="000641E9" w:rsidRPr="006A0AD5" w:rsidRDefault="000641E9">
            <w:pPr>
              <w:widowControl/>
              <w:jc w:val="left"/>
              <w:rPr>
                <w:szCs w:val="21"/>
              </w:rPr>
            </w:pPr>
          </w:p>
        </w:tc>
      </w:tr>
      <w:tr w:rsidR="000641E9" w:rsidRPr="006A0AD5" w14:paraId="2A16C92C"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0F043AF2"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30561FB8"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730BAC75"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21E403CF"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72E70D" w14:textId="77777777" w:rsidR="000641E9" w:rsidRPr="006A0AD5" w:rsidRDefault="000641E9">
            <w:pPr>
              <w:widowControl/>
              <w:jc w:val="left"/>
              <w:rPr>
                <w:szCs w:val="21"/>
              </w:rPr>
            </w:pPr>
          </w:p>
        </w:tc>
      </w:tr>
      <w:tr w:rsidR="000641E9" w:rsidRPr="006A0AD5" w14:paraId="5712196C"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47306298"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2643313E"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7AC4F10F"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7060CEF9"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1107B" w14:textId="77777777" w:rsidR="000641E9" w:rsidRPr="006A0AD5" w:rsidRDefault="000641E9">
            <w:pPr>
              <w:widowControl/>
              <w:jc w:val="left"/>
              <w:rPr>
                <w:szCs w:val="21"/>
              </w:rPr>
            </w:pPr>
          </w:p>
        </w:tc>
      </w:tr>
      <w:tr w:rsidR="000641E9" w:rsidRPr="006A0AD5" w14:paraId="2E679F64"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6C661CCC"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246BB2C6"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52B628BA"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31453665"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49DD4" w14:textId="77777777" w:rsidR="000641E9" w:rsidRPr="006A0AD5" w:rsidRDefault="000641E9">
            <w:pPr>
              <w:widowControl/>
              <w:jc w:val="left"/>
              <w:rPr>
                <w:szCs w:val="21"/>
              </w:rPr>
            </w:pPr>
          </w:p>
        </w:tc>
      </w:tr>
      <w:tr w:rsidR="000641E9" w:rsidRPr="006A0AD5" w14:paraId="50F28B2E"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585A7CD8"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2274492E"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622833F7"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3B5E64CB"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4DA653" w14:textId="77777777" w:rsidR="000641E9" w:rsidRPr="006A0AD5" w:rsidRDefault="000641E9">
            <w:pPr>
              <w:widowControl/>
              <w:jc w:val="left"/>
              <w:rPr>
                <w:szCs w:val="21"/>
              </w:rPr>
            </w:pPr>
          </w:p>
        </w:tc>
      </w:tr>
      <w:tr w:rsidR="000641E9" w:rsidRPr="006A0AD5" w14:paraId="571BE5A3"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03D23310"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31FDAE00"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6C0910E3"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32D9BAF8"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68226" w14:textId="77777777" w:rsidR="000641E9" w:rsidRPr="006A0AD5" w:rsidRDefault="000641E9">
            <w:pPr>
              <w:widowControl/>
              <w:jc w:val="left"/>
              <w:rPr>
                <w:szCs w:val="21"/>
              </w:rPr>
            </w:pPr>
          </w:p>
        </w:tc>
      </w:tr>
      <w:tr w:rsidR="000641E9" w:rsidRPr="006A0AD5" w14:paraId="3474E763"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64458564"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5A1B2BBD"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5F69C667"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77ED47F7"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EEB3CF" w14:textId="77777777" w:rsidR="000641E9" w:rsidRPr="006A0AD5" w:rsidRDefault="000641E9">
            <w:pPr>
              <w:widowControl/>
              <w:jc w:val="left"/>
              <w:rPr>
                <w:szCs w:val="21"/>
              </w:rPr>
            </w:pPr>
          </w:p>
        </w:tc>
      </w:tr>
      <w:tr w:rsidR="000641E9" w:rsidRPr="006A0AD5" w14:paraId="68D001DF"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03DD9CFB"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67DBFEC1"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7DC92D71"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29E14781"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80F8A7" w14:textId="77777777" w:rsidR="000641E9" w:rsidRPr="006A0AD5" w:rsidRDefault="000641E9">
            <w:pPr>
              <w:widowControl/>
              <w:jc w:val="left"/>
              <w:rPr>
                <w:szCs w:val="21"/>
              </w:rPr>
            </w:pPr>
          </w:p>
        </w:tc>
      </w:tr>
      <w:tr w:rsidR="000641E9" w:rsidRPr="006A0AD5" w14:paraId="1CFE2A24"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0EE4B4BC"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76F65946"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63CBCF7C"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1CE3A808"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B20888" w14:textId="77777777" w:rsidR="000641E9" w:rsidRPr="006A0AD5" w:rsidRDefault="000641E9">
            <w:pPr>
              <w:widowControl/>
              <w:jc w:val="left"/>
              <w:rPr>
                <w:szCs w:val="21"/>
              </w:rPr>
            </w:pPr>
          </w:p>
        </w:tc>
      </w:tr>
      <w:tr w:rsidR="000641E9" w:rsidRPr="006A0AD5" w14:paraId="3C77B79C"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5DA36DA9"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61B2CA47"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2306F67D"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5D2AD414"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16E5B9" w14:textId="77777777" w:rsidR="000641E9" w:rsidRPr="006A0AD5" w:rsidRDefault="000641E9">
            <w:pPr>
              <w:widowControl/>
              <w:jc w:val="left"/>
              <w:rPr>
                <w:szCs w:val="21"/>
              </w:rPr>
            </w:pPr>
          </w:p>
        </w:tc>
      </w:tr>
      <w:tr w:rsidR="000641E9" w:rsidRPr="006A0AD5" w14:paraId="7D9653C6"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57CBA780"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3AE5AC72"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18156E2E"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0930893F"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0DE1A6" w14:textId="77777777" w:rsidR="000641E9" w:rsidRPr="006A0AD5" w:rsidRDefault="000641E9">
            <w:pPr>
              <w:widowControl/>
              <w:jc w:val="left"/>
              <w:rPr>
                <w:szCs w:val="21"/>
              </w:rPr>
            </w:pPr>
          </w:p>
        </w:tc>
      </w:tr>
      <w:tr w:rsidR="000641E9" w:rsidRPr="006A0AD5" w14:paraId="318B20B2"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0B18D529"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52B62DAE"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3203575C"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453B3485"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AB2D4" w14:textId="77777777" w:rsidR="000641E9" w:rsidRPr="006A0AD5" w:rsidRDefault="000641E9">
            <w:pPr>
              <w:widowControl/>
              <w:jc w:val="left"/>
              <w:rPr>
                <w:szCs w:val="21"/>
              </w:rPr>
            </w:pPr>
          </w:p>
        </w:tc>
      </w:tr>
      <w:tr w:rsidR="000641E9" w:rsidRPr="006A0AD5" w14:paraId="57F3C2D8"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4172108D"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4FF1BA6D"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0789D333"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4D77F8B5"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D25E7" w14:textId="77777777" w:rsidR="000641E9" w:rsidRPr="006A0AD5" w:rsidRDefault="000641E9">
            <w:pPr>
              <w:widowControl/>
              <w:jc w:val="left"/>
              <w:rPr>
                <w:szCs w:val="21"/>
              </w:rPr>
            </w:pPr>
          </w:p>
        </w:tc>
      </w:tr>
      <w:tr w:rsidR="000641E9" w:rsidRPr="006A0AD5" w14:paraId="0A1568D2"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3D86AD96"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72BE3A84"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06D7D0CB"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2071B285"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DA69B0" w14:textId="77777777" w:rsidR="000641E9" w:rsidRPr="006A0AD5" w:rsidRDefault="000641E9">
            <w:pPr>
              <w:widowControl/>
              <w:jc w:val="left"/>
              <w:rPr>
                <w:szCs w:val="21"/>
              </w:rPr>
            </w:pPr>
          </w:p>
        </w:tc>
      </w:tr>
      <w:tr w:rsidR="000641E9" w:rsidRPr="006A0AD5" w14:paraId="4676DE94" w14:textId="77777777">
        <w:trPr>
          <w:cantSplit/>
          <w:trHeight w:val="450"/>
        </w:trPr>
        <w:tc>
          <w:tcPr>
            <w:tcW w:w="881" w:type="pct"/>
            <w:tcBorders>
              <w:top w:val="single" w:sz="4" w:space="0" w:color="auto"/>
              <w:left w:val="single" w:sz="4" w:space="0" w:color="auto"/>
              <w:bottom w:val="single" w:sz="4" w:space="0" w:color="auto"/>
              <w:right w:val="single" w:sz="4" w:space="0" w:color="auto"/>
            </w:tcBorders>
            <w:vAlign w:val="center"/>
          </w:tcPr>
          <w:p w14:paraId="7262F8A2" w14:textId="77777777" w:rsidR="000641E9" w:rsidRPr="006A0AD5" w:rsidRDefault="000641E9">
            <w:pPr>
              <w:spacing w:line="440" w:lineRule="exact"/>
              <w:jc w:val="center"/>
              <w:rPr>
                <w:szCs w:val="21"/>
              </w:rPr>
            </w:pPr>
          </w:p>
        </w:tc>
        <w:tc>
          <w:tcPr>
            <w:tcW w:w="973" w:type="pct"/>
            <w:tcBorders>
              <w:top w:val="single" w:sz="4" w:space="0" w:color="auto"/>
              <w:left w:val="single" w:sz="4" w:space="0" w:color="auto"/>
              <w:bottom w:val="single" w:sz="4" w:space="0" w:color="auto"/>
              <w:right w:val="single" w:sz="4" w:space="0" w:color="auto"/>
            </w:tcBorders>
            <w:vAlign w:val="center"/>
          </w:tcPr>
          <w:p w14:paraId="59E94F78" w14:textId="77777777" w:rsidR="000641E9" w:rsidRPr="006A0AD5" w:rsidRDefault="000641E9">
            <w:pPr>
              <w:spacing w:line="440" w:lineRule="exact"/>
              <w:jc w:val="center"/>
              <w:rPr>
                <w:szCs w:val="21"/>
              </w:rPr>
            </w:pPr>
          </w:p>
        </w:tc>
        <w:tc>
          <w:tcPr>
            <w:tcW w:w="824" w:type="pct"/>
            <w:tcBorders>
              <w:top w:val="single" w:sz="4" w:space="0" w:color="auto"/>
              <w:left w:val="single" w:sz="4" w:space="0" w:color="auto"/>
              <w:bottom w:val="single" w:sz="4" w:space="0" w:color="auto"/>
              <w:right w:val="single" w:sz="4" w:space="0" w:color="auto"/>
            </w:tcBorders>
          </w:tcPr>
          <w:p w14:paraId="669A88BB" w14:textId="77777777" w:rsidR="000641E9" w:rsidRPr="006A0AD5" w:rsidRDefault="000641E9">
            <w:pPr>
              <w:spacing w:line="440" w:lineRule="exact"/>
              <w:jc w:val="center"/>
              <w:rPr>
                <w:szCs w:val="21"/>
              </w:rPr>
            </w:pPr>
          </w:p>
        </w:tc>
        <w:tc>
          <w:tcPr>
            <w:tcW w:w="1348" w:type="pct"/>
            <w:tcBorders>
              <w:top w:val="single" w:sz="4" w:space="0" w:color="auto"/>
              <w:left w:val="single" w:sz="4" w:space="0" w:color="auto"/>
              <w:bottom w:val="single" w:sz="4" w:space="0" w:color="auto"/>
              <w:right w:val="single" w:sz="4" w:space="0" w:color="auto"/>
            </w:tcBorders>
            <w:vAlign w:val="center"/>
          </w:tcPr>
          <w:p w14:paraId="517C5B7A"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E4697" w14:textId="77777777" w:rsidR="000641E9" w:rsidRPr="006A0AD5" w:rsidRDefault="000641E9">
            <w:pPr>
              <w:widowControl/>
              <w:jc w:val="left"/>
              <w:rPr>
                <w:szCs w:val="21"/>
              </w:rPr>
            </w:pPr>
          </w:p>
        </w:tc>
      </w:tr>
      <w:tr w:rsidR="000641E9" w:rsidRPr="006A0AD5" w14:paraId="1F765335" w14:textId="77777777">
        <w:trPr>
          <w:cantSplit/>
          <w:trHeight w:val="450"/>
        </w:trPr>
        <w:tc>
          <w:tcPr>
            <w:tcW w:w="2679" w:type="pct"/>
            <w:gridSpan w:val="3"/>
            <w:tcBorders>
              <w:top w:val="single" w:sz="4" w:space="0" w:color="auto"/>
              <w:left w:val="single" w:sz="4" w:space="0" w:color="auto"/>
              <w:bottom w:val="single" w:sz="4" w:space="0" w:color="auto"/>
              <w:right w:val="single" w:sz="4" w:space="0" w:color="auto"/>
            </w:tcBorders>
            <w:vAlign w:val="center"/>
            <w:hideMark/>
          </w:tcPr>
          <w:p w14:paraId="5945B7CB" w14:textId="77777777" w:rsidR="000641E9" w:rsidRPr="006A0AD5" w:rsidRDefault="000641E9">
            <w:pPr>
              <w:spacing w:line="440" w:lineRule="exact"/>
              <w:jc w:val="center"/>
              <w:rPr>
                <w:szCs w:val="21"/>
              </w:rPr>
            </w:pPr>
            <w:r w:rsidRPr="006A0AD5">
              <w:rPr>
                <w:szCs w:val="21"/>
              </w:rPr>
              <w:t>拟分包工作量合计比例</w:t>
            </w:r>
            <w:r w:rsidRPr="006A0AD5">
              <w:rPr>
                <w:sz w:val="24"/>
              </w:rPr>
              <w:t>（</w:t>
            </w:r>
            <w:r w:rsidRPr="006A0AD5">
              <w:rPr>
                <w:sz w:val="24"/>
              </w:rPr>
              <w:t>%</w:t>
            </w:r>
            <w:r w:rsidRPr="006A0AD5">
              <w:rPr>
                <w:sz w:val="24"/>
              </w:rPr>
              <w:t>）</w:t>
            </w:r>
          </w:p>
        </w:tc>
        <w:tc>
          <w:tcPr>
            <w:tcW w:w="1348" w:type="pct"/>
            <w:tcBorders>
              <w:top w:val="single" w:sz="4" w:space="0" w:color="auto"/>
              <w:left w:val="single" w:sz="4" w:space="0" w:color="auto"/>
              <w:bottom w:val="single" w:sz="4" w:space="0" w:color="auto"/>
              <w:right w:val="single" w:sz="4" w:space="0" w:color="auto"/>
            </w:tcBorders>
            <w:vAlign w:val="center"/>
          </w:tcPr>
          <w:p w14:paraId="62A8D364" w14:textId="77777777" w:rsidR="000641E9" w:rsidRPr="006A0AD5" w:rsidRDefault="000641E9">
            <w:pPr>
              <w:spacing w:line="440" w:lineRule="exact"/>
              <w:jc w:val="center"/>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28BB5" w14:textId="77777777" w:rsidR="000641E9" w:rsidRPr="006A0AD5" w:rsidRDefault="000641E9">
            <w:pPr>
              <w:widowControl/>
              <w:jc w:val="left"/>
              <w:rPr>
                <w:szCs w:val="21"/>
              </w:rPr>
            </w:pPr>
          </w:p>
        </w:tc>
      </w:tr>
    </w:tbl>
    <w:p w14:paraId="1962D16E" w14:textId="77777777" w:rsidR="0097645B" w:rsidRPr="006A0AD5" w:rsidRDefault="000641E9">
      <w:pPr>
        <w:spacing w:line="440" w:lineRule="atLeast"/>
        <w:jc w:val="center"/>
        <w:rPr>
          <w:rFonts w:eastAsia="黑体"/>
          <w:b/>
          <w:sz w:val="28"/>
          <w:szCs w:val="28"/>
        </w:rPr>
        <w:pPrChange w:id="1394" w:author="华杰" w:date="2019-07-11T15:52:00Z">
          <w:pPr>
            <w:spacing w:line="440" w:lineRule="atLeast"/>
          </w:pPr>
        </w:pPrChange>
      </w:pPr>
      <w:r w:rsidRPr="006A0AD5">
        <w:rPr>
          <w:rFonts w:eastAsia="黑体"/>
          <w:sz w:val="27"/>
          <w:szCs w:val="27"/>
        </w:rPr>
        <w:br w:type="page"/>
      </w:r>
      <w:del w:id="1395" w:author="华杰" w:date="2019-07-11T15:52:00Z">
        <w:r w:rsidR="0097645B" w:rsidRPr="006A0AD5" w:rsidDel="00120B09">
          <w:rPr>
            <w:rFonts w:eastAsia="黑体" w:hint="eastAsia"/>
            <w:b/>
            <w:sz w:val="28"/>
            <w:szCs w:val="28"/>
          </w:rPr>
          <w:lastRenderedPageBreak/>
          <w:delText>五</w:delText>
        </w:r>
      </w:del>
      <w:ins w:id="1396" w:author="华杰" w:date="2019-07-11T15:52:00Z">
        <w:r w:rsidR="00120B09">
          <w:rPr>
            <w:rFonts w:eastAsia="黑体" w:hint="eastAsia"/>
            <w:b/>
            <w:sz w:val="28"/>
            <w:szCs w:val="28"/>
          </w:rPr>
          <w:t>五</w:t>
        </w:r>
      </w:ins>
      <w:r w:rsidR="0097645B" w:rsidRPr="006A0AD5">
        <w:rPr>
          <w:rFonts w:eastAsia="黑体"/>
          <w:b/>
          <w:sz w:val="28"/>
          <w:szCs w:val="28"/>
        </w:rPr>
        <w:t>、资格审查资料（适用于已进行资格预审的）</w:t>
      </w:r>
    </w:p>
    <w:p w14:paraId="7F0923C7" w14:textId="77777777" w:rsidR="0097645B" w:rsidRPr="006A0AD5" w:rsidRDefault="0097645B" w:rsidP="00007799">
      <w:pPr>
        <w:snapToGrid w:val="0"/>
        <w:spacing w:line="440" w:lineRule="atLeast"/>
        <w:ind w:firstLineChars="225" w:firstLine="540"/>
        <w:rPr>
          <w:sz w:val="24"/>
        </w:rPr>
      </w:pPr>
    </w:p>
    <w:p w14:paraId="1CAE79B0" w14:textId="77777777" w:rsidR="0097645B" w:rsidRPr="006A0AD5" w:rsidRDefault="0097645B" w:rsidP="00007799">
      <w:pPr>
        <w:spacing w:line="440" w:lineRule="atLeast"/>
        <w:ind w:firstLineChars="200" w:firstLine="480"/>
        <w:rPr>
          <w:sz w:val="24"/>
        </w:rPr>
      </w:pPr>
      <w:r w:rsidRPr="006A0AD5">
        <w:rPr>
          <w:sz w:val="24"/>
        </w:rPr>
        <w:t>投标人应</w:t>
      </w:r>
      <w:proofErr w:type="gramStart"/>
      <w:r w:rsidRPr="006A0AD5">
        <w:rPr>
          <w:sz w:val="24"/>
        </w:rPr>
        <w:t>按通过</w:t>
      </w:r>
      <w:proofErr w:type="gramEnd"/>
      <w:r w:rsidRPr="006A0AD5">
        <w:rPr>
          <w:sz w:val="24"/>
        </w:rPr>
        <w:t>资格预审后的新情况及第二章</w:t>
      </w:r>
      <w:r w:rsidRPr="006A0AD5">
        <w:rPr>
          <w:sz w:val="24"/>
        </w:rPr>
        <w:t>“</w:t>
      </w:r>
      <w:r w:rsidRPr="006A0AD5">
        <w:rPr>
          <w:sz w:val="24"/>
        </w:rPr>
        <w:t>投标人须知</w:t>
      </w:r>
      <w:r w:rsidRPr="006A0AD5">
        <w:rPr>
          <w:sz w:val="24"/>
        </w:rPr>
        <w:t>”</w:t>
      </w:r>
      <w:r w:rsidRPr="006A0AD5">
        <w:rPr>
          <w:sz w:val="24"/>
        </w:rPr>
        <w:t>第</w:t>
      </w:r>
      <w:r w:rsidRPr="006A0AD5">
        <w:rPr>
          <w:sz w:val="24"/>
        </w:rPr>
        <w:t>3.5.1</w:t>
      </w:r>
      <w:r w:rsidRPr="006A0AD5">
        <w:rPr>
          <w:sz w:val="24"/>
        </w:rPr>
        <w:t>项的规定对资格预审申请文件进行更新或补充，表格格式</w:t>
      </w:r>
      <w:proofErr w:type="gramStart"/>
      <w:r w:rsidRPr="006A0AD5">
        <w:rPr>
          <w:sz w:val="24"/>
        </w:rPr>
        <w:t>同资格</w:t>
      </w:r>
      <w:proofErr w:type="gramEnd"/>
      <w:r w:rsidRPr="006A0AD5">
        <w:rPr>
          <w:sz w:val="24"/>
        </w:rPr>
        <w:t>预审文件规定。</w:t>
      </w:r>
    </w:p>
    <w:p w14:paraId="6C7F1A18" w14:textId="77777777" w:rsidR="0097645B" w:rsidRPr="006A0AD5" w:rsidRDefault="0097645B" w:rsidP="00007799">
      <w:pPr>
        <w:pStyle w:val="1"/>
        <w:spacing w:before="0" w:after="0" w:line="440" w:lineRule="atLeast"/>
        <w:jc w:val="center"/>
        <w:rPr>
          <w:rFonts w:eastAsia="黑体"/>
          <w:b w:val="0"/>
          <w:sz w:val="28"/>
          <w:szCs w:val="28"/>
        </w:rPr>
      </w:pPr>
      <w:r w:rsidRPr="006A0AD5">
        <w:rPr>
          <w:sz w:val="24"/>
        </w:rPr>
        <w:br w:type="page"/>
      </w:r>
      <w:r w:rsidRPr="006A0AD5">
        <w:rPr>
          <w:rFonts w:eastAsia="黑体"/>
          <w:b w:val="0"/>
          <w:sz w:val="28"/>
          <w:szCs w:val="28"/>
        </w:rPr>
        <w:lastRenderedPageBreak/>
        <w:t>五、资格审查资料（适用于未进行资格预审的）</w:t>
      </w:r>
    </w:p>
    <w:p w14:paraId="6318FDA8" w14:textId="77777777" w:rsidR="0097645B" w:rsidRPr="006A0AD5" w:rsidRDefault="0097645B" w:rsidP="00007799">
      <w:pPr>
        <w:pStyle w:val="1"/>
        <w:spacing w:before="0" w:after="0" w:line="440" w:lineRule="atLeast"/>
        <w:jc w:val="center"/>
        <w:rPr>
          <w:rFonts w:eastAsia="黑体"/>
          <w:b w:val="0"/>
          <w:sz w:val="28"/>
          <w:szCs w:val="28"/>
        </w:rPr>
      </w:pPr>
    </w:p>
    <w:p w14:paraId="50C80872" w14:textId="77777777" w:rsidR="0097645B" w:rsidRPr="006A0AD5" w:rsidRDefault="0097645B" w:rsidP="00007799">
      <w:pPr>
        <w:pStyle w:val="1"/>
        <w:spacing w:before="0" w:after="0" w:line="440" w:lineRule="atLeast"/>
        <w:jc w:val="center"/>
        <w:rPr>
          <w:rFonts w:eastAsia="黑体"/>
          <w:b w:val="0"/>
          <w:sz w:val="24"/>
          <w:szCs w:val="24"/>
        </w:rPr>
      </w:pPr>
      <w:r w:rsidRPr="006A0AD5">
        <w:rPr>
          <w:rFonts w:eastAsia="黑体"/>
          <w:b w:val="0"/>
          <w:sz w:val="24"/>
          <w:szCs w:val="24"/>
        </w:rPr>
        <w:t>（一）投标人基本情况表</w:t>
      </w:r>
    </w:p>
    <w:p w14:paraId="24F8E544" w14:textId="77777777" w:rsidR="0097645B" w:rsidRPr="006A0AD5" w:rsidRDefault="0097645B" w:rsidP="00007799">
      <w:pPr>
        <w:spacing w:line="440" w:lineRule="atLeast"/>
        <w:jc w:val="center"/>
        <w:rPr>
          <w:rFonts w:eastAsia="黑体"/>
          <w:sz w:val="23"/>
          <w:szCs w:val="23"/>
        </w:rPr>
      </w:pPr>
    </w:p>
    <w:tbl>
      <w:tblPr>
        <w:tblW w:w="888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6"/>
        <w:gridCol w:w="898"/>
        <w:gridCol w:w="1026"/>
        <w:gridCol w:w="1287"/>
        <w:gridCol w:w="414"/>
        <w:gridCol w:w="873"/>
        <w:gridCol w:w="828"/>
        <w:gridCol w:w="284"/>
        <w:gridCol w:w="1230"/>
      </w:tblGrid>
      <w:tr w:rsidR="0097645B" w:rsidRPr="006A0AD5" w14:paraId="5685CDC9"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7B803219" w14:textId="77777777" w:rsidR="0097645B" w:rsidRPr="006A0AD5" w:rsidRDefault="0097645B" w:rsidP="00007799">
            <w:pPr>
              <w:topLinePunct/>
              <w:spacing w:line="440" w:lineRule="atLeast"/>
              <w:jc w:val="center"/>
            </w:pPr>
            <w:r w:rsidRPr="006A0AD5">
              <w:t>投标人名称</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000EE578" w14:textId="77777777" w:rsidR="0097645B" w:rsidRPr="006A0AD5" w:rsidRDefault="0097645B" w:rsidP="00007799">
            <w:pPr>
              <w:topLinePunct/>
              <w:spacing w:line="440" w:lineRule="atLeast"/>
              <w:jc w:val="center"/>
            </w:pPr>
          </w:p>
        </w:tc>
      </w:tr>
      <w:tr w:rsidR="0097645B" w:rsidRPr="006A0AD5" w14:paraId="7CDEDD66"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663483C4" w14:textId="77777777" w:rsidR="0097645B" w:rsidRPr="006A0AD5" w:rsidRDefault="0097645B" w:rsidP="00007799">
            <w:pPr>
              <w:topLinePunct/>
              <w:spacing w:line="440" w:lineRule="atLeast"/>
              <w:jc w:val="center"/>
            </w:pPr>
            <w:r w:rsidRPr="006A0AD5">
              <w:t>注册地址</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07AFE553" w14:textId="77777777" w:rsidR="0097645B" w:rsidRPr="006A0AD5" w:rsidRDefault="0097645B" w:rsidP="00007799">
            <w:pPr>
              <w:topLinePunct/>
              <w:spacing w:line="440" w:lineRule="atLeast"/>
              <w:jc w:val="cente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01FD62F2" w14:textId="77777777" w:rsidR="0097645B" w:rsidRPr="006A0AD5" w:rsidRDefault="0097645B" w:rsidP="00007799">
            <w:pPr>
              <w:topLinePunct/>
              <w:spacing w:before="100" w:beforeAutospacing="1" w:after="100" w:afterAutospacing="1" w:line="440" w:lineRule="atLeast"/>
              <w:jc w:val="center"/>
            </w:pPr>
            <w:r w:rsidRPr="006A0AD5">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0C97D75" w14:textId="77777777" w:rsidR="0097645B" w:rsidRPr="006A0AD5" w:rsidRDefault="0097645B" w:rsidP="00007799">
            <w:pPr>
              <w:topLinePunct/>
              <w:spacing w:line="440" w:lineRule="atLeast"/>
              <w:jc w:val="center"/>
            </w:pPr>
          </w:p>
        </w:tc>
      </w:tr>
      <w:tr w:rsidR="0097645B" w:rsidRPr="006A0AD5" w14:paraId="27B69F9E" w14:textId="77777777" w:rsidTr="000D63A8">
        <w:trPr>
          <w:trHeight w:val="19"/>
          <w:jc w:val="center"/>
        </w:trPr>
        <w:tc>
          <w:tcPr>
            <w:tcW w:w="2046" w:type="dxa"/>
            <w:vMerge w:val="restart"/>
            <w:tcBorders>
              <w:top w:val="single" w:sz="4" w:space="0" w:color="auto"/>
              <w:left w:val="single" w:sz="4" w:space="0" w:color="auto"/>
              <w:bottom w:val="single" w:sz="4" w:space="0" w:color="auto"/>
              <w:right w:val="single" w:sz="4" w:space="0" w:color="auto"/>
            </w:tcBorders>
            <w:vAlign w:val="center"/>
          </w:tcPr>
          <w:p w14:paraId="0CE0988E" w14:textId="77777777" w:rsidR="0097645B" w:rsidRPr="006A0AD5" w:rsidRDefault="0097645B" w:rsidP="00007799">
            <w:pPr>
              <w:topLinePunct/>
              <w:spacing w:line="440" w:lineRule="atLeast"/>
              <w:jc w:val="center"/>
            </w:pPr>
            <w:r w:rsidRPr="006A0AD5">
              <w:t>联系方式</w:t>
            </w:r>
          </w:p>
        </w:tc>
        <w:tc>
          <w:tcPr>
            <w:tcW w:w="898" w:type="dxa"/>
            <w:tcBorders>
              <w:top w:val="single" w:sz="4" w:space="0" w:color="auto"/>
              <w:left w:val="single" w:sz="4" w:space="0" w:color="auto"/>
              <w:bottom w:val="single" w:sz="4" w:space="0" w:color="auto"/>
              <w:right w:val="single" w:sz="4" w:space="0" w:color="auto"/>
            </w:tcBorders>
            <w:vAlign w:val="center"/>
          </w:tcPr>
          <w:p w14:paraId="1F4934DD" w14:textId="77777777" w:rsidR="0097645B" w:rsidRPr="006A0AD5" w:rsidRDefault="0097645B" w:rsidP="00007799">
            <w:pPr>
              <w:topLinePunct/>
              <w:spacing w:before="100" w:beforeAutospacing="1" w:after="100" w:afterAutospacing="1" w:line="440" w:lineRule="atLeast"/>
              <w:jc w:val="center"/>
            </w:pPr>
            <w:r w:rsidRPr="006A0AD5">
              <w:t>联系人</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567DBB61" w14:textId="77777777" w:rsidR="0097645B" w:rsidRPr="006A0AD5" w:rsidRDefault="0097645B" w:rsidP="00007799">
            <w:pPr>
              <w:topLinePunct/>
              <w:spacing w:line="440" w:lineRule="atLeast"/>
              <w:jc w:val="cente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308A61D0" w14:textId="77777777" w:rsidR="0097645B" w:rsidRPr="006A0AD5" w:rsidRDefault="0097645B" w:rsidP="00007799">
            <w:pPr>
              <w:topLinePunct/>
              <w:spacing w:before="100" w:beforeAutospacing="1" w:after="100" w:afterAutospacing="1" w:line="440" w:lineRule="atLeast"/>
              <w:jc w:val="center"/>
            </w:pPr>
            <w:r w:rsidRPr="006A0AD5">
              <w:t>电</w:t>
            </w:r>
            <w:r w:rsidRPr="006A0AD5">
              <w:t xml:space="preserve"> </w:t>
            </w:r>
            <w:r w:rsidRPr="006A0AD5">
              <w:t>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47D73FC7" w14:textId="77777777" w:rsidR="0097645B" w:rsidRPr="006A0AD5" w:rsidRDefault="0097645B" w:rsidP="00007799">
            <w:pPr>
              <w:topLinePunct/>
              <w:spacing w:line="440" w:lineRule="atLeast"/>
              <w:jc w:val="center"/>
            </w:pPr>
          </w:p>
        </w:tc>
      </w:tr>
      <w:tr w:rsidR="0097645B" w:rsidRPr="006A0AD5" w14:paraId="1B71C48D" w14:textId="77777777" w:rsidTr="000D63A8">
        <w:trPr>
          <w:trHeight w:val="19"/>
          <w:jc w:val="center"/>
        </w:trPr>
        <w:tc>
          <w:tcPr>
            <w:tcW w:w="2046" w:type="dxa"/>
            <w:vMerge/>
            <w:tcBorders>
              <w:top w:val="single" w:sz="4" w:space="0" w:color="auto"/>
              <w:left w:val="single" w:sz="4" w:space="0" w:color="auto"/>
              <w:bottom w:val="single" w:sz="4" w:space="0" w:color="auto"/>
              <w:right w:val="single" w:sz="4" w:space="0" w:color="auto"/>
            </w:tcBorders>
            <w:vAlign w:val="center"/>
          </w:tcPr>
          <w:p w14:paraId="24164093" w14:textId="77777777" w:rsidR="0097645B" w:rsidRPr="006A0AD5" w:rsidRDefault="0097645B" w:rsidP="00007799">
            <w:pPr>
              <w:spacing w:line="440" w:lineRule="atLeast"/>
              <w:jc w:val="center"/>
            </w:pPr>
          </w:p>
        </w:tc>
        <w:tc>
          <w:tcPr>
            <w:tcW w:w="898" w:type="dxa"/>
            <w:tcBorders>
              <w:top w:val="single" w:sz="4" w:space="0" w:color="auto"/>
              <w:left w:val="single" w:sz="4" w:space="0" w:color="auto"/>
              <w:bottom w:val="single" w:sz="4" w:space="0" w:color="auto"/>
              <w:right w:val="single" w:sz="4" w:space="0" w:color="auto"/>
            </w:tcBorders>
            <w:vAlign w:val="center"/>
          </w:tcPr>
          <w:p w14:paraId="04B80885" w14:textId="77777777" w:rsidR="0097645B" w:rsidRPr="006A0AD5" w:rsidRDefault="0097645B" w:rsidP="00007799">
            <w:pPr>
              <w:topLinePunct/>
              <w:spacing w:before="100" w:beforeAutospacing="1" w:after="100" w:afterAutospacing="1" w:line="440" w:lineRule="atLeast"/>
              <w:jc w:val="center"/>
            </w:pPr>
            <w:r w:rsidRPr="006A0AD5">
              <w:t>传</w:t>
            </w:r>
            <w:r w:rsidRPr="006A0AD5">
              <w:t xml:space="preserve">  </w:t>
            </w:r>
            <w:r w:rsidRPr="006A0AD5">
              <w:t>真</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232B83E0" w14:textId="77777777" w:rsidR="0097645B" w:rsidRPr="006A0AD5" w:rsidRDefault="0097645B" w:rsidP="00007799">
            <w:pPr>
              <w:topLinePunct/>
              <w:spacing w:line="440" w:lineRule="atLeast"/>
              <w:jc w:val="cente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576EECA2" w14:textId="77777777" w:rsidR="0097645B" w:rsidRPr="006A0AD5" w:rsidRDefault="0097645B" w:rsidP="00007799">
            <w:pPr>
              <w:topLinePunct/>
              <w:spacing w:before="100" w:beforeAutospacing="1" w:after="100" w:afterAutospacing="1" w:line="440" w:lineRule="atLeast"/>
              <w:jc w:val="center"/>
            </w:pPr>
            <w:r w:rsidRPr="006A0AD5">
              <w:rPr>
                <w:szCs w:val="21"/>
              </w:rPr>
              <w:t>电子邮件</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5578EEE6" w14:textId="77777777" w:rsidR="0097645B" w:rsidRPr="006A0AD5" w:rsidRDefault="0097645B" w:rsidP="00007799">
            <w:pPr>
              <w:topLinePunct/>
              <w:spacing w:line="440" w:lineRule="atLeast"/>
              <w:jc w:val="center"/>
            </w:pPr>
          </w:p>
        </w:tc>
      </w:tr>
      <w:tr w:rsidR="0097645B" w:rsidRPr="006A0AD5" w14:paraId="688F8988"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768E0446" w14:textId="77777777" w:rsidR="0097645B" w:rsidRPr="006A0AD5" w:rsidRDefault="0097645B" w:rsidP="00007799">
            <w:pPr>
              <w:topLinePunct/>
              <w:spacing w:before="100" w:beforeAutospacing="1" w:after="100" w:afterAutospacing="1" w:line="440" w:lineRule="atLeast"/>
              <w:jc w:val="center"/>
            </w:pPr>
            <w:r w:rsidRPr="006A0AD5">
              <w:t>法定代表人</w:t>
            </w:r>
          </w:p>
        </w:tc>
        <w:tc>
          <w:tcPr>
            <w:tcW w:w="898" w:type="dxa"/>
            <w:tcBorders>
              <w:top w:val="single" w:sz="4" w:space="0" w:color="auto"/>
              <w:left w:val="single" w:sz="4" w:space="0" w:color="auto"/>
              <w:bottom w:val="single" w:sz="4" w:space="0" w:color="auto"/>
              <w:right w:val="single" w:sz="4" w:space="0" w:color="auto"/>
            </w:tcBorders>
            <w:vAlign w:val="center"/>
          </w:tcPr>
          <w:p w14:paraId="4146F454" w14:textId="77777777" w:rsidR="0097645B" w:rsidRPr="006A0AD5" w:rsidRDefault="0097645B" w:rsidP="00007799">
            <w:pPr>
              <w:topLinePunct/>
              <w:spacing w:before="100" w:beforeAutospacing="1" w:after="100" w:afterAutospacing="1" w:line="440" w:lineRule="atLeast"/>
              <w:jc w:val="center"/>
            </w:pPr>
            <w:r w:rsidRPr="006A0AD5">
              <w:t>姓名</w:t>
            </w:r>
          </w:p>
        </w:tc>
        <w:tc>
          <w:tcPr>
            <w:tcW w:w="1026" w:type="dxa"/>
            <w:tcBorders>
              <w:top w:val="single" w:sz="4" w:space="0" w:color="auto"/>
              <w:left w:val="single" w:sz="4" w:space="0" w:color="auto"/>
              <w:bottom w:val="single" w:sz="4" w:space="0" w:color="auto"/>
              <w:right w:val="single" w:sz="4" w:space="0" w:color="auto"/>
            </w:tcBorders>
            <w:vAlign w:val="center"/>
          </w:tcPr>
          <w:p w14:paraId="5A1820F1" w14:textId="77777777" w:rsidR="0097645B" w:rsidRPr="006A0AD5" w:rsidRDefault="0097645B" w:rsidP="00007799">
            <w:pPr>
              <w:topLinePunct/>
              <w:spacing w:line="440" w:lineRule="atLeast"/>
              <w:jc w:val="center"/>
            </w:pPr>
          </w:p>
        </w:tc>
        <w:tc>
          <w:tcPr>
            <w:tcW w:w="1287" w:type="dxa"/>
            <w:tcBorders>
              <w:top w:val="single" w:sz="4" w:space="0" w:color="auto"/>
              <w:left w:val="single" w:sz="4" w:space="0" w:color="auto"/>
              <w:bottom w:val="single" w:sz="4" w:space="0" w:color="auto"/>
              <w:right w:val="single" w:sz="4" w:space="0" w:color="auto"/>
            </w:tcBorders>
            <w:vAlign w:val="center"/>
          </w:tcPr>
          <w:p w14:paraId="6AB4A300" w14:textId="77777777" w:rsidR="0097645B" w:rsidRPr="006A0AD5" w:rsidRDefault="0097645B" w:rsidP="00007799">
            <w:pPr>
              <w:topLinePunct/>
              <w:spacing w:before="100" w:beforeAutospacing="1" w:after="100" w:afterAutospacing="1" w:line="440" w:lineRule="atLeast"/>
              <w:jc w:val="center"/>
            </w:pPr>
            <w:r w:rsidRPr="006A0AD5">
              <w:t>技术职称</w:t>
            </w: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2EDE34F5" w14:textId="77777777" w:rsidR="0097645B" w:rsidRPr="006A0AD5" w:rsidRDefault="0097645B" w:rsidP="00007799">
            <w:pPr>
              <w:topLinePunct/>
              <w:spacing w:line="440" w:lineRule="atLeast"/>
              <w:jc w:val="center"/>
            </w:pPr>
          </w:p>
        </w:tc>
        <w:tc>
          <w:tcPr>
            <w:tcW w:w="1112" w:type="dxa"/>
            <w:gridSpan w:val="2"/>
            <w:tcBorders>
              <w:top w:val="single" w:sz="4" w:space="0" w:color="auto"/>
              <w:left w:val="single" w:sz="4" w:space="0" w:color="auto"/>
              <w:bottom w:val="single" w:sz="4" w:space="0" w:color="auto"/>
              <w:right w:val="single" w:sz="4" w:space="0" w:color="auto"/>
            </w:tcBorders>
            <w:vAlign w:val="center"/>
          </w:tcPr>
          <w:p w14:paraId="1DA25B72" w14:textId="77777777" w:rsidR="0097645B" w:rsidRPr="006A0AD5" w:rsidRDefault="0097645B" w:rsidP="00007799">
            <w:pPr>
              <w:topLinePunct/>
              <w:spacing w:before="100" w:beforeAutospacing="1" w:after="100" w:afterAutospacing="1" w:line="440" w:lineRule="atLeast"/>
              <w:jc w:val="center"/>
            </w:pPr>
            <w:r w:rsidRPr="006A0AD5">
              <w:t>电话</w:t>
            </w:r>
          </w:p>
        </w:tc>
        <w:tc>
          <w:tcPr>
            <w:tcW w:w="1230" w:type="dxa"/>
            <w:tcBorders>
              <w:top w:val="single" w:sz="4" w:space="0" w:color="auto"/>
              <w:left w:val="single" w:sz="4" w:space="0" w:color="auto"/>
              <w:bottom w:val="single" w:sz="4" w:space="0" w:color="auto"/>
              <w:right w:val="single" w:sz="4" w:space="0" w:color="auto"/>
            </w:tcBorders>
            <w:vAlign w:val="center"/>
          </w:tcPr>
          <w:p w14:paraId="789ADFFB" w14:textId="77777777" w:rsidR="0097645B" w:rsidRPr="006A0AD5" w:rsidRDefault="0097645B" w:rsidP="00007799">
            <w:pPr>
              <w:topLinePunct/>
              <w:spacing w:line="440" w:lineRule="atLeast"/>
              <w:jc w:val="center"/>
            </w:pPr>
          </w:p>
        </w:tc>
      </w:tr>
      <w:tr w:rsidR="0097645B" w:rsidRPr="006A0AD5" w14:paraId="1CD52616"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659C0F3B" w14:textId="77777777" w:rsidR="0097645B" w:rsidRPr="006A0AD5" w:rsidRDefault="0097645B" w:rsidP="00007799">
            <w:pPr>
              <w:topLinePunct/>
              <w:spacing w:line="440" w:lineRule="atLeast"/>
              <w:jc w:val="center"/>
            </w:pPr>
            <w:r w:rsidRPr="006A0AD5">
              <w:rPr>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14:paraId="2F0128B2" w14:textId="77777777" w:rsidR="0097645B" w:rsidRPr="006A0AD5" w:rsidRDefault="0097645B" w:rsidP="00007799">
            <w:pPr>
              <w:topLinePunct/>
              <w:spacing w:before="100" w:beforeAutospacing="1" w:after="100" w:afterAutospacing="1" w:line="440" w:lineRule="atLeast"/>
              <w:jc w:val="center"/>
            </w:pPr>
            <w:r w:rsidRPr="006A0AD5">
              <w:t>姓名</w:t>
            </w:r>
          </w:p>
        </w:tc>
        <w:tc>
          <w:tcPr>
            <w:tcW w:w="1026" w:type="dxa"/>
            <w:tcBorders>
              <w:top w:val="single" w:sz="4" w:space="0" w:color="auto"/>
              <w:left w:val="single" w:sz="4" w:space="0" w:color="auto"/>
              <w:bottom w:val="single" w:sz="4" w:space="0" w:color="auto"/>
              <w:right w:val="single" w:sz="4" w:space="0" w:color="auto"/>
            </w:tcBorders>
            <w:vAlign w:val="center"/>
          </w:tcPr>
          <w:p w14:paraId="5A82FB78" w14:textId="77777777" w:rsidR="0097645B" w:rsidRPr="006A0AD5" w:rsidRDefault="0097645B" w:rsidP="00007799">
            <w:pPr>
              <w:topLinePunct/>
              <w:spacing w:line="440" w:lineRule="atLeast"/>
              <w:jc w:val="center"/>
            </w:pPr>
          </w:p>
        </w:tc>
        <w:tc>
          <w:tcPr>
            <w:tcW w:w="1287" w:type="dxa"/>
            <w:tcBorders>
              <w:top w:val="single" w:sz="4" w:space="0" w:color="auto"/>
              <w:left w:val="single" w:sz="4" w:space="0" w:color="auto"/>
              <w:bottom w:val="single" w:sz="4" w:space="0" w:color="auto"/>
              <w:right w:val="single" w:sz="4" w:space="0" w:color="auto"/>
            </w:tcBorders>
            <w:vAlign w:val="center"/>
          </w:tcPr>
          <w:p w14:paraId="6DF61D62" w14:textId="77777777" w:rsidR="0097645B" w:rsidRPr="006A0AD5" w:rsidRDefault="0097645B" w:rsidP="00007799">
            <w:pPr>
              <w:topLinePunct/>
              <w:spacing w:before="100" w:beforeAutospacing="1" w:after="100" w:afterAutospacing="1" w:line="440" w:lineRule="atLeast"/>
              <w:jc w:val="center"/>
            </w:pPr>
            <w:r w:rsidRPr="006A0AD5">
              <w:t>技术职称</w:t>
            </w: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15D21CEF" w14:textId="77777777" w:rsidR="0097645B" w:rsidRPr="006A0AD5" w:rsidRDefault="0097645B" w:rsidP="00007799">
            <w:pPr>
              <w:topLinePunct/>
              <w:spacing w:line="440" w:lineRule="atLeast"/>
              <w:jc w:val="center"/>
            </w:pPr>
          </w:p>
        </w:tc>
        <w:tc>
          <w:tcPr>
            <w:tcW w:w="1112" w:type="dxa"/>
            <w:gridSpan w:val="2"/>
            <w:tcBorders>
              <w:top w:val="single" w:sz="4" w:space="0" w:color="auto"/>
              <w:left w:val="single" w:sz="4" w:space="0" w:color="auto"/>
              <w:bottom w:val="single" w:sz="4" w:space="0" w:color="auto"/>
              <w:right w:val="single" w:sz="4" w:space="0" w:color="auto"/>
            </w:tcBorders>
            <w:vAlign w:val="center"/>
          </w:tcPr>
          <w:p w14:paraId="38ACB8B1" w14:textId="77777777" w:rsidR="0097645B" w:rsidRPr="006A0AD5" w:rsidRDefault="0097645B" w:rsidP="00007799">
            <w:pPr>
              <w:topLinePunct/>
              <w:spacing w:before="100" w:beforeAutospacing="1" w:after="100" w:afterAutospacing="1" w:line="440" w:lineRule="atLeast"/>
              <w:jc w:val="center"/>
            </w:pPr>
            <w:r w:rsidRPr="006A0AD5">
              <w:t>电话</w:t>
            </w:r>
          </w:p>
        </w:tc>
        <w:tc>
          <w:tcPr>
            <w:tcW w:w="1230" w:type="dxa"/>
            <w:tcBorders>
              <w:top w:val="single" w:sz="4" w:space="0" w:color="auto"/>
              <w:left w:val="single" w:sz="4" w:space="0" w:color="auto"/>
              <w:bottom w:val="single" w:sz="4" w:space="0" w:color="auto"/>
              <w:right w:val="single" w:sz="4" w:space="0" w:color="auto"/>
            </w:tcBorders>
            <w:vAlign w:val="center"/>
          </w:tcPr>
          <w:p w14:paraId="55363D29" w14:textId="77777777" w:rsidR="0097645B" w:rsidRPr="006A0AD5" w:rsidRDefault="0097645B" w:rsidP="00007799">
            <w:pPr>
              <w:topLinePunct/>
              <w:spacing w:line="440" w:lineRule="atLeast"/>
              <w:jc w:val="center"/>
            </w:pPr>
          </w:p>
        </w:tc>
      </w:tr>
      <w:tr w:rsidR="0097645B" w:rsidRPr="006A0AD5" w14:paraId="34C6FDD0"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3822EBD1" w14:textId="77777777" w:rsidR="0097645B" w:rsidRPr="006A0AD5" w:rsidRDefault="0097645B" w:rsidP="00007799">
            <w:pPr>
              <w:topLinePunct/>
              <w:spacing w:before="100" w:beforeAutospacing="1" w:after="100" w:afterAutospacing="1" w:line="440" w:lineRule="atLeast"/>
              <w:jc w:val="center"/>
            </w:pPr>
            <w:r w:rsidRPr="006A0AD5">
              <w:t>企业资质证书</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2EBD71E4" w14:textId="77777777" w:rsidR="0097645B" w:rsidRPr="006A0AD5" w:rsidRDefault="0097645B" w:rsidP="00007799">
            <w:pPr>
              <w:topLinePunct/>
              <w:spacing w:before="100" w:beforeAutospacing="1" w:after="100" w:afterAutospacing="1" w:line="440" w:lineRule="atLeast"/>
              <w:ind w:firstLineChars="50" w:firstLine="105"/>
              <w:jc w:val="center"/>
            </w:pPr>
            <w:r w:rsidRPr="006A0AD5">
              <w:t>类型：</w:t>
            </w:r>
            <w:r w:rsidRPr="006A0AD5">
              <w:t xml:space="preserve">                    </w:t>
            </w:r>
            <w:r w:rsidRPr="006A0AD5">
              <w:t>等级：</w:t>
            </w:r>
            <w:r w:rsidRPr="006A0AD5">
              <w:t xml:space="preserve">      </w:t>
            </w:r>
            <w:r w:rsidRPr="006A0AD5">
              <w:t>证书号：</w:t>
            </w:r>
          </w:p>
        </w:tc>
      </w:tr>
      <w:tr w:rsidR="0097645B" w:rsidRPr="006A0AD5" w14:paraId="05569786"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5103E110" w14:textId="77777777" w:rsidR="0097645B" w:rsidRPr="006A0AD5" w:rsidRDefault="0097645B" w:rsidP="00007799">
            <w:pPr>
              <w:topLinePunct/>
              <w:spacing w:before="100" w:beforeAutospacing="1" w:after="100" w:afterAutospacing="1" w:line="440" w:lineRule="atLeast"/>
              <w:jc w:val="center"/>
            </w:pPr>
            <w:r w:rsidRPr="006A0AD5">
              <w:t>营业执照号</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1CDE0E1D" w14:textId="77777777" w:rsidR="0097645B" w:rsidRPr="006A0AD5" w:rsidRDefault="0097645B" w:rsidP="00007799">
            <w:pPr>
              <w:topLinePunct/>
              <w:spacing w:line="440" w:lineRule="atLeast"/>
              <w:jc w:val="center"/>
            </w:pPr>
          </w:p>
        </w:tc>
        <w:tc>
          <w:tcPr>
            <w:tcW w:w="3629" w:type="dxa"/>
            <w:gridSpan w:val="5"/>
            <w:tcBorders>
              <w:top w:val="single" w:sz="4" w:space="0" w:color="auto"/>
              <w:left w:val="single" w:sz="4" w:space="0" w:color="auto"/>
              <w:bottom w:val="single" w:sz="4" w:space="0" w:color="auto"/>
              <w:right w:val="single" w:sz="4" w:space="0" w:color="auto"/>
            </w:tcBorders>
            <w:vAlign w:val="center"/>
          </w:tcPr>
          <w:p w14:paraId="0DD02636" w14:textId="77777777" w:rsidR="0097645B" w:rsidRPr="006A0AD5" w:rsidRDefault="0097645B" w:rsidP="00007799">
            <w:pPr>
              <w:topLinePunct/>
              <w:spacing w:before="100" w:beforeAutospacing="1" w:after="100" w:afterAutospacing="1" w:line="440" w:lineRule="atLeast"/>
              <w:jc w:val="center"/>
            </w:pPr>
            <w:r w:rsidRPr="006A0AD5">
              <w:t>员工总人数：</w:t>
            </w:r>
          </w:p>
        </w:tc>
      </w:tr>
      <w:tr w:rsidR="0097645B" w:rsidRPr="006A0AD5" w14:paraId="1E6FB859"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65FFA21B" w14:textId="77777777" w:rsidR="0097645B" w:rsidRPr="006A0AD5" w:rsidRDefault="0097645B" w:rsidP="00007799">
            <w:pPr>
              <w:topLinePunct/>
              <w:spacing w:before="100" w:beforeAutospacing="1" w:after="100" w:afterAutospacing="1" w:line="440" w:lineRule="atLeast"/>
              <w:jc w:val="center"/>
            </w:pPr>
            <w:r w:rsidRPr="006A0AD5">
              <w:t>注册资本</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1AFAC904" w14:textId="77777777" w:rsidR="0097645B" w:rsidRPr="006A0AD5" w:rsidRDefault="0097645B" w:rsidP="00007799">
            <w:pPr>
              <w:topLinePunct/>
              <w:spacing w:line="440" w:lineRule="atLeast"/>
              <w:jc w:val="center"/>
            </w:pPr>
          </w:p>
        </w:tc>
        <w:tc>
          <w:tcPr>
            <w:tcW w:w="414" w:type="dxa"/>
            <w:vMerge w:val="restart"/>
            <w:tcBorders>
              <w:top w:val="single" w:sz="4" w:space="0" w:color="auto"/>
              <w:left w:val="single" w:sz="4" w:space="0" w:color="auto"/>
              <w:right w:val="single" w:sz="4" w:space="0" w:color="auto"/>
            </w:tcBorders>
            <w:vAlign w:val="center"/>
          </w:tcPr>
          <w:p w14:paraId="21FE64D0" w14:textId="77777777" w:rsidR="0097645B" w:rsidRPr="006A0AD5" w:rsidRDefault="0097645B" w:rsidP="00007799">
            <w:pPr>
              <w:topLinePunct/>
              <w:spacing w:before="100" w:beforeAutospacing="1" w:after="100" w:afterAutospacing="1" w:line="440" w:lineRule="atLeast"/>
              <w:jc w:val="center"/>
            </w:pPr>
            <w:r w:rsidRPr="006A0AD5">
              <w:t>其中</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76E488B" w14:textId="77777777" w:rsidR="0097645B" w:rsidRPr="006A0AD5" w:rsidRDefault="0097645B" w:rsidP="00007799">
            <w:pPr>
              <w:topLinePunct/>
              <w:spacing w:before="100" w:beforeAutospacing="1" w:after="100" w:afterAutospacing="1" w:line="440" w:lineRule="atLeast"/>
              <w:jc w:val="center"/>
            </w:pPr>
            <w:r w:rsidRPr="006A0AD5">
              <w:t>高级职称人员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1CE1D331" w14:textId="77777777" w:rsidR="0097645B" w:rsidRPr="006A0AD5" w:rsidRDefault="0097645B" w:rsidP="00007799">
            <w:pPr>
              <w:topLinePunct/>
              <w:spacing w:line="440" w:lineRule="atLeast"/>
              <w:jc w:val="center"/>
            </w:pPr>
          </w:p>
        </w:tc>
      </w:tr>
      <w:tr w:rsidR="0097645B" w:rsidRPr="006A0AD5" w14:paraId="784F6314"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3EFFF4FD" w14:textId="77777777" w:rsidR="0097645B" w:rsidRPr="006A0AD5" w:rsidRDefault="0097645B" w:rsidP="00007799">
            <w:pPr>
              <w:topLinePunct/>
              <w:spacing w:before="100" w:beforeAutospacing="1" w:after="100" w:afterAutospacing="1" w:line="440" w:lineRule="atLeast"/>
              <w:jc w:val="center"/>
            </w:pPr>
            <w:r w:rsidRPr="006A0AD5">
              <w:t>成立日期</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7C6672C3" w14:textId="77777777" w:rsidR="0097645B" w:rsidRPr="006A0AD5" w:rsidRDefault="0097645B" w:rsidP="00007799">
            <w:pPr>
              <w:topLinePunct/>
              <w:spacing w:line="440" w:lineRule="atLeast"/>
              <w:jc w:val="center"/>
            </w:pPr>
          </w:p>
        </w:tc>
        <w:tc>
          <w:tcPr>
            <w:tcW w:w="414" w:type="dxa"/>
            <w:vMerge/>
            <w:tcBorders>
              <w:left w:val="single" w:sz="4" w:space="0" w:color="auto"/>
              <w:right w:val="single" w:sz="4" w:space="0" w:color="auto"/>
            </w:tcBorders>
            <w:vAlign w:val="center"/>
          </w:tcPr>
          <w:p w14:paraId="014D8F6A" w14:textId="77777777" w:rsidR="0097645B" w:rsidRPr="006A0AD5" w:rsidRDefault="0097645B" w:rsidP="00007799">
            <w:pPr>
              <w:spacing w:line="440" w:lineRule="atLeas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78390A1" w14:textId="77777777" w:rsidR="0097645B" w:rsidRPr="006A0AD5" w:rsidRDefault="0097645B" w:rsidP="00007799">
            <w:pPr>
              <w:topLinePunct/>
              <w:spacing w:before="100" w:beforeAutospacing="1" w:after="100" w:afterAutospacing="1" w:line="440" w:lineRule="atLeast"/>
              <w:jc w:val="center"/>
            </w:pPr>
            <w:r w:rsidRPr="006A0AD5">
              <w:t>中级职称人员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2D503008" w14:textId="77777777" w:rsidR="0097645B" w:rsidRPr="006A0AD5" w:rsidRDefault="0097645B" w:rsidP="00007799">
            <w:pPr>
              <w:topLinePunct/>
              <w:spacing w:line="440" w:lineRule="atLeast"/>
              <w:jc w:val="center"/>
            </w:pPr>
          </w:p>
        </w:tc>
      </w:tr>
      <w:tr w:rsidR="0097645B" w:rsidRPr="006A0AD5" w14:paraId="5C39BDAE"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1898F95B" w14:textId="77777777" w:rsidR="0097645B" w:rsidRPr="006A0AD5" w:rsidRDefault="0097645B" w:rsidP="00007799">
            <w:pPr>
              <w:topLinePunct/>
              <w:spacing w:before="100" w:beforeAutospacing="1" w:after="100" w:afterAutospacing="1" w:line="440" w:lineRule="atLeast"/>
              <w:jc w:val="center"/>
            </w:pPr>
            <w:r w:rsidRPr="006A0AD5">
              <w:t>基本账户开户银行</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3FA2D653" w14:textId="77777777" w:rsidR="0097645B" w:rsidRPr="006A0AD5" w:rsidRDefault="0097645B" w:rsidP="00007799">
            <w:pPr>
              <w:topLinePunct/>
              <w:spacing w:line="440" w:lineRule="atLeast"/>
              <w:jc w:val="center"/>
            </w:pPr>
          </w:p>
        </w:tc>
        <w:tc>
          <w:tcPr>
            <w:tcW w:w="414" w:type="dxa"/>
            <w:vMerge/>
            <w:tcBorders>
              <w:left w:val="single" w:sz="4" w:space="0" w:color="auto"/>
              <w:right w:val="single" w:sz="4" w:space="0" w:color="auto"/>
            </w:tcBorders>
            <w:vAlign w:val="center"/>
          </w:tcPr>
          <w:p w14:paraId="650505D1" w14:textId="77777777" w:rsidR="0097645B" w:rsidRPr="006A0AD5" w:rsidRDefault="0097645B" w:rsidP="00007799">
            <w:pPr>
              <w:spacing w:line="440" w:lineRule="atLeas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CBD10B3" w14:textId="77777777" w:rsidR="0097645B" w:rsidRPr="006A0AD5" w:rsidRDefault="0097645B" w:rsidP="00007799">
            <w:pPr>
              <w:topLinePunct/>
              <w:spacing w:before="100" w:beforeAutospacing="1" w:after="100" w:afterAutospacing="1" w:line="440" w:lineRule="atLeast"/>
              <w:jc w:val="center"/>
            </w:pPr>
            <w:r w:rsidRPr="006A0AD5">
              <w:t>技术人员数量</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4C365A79" w14:textId="77777777" w:rsidR="0097645B" w:rsidRPr="006A0AD5" w:rsidRDefault="0097645B" w:rsidP="00007799">
            <w:pPr>
              <w:topLinePunct/>
              <w:spacing w:line="440" w:lineRule="atLeast"/>
              <w:jc w:val="center"/>
            </w:pPr>
          </w:p>
        </w:tc>
      </w:tr>
      <w:tr w:rsidR="0097645B" w:rsidRPr="006A0AD5" w14:paraId="52D5E1E9" w14:textId="77777777" w:rsidTr="000D63A8">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2E2EA15E" w14:textId="77777777" w:rsidR="0097645B" w:rsidRPr="006A0AD5" w:rsidRDefault="0097645B" w:rsidP="00007799">
            <w:pPr>
              <w:topLinePunct/>
              <w:spacing w:before="100" w:beforeAutospacing="1" w:after="100" w:afterAutospacing="1" w:line="440" w:lineRule="atLeast"/>
              <w:jc w:val="center"/>
            </w:pPr>
            <w:r w:rsidRPr="006A0AD5">
              <w:t>基本账户银行账号</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4DF14EDE" w14:textId="77777777" w:rsidR="0097645B" w:rsidRPr="006A0AD5" w:rsidRDefault="0097645B" w:rsidP="00007799">
            <w:pPr>
              <w:topLinePunct/>
              <w:spacing w:line="440" w:lineRule="atLeast"/>
              <w:jc w:val="center"/>
            </w:pPr>
          </w:p>
        </w:tc>
        <w:tc>
          <w:tcPr>
            <w:tcW w:w="414" w:type="dxa"/>
            <w:vMerge/>
            <w:tcBorders>
              <w:left w:val="single" w:sz="4" w:space="0" w:color="auto"/>
              <w:right w:val="single" w:sz="4" w:space="0" w:color="auto"/>
            </w:tcBorders>
            <w:vAlign w:val="center"/>
          </w:tcPr>
          <w:p w14:paraId="3D6B6B92" w14:textId="77777777" w:rsidR="0097645B" w:rsidRPr="006A0AD5" w:rsidRDefault="0097645B" w:rsidP="00007799">
            <w:pPr>
              <w:spacing w:line="440" w:lineRule="atLeas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D0AA078" w14:textId="77777777" w:rsidR="0097645B" w:rsidRPr="006A0AD5" w:rsidRDefault="0097645B" w:rsidP="00007799">
            <w:pPr>
              <w:topLinePunct/>
              <w:spacing w:before="100" w:beforeAutospacing="1" w:after="100" w:afterAutospacing="1" w:line="440" w:lineRule="atLeast"/>
              <w:jc w:val="center"/>
            </w:pPr>
            <w:r w:rsidRPr="006A0AD5">
              <w:rPr>
                <w:szCs w:val="21"/>
              </w:rPr>
              <w:t>各</w:t>
            </w:r>
            <w:proofErr w:type="gramStart"/>
            <w:r w:rsidRPr="006A0AD5">
              <w:rPr>
                <w:szCs w:val="21"/>
              </w:rPr>
              <w:t>类注册</w:t>
            </w:r>
            <w:proofErr w:type="gramEnd"/>
            <w:r w:rsidRPr="006A0AD5">
              <w:rPr>
                <w:szCs w:val="21"/>
              </w:rPr>
              <w:t>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7BBB1307" w14:textId="77777777" w:rsidR="0097645B" w:rsidRPr="006A0AD5" w:rsidRDefault="0097645B" w:rsidP="00007799">
            <w:pPr>
              <w:topLinePunct/>
              <w:spacing w:line="440" w:lineRule="atLeast"/>
              <w:jc w:val="center"/>
            </w:pPr>
          </w:p>
        </w:tc>
      </w:tr>
      <w:tr w:rsidR="0097645B" w:rsidRPr="006A0AD5" w14:paraId="52890FF6" w14:textId="77777777" w:rsidTr="000D63A8">
        <w:trPr>
          <w:trHeight w:val="19"/>
          <w:jc w:val="center"/>
        </w:trPr>
        <w:tc>
          <w:tcPr>
            <w:tcW w:w="2046" w:type="dxa"/>
            <w:tcBorders>
              <w:top w:val="single" w:sz="4" w:space="0" w:color="auto"/>
              <w:left w:val="single" w:sz="4" w:space="0" w:color="auto"/>
              <w:right w:val="single" w:sz="4" w:space="0" w:color="auto"/>
            </w:tcBorders>
            <w:vAlign w:val="center"/>
          </w:tcPr>
          <w:p w14:paraId="724896E9" w14:textId="77777777" w:rsidR="0097645B" w:rsidRPr="006A0AD5" w:rsidRDefault="0097645B" w:rsidP="00007799">
            <w:pPr>
              <w:topLinePunct/>
              <w:spacing w:before="100" w:beforeAutospacing="1" w:after="100" w:afterAutospacing="1" w:line="440" w:lineRule="atLeast"/>
              <w:ind w:firstLineChars="100" w:firstLine="210"/>
              <w:jc w:val="center"/>
            </w:pPr>
            <w:r w:rsidRPr="006A0AD5">
              <w:t>经营范围</w:t>
            </w:r>
          </w:p>
        </w:tc>
        <w:tc>
          <w:tcPr>
            <w:tcW w:w="6840" w:type="dxa"/>
            <w:gridSpan w:val="8"/>
            <w:tcBorders>
              <w:top w:val="single" w:sz="4" w:space="0" w:color="auto"/>
              <w:left w:val="single" w:sz="4" w:space="0" w:color="auto"/>
              <w:right w:val="single" w:sz="4" w:space="0" w:color="auto"/>
            </w:tcBorders>
            <w:vAlign w:val="center"/>
          </w:tcPr>
          <w:p w14:paraId="65D25EBB" w14:textId="77777777" w:rsidR="0097645B" w:rsidRPr="006A0AD5" w:rsidRDefault="0097645B" w:rsidP="00007799">
            <w:pPr>
              <w:topLinePunct/>
              <w:spacing w:line="440" w:lineRule="atLeast"/>
              <w:jc w:val="center"/>
            </w:pPr>
          </w:p>
        </w:tc>
      </w:tr>
      <w:tr w:rsidR="0097645B" w:rsidRPr="006A0AD5" w14:paraId="67EA75B5" w14:textId="77777777" w:rsidTr="000D63A8">
        <w:trPr>
          <w:trHeight w:val="19"/>
          <w:jc w:val="center"/>
        </w:trPr>
        <w:tc>
          <w:tcPr>
            <w:tcW w:w="2046" w:type="dxa"/>
            <w:tcBorders>
              <w:top w:val="single" w:sz="4" w:space="0" w:color="auto"/>
              <w:left w:val="single" w:sz="4" w:space="0" w:color="auto"/>
              <w:right w:val="single" w:sz="4" w:space="0" w:color="auto"/>
            </w:tcBorders>
            <w:vAlign w:val="center"/>
          </w:tcPr>
          <w:p w14:paraId="6F363D03" w14:textId="77777777" w:rsidR="0097645B" w:rsidRPr="006A0AD5" w:rsidRDefault="0097645B" w:rsidP="00007799">
            <w:pPr>
              <w:topLinePunct/>
              <w:spacing w:before="100" w:beforeAutospacing="1" w:after="100" w:afterAutospacing="1" w:line="440" w:lineRule="atLeast"/>
              <w:jc w:val="center"/>
            </w:pPr>
            <w:r w:rsidRPr="006A0AD5">
              <w:rPr>
                <w:szCs w:val="21"/>
              </w:rPr>
              <w:t>投标人关联企业情况</w:t>
            </w:r>
          </w:p>
        </w:tc>
        <w:tc>
          <w:tcPr>
            <w:tcW w:w="6840" w:type="dxa"/>
            <w:gridSpan w:val="8"/>
            <w:tcBorders>
              <w:top w:val="single" w:sz="4" w:space="0" w:color="auto"/>
              <w:left w:val="single" w:sz="4" w:space="0" w:color="auto"/>
              <w:right w:val="single" w:sz="4" w:space="0" w:color="auto"/>
            </w:tcBorders>
            <w:vAlign w:val="center"/>
          </w:tcPr>
          <w:p w14:paraId="0ECF8478" w14:textId="77777777" w:rsidR="0097645B" w:rsidRPr="006A0AD5" w:rsidRDefault="0097645B" w:rsidP="00007799">
            <w:pPr>
              <w:topLinePunct/>
              <w:spacing w:line="440" w:lineRule="atLeast"/>
              <w:rPr>
                <w:szCs w:val="21"/>
              </w:rPr>
            </w:pPr>
            <w:r w:rsidRPr="006A0AD5">
              <w:rPr>
                <w:szCs w:val="21"/>
              </w:rPr>
              <w:t>投标人应提供关联企业情况，包括：</w:t>
            </w:r>
          </w:p>
          <w:p w14:paraId="4A19A41E" w14:textId="77777777" w:rsidR="0097645B" w:rsidRPr="006A0AD5" w:rsidRDefault="0097645B" w:rsidP="00007799">
            <w:pPr>
              <w:topLinePunct/>
              <w:spacing w:line="440" w:lineRule="atLeast"/>
              <w:rPr>
                <w:szCs w:val="21"/>
              </w:rPr>
            </w:pPr>
            <w:r w:rsidRPr="006A0AD5">
              <w:rPr>
                <w:szCs w:val="21"/>
              </w:rPr>
              <w:t>（</w:t>
            </w:r>
            <w:r w:rsidRPr="006A0AD5">
              <w:rPr>
                <w:szCs w:val="21"/>
              </w:rPr>
              <w:t>1</w:t>
            </w:r>
            <w:r w:rsidRPr="006A0AD5">
              <w:rPr>
                <w:szCs w:val="21"/>
              </w:rPr>
              <w:t>）投标人的所有股东名称及相应股权（出资额）比例；如投标人为上市公司，投标人应提供股权占公司股份总数</w:t>
            </w:r>
            <w:r w:rsidRPr="006A0AD5">
              <w:rPr>
                <w:szCs w:val="21"/>
                <w:u w:val="single"/>
              </w:rPr>
              <w:t xml:space="preserve">   </w:t>
            </w:r>
            <w:r w:rsidRPr="006A0AD5">
              <w:rPr>
                <w:szCs w:val="21"/>
              </w:rPr>
              <w:t>%</w:t>
            </w:r>
            <w:r w:rsidRPr="006A0AD5">
              <w:rPr>
                <w:szCs w:val="21"/>
              </w:rPr>
              <w:t>以上的所有股东名称及相应股权比例；</w:t>
            </w:r>
          </w:p>
          <w:p w14:paraId="54B9F966" w14:textId="77777777" w:rsidR="0097645B" w:rsidRPr="006A0AD5" w:rsidRDefault="0097645B" w:rsidP="00007799">
            <w:pPr>
              <w:topLinePunct/>
              <w:spacing w:line="440" w:lineRule="atLeast"/>
              <w:rPr>
                <w:szCs w:val="21"/>
              </w:rPr>
            </w:pPr>
            <w:r w:rsidRPr="006A0AD5">
              <w:rPr>
                <w:szCs w:val="21"/>
              </w:rPr>
              <w:t>（</w:t>
            </w:r>
            <w:r w:rsidRPr="006A0AD5">
              <w:rPr>
                <w:szCs w:val="21"/>
              </w:rPr>
              <w:t>2</w:t>
            </w:r>
            <w:r w:rsidRPr="006A0AD5">
              <w:rPr>
                <w:szCs w:val="21"/>
              </w:rPr>
              <w:t>）投标人投资（控股）或管理的下属企业名称、持有股权（出资额）比例；</w:t>
            </w:r>
          </w:p>
          <w:p w14:paraId="7DA1AA79" w14:textId="77777777" w:rsidR="0097645B" w:rsidRPr="006A0AD5" w:rsidRDefault="0097645B" w:rsidP="00007799">
            <w:pPr>
              <w:topLinePunct/>
              <w:spacing w:line="440" w:lineRule="atLeast"/>
              <w:rPr>
                <w:szCs w:val="21"/>
              </w:rPr>
            </w:pPr>
            <w:r w:rsidRPr="006A0AD5">
              <w:rPr>
                <w:szCs w:val="21"/>
              </w:rPr>
              <w:t>（</w:t>
            </w:r>
            <w:r w:rsidRPr="006A0AD5">
              <w:rPr>
                <w:szCs w:val="21"/>
              </w:rPr>
              <w:t>3</w:t>
            </w:r>
            <w:r w:rsidRPr="006A0AD5">
              <w:rPr>
                <w:szCs w:val="21"/>
              </w:rPr>
              <w:t>）与投标人</w:t>
            </w:r>
            <w:r w:rsidRPr="006A0AD5">
              <w:t>单位负责人（即法定代表人）为同一人的其他单位名称</w:t>
            </w:r>
          </w:p>
          <w:p w14:paraId="3E15DDCA" w14:textId="77777777" w:rsidR="0097645B" w:rsidRPr="006A0AD5" w:rsidRDefault="0097645B" w:rsidP="00007799">
            <w:pPr>
              <w:topLinePunct/>
              <w:spacing w:line="440" w:lineRule="atLeast"/>
              <w:jc w:val="center"/>
            </w:pPr>
          </w:p>
        </w:tc>
      </w:tr>
      <w:tr w:rsidR="0097645B" w:rsidRPr="006A0AD5" w14:paraId="63D13136" w14:textId="77777777" w:rsidTr="000D63A8">
        <w:trPr>
          <w:trHeight w:val="288"/>
          <w:jc w:val="center"/>
        </w:trPr>
        <w:tc>
          <w:tcPr>
            <w:tcW w:w="2046" w:type="dxa"/>
            <w:tcBorders>
              <w:top w:val="single" w:sz="4" w:space="0" w:color="auto"/>
              <w:left w:val="single" w:sz="4" w:space="0" w:color="auto"/>
              <w:bottom w:val="single" w:sz="4" w:space="0" w:color="auto"/>
              <w:right w:val="single" w:sz="4" w:space="0" w:color="auto"/>
            </w:tcBorders>
            <w:vAlign w:val="center"/>
          </w:tcPr>
          <w:p w14:paraId="28B28D1A" w14:textId="77777777" w:rsidR="0097645B" w:rsidRPr="006A0AD5" w:rsidRDefault="0097645B" w:rsidP="00007799">
            <w:pPr>
              <w:topLinePunct/>
              <w:spacing w:before="100" w:beforeAutospacing="1" w:after="100" w:afterAutospacing="1" w:line="440" w:lineRule="atLeast"/>
              <w:jc w:val="center"/>
            </w:pPr>
            <w:r w:rsidRPr="006A0AD5">
              <w:t>备注</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64DBEAF2" w14:textId="77777777" w:rsidR="0097645B" w:rsidRPr="006A0AD5" w:rsidRDefault="0097645B" w:rsidP="00007799">
            <w:pPr>
              <w:topLinePunct/>
              <w:spacing w:line="440" w:lineRule="atLeast"/>
              <w:jc w:val="center"/>
            </w:pPr>
          </w:p>
        </w:tc>
      </w:tr>
    </w:tbl>
    <w:p w14:paraId="6B59C2A6" w14:textId="77777777" w:rsidR="0097645B" w:rsidRPr="006A0AD5" w:rsidRDefault="0097645B" w:rsidP="00007799">
      <w:pPr>
        <w:widowControl/>
        <w:autoSpaceDE w:val="0"/>
        <w:autoSpaceDN w:val="0"/>
        <w:spacing w:line="440" w:lineRule="atLeast"/>
        <w:ind w:left="630" w:hangingChars="300" w:hanging="630"/>
        <w:textAlignment w:val="bottom"/>
        <w:rPr>
          <w:szCs w:val="21"/>
        </w:rPr>
      </w:pPr>
      <w:r w:rsidRPr="006A0AD5">
        <w:rPr>
          <w:szCs w:val="21"/>
        </w:rPr>
        <w:t>注：</w:t>
      </w:r>
      <w:r w:rsidRPr="006A0AD5">
        <w:rPr>
          <w:szCs w:val="21"/>
        </w:rPr>
        <w:t>1.</w:t>
      </w:r>
      <w:r w:rsidRPr="006A0AD5">
        <w:t>投标人应根据招标文件第二章</w:t>
      </w:r>
      <w:r w:rsidRPr="006A0AD5">
        <w:t>“</w:t>
      </w:r>
      <w:r w:rsidRPr="006A0AD5">
        <w:t>投标人须知</w:t>
      </w:r>
      <w:r w:rsidRPr="006A0AD5">
        <w:t>”</w:t>
      </w:r>
      <w:r w:rsidRPr="006A0AD5">
        <w:t>第</w:t>
      </w:r>
      <w:smartTag w:uri="urn:schemas-microsoft-com:office:smarttags" w:element="chsdate">
        <w:smartTagPr>
          <w:attr w:name="Year" w:val="1899"/>
          <w:attr w:name="Month" w:val="12"/>
          <w:attr w:name="Day" w:val="30"/>
          <w:attr w:name="IsLunarDate" w:val="False"/>
          <w:attr w:name="IsROCDate" w:val="False"/>
        </w:smartTagPr>
        <w:r w:rsidRPr="006A0AD5">
          <w:t>3.5.1</w:t>
        </w:r>
      </w:smartTag>
      <w:r w:rsidRPr="006A0AD5">
        <w:t>项的要求在本表后附相关证明材料。</w:t>
      </w:r>
    </w:p>
    <w:p w14:paraId="6D8D58EE" w14:textId="77777777" w:rsidR="0097645B" w:rsidRPr="006A0AD5" w:rsidRDefault="0097645B" w:rsidP="00007799">
      <w:pPr>
        <w:spacing w:line="440" w:lineRule="atLeast"/>
        <w:ind w:firstLineChars="200" w:firstLine="420"/>
        <w:rPr>
          <w:szCs w:val="21"/>
        </w:rPr>
      </w:pPr>
      <w:r w:rsidRPr="006A0AD5">
        <w:rPr>
          <w:szCs w:val="21"/>
        </w:rPr>
        <w:t>2.</w:t>
      </w:r>
      <w:r w:rsidRPr="006A0AD5">
        <w:rPr>
          <w:szCs w:val="21"/>
        </w:rPr>
        <w:t>以联合体形</w:t>
      </w:r>
      <w:proofErr w:type="gramStart"/>
      <w:r w:rsidRPr="006A0AD5">
        <w:rPr>
          <w:szCs w:val="21"/>
        </w:rPr>
        <w:t>式参与</w:t>
      </w:r>
      <w:proofErr w:type="gramEnd"/>
      <w:r w:rsidRPr="006A0AD5">
        <w:rPr>
          <w:szCs w:val="21"/>
        </w:rPr>
        <w:t>投标的，联合体各成员应分别填写。</w:t>
      </w:r>
    </w:p>
    <w:p w14:paraId="6299A1C3" w14:textId="77777777" w:rsidR="0097645B" w:rsidRPr="006A0AD5" w:rsidRDefault="0097645B" w:rsidP="00007799">
      <w:pPr>
        <w:pStyle w:val="1"/>
        <w:spacing w:before="0" w:after="0" w:line="440" w:lineRule="atLeast"/>
        <w:jc w:val="center"/>
        <w:rPr>
          <w:rFonts w:eastAsia="黑体"/>
          <w:b w:val="0"/>
          <w:sz w:val="24"/>
          <w:szCs w:val="24"/>
        </w:rPr>
      </w:pPr>
      <w:r w:rsidRPr="006A0AD5">
        <w:rPr>
          <w:szCs w:val="21"/>
        </w:rPr>
        <w:br w:type="page"/>
      </w:r>
      <w:r w:rsidRPr="006A0AD5">
        <w:rPr>
          <w:rFonts w:eastAsia="黑体"/>
          <w:b w:val="0"/>
          <w:sz w:val="24"/>
          <w:szCs w:val="24"/>
        </w:rPr>
        <w:lastRenderedPageBreak/>
        <w:t>（二）投标人企业组织机构框图</w:t>
      </w:r>
    </w:p>
    <w:p w14:paraId="3ADFA70F" w14:textId="77777777" w:rsidR="0097645B" w:rsidRPr="006A0AD5" w:rsidRDefault="0097645B" w:rsidP="00007799">
      <w:pPr>
        <w:widowControl/>
        <w:autoSpaceDE w:val="0"/>
        <w:autoSpaceDN w:val="0"/>
        <w:spacing w:line="440" w:lineRule="atLeast"/>
        <w:ind w:left="180"/>
        <w:jc w:val="center"/>
        <w:textAlignment w:val="bottom"/>
        <w:rPr>
          <w:sz w:val="20"/>
          <w:szCs w:val="20"/>
        </w:rPr>
      </w:pPr>
    </w:p>
    <w:p w14:paraId="3118AF89" w14:textId="77777777" w:rsidR="0097645B" w:rsidRPr="006A0AD5" w:rsidRDefault="0097645B" w:rsidP="00007799">
      <w:pPr>
        <w:widowControl/>
        <w:autoSpaceDE w:val="0"/>
        <w:autoSpaceDN w:val="0"/>
        <w:spacing w:line="440" w:lineRule="atLeast"/>
        <w:ind w:left="180"/>
        <w:textAlignment w:val="bottom"/>
        <w:rPr>
          <w:sz w:val="20"/>
          <w:szCs w:val="20"/>
        </w:rPr>
      </w:pPr>
    </w:p>
    <w:tbl>
      <w:tblPr>
        <w:tblW w:w="88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891"/>
      </w:tblGrid>
      <w:tr w:rsidR="0097645B" w:rsidRPr="006A0AD5" w14:paraId="6CDEBE3C" w14:textId="77777777" w:rsidTr="000D63A8">
        <w:trPr>
          <w:trHeight w:val="7524"/>
        </w:trPr>
        <w:tc>
          <w:tcPr>
            <w:tcW w:w="8891" w:type="dxa"/>
            <w:tcBorders>
              <w:bottom w:val="single" w:sz="6" w:space="0" w:color="auto"/>
            </w:tcBorders>
          </w:tcPr>
          <w:p w14:paraId="1B12E061" w14:textId="77777777" w:rsidR="0097645B" w:rsidRPr="006A0AD5" w:rsidRDefault="0097645B" w:rsidP="00007799">
            <w:pPr>
              <w:spacing w:line="440" w:lineRule="atLeast"/>
              <w:ind w:left="266" w:rightChars="83" w:right="174" w:firstLine="4"/>
              <w:rPr>
                <w:szCs w:val="21"/>
              </w:rPr>
            </w:pPr>
          </w:p>
          <w:p w14:paraId="3E36B943" w14:textId="77777777" w:rsidR="0097645B" w:rsidRPr="006A0AD5" w:rsidRDefault="0097645B" w:rsidP="00007799">
            <w:pPr>
              <w:spacing w:line="440" w:lineRule="atLeast"/>
              <w:ind w:left="266" w:rightChars="83" w:right="174" w:firstLine="4"/>
              <w:rPr>
                <w:szCs w:val="21"/>
              </w:rPr>
            </w:pPr>
            <w:r w:rsidRPr="006A0AD5">
              <w:rPr>
                <w:szCs w:val="21"/>
              </w:rPr>
              <w:t>以框图方式表示。</w:t>
            </w:r>
          </w:p>
          <w:p w14:paraId="546E18E1" w14:textId="77777777" w:rsidR="0097645B" w:rsidRPr="006A0AD5" w:rsidRDefault="0097645B" w:rsidP="00007799">
            <w:pPr>
              <w:spacing w:line="440" w:lineRule="atLeast"/>
              <w:ind w:left="266" w:rightChars="83" w:right="174" w:firstLine="4"/>
              <w:rPr>
                <w:szCs w:val="21"/>
              </w:rPr>
            </w:pPr>
          </w:p>
          <w:p w14:paraId="1EBD4BE7" w14:textId="77777777" w:rsidR="0097645B" w:rsidRPr="006A0AD5" w:rsidRDefault="0097645B" w:rsidP="00007799">
            <w:pPr>
              <w:spacing w:line="440" w:lineRule="atLeast"/>
              <w:ind w:rightChars="83" w:right="174" w:firstLine="4"/>
              <w:rPr>
                <w:szCs w:val="21"/>
              </w:rPr>
            </w:pPr>
          </w:p>
          <w:p w14:paraId="5F15A06D" w14:textId="77777777" w:rsidR="0097645B" w:rsidRPr="006A0AD5" w:rsidRDefault="0097645B" w:rsidP="00007799">
            <w:pPr>
              <w:spacing w:line="440" w:lineRule="atLeast"/>
              <w:ind w:rightChars="83" w:right="174" w:firstLine="4"/>
              <w:rPr>
                <w:szCs w:val="21"/>
              </w:rPr>
            </w:pPr>
          </w:p>
          <w:p w14:paraId="5BB868B0" w14:textId="77777777" w:rsidR="0097645B" w:rsidRPr="006A0AD5" w:rsidRDefault="0097645B" w:rsidP="00007799">
            <w:pPr>
              <w:spacing w:line="440" w:lineRule="atLeast"/>
              <w:ind w:rightChars="83" w:right="174" w:firstLine="4"/>
              <w:rPr>
                <w:szCs w:val="21"/>
              </w:rPr>
            </w:pPr>
          </w:p>
          <w:p w14:paraId="4C9501C7" w14:textId="77777777" w:rsidR="0097645B" w:rsidRPr="006A0AD5" w:rsidRDefault="0097645B" w:rsidP="00007799">
            <w:pPr>
              <w:spacing w:line="440" w:lineRule="atLeast"/>
              <w:ind w:rightChars="83" w:right="174" w:firstLine="4"/>
              <w:rPr>
                <w:szCs w:val="21"/>
              </w:rPr>
            </w:pPr>
          </w:p>
          <w:p w14:paraId="0B7200F8" w14:textId="77777777" w:rsidR="0097645B" w:rsidRPr="006A0AD5" w:rsidRDefault="0097645B" w:rsidP="00007799">
            <w:pPr>
              <w:spacing w:line="440" w:lineRule="atLeast"/>
              <w:ind w:rightChars="83" w:right="174" w:firstLine="4"/>
              <w:rPr>
                <w:szCs w:val="21"/>
              </w:rPr>
            </w:pPr>
          </w:p>
          <w:p w14:paraId="2F9BDD1F" w14:textId="77777777" w:rsidR="0097645B" w:rsidRPr="006A0AD5" w:rsidRDefault="0097645B" w:rsidP="00007799">
            <w:pPr>
              <w:spacing w:line="440" w:lineRule="atLeast"/>
              <w:ind w:rightChars="83" w:right="174" w:firstLine="4"/>
              <w:rPr>
                <w:szCs w:val="21"/>
              </w:rPr>
            </w:pPr>
          </w:p>
          <w:p w14:paraId="097EBC7E" w14:textId="77777777" w:rsidR="0097645B" w:rsidRPr="006A0AD5" w:rsidRDefault="0097645B" w:rsidP="00007799">
            <w:pPr>
              <w:spacing w:line="440" w:lineRule="atLeast"/>
              <w:ind w:rightChars="83" w:right="174" w:firstLine="4"/>
              <w:rPr>
                <w:szCs w:val="21"/>
              </w:rPr>
            </w:pPr>
          </w:p>
          <w:p w14:paraId="5E11D329" w14:textId="77777777" w:rsidR="0097645B" w:rsidRPr="006A0AD5" w:rsidRDefault="0097645B" w:rsidP="00007799">
            <w:pPr>
              <w:spacing w:line="440" w:lineRule="atLeast"/>
              <w:ind w:rightChars="83" w:right="174" w:firstLine="4"/>
              <w:rPr>
                <w:szCs w:val="21"/>
              </w:rPr>
            </w:pPr>
          </w:p>
        </w:tc>
      </w:tr>
      <w:tr w:rsidR="0097645B" w:rsidRPr="006A0AD5" w14:paraId="5D08417B" w14:textId="77777777" w:rsidTr="000D63A8">
        <w:trPr>
          <w:trHeight w:val="3402"/>
        </w:trPr>
        <w:tc>
          <w:tcPr>
            <w:tcW w:w="8891" w:type="dxa"/>
            <w:tcBorders>
              <w:bottom w:val="single" w:sz="6" w:space="0" w:color="auto"/>
            </w:tcBorders>
          </w:tcPr>
          <w:p w14:paraId="3834E4AE" w14:textId="77777777" w:rsidR="0097645B" w:rsidRPr="006A0AD5" w:rsidRDefault="0097645B" w:rsidP="00007799">
            <w:pPr>
              <w:spacing w:line="440" w:lineRule="atLeast"/>
              <w:ind w:left="266" w:rightChars="83" w:right="174" w:firstLine="4"/>
              <w:rPr>
                <w:szCs w:val="21"/>
              </w:rPr>
            </w:pPr>
            <w:r w:rsidRPr="006A0AD5">
              <w:rPr>
                <w:szCs w:val="21"/>
              </w:rPr>
              <w:t>说明</w:t>
            </w:r>
          </w:p>
          <w:p w14:paraId="6035BBCE" w14:textId="77777777" w:rsidR="0097645B" w:rsidRPr="006A0AD5" w:rsidRDefault="0097645B" w:rsidP="00007799">
            <w:pPr>
              <w:spacing w:line="440" w:lineRule="atLeast"/>
              <w:ind w:left="266" w:rightChars="83" w:right="174" w:firstLine="4"/>
              <w:rPr>
                <w:szCs w:val="21"/>
              </w:rPr>
            </w:pPr>
          </w:p>
          <w:p w14:paraId="0872AA73" w14:textId="77777777" w:rsidR="0097645B" w:rsidRPr="006A0AD5" w:rsidRDefault="0097645B" w:rsidP="00007799">
            <w:pPr>
              <w:spacing w:line="440" w:lineRule="atLeast"/>
              <w:ind w:left="266" w:rightChars="83" w:right="174" w:firstLine="4"/>
              <w:rPr>
                <w:szCs w:val="21"/>
              </w:rPr>
            </w:pPr>
          </w:p>
          <w:p w14:paraId="3201C4BC" w14:textId="77777777" w:rsidR="0097645B" w:rsidRPr="006A0AD5" w:rsidRDefault="0097645B" w:rsidP="00007799">
            <w:pPr>
              <w:spacing w:line="440" w:lineRule="atLeast"/>
              <w:ind w:left="266" w:rightChars="83" w:right="174" w:firstLine="4"/>
              <w:rPr>
                <w:szCs w:val="21"/>
              </w:rPr>
            </w:pPr>
          </w:p>
          <w:p w14:paraId="08E53AAA" w14:textId="77777777" w:rsidR="0097645B" w:rsidRPr="006A0AD5" w:rsidRDefault="0097645B" w:rsidP="00007799">
            <w:pPr>
              <w:spacing w:line="440" w:lineRule="atLeast"/>
              <w:ind w:left="266" w:rightChars="83" w:right="174" w:firstLine="4"/>
              <w:rPr>
                <w:szCs w:val="21"/>
              </w:rPr>
            </w:pPr>
          </w:p>
        </w:tc>
      </w:tr>
    </w:tbl>
    <w:p w14:paraId="20C4EE97" w14:textId="77777777" w:rsidR="0097645B" w:rsidRPr="006A0AD5" w:rsidRDefault="0097645B" w:rsidP="00007799">
      <w:pPr>
        <w:topLinePunct/>
        <w:spacing w:line="440" w:lineRule="atLeast"/>
        <w:jc w:val="center"/>
        <w:rPr>
          <w:rFonts w:eastAsia="黑体"/>
          <w:sz w:val="24"/>
        </w:rPr>
      </w:pPr>
      <w:r w:rsidRPr="006A0AD5">
        <w:rPr>
          <w:rFonts w:eastAsia="黑体"/>
          <w:sz w:val="24"/>
        </w:rPr>
        <w:t xml:space="preserve"> </w:t>
      </w:r>
    </w:p>
    <w:p w14:paraId="3E01E7B4" w14:textId="77777777" w:rsidR="0097645B" w:rsidRPr="006A0AD5" w:rsidRDefault="0097645B" w:rsidP="00007799">
      <w:pPr>
        <w:widowControl/>
        <w:spacing w:line="440" w:lineRule="atLeast"/>
        <w:jc w:val="left"/>
        <w:rPr>
          <w:rFonts w:eastAsia="黑体"/>
          <w:bCs/>
          <w:kern w:val="44"/>
          <w:sz w:val="24"/>
        </w:rPr>
      </w:pPr>
      <w:r w:rsidRPr="006A0AD5">
        <w:rPr>
          <w:rFonts w:eastAsia="黑体"/>
          <w:b/>
          <w:sz w:val="24"/>
        </w:rPr>
        <w:br w:type="page"/>
      </w:r>
    </w:p>
    <w:p w14:paraId="6A22BDDA" w14:textId="77777777" w:rsidR="0097645B" w:rsidRPr="006A0AD5" w:rsidRDefault="0097645B" w:rsidP="00007799">
      <w:pPr>
        <w:pStyle w:val="1"/>
        <w:spacing w:before="0" w:after="0" w:line="440" w:lineRule="atLeast"/>
        <w:jc w:val="center"/>
        <w:rPr>
          <w:rFonts w:eastAsia="黑体"/>
          <w:b w:val="0"/>
          <w:sz w:val="24"/>
          <w:szCs w:val="24"/>
        </w:rPr>
      </w:pPr>
      <w:r w:rsidRPr="006A0AD5">
        <w:rPr>
          <w:rFonts w:eastAsia="黑体"/>
          <w:b w:val="0"/>
          <w:sz w:val="24"/>
          <w:szCs w:val="24"/>
        </w:rPr>
        <w:lastRenderedPageBreak/>
        <w:t>（三）近年完成的类似项目情况表</w:t>
      </w:r>
    </w:p>
    <w:p w14:paraId="51DA4FC0" w14:textId="77777777" w:rsidR="0097645B" w:rsidRPr="006A0AD5" w:rsidRDefault="0097645B" w:rsidP="00007799">
      <w:pPr>
        <w:spacing w:line="440" w:lineRule="atLeast"/>
        <w:ind w:left="735" w:hangingChars="350" w:hanging="735"/>
        <w:rPr>
          <w:szCs w:val="21"/>
        </w:rPr>
      </w:pPr>
    </w:p>
    <w:tbl>
      <w:tblPr>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7"/>
        <w:gridCol w:w="6524"/>
      </w:tblGrid>
      <w:tr w:rsidR="0097645B" w:rsidRPr="006A0AD5" w14:paraId="0CF72506"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3F3266BF" w14:textId="77777777" w:rsidR="0097645B" w:rsidRPr="006A0AD5" w:rsidRDefault="0097645B" w:rsidP="00007799">
            <w:pPr>
              <w:topLinePunct/>
              <w:spacing w:line="440" w:lineRule="atLeast"/>
              <w:jc w:val="center"/>
              <w:rPr>
                <w:szCs w:val="21"/>
              </w:rPr>
            </w:pPr>
            <w:r w:rsidRPr="006A0AD5">
              <w:rPr>
                <w:szCs w:val="21"/>
              </w:rPr>
              <w:t>序</w:t>
            </w:r>
            <w:r w:rsidRPr="006A0AD5">
              <w:rPr>
                <w:szCs w:val="21"/>
              </w:rPr>
              <w:t xml:space="preserve">    </w:t>
            </w:r>
            <w:r w:rsidRPr="006A0AD5">
              <w:rPr>
                <w:szCs w:val="21"/>
              </w:rPr>
              <w:t>号</w:t>
            </w:r>
          </w:p>
        </w:tc>
        <w:tc>
          <w:tcPr>
            <w:tcW w:w="6524" w:type="dxa"/>
            <w:tcBorders>
              <w:top w:val="single" w:sz="4" w:space="0" w:color="auto"/>
              <w:left w:val="single" w:sz="4" w:space="0" w:color="auto"/>
              <w:bottom w:val="single" w:sz="4" w:space="0" w:color="auto"/>
              <w:right w:val="single" w:sz="4" w:space="0" w:color="auto"/>
            </w:tcBorders>
          </w:tcPr>
          <w:p w14:paraId="0B9C79BE" w14:textId="77777777" w:rsidR="0097645B" w:rsidRPr="006A0AD5" w:rsidRDefault="0097645B" w:rsidP="00007799">
            <w:pPr>
              <w:topLinePunct/>
              <w:spacing w:line="440" w:lineRule="atLeast"/>
              <w:rPr>
                <w:szCs w:val="21"/>
              </w:rPr>
            </w:pPr>
          </w:p>
        </w:tc>
      </w:tr>
      <w:tr w:rsidR="0097645B" w:rsidRPr="006A0AD5" w14:paraId="60AF9CA1"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00541719" w14:textId="77777777" w:rsidR="0097645B" w:rsidRPr="006A0AD5" w:rsidRDefault="0097645B" w:rsidP="00007799">
            <w:pPr>
              <w:topLinePunct/>
              <w:spacing w:line="440" w:lineRule="atLeast"/>
              <w:jc w:val="center"/>
              <w:rPr>
                <w:szCs w:val="21"/>
              </w:rPr>
            </w:pPr>
            <w:r w:rsidRPr="006A0AD5">
              <w:rPr>
                <w:szCs w:val="21"/>
              </w:rPr>
              <w:t>项目名称</w:t>
            </w:r>
          </w:p>
        </w:tc>
        <w:tc>
          <w:tcPr>
            <w:tcW w:w="6524" w:type="dxa"/>
            <w:tcBorders>
              <w:top w:val="single" w:sz="4" w:space="0" w:color="auto"/>
              <w:left w:val="single" w:sz="4" w:space="0" w:color="auto"/>
              <w:bottom w:val="single" w:sz="4" w:space="0" w:color="auto"/>
              <w:right w:val="single" w:sz="4" w:space="0" w:color="auto"/>
            </w:tcBorders>
          </w:tcPr>
          <w:p w14:paraId="3506CB3C" w14:textId="77777777" w:rsidR="0097645B" w:rsidRPr="006A0AD5" w:rsidRDefault="0097645B" w:rsidP="00007799">
            <w:pPr>
              <w:topLinePunct/>
              <w:spacing w:line="440" w:lineRule="atLeast"/>
              <w:rPr>
                <w:szCs w:val="21"/>
              </w:rPr>
            </w:pPr>
          </w:p>
        </w:tc>
      </w:tr>
      <w:tr w:rsidR="0097645B" w:rsidRPr="006A0AD5" w14:paraId="704C0002"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4C18C0ED" w14:textId="77777777" w:rsidR="0097645B" w:rsidRPr="006A0AD5" w:rsidRDefault="0097645B" w:rsidP="00007799">
            <w:pPr>
              <w:topLinePunct/>
              <w:spacing w:line="440" w:lineRule="atLeast"/>
              <w:jc w:val="center"/>
              <w:rPr>
                <w:szCs w:val="21"/>
              </w:rPr>
            </w:pPr>
            <w:r w:rsidRPr="006A0AD5">
              <w:rPr>
                <w:szCs w:val="21"/>
              </w:rPr>
              <w:t>项目所在地</w:t>
            </w:r>
          </w:p>
        </w:tc>
        <w:tc>
          <w:tcPr>
            <w:tcW w:w="6524" w:type="dxa"/>
            <w:tcBorders>
              <w:top w:val="single" w:sz="4" w:space="0" w:color="auto"/>
              <w:left w:val="single" w:sz="4" w:space="0" w:color="auto"/>
              <w:bottom w:val="single" w:sz="4" w:space="0" w:color="auto"/>
              <w:right w:val="single" w:sz="4" w:space="0" w:color="auto"/>
            </w:tcBorders>
          </w:tcPr>
          <w:p w14:paraId="6CAE2846" w14:textId="77777777" w:rsidR="0097645B" w:rsidRPr="006A0AD5" w:rsidRDefault="0097645B" w:rsidP="00007799">
            <w:pPr>
              <w:topLinePunct/>
              <w:spacing w:line="440" w:lineRule="atLeast"/>
              <w:rPr>
                <w:szCs w:val="21"/>
              </w:rPr>
            </w:pPr>
          </w:p>
        </w:tc>
      </w:tr>
      <w:tr w:rsidR="0097645B" w:rsidRPr="006A0AD5" w14:paraId="313D486E"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2EA95339" w14:textId="77777777" w:rsidR="0097645B" w:rsidRPr="006A0AD5" w:rsidRDefault="0097645B" w:rsidP="00007799">
            <w:pPr>
              <w:topLinePunct/>
              <w:spacing w:line="440" w:lineRule="atLeast"/>
              <w:jc w:val="center"/>
              <w:rPr>
                <w:szCs w:val="21"/>
              </w:rPr>
            </w:pPr>
            <w:r w:rsidRPr="006A0AD5">
              <w:rPr>
                <w:szCs w:val="21"/>
              </w:rPr>
              <w:t>委托人名称</w:t>
            </w:r>
          </w:p>
        </w:tc>
        <w:tc>
          <w:tcPr>
            <w:tcW w:w="6524" w:type="dxa"/>
            <w:tcBorders>
              <w:top w:val="single" w:sz="4" w:space="0" w:color="auto"/>
              <w:left w:val="single" w:sz="4" w:space="0" w:color="auto"/>
              <w:bottom w:val="single" w:sz="4" w:space="0" w:color="auto"/>
              <w:right w:val="single" w:sz="4" w:space="0" w:color="auto"/>
            </w:tcBorders>
          </w:tcPr>
          <w:p w14:paraId="30EA8D58" w14:textId="77777777" w:rsidR="0097645B" w:rsidRPr="006A0AD5" w:rsidRDefault="0097645B" w:rsidP="00007799">
            <w:pPr>
              <w:topLinePunct/>
              <w:spacing w:line="440" w:lineRule="atLeast"/>
              <w:rPr>
                <w:szCs w:val="21"/>
              </w:rPr>
            </w:pPr>
          </w:p>
        </w:tc>
      </w:tr>
      <w:tr w:rsidR="0097645B" w:rsidRPr="006A0AD5" w14:paraId="6489C0D9"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1710672D" w14:textId="77777777" w:rsidR="0097645B" w:rsidRPr="006A0AD5" w:rsidRDefault="0097645B" w:rsidP="00007799">
            <w:pPr>
              <w:topLinePunct/>
              <w:spacing w:line="440" w:lineRule="atLeast"/>
              <w:jc w:val="center"/>
              <w:rPr>
                <w:szCs w:val="21"/>
              </w:rPr>
            </w:pPr>
            <w:r w:rsidRPr="006A0AD5">
              <w:rPr>
                <w:szCs w:val="21"/>
              </w:rPr>
              <w:t>委托人地址</w:t>
            </w:r>
          </w:p>
        </w:tc>
        <w:tc>
          <w:tcPr>
            <w:tcW w:w="6524" w:type="dxa"/>
            <w:tcBorders>
              <w:top w:val="single" w:sz="4" w:space="0" w:color="auto"/>
              <w:left w:val="single" w:sz="4" w:space="0" w:color="auto"/>
              <w:bottom w:val="single" w:sz="4" w:space="0" w:color="auto"/>
              <w:right w:val="single" w:sz="4" w:space="0" w:color="auto"/>
            </w:tcBorders>
          </w:tcPr>
          <w:p w14:paraId="6B52DA33" w14:textId="77777777" w:rsidR="0097645B" w:rsidRPr="006A0AD5" w:rsidRDefault="0097645B" w:rsidP="00007799">
            <w:pPr>
              <w:topLinePunct/>
              <w:spacing w:line="440" w:lineRule="atLeast"/>
              <w:rPr>
                <w:szCs w:val="21"/>
              </w:rPr>
            </w:pPr>
          </w:p>
        </w:tc>
      </w:tr>
      <w:tr w:rsidR="0097645B" w:rsidRPr="006A0AD5" w14:paraId="67FC73EF"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13B83B72" w14:textId="77777777" w:rsidR="0097645B" w:rsidRPr="006A0AD5" w:rsidRDefault="0097645B" w:rsidP="00007799">
            <w:pPr>
              <w:topLinePunct/>
              <w:spacing w:line="440" w:lineRule="atLeast"/>
              <w:jc w:val="center"/>
              <w:rPr>
                <w:szCs w:val="21"/>
              </w:rPr>
            </w:pPr>
            <w:r w:rsidRPr="006A0AD5">
              <w:rPr>
                <w:szCs w:val="21"/>
              </w:rPr>
              <w:t>委托人电话</w:t>
            </w:r>
          </w:p>
        </w:tc>
        <w:tc>
          <w:tcPr>
            <w:tcW w:w="6524" w:type="dxa"/>
            <w:tcBorders>
              <w:top w:val="single" w:sz="4" w:space="0" w:color="auto"/>
              <w:left w:val="single" w:sz="4" w:space="0" w:color="auto"/>
              <w:bottom w:val="single" w:sz="4" w:space="0" w:color="auto"/>
              <w:right w:val="single" w:sz="4" w:space="0" w:color="auto"/>
            </w:tcBorders>
          </w:tcPr>
          <w:p w14:paraId="1DCD4C7F" w14:textId="77777777" w:rsidR="0097645B" w:rsidRPr="006A0AD5" w:rsidRDefault="0097645B" w:rsidP="00007799">
            <w:pPr>
              <w:topLinePunct/>
              <w:spacing w:line="440" w:lineRule="atLeast"/>
              <w:rPr>
                <w:szCs w:val="21"/>
              </w:rPr>
            </w:pPr>
          </w:p>
        </w:tc>
      </w:tr>
      <w:tr w:rsidR="0097645B" w:rsidRPr="006A0AD5" w14:paraId="73A3064F"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5AF882D2" w14:textId="77777777" w:rsidR="0097645B" w:rsidRPr="006A0AD5" w:rsidRDefault="0097645B" w:rsidP="00007799">
            <w:pPr>
              <w:topLinePunct/>
              <w:spacing w:line="440" w:lineRule="atLeast"/>
              <w:jc w:val="center"/>
              <w:rPr>
                <w:szCs w:val="21"/>
              </w:rPr>
            </w:pPr>
            <w:r w:rsidRPr="006A0AD5">
              <w:rPr>
                <w:szCs w:val="21"/>
              </w:rPr>
              <w:t>项目等级</w:t>
            </w:r>
          </w:p>
        </w:tc>
        <w:tc>
          <w:tcPr>
            <w:tcW w:w="6524" w:type="dxa"/>
            <w:tcBorders>
              <w:top w:val="single" w:sz="4" w:space="0" w:color="auto"/>
              <w:left w:val="single" w:sz="4" w:space="0" w:color="auto"/>
              <w:bottom w:val="single" w:sz="4" w:space="0" w:color="auto"/>
              <w:right w:val="single" w:sz="4" w:space="0" w:color="auto"/>
            </w:tcBorders>
          </w:tcPr>
          <w:p w14:paraId="0ABF9AD1" w14:textId="77777777" w:rsidR="0097645B" w:rsidRPr="006A0AD5" w:rsidRDefault="0097645B" w:rsidP="00007799">
            <w:pPr>
              <w:topLinePunct/>
              <w:spacing w:line="440" w:lineRule="atLeast"/>
              <w:rPr>
                <w:szCs w:val="21"/>
              </w:rPr>
            </w:pPr>
          </w:p>
        </w:tc>
      </w:tr>
      <w:tr w:rsidR="0097645B" w:rsidRPr="006A0AD5" w14:paraId="37DEC0D5"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5036025A" w14:textId="77777777" w:rsidR="0097645B" w:rsidRPr="006A0AD5" w:rsidRDefault="0097645B" w:rsidP="00007799">
            <w:pPr>
              <w:topLinePunct/>
              <w:spacing w:line="440" w:lineRule="atLeast"/>
              <w:jc w:val="center"/>
              <w:rPr>
                <w:szCs w:val="21"/>
              </w:rPr>
            </w:pPr>
            <w:r w:rsidRPr="006A0AD5">
              <w:rPr>
                <w:szCs w:val="21"/>
              </w:rPr>
              <w:t>项目总投资</w:t>
            </w:r>
          </w:p>
        </w:tc>
        <w:tc>
          <w:tcPr>
            <w:tcW w:w="6524" w:type="dxa"/>
            <w:tcBorders>
              <w:top w:val="single" w:sz="4" w:space="0" w:color="auto"/>
              <w:left w:val="single" w:sz="4" w:space="0" w:color="auto"/>
              <w:bottom w:val="single" w:sz="4" w:space="0" w:color="auto"/>
              <w:right w:val="single" w:sz="4" w:space="0" w:color="auto"/>
            </w:tcBorders>
          </w:tcPr>
          <w:p w14:paraId="43052810" w14:textId="77777777" w:rsidR="0097645B" w:rsidRPr="006A0AD5" w:rsidRDefault="0097645B" w:rsidP="00007799">
            <w:pPr>
              <w:topLinePunct/>
              <w:spacing w:line="440" w:lineRule="atLeast"/>
              <w:rPr>
                <w:szCs w:val="21"/>
              </w:rPr>
            </w:pPr>
          </w:p>
        </w:tc>
      </w:tr>
      <w:tr w:rsidR="0097645B" w:rsidRPr="006A0AD5" w14:paraId="30061790"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77988F1B" w14:textId="77777777" w:rsidR="0097645B" w:rsidRPr="006A0AD5" w:rsidRDefault="0099118C" w:rsidP="00007799">
            <w:pPr>
              <w:topLinePunct/>
              <w:spacing w:line="440" w:lineRule="atLeast"/>
              <w:jc w:val="center"/>
              <w:rPr>
                <w:szCs w:val="21"/>
              </w:rPr>
            </w:pPr>
            <w:r w:rsidRPr="006A0AD5">
              <w:rPr>
                <w:szCs w:val="21"/>
              </w:rPr>
              <w:t>咨询</w:t>
            </w:r>
            <w:r w:rsidR="0097645B" w:rsidRPr="006A0AD5">
              <w:rPr>
                <w:szCs w:val="21"/>
              </w:rPr>
              <w:t>服务费</w:t>
            </w:r>
          </w:p>
        </w:tc>
        <w:tc>
          <w:tcPr>
            <w:tcW w:w="6524" w:type="dxa"/>
            <w:tcBorders>
              <w:top w:val="single" w:sz="4" w:space="0" w:color="auto"/>
              <w:left w:val="single" w:sz="4" w:space="0" w:color="auto"/>
              <w:bottom w:val="single" w:sz="4" w:space="0" w:color="auto"/>
              <w:right w:val="single" w:sz="4" w:space="0" w:color="auto"/>
            </w:tcBorders>
          </w:tcPr>
          <w:p w14:paraId="32B6F5F2" w14:textId="77777777" w:rsidR="0097645B" w:rsidRPr="006A0AD5" w:rsidRDefault="0097645B" w:rsidP="00007799">
            <w:pPr>
              <w:topLinePunct/>
              <w:spacing w:line="440" w:lineRule="atLeast"/>
              <w:rPr>
                <w:szCs w:val="21"/>
              </w:rPr>
            </w:pPr>
          </w:p>
        </w:tc>
      </w:tr>
      <w:tr w:rsidR="0097645B" w:rsidRPr="006A0AD5" w14:paraId="36C789FB"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74C2B033" w14:textId="77777777" w:rsidR="0097645B" w:rsidRPr="006A0AD5" w:rsidRDefault="0099118C" w:rsidP="00007799">
            <w:pPr>
              <w:topLinePunct/>
              <w:spacing w:line="440" w:lineRule="atLeast"/>
              <w:jc w:val="center"/>
              <w:rPr>
                <w:szCs w:val="21"/>
              </w:rPr>
            </w:pPr>
            <w:r w:rsidRPr="006A0AD5">
              <w:rPr>
                <w:szCs w:val="21"/>
              </w:rPr>
              <w:t>咨询</w:t>
            </w:r>
            <w:r w:rsidR="0097645B" w:rsidRPr="006A0AD5">
              <w:rPr>
                <w:szCs w:val="21"/>
              </w:rPr>
              <w:t>服务期限</w:t>
            </w:r>
          </w:p>
        </w:tc>
        <w:tc>
          <w:tcPr>
            <w:tcW w:w="6524" w:type="dxa"/>
            <w:tcBorders>
              <w:top w:val="single" w:sz="4" w:space="0" w:color="auto"/>
              <w:left w:val="single" w:sz="4" w:space="0" w:color="auto"/>
              <w:bottom w:val="single" w:sz="4" w:space="0" w:color="auto"/>
              <w:right w:val="single" w:sz="4" w:space="0" w:color="auto"/>
            </w:tcBorders>
          </w:tcPr>
          <w:p w14:paraId="6BEE79E7" w14:textId="77777777" w:rsidR="0097645B" w:rsidRPr="006A0AD5" w:rsidRDefault="0097645B" w:rsidP="00007799">
            <w:pPr>
              <w:topLinePunct/>
              <w:spacing w:line="440" w:lineRule="atLeast"/>
              <w:rPr>
                <w:szCs w:val="21"/>
              </w:rPr>
            </w:pPr>
          </w:p>
        </w:tc>
      </w:tr>
      <w:tr w:rsidR="0097645B" w:rsidRPr="006A0AD5" w14:paraId="6578845B"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20052DCA" w14:textId="77777777" w:rsidR="0097645B" w:rsidRPr="006A0AD5" w:rsidRDefault="0099118C" w:rsidP="00007799">
            <w:pPr>
              <w:topLinePunct/>
              <w:spacing w:line="440" w:lineRule="atLeast"/>
              <w:jc w:val="center"/>
              <w:rPr>
                <w:szCs w:val="21"/>
              </w:rPr>
            </w:pPr>
            <w:r w:rsidRPr="006A0AD5">
              <w:rPr>
                <w:szCs w:val="21"/>
              </w:rPr>
              <w:t>咨询服务</w:t>
            </w:r>
            <w:r w:rsidR="0097645B" w:rsidRPr="006A0AD5">
              <w:rPr>
                <w:szCs w:val="21"/>
              </w:rPr>
              <w:t>内容</w:t>
            </w:r>
          </w:p>
        </w:tc>
        <w:tc>
          <w:tcPr>
            <w:tcW w:w="6524" w:type="dxa"/>
            <w:tcBorders>
              <w:top w:val="single" w:sz="4" w:space="0" w:color="auto"/>
              <w:left w:val="single" w:sz="4" w:space="0" w:color="auto"/>
              <w:bottom w:val="single" w:sz="4" w:space="0" w:color="auto"/>
              <w:right w:val="single" w:sz="4" w:space="0" w:color="auto"/>
            </w:tcBorders>
          </w:tcPr>
          <w:p w14:paraId="01BA5C6D" w14:textId="77777777" w:rsidR="0097645B" w:rsidRPr="006A0AD5" w:rsidRDefault="0097645B" w:rsidP="00007799">
            <w:pPr>
              <w:topLinePunct/>
              <w:spacing w:line="440" w:lineRule="atLeast"/>
              <w:rPr>
                <w:szCs w:val="21"/>
              </w:rPr>
            </w:pPr>
          </w:p>
        </w:tc>
      </w:tr>
      <w:tr w:rsidR="0097645B" w:rsidRPr="006A0AD5" w14:paraId="73E9BEA1"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5B7A9131" w14:textId="77777777" w:rsidR="0097645B" w:rsidRPr="006A0AD5" w:rsidRDefault="00E75435" w:rsidP="00007799">
            <w:pPr>
              <w:topLinePunct/>
              <w:spacing w:line="440" w:lineRule="atLeast"/>
              <w:jc w:val="center"/>
              <w:rPr>
                <w:szCs w:val="21"/>
              </w:rPr>
            </w:pPr>
            <w:r w:rsidRPr="006A0AD5">
              <w:rPr>
                <w:szCs w:val="21"/>
              </w:rPr>
              <w:t>项目负责人</w:t>
            </w:r>
          </w:p>
        </w:tc>
        <w:tc>
          <w:tcPr>
            <w:tcW w:w="6524" w:type="dxa"/>
            <w:tcBorders>
              <w:top w:val="single" w:sz="4" w:space="0" w:color="auto"/>
              <w:left w:val="single" w:sz="4" w:space="0" w:color="auto"/>
              <w:bottom w:val="single" w:sz="4" w:space="0" w:color="auto"/>
              <w:right w:val="single" w:sz="4" w:space="0" w:color="auto"/>
            </w:tcBorders>
          </w:tcPr>
          <w:p w14:paraId="0820F87E" w14:textId="77777777" w:rsidR="0097645B" w:rsidRPr="006A0AD5" w:rsidRDefault="0097645B" w:rsidP="00007799">
            <w:pPr>
              <w:topLinePunct/>
              <w:spacing w:line="440" w:lineRule="atLeast"/>
              <w:rPr>
                <w:szCs w:val="21"/>
              </w:rPr>
            </w:pPr>
          </w:p>
        </w:tc>
      </w:tr>
      <w:tr w:rsidR="0097645B" w:rsidRPr="006A0AD5" w14:paraId="6D1F8155" w14:textId="77777777" w:rsidTr="000D63A8">
        <w:trPr>
          <w:trHeight w:val="1439"/>
        </w:trPr>
        <w:tc>
          <w:tcPr>
            <w:tcW w:w="2367" w:type="dxa"/>
            <w:tcBorders>
              <w:top w:val="single" w:sz="4" w:space="0" w:color="auto"/>
              <w:left w:val="single" w:sz="4" w:space="0" w:color="auto"/>
              <w:bottom w:val="single" w:sz="4" w:space="0" w:color="auto"/>
              <w:right w:val="single" w:sz="4" w:space="0" w:color="auto"/>
            </w:tcBorders>
            <w:vAlign w:val="center"/>
          </w:tcPr>
          <w:p w14:paraId="694323EB" w14:textId="77777777" w:rsidR="0097645B" w:rsidRPr="006A0AD5" w:rsidRDefault="0097645B" w:rsidP="00007799">
            <w:pPr>
              <w:topLinePunct/>
              <w:spacing w:line="440" w:lineRule="atLeast"/>
              <w:jc w:val="center"/>
              <w:rPr>
                <w:szCs w:val="21"/>
              </w:rPr>
            </w:pPr>
            <w:r w:rsidRPr="006A0AD5">
              <w:rPr>
                <w:szCs w:val="21"/>
              </w:rPr>
              <w:t>项目描述</w:t>
            </w:r>
          </w:p>
        </w:tc>
        <w:tc>
          <w:tcPr>
            <w:tcW w:w="6524" w:type="dxa"/>
            <w:tcBorders>
              <w:top w:val="single" w:sz="4" w:space="0" w:color="auto"/>
              <w:left w:val="single" w:sz="4" w:space="0" w:color="auto"/>
              <w:bottom w:val="single" w:sz="4" w:space="0" w:color="auto"/>
              <w:right w:val="single" w:sz="4" w:space="0" w:color="auto"/>
            </w:tcBorders>
          </w:tcPr>
          <w:p w14:paraId="4FC5CAE8" w14:textId="77777777" w:rsidR="0097645B" w:rsidRPr="006A0AD5" w:rsidRDefault="0097645B" w:rsidP="00007799">
            <w:pPr>
              <w:topLinePunct/>
              <w:spacing w:line="440" w:lineRule="atLeast"/>
              <w:rPr>
                <w:szCs w:val="21"/>
              </w:rPr>
            </w:pPr>
          </w:p>
          <w:p w14:paraId="72060CA1" w14:textId="77777777" w:rsidR="0097645B" w:rsidRPr="006A0AD5" w:rsidRDefault="0097645B" w:rsidP="00007799">
            <w:pPr>
              <w:topLinePunct/>
              <w:spacing w:line="440" w:lineRule="atLeast"/>
              <w:rPr>
                <w:szCs w:val="21"/>
              </w:rPr>
            </w:pPr>
          </w:p>
        </w:tc>
      </w:tr>
      <w:tr w:rsidR="0097645B" w:rsidRPr="006A0AD5" w14:paraId="755E151E" w14:textId="77777777" w:rsidTr="000D63A8">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6CB19C07" w14:textId="77777777" w:rsidR="0097645B" w:rsidRPr="006A0AD5" w:rsidRDefault="0097645B" w:rsidP="00007799">
            <w:pPr>
              <w:topLinePunct/>
              <w:spacing w:line="440" w:lineRule="atLeast"/>
              <w:jc w:val="center"/>
              <w:rPr>
                <w:szCs w:val="21"/>
              </w:rPr>
            </w:pPr>
            <w:r w:rsidRPr="006A0AD5">
              <w:rPr>
                <w:szCs w:val="21"/>
              </w:rPr>
              <w:t>备注</w:t>
            </w:r>
          </w:p>
        </w:tc>
        <w:tc>
          <w:tcPr>
            <w:tcW w:w="6524" w:type="dxa"/>
            <w:tcBorders>
              <w:top w:val="single" w:sz="4" w:space="0" w:color="auto"/>
              <w:left w:val="single" w:sz="4" w:space="0" w:color="auto"/>
              <w:bottom w:val="single" w:sz="4" w:space="0" w:color="auto"/>
              <w:right w:val="single" w:sz="4" w:space="0" w:color="auto"/>
            </w:tcBorders>
          </w:tcPr>
          <w:p w14:paraId="74BBA603" w14:textId="77777777" w:rsidR="0097645B" w:rsidRPr="006A0AD5" w:rsidRDefault="0097645B" w:rsidP="00007799">
            <w:pPr>
              <w:topLinePunct/>
              <w:spacing w:line="440" w:lineRule="atLeast"/>
              <w:rPr>
                <w:szCs w:val="21"/>
              </w:rPr>
            </w:pPr>
          </w:p>
          <w:p w14:paraId="5DDCA977" w14:textId="77777777" w:rsidR="0097645B" w:rsidRPr="006A0AD5" w:rsidRDefault="0097645B" w:rsidP="00007799">
            <w:pPr>
              <w:topLinePunct/>
              <w:spacing w:line="440" w:lineRule="atLeast"/>
              <w:rPr>
                <w:szCs w:val="21"/>
              </w:rPr>
            </w:pPr>
          </w:p>
        </w:tc>
      </w:tr>
    </w:tbl>
    <w:p w14:paraId="355D0667" w14:textId="77777777" w:rsidR="0097645B" w:rsidRPr="006A0AD5" w:rsidRDefault="0097645B" w:rsidP="00007799">
      <w:pPr>
        <w:spacing w:line="440" w:lineRule="atLeast"/>
        <w:ind w:left="735" w:hangingChars="350" w:hanging="735"/>
        <w:rPr>
          <w:szCs w:val="21"/>
        </w:rPr>
      </w:pPr>
      <w:r w:rsidRPr="006A0AD5">
        <w:rPr>
          <w:szCs w:val="21"/>
        </w:rPr>
        <w:t>注：</w:t>
      </w:r>
      <w:r w:rsidRPr="006A0AD5">
        <w:rPr>
          <w:szCs w:val="21"/>
        </w:rPr>
        <w:t>1.</w:t>
      </w:r>
      <w:r w:rsidRPr="006A0AD5">
        <w:rPr>
          <w:szCs w:val="21"/>
        </w:rPr>
        <w:t>每张表格只填写一个项目，并标明序号。</w:t>
      </w:r>
    </w:p>
    <w:p w14:paraId="4CCB637A" w14:textId="77777777" w:rsidR="0097645B" w:rsidRPr="006A0AD5" w:rsidRDefault="0097645B" w:rsidP="00007799">
      <w:pPr>
        <w:spacing w:line="440" w:lineRule="atLeast"/>
        <w:ind w:leftChars="200" w:left="588" w:hangingChars="80" w:hanging="168"/>
        <w:rPr>
          <w:szCs w:val="21"/>
        </w:rPr>
      </w:pPr>
      <w:r w:rsidRPr="006A0AD5">
        <w:rPr>
          <w:szCs w:val="21"/>
        </w:rPr>
        <w:t>2.</w:t>
      </w:r>
      <w:r w:rsidRPr="006A0AD5">
        <w:t>投标人应根据招标文件第二章</w:t>
      </w:r>
      <w:r w:rsidRPr="006A0AD5">
        <w:t>“</w:t>
      </w:r>
      <w:r w:rsidRPr="006A0AD5">
        <w:t>投标人须知</w:t>
      </w:r>
      <w:r w:rsidRPr="006A0AD5">
        <w:t>”</w:t>
      </w:r>
      <w:r w:rsidRPr="006A0AD5">
        <w:t>第</w:t>
      </w:r>
      <w:r w:rsidRPr="006A0AD5">
        <w:t>3.5.2</w:t>
      </w:r>
      <w:r w:rsidRPr="006A0AD5">
        <w:t>项的要求在本表后附相关证明材料。</w:t>
      </w:r>
    </w:p>
    <w:p w14:paraId="31B412CB" w14:textId="77777777" w:rsidR="0097645B" w:rsidRPr="006A0AD5" w:rsidRDefault="0097645B" w:rsidP="00007799">
      <w:pPr>
        <w:spacing w:line="440" w:lineRule="atLeast"/>
        <w:ind w:leftChars="200" w:left="588" w:hangingChars="80" w:hanging="168"/>
        <w:rPr>
          <w:szCs w:val="21"/>
        </w:rPr>
      </w:pPr>
      <w:r w:rsidRPr="006A0AD5">
        <w:rPr>
          <w:szCs w:val="21"/>
        </w:rPr>
        <w:t>3.</w:t>
      </w:r>
      <w:r w:rsidRPr="006A0AD5">
        <w:rPr>
          <w:szCs w:val="21"/>
        </w:rPr>
        <w:t>如近年来，投标人法人机构发生合法变更或重组或法人名称变更时，应提供相关部门的合法批件或其他相关证明材料来证明其所附业绩的继承性。</w:t>
      </w:r>
    </w:p>
    <w:p w14:paraId="6441B68F" w14:textId="77777777" w:rsidR="0097645B" w:rsidRPr="006A0AD5" w:rsidRDefault="0097645B" w:rsidP="00007799">
      <w:pPr>
        <w:spacing w:line="440" w:lineRule="atLeast"/>
        <w:ind w:leftChars="200" w:left="588" w:hangingChars="80" w:hanging="168"/>
        <w:rPr>
          <w:szCs w:val="21"/>
        </w:rPr>
      </w:pPr>
      <w:r w:rsidRPr="006A0AD5">
        <w:rPr>
          <w:szCs w:val="21"/>
        </w:rPr>
        <w:t>4.</w:t>
      </w:r>
      <w:r w:rsidRPr="006A0AD5">
        <w:rPr>
          <w:szCs w:val="21"/>
        </w:rPr>
        <w:t>以联合体形</w:t>
      </w:r>
      <w:proofErr w:type="gramStart"/>
      <w:r w:rsidRPr="006A0AD5">
        <w:rPr>
          <w:szCs w:val="21"/>
        </w:rPr>
        <w:t>式参与</w:t>
      </w:r>
      <w:proofErr w:type="gramEnd"/>
      <w:r w:rsidRPr="006A0AD5">
        <w:rPr>
          <w:szCs w:val="21"/>
        </w:rPr>
        <w:t>投标的，联合体各成员应分别填写。</w:t>
      </w:r>
    </w:p>
    <w:p w14:paraId="48056A5C" w14:textId="77777777" w:rsidR="0097645B" w:rsidRPr="006A0AD5" w:rsidRDefault="0097645B" w:rsidP="00007799">
      <w:pPr>
        <w:pStyle w:val="1"/>
        <w:spacing w:before="0" w:after="0" w:line="440" w:lineRule="atLeast"/>
        <w:jc w:val="center"/>
        <w:rPr>
          <w:rFonts w:eastAsia="黑体"/>
          <w:b w:val="0"/>
          <w:sz w:val="24"/>
          <w:szCs w:val="24"/>
        </w:rPr>
      </w:pPr>
      <w:r w:rsidRPr="006A0AD5">
        <w:rPr>
          <w:rFonts w:eastAsia="黑体"/>
          <w:sz w:val="23"/>
          <w:szCs w:val="23"/>
        </w:rPr>
        <w:br w:type="page"/>
      </w:r>
      <w:r w:rsidRPr="006A0AD5">
        <w:rPr>
          <w:rFonts w:eastAsia="黑体"/>
          <w:b w:val="0"/>
          <w:sz w:val="24"/>
          <w:szCs w:val="24"/>
        </w:rPr>
        <w:lastRenderedPageBreak/>
        <w:t>（四）投标人的信誉情况表</w:t>
      </w:r>
    </w:p>
    <w:p w14:paraId="12CE202B" w14:textId="77777777" w:rsidR="0097645B" w:rsidRPr="006A0AD5" w:rsidRDefault="0097645B" w:rsidP="00007799">
      <w:pPr>
        <w:pStyle w:val="1"/>
        <w:spacing w:before="0" w:after="0" w:line="440" w:lineRule="atLeast"/>
        <w:jc w:val="center"/>
        <w:rPr>
          <w:rFonts w:eastAsia="黑体"/>
          <w:sz w:val="20"/>
          <w:szCs w:val="20"/>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97645B" w:rsidRPr="006A0AD5" w14:paraId="3B44001F" w14:textId="77777777" w:rsidTr="000D63A8">
        <w:trPr>
          <w:trHeight w:val="871"/>
        </w:trPr>
        <w:tc>
          <w:tcPr>
            <w:tcW w:w="4261" w:type="dxa"/>
            <w:vAlign w:val="center"/>
          </w:tcPr>
          <w:p w14:paraId="08B4D5CF" w14:textId="77777777" w:rsidR="0097645B" w:rsidRPr="006A0AD5" w:rsidRDefault="0097645B" w:rsidP="00007799">
            <w:pPr>
              <w:topLinePunct/>
              <w:spacing w:line="440" w:lineRule="atLeast"/>
              <w:jc w:val="center"/>
              <w:rPr>
                <w:bCs/>
                <w:sz w:val="20"/>
                <w:szCs w:val="20"/>
              </w:rPr>
            </w:pPr>
            <w:r w:rsidRPr="006A0AD5">
              <w:rPr>
                <w:bCs/>
                <w:sz w:val="20"/>
                <w:szCs w:val="20"/>
              </w:rPr>
              <w:t>项</w:t>
            </w:r>
            <w:r w:rsidRPr="006A0AD5">
              <w:rPr>
                <w:bCs/>
                <w:sz w:val="20"/>
                <w:szCs w:val="20"/>
              </w:rPr>
              <w:t xml:space="preserve"> </w:t>
            </w:r>
            <w:r w:rsidRPr="006A0AD5">
              <w:rPr>
                <w:bCs/>
                <w:sz w:val="20"/>
                <w:szCs w:val="20"/>
              </w:rPr>
              <w:t>目</w:t>
            </w:r>
          </w:p>
        </w:tc>
        <w:tc>
          <w:tcPr>
            <w:tcW w:w="4261" w:type="dxa"/>
            <w:vAlign w:val="center"/>
          </w:tcPr>
          <w:p w14:paraId="1C7B24EB" w14:textId="77777777" w:rsidR="0097645B" w:rsidRPr="006A0AD5" w:rsidRDefault="0097645B" w:rsidP="00007799">
            <w:pPr>
              <w:topLinePunct/>
              <w:spacing w:line="440" w:lineRule="atLeast"/>
              <w:jc w:val="center"/>
              <w:rPr>
                <w:bCs/>
                <w:sz w:val="20"/>
                <w:szCs w:val="20"/>
              </w:rPr>
            </w:pPr>
            <w:r w:rsidRPr="006A0AD5">
              <w:rPr>
                <w:bCs/>
                <w:sz w:val="20"/>
                <w:szCs w:val="20"/>
              </w:rPr>
              <w:t>投标人情况说明</w:t>
            </w:r>
          </w:p>
        </w:tc>
      </w:tr>
      <w:tr w:rsidR="0097645B" w:rsidRPr="006A0AD5" w14:paraId="33A4FE24" w14:textId="77777777" w:rsidTr="000D63A8">
        <w:trPr>
          <w:trHeight w:val="851"/>
        </w:trPr>
        <w:tc>
          <w:tcPr>
            <w:tcW w:w="4261" w:type="dxa"/>
          </w:tcPr>
          <w:p w14:paraId="3AC57A4E" w14:textId="77777777" w:rsidR="0097645B" w:rsidRPr="006A0AD5" w:rsidRDefault="0097645B" w:rsidP="00007799">
            <w:pPr>
              <w:topLinePunct/>
              <w:spacing w:line="440" w:lineRule="atLeast"/>
              <w:rPr>
                <w:bCs/>
                <w:sz w:val="20"/>
                <w:szCs w:val="20"/>
              </w:rPr>
            </w:pPr>
          </w:p>
          <w:p w14:paraId="44F1E265" w14:textId="77777777" w:rsidR="0097645B" w:rsidRPr="006A0AD5" w:rsidRDefault="0097645B" w:rsidP="00007799">
            <w:pPr>
              <w:topLinePunct/>
              <w:spacing w:line="440" w:lineRule="atLeast"/>
              <w:rPr>
                <w:bCs/>
                <w:sz w:val="20"/>
                <w:szCs w:val="20"/>
              </w:rPr>
            </w:pPr>
          </w:p>
          <w:p w14:paraId="0E87114A" w14:textId="77777777" w:rsidR="0097645B" w:rsidRPr="006A0AD5" w:rsidRDefault="0097645B" w:rsidP="00007799">
            <w:pPr>
              <w:topLinePunct/>
              <w:spacing w:line="440" w:lineRule="atLeast"/>
              <w:rPr>
                <w:bCs/>
                <w:sz w:val="20"/>
                <w:szCs w:val="20"/>
              </w:rPr>
            </w:pPr>
          </w:p>
          <w:p w14:paraId="6EAEFA21" w14:textId="77777777" w:rsidR="0097645B" w:rsidRPr="006A0AD5" w:rsidRDefault="0097645B" w:rsidP="00007799">
            <w:pPr>
              <w:topLinePunct/>
              <w:spacing w:line="440" w:lineRule="atLeast"/>
              <w:rPr>
                <w:bCs/>
                <w:sz w:val="20"/>
                <w:szCs w:val="20"/>
              </w:rPr>
            </w:pPr>
          </w:p>
        </w:tc>
        <w:tc>
          <w:tcPr>
            <w:tcW w:w="4261" w:type="dxa"/>
          </w:tcPr>
          <w:p w14:paraId="49BEB14F" w14:textId="77777777" w:rsidR="0097645B" w:rsidRPr="006A0AD5" w:rsidRDefault="0097645B" w:rsidP="00007799">
            <w:pPr>
              <w:topLinePunct/>
              <w:spacing w:line="440" w:lineRule="atLeast"/>
              <w:rPr>
                <w:bCs/>
                <w:sz w:val="20"/>
                <w:szCs w:val="20"/>
              </w:rPr>
            </w:pPr>
          </w:p>
        </w:tc>
      </w:tr>
      <w:tr w:rsidR="0097645B" w:rsidRPr="006A0AD5" w14:paraId="4E47EBF5" w14:textId="77777777" w:rsidTr="000D63A8">
        <w:trPr>
          <w:trHeight w:val="851"/>
        </w:trPr>
        <w:tc>
          <w:tcPr>
            <w:tcW w:w="4261" w:type="dxa"/>
          </w:tcPr>
          <w:p w14:paraId="5BB667C5" w14:textId="77777777" w:rsidR="0097645B" w:rsidRPr="006A0AD5" w:rsidRDefault="0097645B" w:rsidP="00007799">
            <w:pPr>
              <w:topLinePunct/>
              <w:spacing w:line="440" w:lineRule="atLeast"/>
              <w:rPr>
                <w:bCs/>
                <w:sz w:val="20"/>
                <w:szCs w:val="20"/>
              </w:rPr>
            </w:pPr>
          </w:p>
          <w:p w14:paraId="7FB7CF59" w14:textId="77777777" w:rsidR="0097645B" w:rsidRPr="006A0AD5" w:rsidRDefault="0097645B" w:rsidP="00007799">
            <w:pPr>
              <w:topLinePunct/>
              <w:spacing w:line="440" w:lineRule="atLeast"/>
              <w:rPr>
                <w:bCs/>
                <w:sz w:val="20"/>
                <w:szCs w:val="20"/>
              </w:rPr>
            </w:pPr>
          </w:p>
          <w:p w14:paraId="499A80EB" w14:textId="77777777" w:rsidR="0097645B" w:rsidRPr="006A0AD5" w:rsidRDefault="0097645B" w:rsidP="00007799">
            <w:pPr>
              <w:topLinePunct/>
              <w:spacing w:line="440" w:lineRule="atLeast"/>
              <w:rPr>
                <w:bCs/>
                <w:sz w:val="20"/>
                <w:szCs w:val="20"/>
              </w:rPr>
            </w:pPr>
          </w:p>
          <w:p w14:paraId="47508D50" w14:textId="77777777" w:rsidR="0097645B" w:rsidRPr="006A0AD5" w:rsidRDefault="0097645B" w:rsidP="00007799">
            <w:pPr>
              <w:topLinePunct/>
              <w:spacing w:line="440" w:lineRule="atLeast"/>
              <w:rPr>
                <w:bCs/>
                <w:sz w:val="20"/>
                <w:szCs w:val="20"/>
              </w:rPr>
            </w:pPr>
          </w:p>
        </w:tc>
        <w:tc>
          <w:tcPr>
            <w:tcW w:w="4261" w:type="dxa"/>
          </w:tcPr>
          <w:p w14:paraId="784A1D03" w14:textId="77777777" w:rsidR="0097645B" w:rsidRPr="006A0AD5" w:rsidRDefault="0097645B" w:rsidP="00007799">
            <w:pPr>
              <w:topLinePunct/>
              <w:spacing w:line="440" w:lineRule="atLeast"/>
              <w:rPr>
                <w:bCs/>
                <w:sz w:val="20"/>
                <w:szCs w:val="20"/>
              </w:rPr>
            </w:pPr>
          </w:p>
        </w:tc>
      </w:tr>
      <w:tr w:rsidR="0097645B" w:rsidRPr="006A0AD5" w14:paraId="1D893CCF" w14:textId="77777777" w:rsidTr="000D63A8">
        <w:trPr>
          <w:trHeight w:val="851"/>
        </w:trPr>
        <w:tc>
          <w:tcPr>
            <w:tcW w:w="4261" w:type="dxa"/>
          </w:tcPr>
          <w:p w14:paraId="3833F730" w14:textId="77777777" w:rsidR="0097645B" w:rsidRPr="006A0AD5" w:rsidRDefault="0097645B" w:rsidP="00007799">
            <w:pPr>
              <w:topLinePunct/>
              <w:spacing w:line="440" w:lineRule="atLeast"/>
              <w:rPr>
                <w:bCs/>
                <w:sz w:val="20"/>
                <w:szCs w:val="20"/>
              </w:rPr>
            </w:pPr>
          </w:p>
          <w:p w14:paraId="3C9EB678" w14:textId="77777777" w:rsidR="0097645B" w:rsidRPr="006A0AD5" w:rsidRDefault="0097645B" w:rsidP="00007799">
            <w:pPr>
              <w:topLinePunct/>
              <w:spacing w:line="440" w:lineRule="atLeast"/>
              <w:rPr>
                <w:bCs/>
                <w:sz w:val="20"/>
                <w:szCs w:val="20"/>
              </w:rPr>
            </w:pPr>
          </w:p>
          <w:p w14:paraId="2FCADEC1" w14:textId="77777777" w:rsidR="0097645B" w:rsidRPr="006A0AD5" w:rsidRDefault="0097645B" w:rsidP="00007799">
            <w:pPr>
              <w:topLinePunct/>
              <w:spacing w:line="440" w:lineRule="atLeast"/>
              <w:rPr>
                <w:bCs/>
                <w:sz w:val="20"/>
                <w:szCs w:val="20"/>
              </w:rPr>
            </w:pPr>
          </w:p>
          <w:p w14:paraId="14D05EB1" w14:textId="77777777" w:rsidR="0097645B" w:rsidRPr="006A0AD5" w:rsidRDefault="0097645B" w:rsidP="00007799">
            <w:pPr>
              <w:topLinePunct/>
              <w:spacing w:line="440" w:lineRule="atLeast"/>
              <w:rPr>
                <w:bCs/>
                <w:sz w:val="20"/>
                <w:szCs w:val="20"/>
              </w:rPr>
            </w:pPr>
          </w:p>
        </w:tc>
        <w:tc>
          <w:tcPr>
            <w:tcW w:w="4261" w:type="dxa"/>
          </w:tcPr>
          <w:p w14:paraId="18CD7835" w14:textId="77777777" w:rsidR="0097645B" w:rsidRPr="006A0AD5" w:rsidRDefault="0097645B" w:rsidP="00007799">
            <w:pPr>
              <w:topLinePunct/>
              <w:spacing w:line="440" w:lineRule="atLeast"/>
              <w:rPr>
                <w:bCs/>
                <w:sz w:val="20"/>
                <w:szCs w:val="20"/>
              </w:rPr>
            </w:pPr>
          </w:p>
        </w:tc>
      </w:tr>
      <w:tr w:rsidR="0097645B" w:rsidRPr="006A0AD5" w14:paraId="1BCDA6BD" w14:textId="77777777" w:rsidTr="000D63A8">
        <w:trPr>
          <w:trHeight w:val="851"/>
        </w:trPr>
        <w:tc>
          <w:tcPr>
            <w:tcW w:w="4261" w:type="dxa"/>
          </w:tcPr>
          <w:p w14:paraId="34EE837A" w14:textId="77777777" w:rsidR="0097645B" w:rsidRPr="006A0AD5" w:rsidRDefault="0097645B" w:rsidP="00007799">
            <w:pPr>
              <w:topLinePunct/>
              <w:spacing w:line="440" w:lineRule="atLeast"/>
              <w:rPr>
                <w:bCs/>
                <w:sz w:val="20"/>
                <w:szCs w:val="20"/>
              </w:rPr>
            </w:pPr>
          </w:p>
          <w:p w14:paraId="3D36B497" w14:textId="77777777" w:rsidR="0097645B" w:rsidRPr="006A0AD5" w:rsidRDefault="0097645B" w:rsidP="00007799">
            <w:pPr>
              <w:topLinePunct/>
              <w:spacing w:line="440" w:lineRule="atLeast"/>
              <w:rPr>
                <w:bCs/>
                <w:sz w:val="20"/>
                <w:szCs w:val="20"/>
              </w:rPr>
            </w:pPr>
          </w:p>
          <w:p w14:paraId="76BAD374" w14:textId="77777777" w:rsidR="0097645B" w:rsidRPr="006A0AD5" w:rsidRDefault="0097645B" w:rsidP="00007799">
            <w:pPr>
              <w:topLinePunct/>
              <w:spacing w:line="440" w:lineRule="atLeast"/>
              <w:rPr>
                <w:bCs/>
                <w:sz w:val="20"/>
                <w:szCs w:val="20"/>
              </w:rPr>
            </w:pPr>
          </w:p>
          <w:p w14:paraId="784EF7BB" w14:textId="77777777" w:rsidR="0097645B" w:rsidRPr="006A0AD5" w:rsidRDefault="0097645B" w:rsidP="00007799">
            <w:pPr>
              <w:topLinePunct/>
              <w:spacing w:line="440" w:lineRule="atLeast"/>
              <w:rPr>
                <w:bCs/>
                <w:sz w:val="20"/>
                <w:szCs w:val="20"/>
              </w:rPr>
            </w:pPr>
          </w:p>
        </w:tc>
        <w:tc>
          <w:tcPr>
            <w:tcW w:w="4261" w:type="dxa"/>
          </w:tcPr>
          <w:p w14:paraId="0882C509" w14:textId="77777777" w:rsidR="0097645B" w:rsidRPr="006A0AD5" w:rsidRDefault="0097645B" w:rsidP="00007799">
            <w:pPr>
              <w:topLinePunct/>
              <w:spacing w:line="440" w:lineRule="atLeast"/>
              <w:rPr>
                <w:bCs/>
                <w:sz w:val="20"/>
                <w:szCs w:val="20"/>
              </w:rPr>
            </w:pPr>
          </w:p>
        </w:tc>
      </w:tr>
      <w:tr w:rsidR="0097645B" w:rsidRPr="006A0AD5" w14:paraId="4D07B26F" w14:textId="77777777" w:rsidTr="000D63A8">
        <w:trPr>
          <w:trHeight w:val="851"/>
        </w:trPr>
        <w:tc>
          <w:tcPr>
            <w:tcW w:w="4261" w:type="dxa"/>
          </w:tcPr>
          <w:p w14:paraId="3B826A8A" w14:textId="77777777" w:rsidR="0097645B" w:rsidRPr="006A0AD5" w:rsidRDefault="0097645B" w:rsidP="00007799">
            <w:pPr>
              <w:topLinePunct/>
              <w:spacing w:line="440" w:lineRule="atLeast"/>
              <w:rPr>
                <w:bCs/>
                <w:sz w:val="20"/>
                <w:szCs w:val="20"/>
              </w:rPr>
            </w:pPr>
          </w:p>
          <w:p w14:paraId="153E0DB9" w14:textId="77777777" w:rsidR="0097645B" w:rsidRPr="006A0AD5" w:rsidRDefault="0097645B" w:rsidP="00007799">
            <w:pPr>
              <w:topLinePunct/>
              <w:spacing w:line="440" w:lineRule="atLeast"/>
              <w:rPr>
                <w:bCs/>
                <w:sz w:val="20"/>
                <w:szCs w:val="20"/>
              </w:rPr>
            </w:pPr>
          </w:p>
          <w:p w14:paraId="08A120AB" w14:textId="77777777" w:rsidR="0097645B" w:rsidRPr="006A0AD5" w:rsidRDefault="0097645B" w:rsidP="00007799">
            <w:pPr>
              <w:topLinePunct/>
              <w:spacing w:line="440" w:lineRule="atLeast"/>
              <w:rPr>
                <w:bCs/>
                <w:sz w:val="20"/>
                <w:szCs w:val="20"/>
              </w:rPr>
            </w:pPr>
          </w:p>
          <w:p w14:paraId="286EE4EA" w14:textId="77777777" w:rsidR="0097645B" w:rsidRPr="006A0AD5" w:rsidRDefault="0097645B" w:rsidP="00007799">
            <w:pPr>
              <w:topLinePunct/>
              <w:spacing w:line="440" w:lineRule="atLeast"/>
              <w:rPr>
                <w:bCs/>
                <w:sz w:val="20"/>
                <w:szCs w:val="20"/>
              </w:rPr>
            </w:pPr>
          </w:p>
        </w:tc>
        <w:tc>
          <w:tcPr>
            <w:tcW w:w="4261" w:type="dxa"/>
          </w:tcPr>
          <w:p w14:paraId="41509F9A" w14:textId="77777777" w:rsidR="0097645B" w:rsidRPr="006A0AD5" w:rsidRDefault="0097645B" w:rsidP="00007799">
            <w:pPr>
              <w:topLinePunct/>
              <w:spacing w:line="440" w:lineRule="atLeast"/>
              <w:rPr>
                <w:bCs/>
                <w:sz w:val="20"/>
                <w:szCs w:val="20"/>
              </w:rPr>
            </w:pPr>
          </w:p>
        </w:tc>
      </w:tr>
    </w:tbl>
    <w:p w14:paraId="3B551DD9" w14:textId="77777777" w:rsidR="0097645B" w:rsidRPr="006A0AD5" w:rsidRDefault="0097645B" w:rsidP="00007799">
      <w:pPr>
        <w:spacing w:line="440" w:lineRule="atLeast"/>
        <w:ind w:left="420" w:hangingChars="200" w:hanging="420"/>
        <w:rPr>
          <w:szCs w:val="21"/>
        </w:rPr>
      </w:pPr>
      <w:r w:rsidRPr="006A0AD5">
        <w:rPr>
          <w:szCs w:val="21"/>
        </w:rPr>
        <w:t>注：</w:t>
      </w:r>
      <w:r w:rsidRPr="006A0AD5">
        <w:rPr>
          <w:szCs w:val="21"/>
        </w:rPr>
        <w:t>1.</w:t>
      </w:r>
      <w:r w:rsidRPr="006A0AD5">
        <w:rPr>
          <w:szCs w:val="21"/>
        </w:rPr>
        <w:t>投标人应按照招标文件第二章</w:t>
      </w:r>
      <w:r w:rsidRPr="006A0AD5">
        <w:rPr>
          <w:szCs w:val="21"/>
        </w:rPr>
        <w:t>“</w:t>
      </w:r>
      <w:r w:rsidRPr="006A0AD5">
        <w:rPr>
          <w:szCs w:val="21"/>
        </w:rPr>
        <w:t>投标人须知</w:t>
      </w:r>
      <w:r w:rsidRPr="006A0AD5">
        <w:rPr>
          <w:szCs w:val="21"/>
        </w:rPr>
        <w:t>”</w:t>
      </w:r>
      <w:r w:rsidRPr="006A0AD5">
        <w:rPr>
          <w:szCs w:val="21"/>
        </w:rPr>
        <w:t>前附表附录</w:t>
      </w:r>
      <w:r w:rsidRPr="006A0AD5">
        <w:rPr>
          <w:szCs w:val="21"/>
        </w:rPr>
        <w:t>3</w:t>
      </w:r>
      <w:r w:rsidRPr="006A0AD5">
        <w:rPr>
          <w:szCs w:val="21"/>
        </w:rPr>
        <w:t>和</w:t>
      </w:r>
      <w:r w:rsidRPr="006A0AD5">
        <w:rPr>
          <w:szCs w:val="21"/>
        </w:rPr>
        <w:t>“</w:t>
      </w:r>
      <w:r w:rsidRPr="006A0AD5">
        <w:rPr>
          <w:szCs w:val="21"/>
        </w:rPr>
        <w:t>投标人须知</w:t>
      </w:r>
      <w:r w:rsidRPr="006A0AD5">
        <w:rPr>
          <w:szCs w:val="21"/>
        </w:rPr>
        <w:t>”</w:t>
      </w:r>
      <w:r w:rsidRPr="006A0AD5">
        <w:rPr>
          <w:szCs w:val="21"/>
        </w:rPr>
        <w:t>正文第</w:t>
      </w:r>
      <w:r w:rsidRPr="006A0AD5">
        <w:rPr>
          <w:szCs w:val="21"/>
        </w:rPr>
        <w:t>1.4.4</w:t>
      </w:r>
      <w:r w:rsidRPr="006A0AD5">
        <w:rPr>
          <w:szCs w:val="21"/>
        </w:rPr>
        <w:t>项规定，逐条说明其信誉情况。</w:t>
      </w:r>
    </w:p>
    <w:p w14:paraId="4B66D949" w14:textId="77777777" w:rsidR="0097645B" w:rsidRPr="006A0AD5" w:rsidRDefault="0097645B" w:rsidP="00007799">
      <w:pPr>
        <w:spacing w:line="440" w:lineRule="atLeast"/>
        <w:ind w:firstLineChars="200" w:firstLine="420"/>
        <w:rPr>
          <w:szCs w:val="21"/>
        </w:rPr>
      </w:pPr>
      <w:r w:rsidRPr="006A0AD5">
        <w:rPr>
          <w:szCs w:val="21"/>
        </w:rPr>
        <w:t>2.</w:t>
      </w:r>
      <w:r w:rsidRPr="006A0AD5">
        <w:t>投标人应根据招标文件第二章</w:t>
      </w:r>
      <w:r w:rsidRPr="006A0AD5">
        <w:t>“</w:t>
      </w:r>
      <w:r w:rsidRPr="006A0AD5">
        <w:t>投标人须知</w:t>
      </w:r>
      <w:r w:rsidRPr="006A0AD5">
        <w:t>”</w:t>
      </w:r>
      <w:r w:rsidRPr="006A0AD5">
        <w:t>第</w:t>
      </w:r>
      <w:r w:rsidRPr="006A0AD5">
        <w:t>3.5.3</w:t>
      </w:r>
      <w:r w:rsidRPr="006A0AD5">
        <w:t>项的要求在本表后附相关证明材料。</w:t>
      </w:r>
    </w:p>
    <w:p w14:paraId="43AA9BFD" w14:textId="77777777" w:rsidR="00714C43" w:rsidRPr="006A0AD5" w:rsidRDefault="0097645B" w:rsidP="00007799">
      <w:pPr>
        <w:spacing w:line="440" w:lineRule="atLeast"/>
        <w:ind w:firstLineChars="200" w:firstLine="420"/>
        <w:rPr>
          <w:szCs w:val="21"/>
        </w:rPr>
      </w:pPr>
      <w:r w:rsidRPr="006A0AD5">
        <w:rPr>
          <w:szCs w:val="21"/>
        </w:rPr>
        <w:t>3.</w:t>
      </w:r>
      <w:r w:rsidRPr="006A0AD5">
        <w:rPr>
          <w:szCs w:val="21"/>
        </w:rPr>
        <w:t>以联合体形</w:t>
      </w:r>
      <w:proofErr w:type="gramStart"/>
      <w:r w:rsidRPr="006A0AD5">
        <w:rPr>
          <w:szCs w:val="21"/>
        </w:rPr>
        <w:t>式参与</w:t>
      </w:r>
      <w:proofErr w:type="gramEnd"/>
      <w:r w:rsidRPr="006A0AD5">
        <w:rPr>
          <w:szCs w:val="21"/>
        </w:rPr>
        <w:t>投标的，联合体各成员应分别填写。</w:t>
      </w:r>
    </w:p>
    <w:p w14:paraId="032F03EB" w14:textId="77777777" w:rsidR="0097645B" w:rsidRPr="006A0AD5" w:rsidRDefault="0097645B" w:rsidP="00007799">
      <w:pPr>
        <w:spacing w:line="440" w:lineRule="atLeast"/>
        <w:ind w:firstLineChars="200" w:firstLine="420"/>
        <w:rPr>
          <w:szCs w:val="21"/>
        </w:rPr>
      </w:pPr>
      <w:r w:rsidRPr="006A0AD5">
        <w:rPr>
          <w:szCs w:val="21"/>
        </w:rPr>
        <w:br w:type="page"/>
      </w:r>
    </w:p>
    <w:p w14:paraId="3DB5FB07" w14:textId="77777777" w:rsidR="0097645B" w:rsidRPr="006A0AD5" w:rsidRDefault="0097645B" w:rsidP="00007799">
      <w:pPr>
        <w:pStyle w:val="1"/>
        <w:spacing w:before="0" w:after="0" w:line="440" w:lineRule="atLeast"/>
        <w:jc w:val="center"/>
        <w:rPr>
          <w:rFonts w:eastAsia="黑体"/>
          <w:b w:val="0"/>
          <w:sz w:val="24"/>
          <w:szCs w:val="24"/>
        </w:rPr>
      </w:pPr>
      <w:r w:rsidRPr="006A0AD5">
        <w:rPr>
          <w:rFonts w:eastAsia="黑体"/>
          <w:b w:val="0"/>
          <w:sz w:val="24"/>
          <w:szCs w:val="24"/>
        </w:rPr>
        <w:lastRenderedPageBreak/>
        <w:t xml:space="preserve"> </w:t>
      </w:r>
      <w:r w:rsidRPr="006A0AD5">
        <w:rPr>
          <w:rFonts w:eastAsia="黑体"/>
          <w:b w:val="0"/>
          <w:sz w:val="24"/>
          <w:szCs w:val="24"/>
        </w:rPr>
        <w:t>（五）拟委任的</w:t>
      </w:r>
      <w:r w:rsidR="00092130" w:rsidRPr="006A0AD5">
        <w:rPr>
          <w:rFonts w:eastAsia="黑体"/>
          <w:b w:val="0"/>
          <w:sz w:val="24"/>
          <w:szCs w:val="24"/>
        </w:rPr>
        <w:t>项目负责人</w:t>
      </w:r>
      <w:r w:rsidRPr="006A0AD5">
        <w:rPr>
          <w:rFonts w:eastAsia="黑体"/>
          <w:b w:val="0"/>
          <w:sz w:val="24"/>
          <w:szCs w:val="24"/>
        </w:rPr>
        <w:t>资历表</w:t>
      </w:r>
    </w:p>
    <w:p w14:paraId="096C1F47" w14:textId="77777777" w:rsidR="0097645B" w:rsidRPr="006A0AD5" w:rsidRDefault="0097645B" w:rsidP="00007799">
      <w:pPr>
        <w:widowControl/>
        <w:autoSpaceDE w:val="0"/>
        <w:autoSpaceDN w:val="0"/>
        <w:spacing w:line="440" w:lineRule="atLeast"/>
        <w:jc w:val="center"/>
        <w:textAlignment w:val="bottom"/>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40"/>
        <w:gridCol w:w="53"/>
        <w:gridCol w:w="1158"/>
        <w:gridCol w:w="304"/>
        <w:gridCol w:w="1067"/>
        <w:gridCol w:w="1392"/>
        <w:gridCol w:w="341"/>
        <w:gridCol w:w="1552"/>
        <w:gridCol w:w="390"/>
        <w:gridCol w:w="1290"/>
      </w:tblGrid>
      <w:tr w:rsidR="0097645B" w:rsidRPr="006A0AD5" w14:paraId="2B5EC5B7" w14:textId="77777777" w:rsidTr="005F666B">
        <w:trPr>
          <w:cantSplit/>
          <w:trHeight w:val="460"/>
        </w:trPr>
        <w:tc>
          <w:tcPr>
            <w:tcW w:w="706" w:type="pct"/>
            <w:vAlign w:val="center"/>
          </w:tcPr>
          <w:p w14:paraId="13F8A835"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姓</w:t>
            </w:r>
            <w:r w:rsidRPr="006A0AD5">
              <w:rPr>
                <w:szCs w:val="21"/>
              </w:rPr>
              <w:t xml:space="preserve">    </w:t>
            </w:r>
            <w:r w:rsidRPr="006A0AD5">
              <w:rPr>
                <w:szCs w:val="21"/>
              </w:rPr>
              <w:t>名</w:t>
            </w:r>
          </w:p>
        </w:tc>
        <w:tc>
          <w:tcPr>
            <w:tcW w:w="862" w:type="pct"/>
            <w:gridSpan w:val="3"/>
            <w:vAlign w:val="center"/>
          </w:tcPr>
          <w:p w14:paraId="4559C2AF"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607" w:type="pct"/>
            <w:vAlign w:val="center"/>
          </w:tcPr>
          <w:p w14:paraId="1F8E8DB7"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年</w:t>
            </w:r>
            <w:r w:rsidRPr="006A0AD5">
              <w:rPr>
                <w:szCs w:val="21"/>
              </w:rPr>
              <w:t xml:space="preserve">    </w:t>
            </w:r>
            <w:r w:rsidRPr="006A0AD5">
              <w:rPr>
                <w:szCs w:val="21"/>
              </w:rPr>
              <w:t>龄</w:t>
            </w:r>
          </w:p>
        </w:tc>
        <w:tc>
          <w:tcPr>
            <w:tcW w:w="791" w:type="pct"/>
          </w:tcPr>
          <w:p w14:paraId="3ADF6CAA"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077" w:type="pct"/>
            <w:gridSpan w:val="2"/>
          </w:tcPr>
          <w:p w14:paraId="28587EAA"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t>执业或职业资格证书名称</w:t>
            </w:r>
          </w:p>
        </w:tc>
        <w:tc>
          <w:tcPr>
            <w:tcW w:w="956" w:type="pct"/>
            <w:gridSpan w:val="2"/>
          </w:tcPr>
          <w:p w14:paraId="66000F7B"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4ED1D259" w14:textId="77777777" w:rsidTr="005F666B">
        <w:trPr>
          <w:cantSplit/>
        </w:trPr>
        <w:tc>
          <w:tcPr>
            <w:tcW w:w="706" w:type="pct"/>
            <w:vAlign w:val="center"/>
          </w:tcPr>
          <w:p w14:paraId="6DD3C3C3"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技术职称</w:t>
            </w:r>
          </w:p>
        </w:tc>
        <w:tc>
          <w:tcPr>
            <w:tcW w:w="862" w:type="pct"/>
            <w:gridSpan w:val="3"/>
            <w:vAlign w:val="center"/>
          </w:tcPr>
          <w:p w14:paraId="7009F836"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607" w:type="pct"/>
            <w:vAlign w:val="center"/>
          </w:tcPr>
          <w:p w14:paraId="498430DE"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学</w:t>
            </w:r>
            <w:r w:rsidRPr="006A0AD5">
              <w:rPr>
                <w:szCs w:val="21"/>
              </w:rPr>
              <w:t xml:space="preserve">    </w:t>
            </w:r>
            <w:r w:rsidRPr="006A0AD5">
              <w:rPr>
                <w:szCs w:val="21"/>
              </w:rPr>
              <w:t>历</w:t>
            </w:r>
          </w:p>
        </w:tc>
        <w:tc>
          <w:tcPr>
            <w:tcW w:w="791" w:type="pct"/>
          </w:tcPr>
          <w:p w14:paraId="6F539B39"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077" w:type="pct"/>
            <w:gridSpan w:val="2"/>
          </w:tcPr>
          <w:p w14:paraId="7576CD18"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拟在本标段</w:t>
            </w:r>
          </w:p>
          <w:p w14:paraId="69A7076E"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工程任职</w:t>
            </w:r>
          </w:p>
        </w:tc>
        <w:tc>
          <w:tcPr>
            <w:tcW w:w="956" w:type="pct"/>
            <w:gridSpan w:val="2"/>
          </w:tcPr>
          <w:p w14:paraId="47D4EE96"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43AEA8AF" w14:textId="77777777" w:rsidTr="005F666B">
        <w:trPr>
          <w:cantSplit/>
        </w:trPr>
        <w:tc>
          <w:tcPr>
            <w:tcW w:w="706" w:type="pct"/>
            <w:vAlign w:val="center"/>
          </w:tcPr>
          <w:p w14:paraId="627F82B6"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工作年限</w:t>
            </w:r>
          </w:p>
        </w:tc>
        <w:tc>
          <w:tcPr>
            <w:tcW w:w="2261" w:type="pct"/>
            <w:gridSpan w:val="5"/>
            <w:vAlign w:val="center"/>
          </w:tcPr>
          <w:p w14:paraId="50C66CEA"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077" w:type="pct"/>
            <w:gridSpan w:val="2"/>
            <w:vAlign w:val="center"/>
          </w:tcPr>
          <w:p w14:paraId="674D1CF4" w14:textId="77777777" w:rsidR="0097645B" w:rsidRPr="006A0AD5" w:rsidRDefault="00092130" w:rsidP="00645C42">
            <w:pPr>
              <w:widowControl/>
              <w:autoSpaceDE w:val="0"/>
              <w:autoSpaceDN w:val="0"/>
              <w:spacing w:beforeLines="25" w:before="60" w:afterLines="25" w:after="60" w:line="440" w:lineRule="atLeast"/>
              <w:jc w:val="center"/>
              <w:textAlignment w:val="bottom"/>
              <w:rPr>
                <w:szCs w:val="21"/>
              </w:rPr>
            </w:pPr>
            <w:r w:rsidRPr="006A0AD5">
              <w:t>从</w:t>
            </w:r>
            <w:r w:rsidR="0097645B" w:rsidRPr="006A0AD5">
              <w:t>工作年限</w:t>
            </w:r>
          </w:p>
        </w:tc>
        <w:tc>
          <w:tcPr>
            <w:tcW w:w="956" w:type="pct"/>
            <w:gridSpan w:val="2"/>
          </w:tcPr>
          <w:p w14:paraId="145CB594"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5413C840" w14:textId="77777777" w:rsidTr="005F666B">
        <w:trPr>
          <w:cantSplit/>
          <w:trHeight w:val="503"/>
        </w:trPr>
        <w:tc>
          <w:tcPr>
            <w:tcW w:w="706" w:type="pct"/>
            <w:vAlign w:val="center"/>
          </w:tcPr>
          <w:p w14:paraId="1E8A2B13"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毕业学校</w:t>
            </w:r>
          </w:p>
        </w:tc>
        <w:tc>
          <w:tcPr>
            <w:tcW w:w="4294" w:type="pct"/>
            <w:gridSpan w:val="9"/>
            <w:vAlign w:val="center"/>
          </w:tcPr>
          <w:p w14:paraId="35A34827" w14:textId="77777777" w:rsidR="0097645B" w:rsidRPr="006A0AD5" w:rsidRDefault="0097645B" w:rsidP="00645C42">
            <w:pPr>
              <w:widowControl/>
              <w:autoSpaceDE w:val="0"/>
              <w:autoSpaceDN w:val="0"/>
              <w:spacing w:beforeLines="25" w:before="60" w:afterLines="25" w:after="60" w:line="440" w:lineRule="atLeast"/>
              <w:ind w:leftChars="-89" w:left="-187"/>
              <w:jc w:val="center"/>
              <w:textAlignment w:val="bottom"/>
              <w:rPr>
                <w:szCs w:val="21"/>
              </w:rPr>
            </w:pPr>
            <w:r w:rsidRPr="006A0AD5">
              <w:rPr>
                <w:szCs w:val="21"/>
              </w:rPr>
              <w:t>______</w:t>
            </w:r>
            <w:r w:rsidRPr="006A0AD5">
              <w:rPr>
                <w:szCs w:val="21"/>
              </w:rPr>
              <w:t>年</w:t>
            </w:r>
            <w:r w:rsidRPr="006A0AD5">
              <w:rPr>
                <w:szCs w:val="21"/>
              </w:rPr>
              <w:t>___</w:t>
            </w:r>
            <w:proofErr w:type="gramStart"/>
            <w:r w:rsidRPr="006A0AD5">
              <w:rPr>
                <w:szCs w:val="21"/>
              </w:rPr>
              <w:t>月毕业</w:t>
            </w:r>
            <w:proofErr w:type="gramEnd"/>
            <w:r w:rsidRPr="006A0AD5">
              <w:rPr>
                <w:szCs w:val="21"/>
              </w:rPr>
              <w:t>于</w:t>
            </w:r>
            <w:r w:rsidRPr="006A0AD5">
              <w:rPr>
                <w:szCs w:val="21"/>
              </w:rPr>
              <w:t>___________________</w:t>
            </w:r>
            <w:r w:rsidRPr="006A0AD5">
              <w:rPr>
                <w:szCs w:val="21"/>
              </w:rPr>
              <w:t>学校</w:t>
            </w:r>
            <w:r w:rsidRPr="006A0AD5">
              <w:rPr>
                <w:szCs w:val="21"/>
              </w:rPr>
              <w:t>___________</w:t>
            </w:r>
            <w:r w:rsidRPr="006A0AD5">
              <w:rPr>
                <w:szCs w:val="21"/>
              </w:rPr>
              <w:t>专业，学制</w:t>
            </w:r>
            <w:r w:rsidRPr="006A0AD5">
              <w:rPr>
                <w:szCs w:val="21"/>
              </w:rPr>
              <w:t>______</w:t>
            </w:r>
            <w:r w:rsidRPr="006A0AD5">
              <w:rPr>
                <w:szCs w:val="21"/>
              </w:rPr>
              <w:t>年</w:t>
            </w:r>
          </w:p>
        </w:tc>
      </w:tr>
      <w:tr w:rsidR="0097645B" w:rsidRPr="006A0AD5" w14:paraId="1BAC2A5C" w14:textId="77777777" w:rsidTr="000D63A8">
        <w:trPr>
          <w:cantSplit/>
        </w:trPr>
        <w:tc>
          <w:tcPr>
            <w:tcW w:w="5000" w:type="pct"/>
            <w:gridSpan w:val="10"/>
            <w:vAlign w:val="center"/>
          </w:tcPr>
          <w:p w14:paraId="15F60F0D"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经</w:t>
            </w:r>
            <w:r w:rsidRPr="006A0AD5">
              <w:rPr>
                <w:szCs w:val="21"/>
              </w:rPr>
              <w:t xml:space="preserve">         </w:t>
            </w:r>
            <w:r w:rsidRPr="006A0AD5">
              <w:rPr>
                <w:szCs w:val="21"/>
              </w:rPr>
              <w:t>历</w:t>
            </w:r>
          </w:p>
        </w:tc>
      </w:tr>
      <w:tr w:rsidR="0097645B" w:rsidRPr="006A0AD5" w14:paraId="355496CC" w14:textId="77777777" w:rsidTr="005F666B">
        <w:trPr>
          <w:cantSplit/>
        </w:trPr>
        <w:tc>
          <w:tcPr>
            <w:tcW w:w="736" w:type="pct"/>
            <w:gridSpan w:val="2"/>
            <w:vAlign w:val="center"/>
          </w:tcPr>
          <w:p w14:paraId="36E1CD96"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t>时</w:t>
            </w:r>
            <w:r w:rsidRPr="006A0AD5">
              <w:t xml:space="preserve">  </w:t>
            </w:r>
            <w:r w:rsidRPr="006A0AD5">
              <w:t>间</w:t>
            </w:r>
          </w:p>
        </w:tc>
        <w:tc>
          <w:tcPr>
            <w:tcW w:w="2425" w:type="pct"/>
            <w:gridSpan w:val="5"/>
            <w:vAlign w:val="center"/>
          </w:tcPr>
          <w:p w14:paraId="0F98B5E2" w14:textId="77777777" w:rsidR="0097645B" w:rsidRPr="006A0AD5" w:rsidRDefault="0097645B" w:rsidP="00645C42">
            <w:pPr>
              <w:pStyle w:val="61"/>
              <w:widowControl/>
              <w:adjustRightInd/>
              <w:snapToGrid/>
              <w:spacing w:beforeLines="25" w:before="60" w:afterLines="25" w:after="60" w:line="440" w:lineRule="atLeast"/>
              <w:textAlignment w:val="bottom"/>
              <w:rPr>
                <w:spacing w:val="0"/>
                <w:kern w:val="2"/>
                <w:szCs w:val="21"/>
              </w:rPr>
            </w:pPr>
            <w:r w:rsidRPr="006A0AD5">
              <w:rPr>
                <w:spacing w:val="0"/>
                <w:kern w:val="2"/>
                <w:szCs w:val="21"/>
              </w:rPr>
              <w:t>参加过的类似工程项目名称</w:t>
            </w:r>
          </w:p>
        </w:tc>
        <w:tc>
          <w:tcPr>
            <w:tcW w:w="1105" w:type="pct"/>
            <w:gridSpan w:val="2"/>
            <w:vAlign w:val="center"/>
          </w:tcPr>
          <w:p w14:paraId="70865007" w14:textId="77777777" w:rsidR="0097645B" w:rsidRPr="006A0AD5" w:rsidRDefault="0097645B" w:rsidP="00645C42">
            <w:pPr>
              <w:pStyle w:val="61"/>
              <w:widowControl/>
              <w:adjustRightInd/>
              <w:snapToGrid/>
              <w:spacing w:beforeLines="25" w:before="60" w:afterLines="25" w:after="60" w:line="440" w:lineRule="atLeast"/>
              <w:textAlignment w:val="bottom"/>
              <w:rPr>
                <w:spacing w:val="0"/>
                <w:kern w:val="2"/>
                <w:szCs w:val="21"/>
              </w:rPr>
            </w:pPr>
            <w:r w:rsidRPr="006A0AD5">
              <w:rPr>
                <w:spacing w:val="0"/>
                <w:kern w:val="2"/>
                <w:szCs w:val="21"/>
              </w:rPr>
              <w:t>担任职务</w:t>
            </w:r>
          </w:p>
        </w:tc>
        <w:tc>
          <w:tcPr>
            <w:tcW w:w="735" w:type="pct"/>
            <w:vAlign w:val="center"/>
          </w:tcPr>
          <w:p w14:paraId="6BB90DD5"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委托人及联系电话</w:t>
            </w:r>
          </w:p>
        </w:tc>
      </w:tr>
      <w:tr w:rsidR="0097645B" w:rsidRPr="006A0AD5" w14:paraId="14FC7F88" w14:textId="77777777" w:rsidTr="005F666B">
        <w:trPr>
          <w:cantSplit/>
        </w:trPr>
        <w:tc>
          <w:tcPr>
            <w:tcW w:w="736" w:type="pct"/>
            <w:gridSpan w:val="2"/>
            <w:vAlign w:val="center"/>
          </w:tcPr>
          <w:p w14:paraId="0929D1AD"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245D8ADA"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33A49F18"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5" w:type="pct"/>
          </w:tcPr>
          <w:p w14:paraId="4D7823A6"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47000E5F" w14:textId="77777777" w:rsidTr="005F666B">
        <w:trPr>
          <w:cantSplit/>
        </w:trPr>
        <w:tc>
          <w:tcPr>
            <w:tcW w:w="736" w:type="pct"/>
            <w:gridSpan w:val="2"/>
            <w:vAlign w:val="center"/>
          </w:tcPr>
          <w:p w14:paraId="35B55149"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07FC1EF0"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6E3B8040"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5" w:type="pct"/>
          </w:tcPr>
          <w:p w14:paraId="7BB417C0"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6E15AD77" w14:textId="77777777" w:rsidTr="005F666B">
        <w:trPr>
          <w:cantSplit/>
        </w:trPr>
        <w:tc>
          <w:tcPr>
            <w:tcW w:w="736" w:type="pct"/>
            <w:gridSpan w:val="2"/>
            <w:vAlign w:val="center"/>
          </w:tcPr>
          <w:p w14:paraId="68342275"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331ADB70"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286137F9"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5" w:type="pct"/>
          </w:tcPr>
          <w:p w14:paraId="34AD0E98"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488E9E46" w14:textId="77777777" w:rsidTr="005F666B">
        <w:trPr>
          <w:cantSplit/>
        </w:trPr>
        <w:tc>
          <w:tcPr>
            <w:tcW w:w="736" w:type="pct"/>
            <w:gridSpan w:val="2"/>
            <w:vAlign w:val="center"/>
          </w:tcPr>
          <w:p w14:paraId="50AC9CAD"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090368CD"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62D82CAE"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5" w:type="pct"/>
          </w:tcPr>
          <w:p w14:paraId="1A36EF7F"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2143E7CD" w14:textId="77777777" w:rsidTr="005F666B">
        <w:trPr>
          <w:cantSplit/>
        </w:trPr>
        <w:tc>
          <w:tcPr>
            <w:tcW w:w="736" w:type="pct"/>
            <w:gridSpan w:val="2"/>
            <w:vAlign w:val="center"/>
          </w:tcPr>
          <w:p w14:paraId="225AB3AE"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0CABE24C"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3915270C"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5" w:type="pct"/>
          </w:tcPr>
          <w:p w14:paraId="7B87BBFE"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603F51E2" w14:textId="77777777" w:rsidTr="005F666B">
        <w:trPr>
          <w:cantSplit/>
        </w:trPr>
        <w:tc>
          <w:tcPr>
            <w:tcW w:w="736" w:type="pct"/>
            <w:gridSpan w:val="2"/>
            <w:vAlign w:val="center"/>
          </w:tcPr>
          <w:p w14:paraId="452065EF"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06F36016"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41B9F2CD"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5" w:type="pct"/>
          </w:tcPr>
          <w:p w14:paraId="15A46EE7"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22383A4E" w14:textId="77777777" w:rsidTr="005F666B">
        <w:trPr>
          <w:cantSplit/>
        </w:trPr>
        <w:tc>
          <w:tcPr>
            <w:tcW w:w="736" w:type="pct"/>
            <w:gridSpan w:val="2"/>
            <w:vAlign w:val="center"/>
          </w:tcPr>
          <w:p w14:paraId="78352D41"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2B1614DE"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092B650A"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5" w:type="pct"/>
          </w:tcPr>
          <w:p w14:paraId="60CFE2AF"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3978CC0C" w14:textId="77777777" w:rsidTr="005F666B">
        <w:trPr>
          <w:cantSplit/>
        </w:trPr>
        <w:tc>
          <w:tcPr>
            <w:tcW w:w="736" w:type="pct"/>
            <w:gridSpan w:val="2"/>
            <w:vAlign w:val="center"/>
          </w:tcPr>
          <w:p w14:paraId="622176EF"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38DC9C4C"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0264D18D"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5" w:type="pct"/>
          </w:tcPr>
          <w:p w14:paraId="70C7BBB4"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04AC8FA5" w14:textId="77777777" w:rsidTr="005F666B">
        <w:tblPrEx>
          <w:tblCellMar>
            <w:left w:w="108" w:type="dxa"/>
            <w:right w:w="108" w:type="dxa"/>
          </w:tblCellMar>
        </w:tblPrEx>
        <w:trPr>
          <w:trHeight w:val="391"/>
        </w:trPr>
        <w:tc>
          <w:tcPr>
            <w:tcW w:w="1395" w:type="pct"/>
            <w:gridSpan w:val="3"/>
            <w:vAlign w:val="center"/>
          </w:tcPr>
          <w:p w14:paraId="6A38C93D"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获奖情况</w:t>
            </w:r>
          </w:p>
        </w:tc>
        <w:tc>
          <w:tcPr>
            <w:tcW w:w="3605" w:type="pct"/>
            <w:gridSpan w:val="7"/>
          </w:tcPr>
          <w:p w14:paraId="1F8D240B"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69BBC37F" w14:textId="77777777" w:rsidTr="005F666B">
        <w:tblPrEx>
          <w:tblCellMar>
            <w:left w:w="108" w:type="dxa"/>
            <w:right w:w="108" w:type="dxa"/>
          </w:tblCellMar>
        </w:tblPrEx>
        <w:trPr>
          <w:trHeight w:val="1134"/>
        </w:trPr>
        <w:tc>
          <w:tcPr>
            <w:tcW w:w="1395" w:type="pct"/>
            <w:gridSpan w:val="3"/>
            <w:vAlign w:val="center"/>
          </w:tcPr>
          <w:p w14:paraId="6B0F51A7" w14:textId="77777777" w:rsidR="0097645B" w:rsidRPr="006A0AD5" w:rsidRDefault="0097645B" w:rsidP="00007799">
            <w:pPr>
              <w:widowControl/>
              <w:autoSpaceDE w:val="0"/>
              <w:autoSpaceDN w:val="0"/>
              <w:spacing w:line="440" w:lineRule="atLeast"/>
              <w:jc w:val="center"/>
              <w:textAlignment w:val="bottom"/>
              <w:rPr>
                <w:szCs w:val="21"/>
              </w:rPr>
            </w:pPr>
            <w:r w:rsidRPr="006A0AD5">
              <w:rPr>
                <w:szCs w:val="21"/>
              </w:rPr>
              <w:t>备</w:t>
            </w:r>
            <w:r w:rsidRPr="006A0AD5">
              <w:rPr>
                <w:szCs w:val="21"/>
              </w:rPr>
              <w:t xml:space="preserve">     </w:t>
            </w:r>
            <w:r w:rsidRPr="006A0AD5">
              <w:rPr>
                <w:szCs w:val="21"/>
              </w:rPr>
              <w:t>注</w:t>
            </w:r>
          </w:p>
        </w:tc>
        <w:tc>
          <w:tcPr>
            <w:tcW w:w="3605" w:type="pct"/>
            <w:gridSpan w:val="7"/>
          </w:tcPr>
          <w:p w14:paraId="45BC7405" w14:textId="77777777" w:rsidR="0097645B" w:rsidRPr="006A0AD5" w:rsidRDefault="0097645B" w:rsidP="00007799">
            <w:pPr>
              <w:widowControl/>
              <w:autoSpaceDE w:val="0"/>
              <w:autoSpaceDN w:val="0"/>
              <w:spacing w:line="440" w:lineRule="atLeast"/>
              <w:textAlignment w:val="bottom"/>
              <w:rPr>
                <w:szCs w:val="21"/>
              </w:rPr>
            </w:pPr>
          </w:p>
        </w:tc>
      </w:tr>
    </w:tbl>
    <w:p w14:paraId="6347DD9D" w14:textId="77777777" w:rsidR="0097645B" w:rsidRPr="006A0AD5" w:rsidRDefault="0097645B" w:rsidP="00007799">
      <w:pPr>
        <w:spacing w:line="440" w:lineRule="atLeast"/>
        <w:ind w:left="420" w:hangingChars="200" w:hanging="420"/>
        <w:rPr>
          <w:szCs w:val="21"/>
        </w:rPr>
      </w:pPr>
      <w:r w:rsidRPr="006A0AD5">
        <w:rPr>
          <w:szCs w:val="21"/>
        </w:rPr>
        <w:t>注：</w:t>
      </w:r>
      <w:r w:rsidRPr="006A0AD5">
        <w:rPr>
          <w:szCs w:val="21"/>
        </w:rPr>
        <w:t>1.</w:t>
      </w:r>
      <w:r w:rsidRPr="006A0AD5">
        <w:rPr>
          <w:szCs w:val="21"/>
        </w:rPr>
        <w:t>本表应填写</w:t>
      </w:r>
      <w:r w:rsidR="00900991" w:rsidRPr="006A0AD5">
        <w:rPr>
          <w:szCs w:val="21"/>
        </w:rPr>
        <w:t>项目负责人</w:t>
      </w:r>
      <w:r w:rsidRPr="006A0AD5">
        <w:rPr>
          <w:szCs w:val="21"/>
        </w:rPr>
        <w:t>相关情况。</w:t>
      </w:r>
    </w:p>
    <w:p w14:paraId="570DC140" w14:textId="77777777" w:rsidR="0097645B" w:rsidRPr="006A0AD5" w:rsidRDefault="0097645B" w:rsidP="00007799">
      <w:pPr>
        <w:spacing w:line="440" w:lineRule="atLeast"/>
        <w:ind w:firstLineChars="200" w:firstLine="420"/>
        <w:rPr>
          <w:szCs w:val="21"/>
        </w:rPr>
      </w:pPr>
      <w:r w:rsidRPr="006A0AD5">
        <w:rPr>
          <w:szCs w:val="21"/>
        </w:rPr>
        <w:t>2.</w:t>
      </w:r>
      <w:r w:rsidRPr="006A0AD5">
        <w:rPr>
          <w:szCs w:val="21"/>
        </w:rPr>
        <w:t>投标人应根据招标文件第二章</w:t>
      </w:r>
      <w:r w:rsidRPr="006A0AD5">
        <w:rPr>
          <w:szCs w:val="21"/>
        </w:rPr>
        <w:t>“</w:t>
      </w:r>
      <w:r w:rsidRPr="006A0AD5">
        <w:rPr>
          <w:szCs w:val="21"/>
        </w:rPr>
        <w:t>投标人须知</w:t>
      </w:r>
      <w:r w:rsidRPr="006A0AD5">
        <w:rPr>
          <w:szCs w:val="21"/>
        </w:rPr>
        <w:t>”</w:t>
      </w:r>
      <w:r w:rsidRPr="006A0AD5">
        <w:rPr>
          <w:szCs w:val="21"/>
        </w:rPr>
        <w:t>第</w:t>
      </w:r>
      <w:r w:rsidRPr="006A0AD5">
        <w:rPr>
          <w:szCs w:val="21"/>
        </w:rPr>
        <w:t>3.5.4</w:t>
      </w:r>
      <w:r w:rsidRPr="006A0AD5">
        <w:rPr>
          <w:szCs w:val="21"/>
        </w:rPr>
        <w:t>项的要求在本表后附相关证明材料。</w:t>
      </w:r>
    </w:p>
    <w:p w14:paraId="45BB9FB2" w14:textId="77777777" w:rsidR="0097645B" w:rsidRPr="006A0AD5" w:rsidDel="00416E42" w:rsidRDefault="0097645B" w:rsidP="00007799">
      <w:pPr>
        <w:pStyle w:val="1"/>
        <w:spacing w:before="0" w:after="0" w:line="440" w:lineRule="atLeast"/>
        <w:jc w:val="center"/>
        <w:rPr>
          <w:rFonts w:eastAsia="黑体"/>
          <w:sz w:val="23"/>
          <w:szCs w:val="23"/>
        </w:rPr>
      </w:pPr>
      <w:r w:rsidRPr="006A0AD5">
        <w:rPr>
          <w:rFonts w:eastAsia="黑体"/>
          <w:sz w:val="24"/>
        </w:rPr>
        <w:br w:type="page"/>
      </w:r>
    </w:p>
    <w:p w14:paraId="49EA5BA3" w14:textId="77777777" w:rsidR="0097645B" w:rsidRPr="006A0AD5" w:rsidRDefault="0097645B" w:rsidP="00007799">
      <w:pPr>
        <w:pStyle w:val="1"/>
        <w:spacing w:before="0" w:after="0" w:line="440" w:lineRule="atLeast"/>
        <w:jc w:val="center"/>
        <w:rPr>
          <w:rFonts w:eastAsia="黑体"/>
          <w:b w:val="0"/>
          <w:sz w:val="24"/>
          <w:szCs w:val="24"/>
        </w:rPr>
      </w:pPr>
      <w:r w:rsidRPr="006A0AD5">
        <w:rPr>
          <w:rFonts w:eastAsia="黑体"/>
          <w:b w:val="0"/>
          <w:sz w:val="24"/>
          <w:szCs w:val="24"/>
        </w:rPr>
        <w:lastRenderedPageBreak/>
        <w:t>（六）拟委任的其他主要</w:t>
      </w:r>
      <w:r w:rsidR="00900991" w:rsidRPr="006A0AD5">
        <w:rPr>
          <w:rFonts w:eastAsia="黑体"/>
          <w:b w:val="0"/>
          <w:sz w:val="24"/>
          <w:szCs w:val="24"/>
        </w:rPr>
        <w:t>咨询服务</w:t>
      </w:r>
      <w:r w:rsidRPr="006A0AD5">
        <w:rPr>
          <w:rFonts w:eastAsia="黑体"/>
          <w:b w:val="0"/>
          <w:sz w:val="24"/>
          <w:szCs w:val="24"/>
        </w:rPr>
        <w:t>人员汇总表</w:t>
      </w:r>
      <w:r w:rsidRPr="006A0AD5">
        <w:rPr>
          <w:rFonts w:eastAsia="黑体"/>
          <w:b w:val="0"/>
          <w:sz w:val="24"/>
          <w:szCs w:val="24"/>
          <w:vertAlign w:val="superscript"/>
        </w:rPr>
        <w:footnoteReference w:id="81"/>
      </w:r>
    </w:p>
    <w:p w14:paraId="3ECA4C3D" w14:textId="77777777" w:rsidR="0097645B" w:rsidRPr="006A0AD5" w:rsidRDefault="0097645B" w:rsidP="00007799">
      <w:pPr>
        <w:spacing w:line="440" w:lineRule="atLeast"/>
      </w:pPr>
    </w:p>
    <w:tbl>
      <w:tblPr>
        <w:tblW w:w="8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1275"/>
        <w:gridCol w:w="901"/>
        <w:gridCol w:w="694"/>
        <w:gridCol w:w="488"/>
        <w:gridCol w:w="1134"/>
        <w:gridCol w:w="709"/>
        <w:gridCol w:w="871"/>
        <w:gridCol w:w="1134"/>
      </w:tblGrid>
      <w:tr w:rsidR="0097645B" w:rsidRPr="006A0AD5" w14:paraId="5BC24D9C" w14:textId="77777777" w:rsidTr="000D63A8">
        <w:trPr>
          <w:jc w:val="center"/>
        </w:trPr>
        <w:tc>
          <w:tcPr>
            <w:tcW w:w="816" w:type="dxa"/>
            <w:vMerge w:val="restart"/>
            <w:vAlign w:val="center"/>
          </w:tcPr>
          <w:p w14:paraId="71DB99B2" w14:textId="77777777" w:rsidR="0097645B" w:rsidRPr="006A0AD5" w:rsidRDefault="0097645B" w:rsidP="00007799">
            <w:pPr>
              <w:spacing w:line="440" w:lineRule="atLeast"/>
              <w:jc w:val="center"/>
            </w:pPr>
            <w:r w:rsidRPr="006A0AD5">
              <w:t>序号</w:t>
            </w:r>
          </w:p>
        </w:tc>
        <w:tc>
          <w:tcPr>
            <w:tcW w:w="1275" w:type="dxa"/>
            <w:vMerge w:val="restart"/>
            <w:vAlign w:val="center"/>
          </w:tcPr>
          <w:p w14:paraId="10A44431" w14:textId="77777777" w:rsidR="0097645B" w:rsidRPr="006A0AD5" w:rsidRDefault="0097645B" w:rsidP="00007799">
            <w:pPr>
              <w:spacing w:line="440" w:lineRule="atLeast"/>
              <w:jc w:val="center"/>
            </w:pPr>
            <w:r w:rsidRPr="006A0AD5">
              <w:t>本标段任职</w:t>
            </w:r>
          </w:p>
        </w:tc>
        <w:tc>
          <w:tcPr>
            <w:tcW w:w="901" w:type="dxa"/>
            <w:vMerge w:val="restart"/>
            <w:vAlign w:val="center"/>
          </w:tcPr>
          <w:p w14:paraId="08D8CF77" w14:textId="77777777" w:rsidR="0097645B" w:rsidRPr="006A0AD5" w:rsidRDefault="0097645B" w:rsidP="00007799">
            <w:pPr>
              <w:spacing w:line="440" w:lineRule="atLeast"/>
              <w:jc w:val="center"/>
            </w:pPr>
            <w:r w:rsidRPr="006A0AD5">
              <w:t>姓名</w:t>
            </w:r>
          </w:p>
        </w:tc>
        <w:tc>
          <w:tcPr>
            <w:tcW w:w="694" w:type="dxa"/>
            <w:vMerge w:val="restart"/>
            <w:vAlign w:val="center"/>
          </w:tcPr>
          <w:p w14:paraId="009BBC89" w14:textId="77777777" w:rsidR="0097645B" w:rsidRPr="006A0AD5" w:rsidRDefault="0097645B" w:rsidP="00007799">
            <w:pPr>
              <w:spacing w:line="440" w:lineRule="atLeast"/>
              <w:jc w:val="center"/>
            </w:pPr>
            <w:r w:rsidRPr="006A0AD5">
              <w:t>技术职称</w:t>
            </w:r>
          </w:p>
        </w:tc>
        <w:tc>
          <w:tcPr>
            <w:tcW w:w="488" w:type="dxa"/>
            <w:vMerge w:val="restart"/>
            <w:vAlign w:val="center"/>
          </w:tcPr>
          <w:p w14:paraId="719C7F00" w14:textId="77777777" w:rsidR="0097645B" w:rsidRPr="006A0AD5" w:rsidRDefault="0097645B" w:rsidP="00007799">
            <w:pPr>
              <w:spacing w:line="440" w:lineRule="atLeast"/>
              <w:jc w:val="center"/>
            </w:pPr>
            <w:r w:rsidRPr="006A0AD5">
              <w:t>专业</w:t>
            </w:r>
          </w:p>
        </w:tc>
        <w:tc>
          <w:tcPr>
            <w:tcW w:w="2714" w:type="dxa"/>
            <w:gridSpan w:val="3"/>
            <w:vAlign w:val="center"/>
          </w:tcPr>
          <w:p w14:paraId="1BC11BCA" w14:textId="77777777" w:rsidR="0097645B" w:rsidRPr="006A0AD5" w:rsidRDefault="0097645B" w:rsidP="00007799">
            <w:pPr>
              <w:spacing w:line="440" w:lineRule="atLeast"/>
              <w:jc w:val="center"/>
            </w:pPr>
            <w:r w:rsidRPr="006A0AD5">
              <w:t>执业或职业资格证明</w:t>
            </w:r>
          </w:p>
        </w:tc>
        <w:tc>
          <w:tcPr>
            <w:tcW w:w="1134" w:type="dxa"/>
            <w:vMerge w:val="restart"/>
            <w:vAlign w:val="center"/>
          </w:tcPr>
          <w:p w14:paraId="5A53CBE7" w14:textId="77777777" w:rsidR="0097645B" w:rsidRPr="006A0AD5" w:rsidRDefault="0097645B" w:rsidP="00007799">
            <w:pPr>
              <w:spacing w:line="440" w:lineRule="atLeast"/>
              <w:jc w:val="center"/>
            </w:pPr>
            <w:r w:rsidRPr="006A0AD5">
              <w:t>备注</w:t>
            </w:r>
          </w:p>
        </w:tc>
      </w:tr>
      <w:tr w:rsidR="0097645B" w:rsidRPr="006A0AD5" w14:paraId="4543C8A6" w14:textId="77777777" w:rsidTr="000D63A8">
        <w:trPr>
          <w:jc w:val="center"/>
        </w:trPr>
        <w:tc>
          <w:tcPr>
            <w:tcW w:w="816" w:type="dxa"/>
            <w:vMerge/>
            <w:vAlign w:val="center"/>
          </w:tcPr>
          <w:p w14:paraId="48283AB4" w14:textId="77777777" w:rsidR="0097645B" w:rsidRPr="006A0AD5" w:rsidRDefault="0097645B" w:rsidP="00007799">
            <w:pPr>
              <w:spacing w:line="440" w:lineRule="atLeast"/>
            </w:pPr>
          </w:p>
        </w:tc>
        <w:tc>
          <w:tcPr>
            <w:tcW w:w="1275" w:type="dxa"/>
            <w:vMerge/>
          </w:tcPr>
          <w:p w14:paraId="4A60EDD9" w14:textId="77777777" w:rsidR="0097645B" w:rsidRPr="006A0AD5" w:rsidRDefault="0097645B" w:rsidP="00007799">
            <w:pPr>
              <w:spacing w:line="440" w:lineRule="atLeast"/>
            </w:pPr>
          </w:p>
        </w:tc>
        <w:tc>
          <w:tcPr>
            <w:tcW w:w="901" w:type="dxa"/>
            <w:vMerge/>
            <w:vAlign w:val="center"/>
          </w:tcPr>
          <w:p w14:paraId="03916B3D" w14:textId="77777777" w:rsidR="0097645B" w:rsidRPr="006A0AD5" w:rsidRDefault="0097645B" w:rsidP="00007799">
            <w:pPr>
              <w:spacing w:line="440" w:lineRule="atLeast"/>
            </w:pPr>
          </w:p>
        </w:tc>
        <w:tc>
          <w:tcPr>
            <w:tcW w:w="694" w:type="dxa"/>
            <w:vMerge/>
            <w:vAlign w:val="center"/>
          </w:tcPr>
          <w:p w14:paraId="7CCBA89F" w14:textId="77777777" w:rsidR="0097645B" w:rsidRPr="006A0AD5" w:rsidRDefault="0097645B" w:rsidP="00007799">
            <w:pPr>
              <w:spacing w:line="440" w:lineRule="atLeast"/>
            </w:pPr>
          </w:p>
        </w:tc>
        <w:tc>
          <w:tcPr>
            <w:tcW w:w="488" w:type="dxa"/>
            <w:vMerge/>
            <w:vAlign w:val="center"/>
          </w:tcPr>
          <w:p w14:paraId="2C10D512" w14:textId="77777777" w:rsidR="0097645B" w:rsidRPr="006A0AD5" w:rsidRDefault="0097645B" w:rsidP="00007799">
            <w:pPr>
              <w:spacing w:line="440" w:lineRule="atLeast"/>
              <w:jc w:val="center"/>
            </w:pPr>
          </w:p>
        </w:tc>
        <w:tc>
          <w:tcPr>
            <w:tcW w:w="1134" w:type="dxa"/>
            <w:vAlign w:val="center"/>
          </w:tcPr>
          <w:p w14:paraId="1CCAF061" w14:textId="77777777" w:rsidR="0097645B" w:rsidRPr="006A0AD5" w:rsidRDefault="0097645B" w:rsidP="00007799">
            <w:pPr>
              <w:spacing w:before="100" w:beforeAutospacing="1" w:after="100" w:afterAutospacing="1" w:line="440" w:lineRule="atLeast"/>
              <w:jc w:val="center"/>
            </w:pPr>
            <w:r w:rsidRPr="006A0AD5">
              <w:t>证书名称</w:t>
            </w:r>
          </w:p>
        </w:tc>
        <w:tc>
          <w:tcPr>
            <w:tcW w:w="709" w:type="dxa"/>
            <w:vAlign w:val="center"/>
          </w:tcPr>
          <w:p w14:paraId="30746EBD" w14:textId="77777777" w:rsidR="0097645B" w:rsidRPr="006A0AD5" w:rsidRDefault="0097645B" w:rsidP="00007799">
            <w:pPr>
              <w:spacing w:before="100" w:beforeAutospacing="1" w:after="100" w:afterAutospacing="1" w:line="440" w:lineRule="atLeast"/>
              <w:jc w:val="center"/>
            </w:pPr>
            <w:r w:rsidRPr="006A0AD5">
              <w:t>级别</w:t>
            </w:r>
          </w:p>
        </w:tc>
        <w:tc>
          <w:tcPr>
            <w:tcW w:w="871" w:type="dxa"/>
            <w:vAlign w:val="center"/>
          </w:tcPr>
          <w:p w14:paraId="7DC916A8" w14:textId="77777777" w:rsidR="0097645B" w:rsidRPr="006A0AD5" w:rsidRDefault="0097645B" w:rsidP="00007799">
            <w:pPr>
              <w:spacing w:before="100" w:beforeAutospacing="1" w:after="100" w:afterAutospacing="1" w:line="440" w:lineRule="atLeast"/>
              <w:jc w:val="center"/>
            </w:pPr>
            <w:r w:rsidRPr="006A0AD5">
              <w:t>证号</w:t>
            </w:r>
          </w:p>
        </w:tc>
        <w:tc>
          <w:tcPr>
            <w:tcW w:w="1134" w:type="dxa"/>
            <w:vMerge/>
            <w:vAlign w:val="center"/>
          </w:tcPr>
          <w:p w14:paraId="26772E9B" w14:textId="77777777" w:rsidR="0097645B" w:rsidRPr="006A0AD5" w:rsidRDefault="0097645B" w:rsidP="00007799">
            <w:pPr>
              <w:spacing w:line="440" w:lineRule="atLeast"/>
              <w:jc w:val="center"/>
            </w:pPr>
          </w:p>
        </w:tc>
      </w:tr>
      <w:tr w:rsidR="0097645B" w:rsidRPr="006A0AD5" w14:paraId="3EE0524D" w14:textId="77777777" w:rsidTr="000D63A8">
        <w:trPr>
          <w:jc w:val="center"/>
        </w:trPr>
        <w:tc>
          <w:tcPr>
            <w:tcW w:w="816" w:type="dxa"/>
            <w:vAlign w:val="center"/>
          </w:tcPr>
          <w:p w14:paraId="54756810" w14:textId="77777777" w:rsidR="0097645B" w:rsidRPr="006A0AD5" w:rsidRDefault="0097645B" w:rsidP="00007799">
            <w:pPr>
              <w:spacing w:line="440" w:lineRule="atLeast"/>
              <w:jc w:val="center"/>
            </w:pPr>
          </w:p>
        </w:tc>
        <w:tc>
          <w:tcPr>
            <w:tcW w:w="1275" w:type="dxa"/>
          </w:tcPr>
          <w:p w14:paraId="37260CE6" w14:textId="77777777" w:rsidR="0097645B" w:rsidRPr="006A0AD5" w:rsidRDefault="0097645B" w:rsidP="00007799">
            <w:pPr>
              <w:spacing w:line="440" w:lineRule="atLeast"/>
              <w:jc w:val="center"/>
            </w:pPr>
          </w:p>
        </w:tc>
        <w:tc>
          <w:tcPr>
            <w:tcW w:w="901" w:type="dxa"/>
            <w:vAlign w:val="center"/>
          </w:tcPr>
          <w:p w14:paraId="49C99A49" w14:textId="77777777" w:rsidR="0097645B" w:rsidRPr="006A0AD5" w:rsidRDefault="0097645B" w:rsidP="00007799">
            <w:pPr>
              <w:spacing w:line="440" w:lineRule="atLeast"/>
              <w:jc w:val="center"/>
            </w:pPr>
          </w:p>
        </w:tc>
        <w:tc>
          <w:tcPr>
            <w:tcW w:w="694" w:type="dxa"/>
            <w:vAlign w:val="center"/>
          </w:tcPr>
          <w:p w14:paraId="5630CE57" w14:textId="77777777" w:rsidR="0097645B" w:rsidRPr="006A0AD5" w:rsidRDefault="0097645B" w:rsidP="00007799">
            <w:pPr>
              <w:spacing w:line="440" w:lineRule="atLeast"/>
              <w:jc w:val="center"/>
            </w:pPr>
          </w:p>
        </w:tc>
        <w:tc>
          <w:tcPr>
            <w:tcW w:w="488" w:type="dxa"/>
            <w:vAlign w:val="center"/>
          </w:tcPr>
          <w:p w14:paraId="2968C80F" w14:textId="77777777" w:rsidR="0097645B" w:rsidRPr="006A0AD5" w:rsidRDefault="0097645B" w:rsidP="00007799">
            <w:pPr>
              <w:spacing w:line="440" w:lineRule="atLeast"/>
              <w:jc w:val="center"/>
            </w:pPr>
          </w:p>
        </w:tc>
        <w:tc>
          <w:tcPr>
            <w:tcW w:w="1134" w:type="dxa"/>
            <w:vAlign w:val="center"/>
          </w:tcPr>
          <w:p w14:paraId="33CFA2DE" w14:textId="77777777" w:rsidR="0097645B" w:rsidRPr="006A0AD5" w:rsidRDefault="0097645B" w:rsidP="00007799">
            <w:pPr>
              <w:spacing w:line="440" w:lineRule="atLeast"/>
              <w:jc w:val="center"/>
            </w:pPr>
          </w:p>
        </w:tc>
        <w:tc>
          <w:tcPr>
            <w:tcW w:w="709" w:type="dxa"/>
            <w:vAlign w:val="center"/>
          </w:tcPr>
          <w:p w14:paraId="3FA7FA10" w14:textId="77777777" w:rsidR="0097645B" w:rsidRPr="006A0AD5" w:rsidRDefault="0097645B" w:rsidP="00007799">
            <w:pPr>
              <w:spacing w:line="440" w:lineRule="atLeast"/>
              <w:jc w:val="center"/>
            </w:pPr>
          </w:p>
        </w:tc>
        <w:tc>
          <w:tcPr>
            <w:tcW w:w="871" w:type="dxa"/>
            <w:vAlign w:val="center"/>
          </w:tcPr>
          <w:p w14:paraId="2A31025E" w14:textId="77777777" w:rsidR="0097645B" w:rsidRPr="006A0AD5" w:rsidRDefault="0097645B" w:rsidP="00007799">
            <w:pPr>
              <w:spacing w:line="440" w:lineRule="atLeast"/>
              <w:jc w:val="center"/>
            </w:pPr>
          </w:p>
        </w:tc>
        <w:tc>
          <w:tcPr>
            <w:tcW w:w="1134" w:type="dxa"/>
            <w:vAlign w:val="center"/>
          </w:tcPr>
          <w:p w14:paraId="35349FB9" w14:textId="77777777" w:rsidR="0097645B" w:rsidRPr="006A0AD5" w:rsidRDefault="0097645B" w:rsidP="00007799">
            <w:pPr>
              <w:spacing w:line="440" w:lineRule="atLeast"/>
              <w:jc w:val="center"/>
            </w:pPr>
          </w:p>
        </w:tc>
      </w:tr>
      <w:tr w:rsidR="0097645B" w:rsidRPr="006A0AD5" w14:paraId="1B6C9774" w14:textId="77777777" w:rsidTr="000D63A8">
        <w:trPr>
          <w:jc w:val="center"/>
        </w:trPr>
        <w:tc>
          <w:tcPr>
            <w:tcW w:w="816" w:type="dxa"/>
          </w:tcPr>
          <w:p w14:paraId="3EC2227F" w14:textId="77777777" w:rsidR="0097645B" w:rsidRPr="006A0AD5" w:rsidRDefault="0097645B" w:rsidP="00007799">
            <w:pPr>
              <w:spacing w:line="440" w:lineRule="atLeast"/>
              <w:jc w:val="center"/>
            </w:pPr>
          </w:p>
        </w:tc>
        <w:tc>
          <w:tcPr>
            <w:tcW w:w="1275" w:type="dxa"/>
          </w:tcPr>
          <w:p w14:paraId="38B249C3" w14:textId="77777777" w:rsidR="0097645B" w:rsidRPr="006A0AD5" w:rsidRDefault="0097645B" w:rsidP="00007799">
            <w:pPr>
              <w:spacing w:line="440" w:lineRule="atLeast"/>
              <w:jc w:val="center"/>
            </w:pPr>
          </w:p>
        </w:tc>
        <w:tc>
          <w:tcPr>
            <w:tcW w:w="901" w:type="dxa"/>
          </w:tcPr>
          <w:p w14:paraId="2AC49FB3" w14:textId="77777777" w:rsidR="0097645B" w:rsidRPr="006A0AD5" w:rsidRDefault="0097645B" w:rsidP="00007799">
            <w:pPr>
              <w:spacing w:line="440" w:lineRule="atLeast"/>
              <w:jc w:val="center"/>
            </w:pPr>
          </w:p>
        </w:tc>
        <w:tc>
          <w:tcPr>
            <w:tcW w:w="694" w:type="dxa"/>
          </w:tcPr>
          <w:p w14:paraId="542F520B" w14:textId="77777777" w:rsidR="0097645B" w:rsidRPr="006A0AD5" w:rsidRDefault="0097645B" w:rsidP="00007799">
            <w:pPr>
              <w:spacing w:line="440" w:lineRule="atLeast"/>
              <w:jc w:val="center"/>
            </w:pPr>
          </w:p>
        </w:tc>
        <w:tc>
          <w:tcPr>
            <w:tcW w:w="488" w:type="dxa"/>
          </w:tcPr>
          <w:p w14:paraId="366B5CCB" w14:textId="77777777" w:rsidR="0097645B" w:rsidRPr="006A0AD5" w:rsidRDefault="0097645B" w:rsidP="00007799">
            <w:pPr>
              <w:spacing w:line="440" w:lineRule="atLeast"/>
              <w:jc w:val="center"/>
            </w:pPr>
          </w:p>
        </w:tc>
        <w:tc>
          <w:tcPr>
            <w:tcW w:w="1134" w:type="dxa"/>
          </w:tcPr>
          <w:p w14:paraId="4FD3A7B2" w14:textId="77777777" w:rsidR="0097645B" w:rsidRPr="006A0AD5" w:rsidRDefault="0097645B" w:rsidP="00007799">
            <w:pPr>
              <w:spacing w:line="440" w:lineRule="atLeast"/>
              <w:jc w:val="center"/>
            </w:pPr>
          </w:p>
        </w:tc>
        <w:tc>
          <w:tcPr>
            <w:tcW w:w="709" w:type="dxa"/>
          </w:tcPr>
          <w:p w14:paraId="05D52A3D" w14:textId="77777777" w:rsidR="0097645B" w:rsidRPr="006A0AD5" w:rsidRDefault="0097645B" w:rsidP="00007799">
            <w:pPr>
              <w:spacing w:line="440" w:lineRule="atLeast"/>
              <w:jc w:val="center"/>
            </w:pPr>
          </w:p>
        </w:tc>
        <w:tc>
          <w:tcPr>
            <w:tcW w:w="871" w:type="dxa"/>
          </w:tcPr>
          <w:p w14:paraId="5DC22014" w14:textId="77777777" w:rsidR="0097645B" w:rsidRPr="006A0AD5" w:rsidRDefault="0097645B" w:rsidP="00007799">
            <w:pPr>
              <w:spacing w:line="440" w:lineRule="atLeast"/>
              <w:jc w:val="center"/>
            </w:pPr>
          </w:p>
        </w:tc>
        <w:tc>
          <w:tcPr>
            <w:tcW w:w="1134" w:type="dxa"/>
          </w:tcPr>
          <w:p w14:paraId="7B5588C3" w14:textId="77777777" w:rsidR="0097645B" w:rsidRPr="006A0AD5" w:rsidRDefault="0097645B" w:rsidP="00007799">
            <w:pPr>
              <w:spacing w:line="440" w:lineRule="atLeast"/>
              <w:jc w:val="center"/>
            </w:pPr>
          </w:p>
        </w:tc>
      </w:tr>
      <w:tr w:rsidR="0097645B" w:rsidRPr="006A0AD5" w14:paraId="3EC6150A" w14:textId="77777777" w:rsidTr="000D63A8">
        <w:trPr>
          <w:jc w:val="center"/>
        </w:trPr>
        <w:tc>
          <w:tcPr>
            <w:tcW w:w="816" w:type="dxa"/>
          </w:tcPr>
          <w:p w14:paraId="2FFB054C" w14:textId="77777777" w:rsidR="0097645B" w:rsidRPr="006A0AD5" w:rsidRDefault="0097645B" w:rsidP="00007799">
            <w:pPr>
              <w:spacing w:line="440" w:lineRule="atLeast"/>
              <w:jc w:val="center"/>
            </w:pPr>
          </w:p>
        </w:tc>
        <w:tc>
          <w:tcPr>
            <w:tcW w:w="1275" w:type="dxa"/>
          </w:tcPr>
          <w:p w14:paraId="4C070B60" w14:textId="77777777" w:rsidR="0097645B" w:rsidRPr="006A0AD5" w:rsidRDefault="0097645B" w:rsidP="00007799">
            <w:pPr>
              <w:spacing w:line="440" w:lineRule="atLeast"/>
              <w:jc w:val="center"/>
            </w:pPr>
          </w:p>
        </w:tc>
        <w:tc>
          <w:tcPr>
            <w:tcW w:w="901" w:type="dxa"/>
          </w:tcPr>
          <w:p w14:paraId="454C48C0" w14:textId="77777777" w:rsidR="0097645B" w:rsidRPr="006A0AD5" w:rsidRDefault="0097645B" w:rsidP="00007799">
            <w:pPr>
              <w:spacing w:line="440" w:lineRule="atLeast"/>
              <w:jc w:val="center"/>
            </w:pPr>
          </w:p>
        </w:tc>
        <w:tc>
          <w:tcPr>
            <w:tcW w:w="694" w:type="dxa"/>
          </w:tcPr>
          <w:p w14:paraId="1A8FD6A7" w14:textId="77777777" w:rsidR="0097645B" w:rsidRPr="006A0AD5" w:rsidRDefault="0097645B" w:rsidP="00007799">
            <w:pPr>
              <w:spacing w:line="440" w:lineRule="atLeast"/>
              <w:jc w:val="center"/>
            </w:pPr>
          </w:p>
        </w:tc>
        <w:tc>
          <w:tcPr>
            <w:tcW w:w="488" w:type="dxa"/>
          </w:tcPr>
          <w:p w14:paraId="1B2A8389" w14:textId="77777777" w:rsidR="0097645B" w:rsidRPr="006A0AD5" w:rsidRDefault="0097645B" w:rsidP="00007799">
            <w:pPr>
              <w:spacing w:line="440" w:lineRule="atLeast"/>
              <w:jc w:val="center"/>
            </w:pPr>
          </w:p>
        </w:tc>
        <w:tc>
          <w:tcPr>
            <w:tcW w:w="1134" w:type="dxa"/>
          </w:tcPr>
          <w:p w14:paraId="4904E175" w14:textId="77777777" w:rsidR="0097645B" w:rsidRPr="006A0AD5" w:rsidRDefault="0097645B" w:rsidP="00007799">
            <w:pPr>
              <w:spacing w:line="440" w:lineRule="atLeast"/>
              <w:jc w:val="center"/>
            </w:pPr>
          </w:p>
        </w:tc>
        <w:tc>
          <w:tcPr>
            <w:tcW w:w="709" w:type="dxa"/>
          </w:tcPr>
          <w:p w14:paraId="5B4A124E" w14:textId="77777777" w:rsidR="0097645B" w:rsidRPr="006A0AD5" w:rsidRDefault="0097645B" w:rsidP="00007799">
            <w:pPr>
              <w:spacing w:line="440" w:lineRule="atLeast"/>
              <w:jc w:val="center"/>
            </w:pPr>
          </w:p>
        </w:tc>
        <w:tc>
          <w:tcPr>
            <w:tcW w:w="871" w:type="dxa"/>
          </w:tcPr>
          <w:p w14:paraId="43AD1B25" w14:textId="77777777" w:rsidR="0097645B" w:rsidRPr="006A0AD5" w:rsidRDefault="0097645B" w:rsidP="00007799">
            <w:pPr>
              <w:spacing w:line="440" w:lineRule="atLeast"/>
              <w:jc w:val="center"/>
            </w:pPr>
          </w:p>
        </w:tc>
        <w:tc>
          <w:tcPr>
            <w:tcW w:w="1134" w:type="dxa"/>
          </w:tcPr>
          <w:p w14:paraId="62F727FE" w14:textId="77777777" w:rsidR="0097645B" w:rsidRPr="006A0AD5" w:rsidRDefault="0097645B" w:rsidP="00007799">
            <w:pPr>
              <w:spacing w:line="440" w:lineRule="atLeast"/>
              <w:jc w:val="center"/>
            </w:pPr>
          </w:p>
        </w:tc>
      </w:tr>
      <w:tr w:rsidR="0097645B" w:rsidRPr="006A0AD5" w14:paraId="4591F918" w14:textId="77777777" w:rsidTr="000D63A8">
        <w:trPr>
          <w:jc w:val="center"/>
        </w:trPr>
        <w:tc>
          <w:tcPr>
            <w:tcW w:w="816" w:type="dxa"/>
          </w:tcPr>
          <w:p w14:paraId="5021EB56" w14:textId="77777777" w:rsidR="0097645B" w:rsidRPr="006A0AD5" w:rsidRDefault="0097645B" w:rsidP="00007799">
            <w:pPr>
              <w:spacing w:line="440" w:lineRule="atLeast"/>
              <w:jc w:val="center"/>
            </w:pPr>
          </w:p>
        </w:tc>
        <w:tc>
          <w:tcPr>
            <w:tcW w:w="1275" w:type="dxa"/>
          </w:tcPr>
          <w:p w14:paraId="404E1FC1" w14:textId="77777777" w:rsidR="0097645B" w:rsidRPr="006A0AD5" w:rsidRDefault="0097645B" w:rsidP="00007799">
            <w:pPr>
              <w:spacing w:line="440" w:lineRule="atLeast"/>
              <w:jc w:val="center"/>
            </w:pPr>
          </w:p>
        </w:tc>
        <w:tc>
          <w:tcPr>
            <w:tcW w:w="901" w:type="dxa"/>
          </w:tcPr>
          <w:p w14:paraId="1024FCF8" w14:textId="77777777" w:rsidR="0097645B" w:rsidRPr="006A0AD5" w:rsidRDefault="0097645B" w:rsidP="00007799">
            <w:pPr>
              <w:spacing w:line="440" w:lineRule="atLeast"/>
              <w:jc w:val="center"/>
            </w:pPr>
          </w:p>
        </w:tc>
        <w:tc>
          <w:tcPr>
            <w:tcW w:w="694" w:type="dxa"/>
          </w:tcPr>
          <w:p w14:paraId="76095F00" w14:textId="77777777" w:rsidR="0097645B" w:rsidRPr="006A0AD5" w:rsidRDefault="0097645B" w:rsidP="00007799">
            <w:pPr>
              <w:spacing w:line="440" w:lineRule="atLeast"/>
              <w:jc w:val="center"/>
            </w:pPr>
          </w:p>
        </w:tc>
        <w:tc>
          <w:tcPr>
            <w:tcW w:w="488" w:type="dxa"/>
          </w:tcPr>
          <w:p w14:paraId="608E89F2" w14:textId="77777777" w:rsidR="0097645B" w:rsidRPr="006A0AD5" w:rsidRDefault="0097645B" w:rsidP="00007799">
            <w:pPr>
              <w:spacing w:line="440" w:lineRule="atLeast"/>
              <w:jc w:val="center"/>
            </w:pPr>
          </w:p>
        </w:tc>
        <w:tc>
          <w:tcPr>
            <w:tcW w:w="1134" w:type="dxa"/>
          </w:tcPr>
          <w:p w14:paraId="574EE7FF" w14:textId="77777777" w:rsidR="0097645B" w:rsidRPr="006A0AD5" w:rsidRDefault="0097645B" w:rsidP="00007799">
            <w:pPr>
              <w:spacing w:line="440" w:lineRule="atLeast"/>
              <w:jc w:val="center"/>
            </w:pPr>
          </w:p>
        </w:tc>
        <w:tc>
          <w:tcPr>
            <w:tcW w:w="709" w:type="dxa"/>
          </w:tcPr>
          <w:p w14:paraId="09270EBC" w14:textId="77777777" w:rsidR="0097645B" w:rsidRPr="006A0AD5" w:rsidRDefault="0097645B" w:rsidP="00007799">
            <w:pPr>
              <w:spacing w:line="440" w:lineRule="atLeast"/>
              <w:jc w:val="center"/>
            </w:pPr>
          </w:p>
        </w:tc>
        <w:tc>
          <w:tcPr>
            <w:tcW w:w="871" w:type="dxa"/>
          </w:tcPr>
          <w:p w14:paraId="3A6D07C2" w14:textId="77777777" w:rsidR="0097645B" w:rsidRPr="006A0AD5" w:rsidRDefault="0097645B" w:rsidP="00007799">
            <w:pPr>
              <w:spacing w:line="440" w:lineRule="atLeast"/>
              <w:jc w:val="center"/>
            </w:pPr>
          </w:p>
        </w:tc>
        <w:tc>
          <w:tcPr>
            <w:tcW w:w="1134" w:type="dxa"/>
          </w:tcPr>
          <w:p w14:paraId="03CF5F91" w14:textId="77777777" w:rsidR="0097645B" w:rsidRPr="006A0AD5" w:rsidRDefault="0097645B" w:rsidP="00007799">
            <w:pPr>
              <w:spacing w:line="440" w:lineRule="atLeast"/>
              <w:jc w:val="center"/>
            </w:pPr>
          </w:p>
        </w:tc>
      </w:tr>
      <w:tr w:rsidR="0097645B" w:rsidRPr="006A0AD5" w14:paraId="38D4F36E" w14:textId="77777777" w:rsidTr="000D63A8">
        <w:trPr>
          <w:jc w:val="center"/>
        </w:trPr>
        <w:tc>
          <w:tcPr>
            <w:tcW w:w="816" w:type="dxa"/>
          </w:tcPr>
          <w:p w14:paraId="0C0DE922" w14:textId="77777777" w:rsidR="0097645B" w:rsidRPr="006A0AD5" w:rsidRDefault="0097645B" w:rsidP="00007799">
            <w:pPr>
              <w:spacing w:line="440" w:lineRule="atLeast"/>
              <w:jc w:val="center"/>
            </w:pPr>
          </w:p>
        </w:tc>
        <w:tc>
          <w:tcPr>
            <w:tcW w:w="1275" w:type="dxa"/>
          </w:tcPr>
          <w:p w14:paraId="0CB587E9" w14:textId="77777777" w:rsidR="0097645B" w:rsidRPr="006A0AD5" w:rsidRDefault="0097645B" w:rsidP="00007799">
            <w:pPr>
              <w:spacing w:line="440" w:lineRule="atLeast"/>
              <w:jc w:val="center"/>
            </w:pPr>
          </w:p>
        </w:tc>
        <w:tc>
          <w:tcPr>
            <w:tcW w:w="901" w:type="dxa"/>
          </w:tcPr>
          <w:p w14:paraId="2B2B9EDB" w14:textId="77777777" w:rsidR="0097645B" w:rsidRPr="006A0AD5" w:rsidRDefault="0097645B" w:rsidP="00007799">
            <w:pPr>
              <w:spacing w:line="440" w:lineRule="atLeast"/>
              <w:jc w:val="center"/>
            </w:pPr>
          </w:p>
        </w:tc>
        <w:tc>
          <w:tcPr>
            <w:tcW w:w="694" w:type="dxa"/>
          </w:tcPr>
          <w:p w14:paraId="437A0DA7" w14:textId="77777777" w:rsidR="0097645B" w:rsidRPr="006A0AD5" w:rsidRDefault="0097645B" w:rsidP="00007799">
            <w:pPr>
              <w:spacing w:line="440" w:lineRule="atLeast"/>
              <w:jc w:val="center"/>
            </w:pPr>
          </w:p>
        </w:tc>
        <w:tc>
          <w:tcPr>
            <w:tcW w:w="488" w:type="dxa"/>
          </w:tcPr>
          <w:p w14:paraId="3C6A8E32" w14:textId="77777777" w:rsidR="0097645B" w:rsidRPr="006A0AD5" w:rsidRDefault="0097645B" w:rsidP="00007799">
            <w:pPr>
              <w:spacing w:line="440" w:lineRule="atLeast"/>
              <w:jc w:val="center"/>
            </w:pPr>
          </w:p>
        </w:tc>
        <w:tc>
          <w:tcPr>
            <w:tcW w:w="1134" w:type="dxa"/>
          </w:tcPr>
          <w:p w14:paraId="5EDDD56D" w14:textId="77777777" w:rsidR="0097645B" w:rsidRPr="006A0AD5" w:rsidRDefault="0097645B" w:rsidP="00007799">
            <w:pPr>
              <w:spacing w:line="440" w:lineRule="atLeast"/>
              <w:jc w:val="center"/>
            </w:pPr>
          </w:p>
        </w:tc>
        <w:tc>
          <w:tcPr>
            <w:tcW w:w="709" w:type="dxa"/>
          </w:tcPr>
          <w:p w14:paraId="7F519873" w14:textId="77777777" w:rsidR="0097645B" w:rsidRPr="006A0AD5" w:rsidRDefault="0097645B" w:rsidP="00007799">
            <w:pPr>
              <w:spacing w:line="440" w:lineRule="atLeast"/>
              <w:jc w:val="center"/>
            </w:pPr>
          </w:p>
        </w:tc>
        <w:tc>
          <w:tcPr>
            <w:tcW w:w="871" w:type="dxa"/>
          </w:tcPr>
          <w:p w14:paraId="78527C85" w14:textId="77777777" w:rsidR="0097645B" w:rsidRPr="006A0AD5" w:rsidRDefault="0097645B" w:rsidP="00007799">
            <w:pPr>
              <w:spacing w:line="440" w:lineRule="atLeast"/>
              <w:jc w:val="center"/>
            </w:pPr>
          </w:p>
        </w:tc>
        <w:tc>
          <w:tcPr>
            <w:tcW w:w="1134" w:type="dxa"/>
          </w:tcPr>
          <w:p w14:paraId="0F7FE731" w14:textId="77777777" w:rsidR="0097645B" w:rsidRPr="006A0AD5" w:rsidRDefault="0097645B" w:rsidP="00007799">
            <w:pPr>
              <w:spacing w:line="440" w:lineRule="atLeast"/>
              <w:jc w:val="center"/>
            </w:pPr>
          </w:p>
        </w:tc>
      </w:tr>
      <w:tr w:rsidR="0097645B" w:rsidRPr="006A0AD5" w14:paraId="7173FD08" w14:textId="77777777" w:rsidTr="000D63A8">
        <w:trPr>
          <w:jc w:val="center"/>
        </w:trPr>
        <w:tc>
          <w:tcPr>
            <w:tcW w:w="816" w:type="dxa"/>
          </w:tcPr>
          <w:p w14:paraId="5C8B9861" w14:textId="77777777" w:rsidR="0097645B" w:rsidRPr="006A0AD5" w:rsidRDefault="0097645B" w:rsidP="00007799">
            <w:pPr>
              <w:spacing w:line="440" w:lineRule="atLeast"/>
              <w:jc w:val="center"/>
            </w:pPr>
          </w:p>
        </w:tc>
        <w:tc>
          <w:tcPr>
            <w:tcW w:w="1275" w:type="dxa"/>
          </w:tcPr>
          <w:p w14:paraId="72619DC6" w14:textId="77777777" w:rsidR="0097645B" w:rsidRPr="006A0AD5" w:rsidRDefault="0097645B" w:rsidP="00007799">
            <w:pPr>
              <w:spacing w:line="440" w:lineRule="atLeast"/>
              <w:jc w:val="center"/>
            </w:pPr>
          </w:p>
        </w:tc>
        <w:tc>
          <w:tcPr>
            <w:tcW w:w="901" w:type="dxa"/>
          </w:tcPr>
          <w:p w14:paraId="25EE9B49" w14:textId="77777777" w:rsidR="0097645B" w:rsidRPr="006A0AD5" w:rsidRDefault="0097645B" w:rsidP="00007799">
            <w:pPr>
              <w:spacing w:line="440" w:lineRule="atLeast"/>
              <w:jc w:val="center"/>
            </w:pPr>
          </w:p>
        </w:tc>
        <w:tc>
          <w:tcPr>
            <w:tcW w:w="694" w:type="dxa"/>
          </w:tcPr>
          <w:p w14:paraId="4DC7F7CA" w14:textId="77777777" w:rsidR="0097645B" w:rsidRPr="006A0AD5" w:rsidRDefault="0097645B" w:rsidP="00007799">
            <w:pPr>
              <w:spacing w:line="440" w:lineRule="atLeast"/>
              <w:jc w:val="center"/>
            </w:pPr>
          </w:p>
        </w:tc>
        <w:tc>
          <w:tcPr>
            <w:tcW w:w="488" w:type="dxa"/>
          </w:tcPr>
          <w:p w14:paraId="0B79EA09" w14:textId="77777777" w:rsidR="0097645B" w:rsidRPr="006A0AD5" w:rsidRDefault="0097645B" w:rsidP="00007799">
            <w:pPr>
              <w:spacing w:line="440" w:lineRule="atLeast"/>
              <w:jc w:val="center"/>
            </w:pPr>
          </w:p>
        </w:tc>
        <w:tc>
          <w:tcPr>
            <w:tcW w:w="1134" w:type="dxa"/>
          </w:tcPr>
          <w:p w14:paraId="5F141317" w14:textId="77777777" w:rsidR="0097645B" w:rsidRPr="006A0AD5" w:rsidRDefault="0097645B" w:rsidP="00007799">
            <w:pPr>
              <w:spacing w:line="440" w:lineRule="atLeast"/>
              <w:jc w:val="center"/>
            </w:pPr>
          </w:p>
        </w:tc>
        <w:tc>
          <w:tcPr>
            <w:tcW w:w="709" w:type="dxa"/>
          </w:tcPr>
          <w:p w14:paraId="202D3F8F" w14:textId="77777777" w:rsidR="0097645B" w:rsidRPr="006A0AD5" w:rsidRDefault="0097645B" w:rsidP="00007799">
            <w:pPr>
              <w:spacing w:line="440" w:lineRule="atLeast"/>
              <w:jc w:val="center"/>
            </w:pPr>
          </w:p>
        </w:tc>
        <w:tc>
          <w:tcPr>
            <w:tcW w:w="871" w:type="dxa"/>
          </w:tcPr>
          <w:p w14:paraId="02EC2180" w14:textId="77777777" w:rsidR="0097645B" w:rsidRPr="006A0AD5" w:rsidRDefault="0097645B" w:rsidP="00007799">
            <w:pPr>
              <w:spacing w:line="440" w:lineRule="atLeast"/>
              <w:jc w:val="center"/>
            </w:pPr>
          </w:p>
        </w:tc>
        <w:tc>
          <w:tcPr>
            <w:tcW w:w="1134" w:type="dxa"/>
          </w:tcPr>
          <w:p w14:paraId="37CDE918" w14:textId="77777777" w:rsidR="0097645B" w:rsidRPr="006A0AD5" w:rsidRDefault="0097645B" w:rsidP="00007799">
            <w:pPr>
              <w:spacing w:line="440" w:lineRule="atLeast"/>
              <w:jc w:val="center"/>
            </w:pPr>
          </w:p>
        </w:tc>
      </w:tr>
      <w:tr w:rsidR="0097645B" w:rsidRPr="006A0AD5" w14:paraId="0E048CD9" w14:textId="77777777" w:rsidTr="000D63A8">
        <w:trPr>
          <w:jc w:val="center"/>
        </w:trPr>
        <w:tc>
          <w:tcPr>
            <w:tcW w:w="816" w:type="dxa"/>
          </w:tcPr>
          <w:p w14:paraId="09BF1F69" w14:textId="77777777" w:rsidR="0097645B" w:rsidRPr="006A0AD5" w:rsidRDefault="0097645B" w:rsidP="00007799">
            <w:pPr>
              <w:spacing w:line="440" w:lineRule="atLeast"/>
              <w:jc w:val="center"/>
            </w:pPr>
          </w:p>
        </w:tc>
        <w:tc>
          <w:tcPr>
            <w:tcW w:w="1275" w:type="dxa"/>
          </w:tcPr>
          <w:p w14:paraId="0424AA3B" w14:textId="77777777" w:rsidR="0097645B" w:rsidRPr="006A0AD5" w:rsidRDefault="0097645B" w:rsidP="00007799">
            <w:pPr>
              <w:spacing w:line="440" w:lineRule="atLeast"/>
              <w:jc w:val="center"/>
            </w:pPr>
          </w:p>
        </w:tc>
        <w:tc>
          <w:tcPr>
            <w:tcW w:w="901" w:type="dxa"/>
          </w:tcPr>
          <w:p w14:paraId="0DA35DEC" w14:textId="77777777" w:rsidR="0097645B" w:rsidRPr="006A0AD5" w:rsidRDefault="0097645B" w:rsidP="00007799">
            <w:pPr>
              <w:spacing w:line="440" w:lineRule="atLeast"/>
              <w:jc w:val="center"/>
            </w:pPr>
          </w:p>
        </w:tc>
        <w:tc>
          <w:tcPr>
            <w:tcW w:w="694" w:type="dxa"/>
          </w:tcPr>
          <w:p w14:paraId="4F56DAF5" w14:textId="77777777" w:rsidR="0097645B" w:rsidRPr="006A0AD5" w:rsidRDefault="0097645B" w:rsidP="00007799">
            <w:pPr>
              <w:spacing w:line="440" w:lineRule="atLeast"/>
              <w:jc w:val="center"/>
            </w:pPr>
          </w:p>
        </w:tc>
        <w:tc>
          <w:tcPr>
            <w:tcW w:w="488" w:type="dxa"/>
          </w:tcPr>
          <w:p w14:paraId="521AD9FF" w14:textId="77777777" w:rsidR="0097645B" w:rsidRPr="006A0AD5" w:rsidRDefault="0097645B" w:rsidP="00007799">
            <w:pPr>
              <w:spacing w:line="440" w:lineRule="atLeast"/>
              <w:jc w:val="center"/>
            </w:pPr>
          </w:p>
        </w:tc>
        <w:tc>
          <w:tcPr>
            <w:tcW w:w="1134" w:type="dxa"/>
          </w:tcPr>
          <w:p w14:paraId="6B29E22D" w14:textId="77777777" w:rsidR="0097645B" w:rsidRPr="006A0AD5" w:rsidRDefault="0097645B" w:rsidP="00007799">
            <w:pPr>
              <w:spacing w:line="440" w:lineRule="atLeast"/>
              <w:jc w:val="center"/>
            </w:pPr>
          </w:p>
        </w:tc>
        <w:tc>
          <w:tcPr>
            <w:tcW w:w="709" w:type="dxa"/>
          </w:tcPr>
          <w:p w14:paraId="40D6D0AF" w14:textId="77777777" w:rsidR="0097645B" w:rsidRPr="006A0AD5" w:rsidRDefault="0097645B" w:rsidP="00007799">
            <w:pPr>
              <w:spacing w:line="440" w:lineRule="atLeast"/>
              <w:jc w:val="center"/>
            </w:pPr>
          </w:p>
        </w:tc>
        <w:tc>
          <w:tcPr>
            <w:tcW w:w="871" w:type="dxa"/>
          </w:tcPr>
          <w:p w14:paraId="0C1098A1" w14:textId="77777777" w:rsidR="0097645B" w:rsidRPr="006A0AD5" w:rsidRDefault="0097645B" w:rsidP="00007799">
            <w:pPr>
              <w:spacing w:line="440" w:lineRule="atLeast"/>
              <w:jc w:val="center"/>
            </w:pPr>
          </w:p>
        </w:tc>
        <w:tc>
          <w:tcPr>
            <w:tcW w:w="1134" w:type="dxa"/>
          </w:tcPr>
          <w:p w14:paraId="73BBFDCD" w14:textId="77777777" w:rsidR="0097645B" w:rsidRPr="006A0AD5" w:rsidRDefault="0097645B" w:rsidP="00007799">
            <w:pPr>
              <w:spacing w:line="440" w:lineRule="atLeast"/>
              <w:jc w:val="center"/>
            </w:pPr>
          </w:p>
        </w:tc>
      </w:tr>
      <w:tr w:rsidR="0097645B" w:rsidRPr="006A0AD5" w14:paraId="55371CC7" w14:textId="77777777" w:rsidTr="000D63A8">
        <w:trPr>
          <w:jc w:val="center"/>
        </w:trPr>
        <w:tc>
          <w:tcPr>
            <w:tcW w:w="816" w:type="dxa"/>
          </w:tcPr>
          <w:p w14:paraId="5F9C1F8C" w14:textId="77777777" w:rsidR="0097645B" w:rsidRPr="006A0AD5" w:rsidRDefault="0097645B" w:rsidP="00007799">
            <w:pPr>
              <w:spacing w:line="440" w:lineRule="atLeast"/>
              <w:jc w:val="center"/>
            </w:pPr>
          </w:p>
        </w:tc>
        <w:tc>
          <w:tcPr>
            <w:tcW w:w="1275" w:type="dxa"/>
          </w:tcPr>
          <w:p w14:paraId="037318FA" w14:textId="77777777" w:rsidR="0097645B" w:rsidRPr="006A0AD5" w:rsidRDefault="0097645B" w:rsidP="00007799">
            <w:pPr>
              <w:spacing w:line="440" w:lineRule="atLeast"/>
              <w:jc w:val="center"/>
            </w:pPr>
          </w:p>
        </w:tc>
        <w:tc>
          <w:tcPr>
            <w:tcW w:w="901" w:type="dxa"/>
          </w:tcPr>
          <w:p w14:paraId="7191DD7F" w14:textId="77777777" w:rsidR="0097645B" w:rsidRPr="006A0AD5" w:rsidRDefault="0097645B" w:rsidP="00007799">
            <w:pPr>
              <w:spacing w:line="440" w:lineRule="atLeast"/>
              <w:jc w:val="center"/>
            </w:pPr>
          </w:p>
        </w:tc>
        <w:tc>
          <w:tcPr>
            <w:tcW w:w="694" w:type="dxa"/>
          </w:tcPr>
          <w:p w14:paraId="03EB5790" w14:textId="77777777" w:rsidR="0097645B" w:rsidRPr="006A0AD5" w:rsidRDefault="0097645B" w:rsidP="00007799">
            <w:pPr>
              <w:spacing w:line="440" w:lineRule="atLeast"/>
              <w:jc w:val="center"/>
            </w:pPr>
          </w:p>
        </w:tc>
        <w:tc>
          <w:tcPr>
            <w:tcW w:w="488" w:type="dxa"/>
          </w:tcPr>
          <w:p w14:paraId="768ADDB1" w14:textId="77777777" w:rsidR="0097645B" w:rsidRPr="006A0AD5" w:rsidRDefault="0097645B" w:rsidP="00007799">
            <w:pPr>
              <w:spacing w:line="440" w:lineRule="atLeast"/>
              <w:jc w:val="center"/>
            </w:pPr>
          </w:p>
        </w:tc>
        <w:tc>
          <w:tcPr>
            <w:tcW w:w="1134" w:type="dxa"/>
          </w:tcPr>
          <w:p w14:paraId="4867B9D9" w14:textId="77777777" w:rsidR="0097645B" w:rsidRPr="006A0AD5" w:rsidRDefault="0097645B" w:rsidP="00007799">
            <w:pPr>
              <w:spacing w:line="440" w:lineRule="atLeast"/>
              <w:jc w:val="center"/>
            </w:pPr>
          </w:p>
        </w:tc>
        <w:tc>
          <w:tcPr>
            <w:tcW w:w="709" w:type="dxa"/>
          </w:tcPr>
          <w:p w14:paraId="4E519F0F" w14:textId="77777777" w:rsidR="0097645B" w:rsidRPr="006A0AD5" w:rsidRDefault="0097645B" w:rsidP="00007799">
            <w:pPr>
              <w:spacing w:line="440" w:lineRule="atLeast"/>
              <w:jc w:val="center"/>
            </w:pPr>
          </w:p>
        </w:tc>
        <w:tc>
          <w:tcPr>
            <w:tcW w:w="871" w:type="dxa"/>
          </w:tcPr>
          <w:p w14:paraId="2C4FEB80" w14:textId="77777777" w:rsidR="0097645B" w:rsidRPr="006A0AD5" w:rsidRDefault="0097645B" w:rsidP="00007799">
            <w:pPr>
              <w:spacing w:line="440" w:lineRule="atLeast"/>
              <w:jc w:val="center"/>
            </w:pPr>
          </w:p>
        </w:tc>
        <w:tc>
          <w:tcPr>
            <w:tcW w:w="1134" w:type="dxa"/>
          </w:tcPr>
          <w:p w14:paraId="110A5A4E" w14:textId="77777777" w:rsidR="0097645B" w:rsidRPr="006A0AD5" w:rsidRDefault="0097645B" w:rsidP="00007799">
            <w:pPr>
              <w:spacing w:line="440" w:lineRule="atLeast"/>
              <w:jc w:val="center"/>
            </w:pPr>
          </w:p>
        </w:tc>
      </w:tr>
      <w:tr w:rsidR="0097645B" w:rsidRPr="006A0AD5" w14:paraId="7B1702B8" w14:textId="77777777" w:rsidTr="000D63A8">
        <w:trPr>
          <w:jc w:val="center"/>
        </w:trPr>
        <w:tc>
          <w:tcPr>
            <w:tcW w:w="816" w:type="dxa"/>
          </w:tcPr>
          <w:p w14:paraId="3E57F235" w14:textId="77777777" w:rsidR="0097645B" w:rsidRPr="006A0AD5" w:rsidRDefault="0097645B" w:rsidP="00007799">
            <w:pPr>
              <w:spacing w:line="440" w:lineRule="atLeast"/>
              <w:jc w:val="center"/>
            </w:pPr>
          </w:p>
        </w:tc>
        <w:tc>
          <w:tcPr>
            <w:tcW w:w="1275" w:type="dxa"/>
          </w:tcPr>
          <w:p w14:paraId="4EF3B504" w14:textId="77777777" w:rsidR="0097645B" w:rsidRPr="006A0AD5" w:rsidRDefault="0097645B" w:rsidP="00007799">
            <w:pPr>
              <w:spacing w:line="440" w:lineRule="atLeast"/>
              <w:jc w:val="center"/>
            </w:pPr>
          </w:p>
        </w:tc>
        <w:tc>
          <w:tcPr>
            <w:tcW w:w="901" w:type="dxa"/>
          </w:tcPr>
          <w:p w14:paraId="76744B84" w14:textId="77777777" w:rsidR="0097645B" w:rsidRPr="006A0AD5" w:rsidRDefault="0097645B" w:rsidP="00007799">
            <w:pPr>
              <w:spacing w:line="440" w:lineRule="atLeast"/>
              <w:jc w:val="center"/>
            </w:pPr>
          </w:p>
        </w:tc>
        <w:tc>
          <w:tcPr>
            <w:tcW w:w="694" w:type="dxa"/>
          </w:tcPr>
          <w:p w14:paraId="66820AD3" w14:textId="77777777" w:rsidR="0097645B" w:rsidRPr="006A0AD5" w:rsidRDefault="0097645B" w:rsidP="00007799">
            <w:pPr>
              <w:spacing w:line="440" w:lineRule="atLeast"/>
              <w:jc w:val="center"/>
            </w:pPr>
          </w:p>
        </w:tc>
        <w:tc>
          <w:tcPr>
            <w:tcW w:w="488" w:type="dxa"/>
          </w:tcPr>
          <w:p w14:paraId="25E634DE" w14:textId="77777777" w:rsidR="0097645B" w:rsidRPr="006A0AD5" w:rsidRDefault="0097645B" w:rsidP="00007799">
            <w:pPr>
              <w:spacing w:line="440" w:lineRule="atLeast"/>
              <w:jc w:val="center"/>
            </w:pPr>
          </w:p>
        </w:tc>
        <w:tc>
          <w:tcPr>
            <w:tcW w:w="1134" w:type="dxa"/>
          </w:tcPr>
          <w:p w14:paraId="0B86F7ED" w14:textId="77777777" w:rsidR="0097645B" w:rsidRPr="006A0AD5" w:rsidRDefault="0097645B" w:rsidP="00007799">
            <w:pPr>
              <w:spacing w:line="440" w:lineRule="atLeast"/>
              <w:jc w:val="center"/>
            </w:pPr>
          </w:p>
        </w:tc>
        <w:tc>
          <w:tcPr>
            <w:tcW w:w="709" w:type="dxa"/>
          </w:tcPr>
          <w:p w14:paraId="53E1F951" w14:textId="77777777" w:rsidR="0097645B" w:rsidRPr="006A0AD5" w:rsidRDefault="0097645B" w:rsidP="00007799">
            <w:pPr>
              <w:spacing w:line="440" w:lineRule="atLeast"/>
              <w:jc w:val="center"/>
            </w:pPr>
          </w:p>
        </w:tc>
        <w:tc>
          <w:tcPr>
            <w:tcW w:w="871" w:type="dxa"/>
          </w:tcPr>
          <w:p w14:paraId="1F267770" w14:textId="77777777" w:rsidR="0097645B" w:rsidRPr="006A0AD5" w:rsidRDefault="0097645B" w:rsidP="00007799">
            <w:pPr>
              <w:spacing w:line="440" w:lineRule="atLeast"/>
              <w:jc w:val="center"/>
            </w:pPr>
          </w:p>
        </w:tc>
        <w:tc>
          <w:tcPr>
            <w:tcW w:w="1134" w:type="dxa"/>
          </w:tcPr>
          <w:p w14:paraId="21C0C374" w14:textId="77777777" w:rsidR="0097645B" w:rsidRPr="006A0AD5" w:rsidRDefault="0097645B" w:rsidP="00007799">
            <w:pPr>
              <w:spacing w:line="440" w:lineRule="atLeast"/>
              <w:jc w:val="center"/>
            </w:pPr>
          </w:p>
        </w:tc>
      </w:tr>
      <w:tr w:rsidR="0097645B" w:rsidRPr="006A0AD5" w14:paraId="536F408C" w14:textId="77777777" w:rsidTr="000D63A8">
        <w:trPr>
          <w:jc w:val="center"/>
        </w:trPr>
        <w:tc>
          <w:tcPr>
            <w:tcW w:w="816" w:type="dxa"/>
          </w:tcPr>
          <w:p w14:paraId="3CD034EB" w14:textId="77777777" w:rsidR="0097645B" w:rsidRPr="006A0AD5" w:rsidRDefault="0097645B" w:rsidP="00007799">
            <w:pPr>
              <w:spacing w:line="440" w:lineRule="atLeast"/>
              <w:jc w:val="center"/>
            </w:pPr>
          </w:p>
        </w:tc>
        <w:tc>
          <w:tcPr>
            <w:tcW w:w="1275" w:type="dxa"/>
          </w:tcPr>
          <w:p w14:paraId="1A8B00C0" w14:textId="77777777" w:rsidR="0097645B" w:rsidRPr="006A0AD5" w:rsidRDefault="0097645B" w:rsidP="00007799">
            <w:pPr>
              <w:spacing w:line="440" w:lineRule="atLeast"/>
              <w:jc w:val="center"/>
            </w:pPr>
          </w:p>
        </w:tc>
        <w:tc>
          <w:tcPr>
            <w:tcW w:w="901" w:type="dxa"/>
          </w:tcPr>
          <w:p w14:paraId="61A8965F" w14:textId="77777777" w:rsidR="0097645B" w:rsidRPr="006A0AD5" w:rsidRDefault="0097645B" w:rsidP="00007799">
            <w:pPr>
              <w:spacing w:line="440" w:lineRule="atLeast"/>
              <w:jc w:val="center"/>
            </w:pPr>
          </w:p>
        </w:tc>
        <w:tc>
          <w:tcPr>
            <w:tcW w:w="694" w:type="dxa"/>
          </w:tcPr>
          <w:p w14:paraId="1B9DA570" w14:textId="77777777" w:rsidR="0097645B" w:rsidRPr="006A0AD5" w:rsidRDefault="0097645B" w:rsidP="00007799">
            <w:pPr>
              <w:spacing w:line="440" w:lineRule="atLeast"/>
              <w:jc w:val="center"/>
            </w:pPr>
          </w:p>
        </w:tc>
        <w:tc>
          <w:tcPr>
            <w:tcW w:w="488" w:type="dxa"/>
          </w:tcPr>
          <w:p w14:paraId="09E074E2" w14:textId="77777777" w:rsidR="0097645B" w:rsidRPr="006A0AD5" w:rsidRDefault="0097645B" w:rsidP="00007799">
            <w:pPr>
              <w:spacing w:line="440" w:lineRule="atLeast"/>
              <w:jc w:val="center"/>
            </w:pPr>
          </w:p>
        </w:tc>
        <w:tc>
          <w:tcPr>
            <w:tcW w:w="1134" w:type="dxa"/>
          </w:tcPr>
          <w:p w14:paraId="02F0C89D" w14:textId="77777777" w:rsidR="0097645B" w:rsidRPr="006A0AD5" w:rsidRDefault="0097645B" w:rsidP="00007799">
            <w:pPr>
              <w:spacing w:line="440" w:lineRule="atLeast"/>
              <w:jc w:val="center"/>
            </w:pPr>
          </w:p>
        </w:tc>
        <w:tc>
          <w:tcPr>
            <w:tcW w:w="709" w:type="dxa"/>
          </w:tcPr>
          <w:p w14:paraId="6A4CDF96" w14:textId="77777777" w:rsidR="0097645B" w:rsidRPr="006A0AD5" w:rsidRDefault="0097645B" w:rsidP="00007799">
            <w:pPr>
              <w:spacing w:line="440" w:lineRule="atLeast"/>
              <w:jc w:val="center"/>
            </w:pPr>
          </w:p>
        </w:tc>
        <w:tc>
          <w:tcPr>
            <w:tcW w:w="871" w:type="dxa"/>
          </w:tcPr>
          <w:p w14:paraId="222A724F" w14:textId="77777777" w:rsidR="0097645B" w:rsidRPr="006A0AD5" w:rsidRDefault="0097645B" w:rsidP="00007799">
            <w:pPr>
              <w:spacing w:line="440" w:lineRule="atLeast"/>
              <w:jc w:val="center"/>
            </w:pPr>
          </w:p>
        </w:tc>
        <w:tc>
          <w:tcPr>
            <w:tcW w:w="1134" w:type="dxa"/>
          </w:tcPr>
          <w:p w14:paraId="517011FF" w14:textId="77777777" w:rsidR="0097645B" w:rsidRPr="006A0AD5" w:rsidRDefault="0097645B" w:rsidP="00007799">
            <w:pPr>
              <w:spacing w:line="440" w:lineRule="atLeast"/>
              <w:jc w:val="center"/>
            </w:pPr>
          </w:p>
        </w:tc>
      </w:tr>
      <w:tr w:rsidR="0097645B" w:rsidRPr="006A0AD5" w14:paraId="4707C258" w14:textId="77777777" w:rsidTr="000D63A8">
        <w:trPr>
          <w:jc w:val="center"/>
        </w:trPr>
        <w:tc>
          <w:tcPr>
            <w:tcW w:w="816" w:type="dxa"/>
          </w:tcPr>
          <w:p w14:paraId="6E0C1DB0" w14:textId="77777777" w:rsidR="0097645B" w:rsidRPr="006A0AD5" w:rsidRDefault="0097645B" w:rsidP="00007799">
            <w:pPr>
              <w:spacing w:line="440" w:lineRule="atLeast"/>
              <w:jc w:val="center"/>
            </w:pPr>
          </w:p>
        </w:tc>
        <w:tc>
          <w:tcPr>
            <w:tcW w:w="1275" w:type="dxa"/>
          </w:tcPr>
          <w:p w14:paraId="61DBD92E" w14:textId="77777777" w:rsidR="0097645B" w:rsidRPr="006A0AD5" w:rsidRDefault="0097645B" w:rsidP="00007799">
            <w:pPr>
              <w:spacing w:line="440" w:lineRule="atLeast"/>
              <w:jc w:val="center"/>
            </w:pPr>
          </w:p>
        </w:tc>
        <w:tc>
          <w:tcPr>
            <w:tcW w:w="901" w:type="dxa"/>
          </w:tcPr>
          <w:p w14:paraId="4A279772" w14:textId="77777777" w:rsidR="0097645B" w:rsidRPr="006A0AD5" w:rsidRDefault="0097645B" w:rsidP="00007799">
            <w:pPr>
              <w:spacing w:line="440" w:lineRule="atLeast"/>
              <w:jc w:val="center"/>
            </w:pPr>
          </w:p>
        </w:tc>
        <w:tc>
          <w:tcPr>
            <w:tcW w:w="694" w:type="dxa"/>
          </w:tcPr>
          <w:p w14:paraId="6BE9D32B" w14:textId="77777777" w:rsidR="0097645B" w:rsidRPr="006A0AD5" w:rsidRDefault="0097645B" w:rsidP="00007799">
            <w:pPr>
              <w:spacing w:line="440" w:lineRule="atLeast"/>
              <w:jc w:val="center"/>
            </w:pPr>
          </w:p>
        </w:tc>
        <w:tc>
          <w:tcPr>
            <w:tcW w:w="488" w:type="dxa"/>
          </w:tcPr>
          <w:p w14:paraId="045701E6" w14:textId="77777777" w:rsidR="0097645B" w:rsidRPr="006A0AD5" w:rsidRDefault="0097645B" w:rsidP="00007799">
            <w:pPr>
              <w:spacing w:line="440" w:lineRule="atLeast"/>
              <w:jc w:val="center"/>
            </w:pPr>
          </w:p>
        </w:tc>
        <w:tc>
          <w:tcPr>
            <w:tcW w:w="1134" w:type="dxa"/>
          </w:tcPr>
          <w:p w14:paraId="18F08FFA" w14:textId="77777777" w:rsidR="0097645B" w:rsidRPr="006A0AD5" w:rsidRDefault="0097645B" w:rsidP="00007799">
            <w:pPr>
              <w:spacing w:line="440" w:lineRule="atLeast"/>
              <w:jc w:val="center"/>
            </w:pPr>
          </w:p>
        </w:tc>
        <w:tc>
          <w:tcPr>
            <w:tcW w:w="709" w:type="dxa"/>
          </w:tcPr>
          <w:p w14:paraId="5FD01EDE" w14:textId="77777777" w:rsidR="0097645B" w:rsidRPr="006A0AD5" w:rsidRDefault="0097645B" w:rsidP="00007799">
            <w:pPr>
              <w:spacing w:line="440" w:lineRule="atLeast"/>
              <w:jc w:val="center"/>
            </w:pPr>
          </w:p>
        </w:tc>
        <w:tc>
          <w:tcPr>
            <w:tcW w:w="871" w:type="dxa"/>
          </w:tcPr>
          <w:p w14:paraId="4E3D1B91" w14:textId="77777777" w:rsidR="0097645B" w:rsidRPr="006A0AD5" w:rsidRDefault="0097645B" w:rsidP="00007799">
            <w:pPr>
              <w:spacing w:line="440" w:lineRule="atLeast"/>
              <w:jc w:val="center"/>
            </w:pPr>
          </w:p>
        </w:tc>
        <w:tc>
          <w:tcPr>
            <w:tcW w:w="1134" w:type="dxa"/>
          </w:tcPr>
          <w:p w14:paraId="19575941" w14:textId="77777777" w:rsidR="0097645B" w:rsidRPr="006A0AD5" w:rsidRDefault="0097645B" w:rsidP="00007799">
            <w:pPr>
              <w:spacing w:line="440" w:lineRule="atLeast"/>
              <w:jc w:val="center"/>
            </w:pPr>
          </w:p>
        </w:tc>
      </w:tr>
      <w:tr w:rsidR="0097645B" w:rsidRPr="006A0AD5" w14:paraId="3F1D83D0" w14:textId="77777777" w:rsidTr="000D63A8">
        <w:trPr>
          <w:jc w:val="center"/>
        </w:trPr>
        <w:tc>
          <w:tcPr>
            <w:tcW w:w="816" w:type="dxa"/>
          </w:tcPr>
          <w:p w14:paraId="0FB7787F" w14:textId="77777777" w:rsidR="0097645B" w:rsidRPr="006A0AD5" w:rsidRDefault="0097645B" w:rsidP="00007799">
            <w:pPr>
              <w:spacing w:line="440" w:lineRule="atLeast"/>
              <w:jc w:val="center"/>
            </w:pPr>
          </w:p>
        </w:tc>
        <w:tc>
          <w:tcPr>
            <w:tcW w:w="1275" w:type="dxa"/>
          </w:tcPr>
          <w:p w14:paraId="0C966167" w14:textId="77777777" w:rsidR="0097645B" w:rsidRPr="006A0AD5" w:rsidRDefault="0097645B" w:rsidP="00007799">
            <w:pPr>
              <w:spacing w:line="440" w:lineRule="atLeast"/>
              <w:jc w:val="center"/>
            </w:pPr>
          </w:p>
        </w:tc>
        <w:tc>
          <w:tcPr>
            <w:tcW w:w="901" w:type="dxa"/>
          </w:tcPr>
          <w:p w14:paraId="002367EA" w14:textId="77777777" w:rsidR="0097645B" w:rsidRPr="006A0AD5" w:rsidRDefault="0097645B" w:rsidP="00007799">
            <w:pPr>
              <w:spacing w:line="440" w:lineRule="atLeast"/>
              <w:jc w:val="center"/>
            </w:pPr>
          </w:p>
        </w:tc>
        <w:tc>
          <w:tcPr>
            <w:tcW w:w="694" w:type="dxa"/>
          </w:tcPr>
          <w:p w14:paraId="69563806" w14:textId="77777777" w:rsidR="0097645B" w:rsidRPr="006A0AD5" w:rsidRDefault="0097645B" w:rsidP="00007799">
            <w:pPr>
              <w:spacing w:line="440" w:lineRule="atLeast"/>
              <w:jc w:val="center"/>
            </w:pPr>
          </w:p>
        </w:tc>
        <w:tc>
          <w:tcPr>
            <w:tcW w:w="488" w:type="dxa"/>
          </w:tcPr>
          <w:p w14:paraId="2BB02AFB" w14:textId="77777777" w:rsidR="0097645B" w:rsidRPr="006A0AD5" w:rsidRDefault="0097645B" w:rsidP="00007799">
            <w:pPr>
              <w:spacing w:line="440" w:lineRule="atLeast"/>
              <w:jc w:val="center"/>
            </w:pPr>
          </w:p>
        </w:tc>
        <w:tc>
          <w:tcPr>
            <w:tcW w:w="1134" w:type="dxa"/>
          </w:tcPr>
          <w:p w14:paraId="206D9728" w14:textId="77777777" w:rsidR="0097645B" w:rsidRPr="006A0AD5" w:rsidRDefault="0097645B" w:rsidP="00007799">
            <w:pPr>
              <w:spacing w:line="440" w:lineRule="atLeast"/>
              <w:jc w:val="center"/>
            </w:pPr>
          </w:p>
        </w:tc>
        <w:tc>
          <w:tcPr>
            <w:tcW w:w="709" w:type="dxa"/>
          </w:tcPr>
          <w:p w14:paraId="274CA74F" w14:textId="77777777" w:rsidR="0097645B" w:rsidRPr="006A0AD5" w:rsidRDefault="0097645B" w:rsidP="00007799">
            <w:pPr>
              <w:spacing w:line="440" w:lineRule="atLeast"/>
              <w:jc w:val="center"/>
            </w:pPr>
          </w:p>
        </w:tc>
        <w:tc>
          <w:tcPr>
            <w:tcW w:w="871" w:type="dxa"/>
          </w:tcPr>
          <w:p w14:paraId="42BB4A01" w14:textId="77777777" w:rsidR="0097645B" w:rsidRPr="006A0AD5" w:rsidRDefault="0097645B" w:rsidP="00007799">
            <w:pPr>
              <w:spacing w:line="440" w:lineRule="atLeast"/>
              <w:jc w:val="center"/>
            </w:pPr>
          </w:p>
        </w:tc>
        <w:tc>
          <w:tcPr>
            <w:tcW w:w="1134" w:type="dxa"/>
          </w:tcPr>
          <w:p w14:paraId="2612ED12" w14:textId="77777777" w:rsidR="0097645B" w:rsidRPr="006A0AD5" w:rsidRDefault="0097645B" w:rsidP="00007799">
            <w:pPr>
              <w:spacing w:line="440" w:lineRule="atLeast"/>
              <w:jc w:val="center"/>
            </w:pPr>
          </w:p>
        </w:tc>
      </w:tr>
      <w:tr w:rsidR="0097645B" w:rsidRPr="006A0AD5" w14:paraId="5FC51E9B" w14:textId="77777777" w:rsidTr="000D63A8">
        <w:trPr>
          <w:jc w:val="center"/>
        </w:trPr>
        <w:tc>
          <w:tcPr>
            <w:tcW w:w="816" w:type="dxa"/>
          </w:tcPr>
          <w:p w14:paraId="6A5685D9" w14:textId="77777777" w:rsidR="0097645B" w:rsidRPr="006A0AD5" w:rsidRDefault="0097645B" w:rsidP="00007799">
            <w:pPr>
              <w:spacing w:line="440" w:lineRule="atLeast"/>
              <w:jc w:val="center"/>
            </w:pPr>
          </w:p>
        </w:tc>
        <w:tc>
          <w:tcPr>
            <w:tcW w:w="1275" w:type="dxa"/>
          </w:tcPr>
          <w:p w14:paraId="1459B405" w14:textId="77777777" w:rsidR="0097645B" w:rsidRPr="006A0AD5" w:rsidRDefault="0097645B" w:rsidP="00007799">
            <w:pPr>
              <w:spacing w:line="440" w:lineRule="atLeast"/>
              <w:jc w:val="center"/>
            </w:pPr>
          </w:p>
        </w:tc>
        <w:tc>
          <w:tcPr>
            <w:tcW w:w="901" w:type="dxa"/>
          </w:tcPr>
          <w:p w14:paraId="505BE3A8" w14:textId="77777777" w:rsidR="0097645B" w:rsidRPr="006A0AD5" w:rsidRDefault="0097645B" w:rsidP="00007799">
            <w:pPr>
              <w:spacing w:line="440" w:lineRule="atLeast"/>
              <w:jc w:val="center"/>
            </w:pPr>
          </w:p>
        </w:tc>
        <w:tc>
          <w:tcPr>
            <w:tcW w:w="694" w:type="dxa"/>
          </w:tcPr>
          <w:p w14:paraId="70397494" w14:textId="77777777" w:rsidR="0097645B" w:rsidRPr="006A0AD5" w:rsidRDefault="0097645B" w:rsidP="00007799">
            <w:pPr>
              <w:spacing w:line="440" w:lineRule="atLeast"/>
              <w:jc w:val="center"/>
            </w:pPr>
          </w:p>
        </w:tc>
        <w:tc>
          <w:tcPr>
            <w:tcW w:w="488" w:type="dxa"/>
          </w:tcPr>
          <w:p w14:paraId="673A35B8" w14:textId="77777777" w:rsidR="0097645B" w:rsidRPr="006A0AD5" w:rsidRDefault="0097645B" w:rsidP="00007799">
            <w:pPr>
              <w:spacing w:line="440" w:lineRule="atLeast"/>
              <w:jc w:val="center"/>
            </w:pPr>
          </w:p>
        </w:tc>
        <w:tc>
          <w:tcPr>
            <w:tcW w:w="1134" w:type="dxa"/>
          </w:tcPr>
          <w:p w14:paraId="3F2BB9AC" w14:textId="77777777" w:rsidR="0097645B" w:rsidRPr="006A0AD5" w:rsidRDefault="0097645B" w:rsidP="00007799">
            <w:pPr>
              <w:spacing w:line="440" w:lineRule="atLeast"/>
              <w:jc w:val="center"/>
            </w:pPr>
          </w:p>
        </w:tc>
        <w:tc>
          <w:tcPr>
            <w:tcW w:w="709" w:type="dxa"/>
          </w:tcPr>
          <w:p w14:paraId="0B7ECF8F" w14:textId="77777777" w:rsidR="0097645B" w:rsidRPr="006A0AD5" w:rsidRDefault="0097645B" w:rsidP="00007799">
            <w:pPr>
              <w:spacing w:line="440" w:lineRule="atLeast"/>
              <w:jc w:val="center"/>
            </w:pPr>
          </w:p>
        </w:tc>
        <w:tc>
          <w:tcPr>
            <w:tcW w:w="871" w:type="dxa"/>
          </w:tcPr>
          <w:p w14:paraId="1AED4CC9" w14:textId="77777777" w:rsidR="0097645B" w:rsidRPr="006A0AD5" w:rsidRDefault="0097645B" w:rsidP="00007799">
            <w:pPr>
              <w:spacing w:line="440" w:lineRule="atLeast"/>
              <w:jc w:val="center"/>
            </w:pPr>
          </w:p>
        </w:tc>
        <w:tc>
          <w:tcPr>
            <w:tcW w:w="1134" w:type="dxa"/>
          </w:tcPr>
          <w:p w14:paraId="1CA77877" w14:textId="77777777" w:rsidR="0097645B" w:rsidRPr="006A0AD5" w:rsidRDefault="0097645B" w:rsidP="00007799">
            <w:pPr>
              <w:spacing w:line="440" w:lineRule="atLeast"/>
              <w:jc w:val="center"/>
            </w:pPr>
          </w:p>
        </w:tc>
      </w:tr>
      <w:tr w:rsidR="0097645B" w:rsidRPr="006A0AD5" w14:paraId="4763C7E7" w14:textId="77777777" w:rsidTr="000D63A8">
        <w:trPr>
          <w:jc w:val="center"/>
        </w:trPr>
        <w:tc>
          <w:tcPr>
            <w:tcW w:w="816" w:type="dxa"/>
          </w:tcPr>
          <w:p w14:paraId="2834150C" w14:textId="77777777" w:rsidR="0097645B" w:rsidRPr="006A0AD5" w:rsidRDefault="0097645B" w:rsidP="00007799">
            <w:pPr>
              <w:spacing w:line="440" w:lineRule="atLeast"/>
              <w:jc w:val="center"/>
            </w:pPr>
          </w:p>
        </w:tc>
        <w:tc>
          <w:tcPr>
            <w:tcW w:w="1275" w:type="dxa"/>
          </w:tcPr>
          <w:p w14:paraId="7118470C" w14:textId="77777777" w:rsidR="0097645B" w:rsidRPr="006A0AD5" w:rsidRDefault="0097645B" w:rsidP="00007799">
            <w:pPr>
              <w:spacing w:line="440" w:lineRule="atLeast"/>
              <w:jc w:val="center"/>
            </w:pPr>
          </w:p>
        </w:tc>
        <w:tc>
          <w:tcPr>
            <w:tcW w:w="901" w:type="dxa"/>
          </w:tcPr>
          <w:p w14:paraId="4B6A8175" w14:textId="77777777" w:rsidR="0097645B" w:rsidRPr="006A0AD5" w:rsidRDefault="0097645B" w:rsidP="00007799">
            <w:pPr>
              <w:spacing w:line="440" w:lineRule="atLeast"/>
              <w:jc w:val="center"/>
            </w:pPr>
          </w:p>
        </w:tc>
        <w:tc>
          <w:tcPr>
            <w:tcW w:w="694" w:type="dxa"/>
          </w:tcPr>
          <w:p w14:paraId="4FF54723" w14:textId="77777777" w:rsidR="0097645B" w:rsidRPr="006A0AD5" w:rsidRDefault="0097645B" w:rsidP="00007799">
            <w:pPr>
              <w:spacing w:line="440" w:lineRule="atLeast"/>
              <w:jc w:val="center"/>
            </w:pPr>
          </w:p>
        </w:tc>
        <w:tc>
          <w:tcPr>
            <w:tcW w:w="488" w:type="dxa"/>
          </w:tcPr>
          <w:p w14:paraId="0FB6D732" w14:textId="77777777" w:rsidR="0097645B" w:rsidRPr="006A0AD5" w:rsidRDefault="0097645B" w:rsidP="00007799">
            <w:pPr>
              <w:spacing w:line="440" w:lineRule="atLeast"/>
              <w:jc w:val="center"/>
            </w:pPr>
          </w:p>
        </w:tc>
        <w:tc>
          <w:tcPr>
            <w:tcW w:w="1134" w:type="dxa"/>
          </w:tcPr>
          <w:p w14:paraId="746A4598" w14:textId="77777777" w:rsidR="0097645B" w:rsidRPr="006A0AD5" w:rsidRDefault="0097645B" w:rsidP="00007799">
            <w:pPr>
              <w:spacing w:line="440" w:lineRule="atLeast"/>
              <w:jc w:val="center"/>
            </w:pPr>
          </w:p>
        </w:tc>
        <w:tc>
          <w:tcPr>
            <w:tcW w:w="709" w:type="dxa"/>
          </w:tcPr>
          <w:p w14:paraId="2BFCCD68" w14:textId="77777777" w:rsidR="0097645B" w:rsidRPr="006A0AD5" w:rsidRDefault="0097645B" w:rsidP="00007799">
            <w:pPr>
              <w:spacing w:line="440" w:lineRule="atLeast"/>
              <w:jc w:val="center"/>
            </w:pPr>
          </w:p>
        </w:tc>
        <w:tc>
          <w:tcPr>
            <w:tcW w:w="871" w:type="dxa"/>
          </w:tcPr>
          <w:p w14:paraId="1C60EBEB" w14:textId="77777777" w:rsidR="0097645B" w:rsidRPr="006A0AD5" w:rsidRDefault="0097645B" w:rsidP="00007799">
            <w:pPr>
              <w:spacing w:line="440" w:lineRule="atLeast"/>
              <w:jc w:val="center"/>
            </w:pPr>
          </w:p>
        </w:tc>
        <w:tc>
          <w:tcPr>
            <w:tcW w:w="1134" w:type="dxa"/>
          </w:tcPr>
          <w:p w14:paraId="4D4767BE" w14:textId="77777777" w:rsidR="0097645B" w:rsidRPr="006A0AD5" w:rsidRDefault="0097645B" w:rsidP="00007799">
            <w:pPr>
              <w:spacing w:line="440" w:lineRule="atLeast"/>
              <w:jc w:val="center"/>
            </w:pPr>
          </w:p>
        </w:tc>
      </w:tr>
      <w:tr w:rsidR="0097645B" w:rsidRPr="006A0AD5" w14:paraId="0CDD884F" w14:textId="77777777" w:rsidTr="000D63A8">
        <w:trPr>
          <w:jc w:val="center"/>
        </w:trPr>
        <w:tc>
          <w:tcPr>
            <w:tcW w:w="816" w:type="dxa"/>
          </w:tcPr>
          <w:p w14:paraId="59F8C7A0" w14:textId="77777777" w:rsidR="0097645B" w:rsidRPr="006A0AD5" w:rsidRDefault="0097645B" w:rsidP="00007799">
            <w:pPr>
              <w:spacing w:line="440" w:lineRule="atLeast"/>
              <w:jc w:val="center"/>
            </w:pPr>
          </w:p>
        </w:tc>
        <w:tc>
          <w:tcPr>
            <w:tcW w:w="1275" w:type="dxa"/>
          </w:tcPr>
          <w:p w14:paraId="380F35BE" w14:textId="77777777" w:rsidR="0097645B" w:rsidRPr="006A0AD5" w:rsidRDefault="0097645B" w:rsidP="00007799">
            <w:pPr>
              <w:spacing w:line="440" w:lineRule="atLeast"/>
              <w:jc w:val="center"/>
            </w:pPr>
          </w:p>
        </w:tc>
        <w:tc>
          <w:tcPr>
            <w:tcW w:w="901" w:type="dxa"/>
          </w:tcPr>
          <w:p w14:paraId="3A8D9417" w14:textId="77777777" w:rsidR="0097645B" w:rsidRPr="006A0AD5" w:rsidRDefault="0097645B" w:rsidP="00007799">
            <w:pPr>
              <w:spacing w:line="440" w:lineRule="atLeast"/>
              <w:jc w:val="center"/>
            </w:pPr>
          </w:p>
        </w:tc>
        <w:tc>
          <w:tcPr>
            <w:tcW w:w="694" w:type="dxa"/>
          </w:tcPr>
          <w:p w14:paraId="6476F691" w14:textId="77777777" w:rsidR="0097645B" w:rsidRPr="006A0AD5" w:rsidRDefault="0097645B" w:rsidP="00007799">
            <w:pPr>
              <w:spacing w:line="440" w:lineRule="atLeast"/>
              <w:jc w:val="center"/>
            </w:pPr>
          </w:p>
        </w:tc>
        <w:tc>
          <w:tcPr>
            <w:tcW w:w="488" w:type="dxa"/>
          </w:tcPr>
          <w:p w14:paraId="42DE0C11" w14:textId="77777777" w:rsidR="0097645B" w:rsidRPr="006A0AD5" w:rsidRDefault="0097645B" w:rsidP="00007799">
            <w:pPr>
              <w:spacing w:line="440" w:lineRule="atLeast"/>
              <w:jc w:val="center"/>
            </w:pPr>
          </w:p>
        </w:tc>
        <w:tc>
          <w:tcPr>
            <w:tcW w:w="1134" w:type="dxa"/>
          </w:tcPr>
          <w:p w14:paraId="5B81B786" w14:textId="77777777" w:rsidR="0097645B" w:rsidRPr="006A0AD5" w:rsidRDefault="0097645B" w:rsidP="00007799">
            <w:pPr>
              <w:spacing w:line="440" w:lineRule="atLeast"/>
              <w:jc w:val="center"/>
            </w:pPr>
          </w:p>
        </w:tc>
        <w:tc>
          <w:tcPr>
            <w:tcW w:w="709" w:type="dxa"/>
          </w:tcPr>
          <w:p w14:paraId="1A6A773C" w14:textId="77777777" w:rsidR="0097645B" w:rsidRPr="006A0AD5" w:rsidRDefault="0097645B" w:rsidP="00007799">
            <w:pPr>
              <w:spacing w:line="440" w:lineRule="atLeast"/>
              <w:jc w:val="center"/>
            </w:pPr>
          </w:p>
        </w:tc>
        <w:tc>
          <w:tcPr>
            <w:tcW w:w="871" w:type="dxa"/>
          </w:tcPr>
          <w:p w14:paraId="016CED53" w14:textId="77777777" w:rsidR="0097645B" w:rsidRPr="006A0AD5" w:rsidRDefault="0097645B" w:rsidP="00007799">
            <w:pPr>
              <w:spacing w:line="440" w:lineRule="atLeast"/>
              <w:jc w:val="center"/>
            </w:pPr>
          </w:p>
        </w:tc>
        <w:tc>
          <w:tcPr>
            <w:tcW w:w="1134" w:type="dxa"/>
          </w:tcPr>
          <w:p w14:paraId="4AD9494A" w14:textId="77777777" w:rsidR="0097645B" w:rsidRPr="006A0AD5" w:rsidRDefault="0097645B" w:rsidP="00007799">
            <w:pPr>
              <w:spacing w:line="440" w:lineRule="atLeast"/>
              <w:jc w:val="center"/>
            </w:pPr>
          </w:p>
        </w:tc>
      </w:tr>
      <w:tr w:rsidR="0097645B" w:rsidRPr="006A0AD5" w14:paraId="5C09A745" w14:textId="77777777" w:rsidTr="000D63A8">
        <w:trPr>
          <w:jc w:val="center"/>
        </w:trPr>
        <w:tc>
          <w:tcPr>
            <w:tcW w:w="816" w:type="dxa"/>
          </w:tcPr>
          <w:p w14:paraId="29C2F746" w14:textId="77777777" w:rsidR="0097645B" w:rsidRPr="006A0AD5" w:rsidRDefault="0097645B" w:rsidP="00007799">
            <w:pPr>
              <w:spacing w:line="440" w:lineRule="atLeast"/>
              <w:jc w:val="center"/>
            </w:pPr>
          </w:p>
        </w:tc>
        <w:tc>
          <w:tcPr>
            <w:tcW w:w="1275" w:type="dxa"/>
          </w:tcPr>
          <w:p w14:paraId="3794F13A" w14:textId="77777777" w:rsidR="0097645B" w:rsidRPr="006A0AD5" w:rsidRDefault="0097645B" w:rsidP="00007799">
            <w:pPr>
              <w:spacing w:line="440" w:lineRule="atLeast"/>
              <w:jc w:val="center"/>
            </w:pPr>
          </w:p>
        </w:tc>
        <w:tc>
          <w:tcPr>
            <w:tcW w:w="901" w:type="dxa"/>
          </w:tcPr>
          <w:p w14:paraId="67F70BC5" w14:textId="77777777" w:rsidR="0097645B" w:rsidRPr="006A0AD5" w:rsidRDefault="0097645B" w:rsidP="00007799">
            <w:pPr>
              <w:spacing w:line="440" w:lineRule="atLeast"/>
              <w:jc w:val="center"/>
            </w:pPr>
          </w:p>
        </w:tc>
        <w:tc>
          <w:tcPr>
            <w:tcW w:w="694" w:type="dxa"/>
          </w:tcPr>
          <w:p w14:paraId="0B8B6C45" w14:textId="77777777" w:rsidR="0097645B" w:rsidRPr="006A0AD5" w:rsidRDefault="0097645B" w:rsidP="00007799">
            <w:pPr>
              <w:spacing w:line="440" w:lineRule="atLeast"/>
              <w:jc w:val="center"/>
            </w:pPr>
          </w:p>
        </w:tc>
        <w:tc>
          <w:tcPr>
            <w:tcW w:w="488" w:type="dxa"/>
          </w:tcPr>
          <w:p w14:paraId="7EC55586" w14:textId="77777777" w:rsidR="0097645B" w:rsidRPr="006A0AD5" w:rsidRDefault="0097645B" w:rsidP="00007799">
            <w:pPr>
              <w:spacing w:line="440" w:lineRule="atLeast"/>
              <w:jc w:val="center"/>
            </w:pPr>
          </w:p>
        </w:tc>
        <w:tc>
          <w:tcPr>
            <w:tcW w:w="1134" w:type="dxa"/>
          </w:tcPr>
          <w:p w14:paraId="736EFA4D" w14:textId="77777777" w:rsidR="0097645B" w:rsidRPr="006A0AD5" w:rsidRDefault="0097645B" w:rsidP="00007799">
            <w:pPr>
              <w:spacing w:line="440" w:lineRule="atLeast"/>
              <w:jc w:val="center"/>
            </w:pPr>
          </w:p>
        </w:tc>
        <w:tc>
          <w:tcPr>
            <w:tcW w:w="709" w:type="dxa"/>
          </w:tcPr>
          <w:p w14:paraId="0385494C" w14:textId="77777777" w:rsidR="0097645B" w:rsidRPr="006A0AD5" w:rsidRDefault="0097645B" w:rsidP="00007799">
            <w:pPr>
              <w:spacing w:line="440" w:lineRule="atLeast"/>
              <w:jc w:val="center"/>
            </w:pPr>
          </w:p>
        </w:tc>
        <w:tc>
          <w:tcPr>
            <w:tcW w:w="871" w:type="dxa"/>
          </w:tcPr>
          <w:p w14:paraId="2B599CB0" w14:textId="77777777" w:rsidR="0097645B" w:rsidRPr="006A0AD5" w:rsidRDefault="0097645B" w:rsidP="00007799">
            <w:pPr>
              <w:spacing w:line="440" w:lineRule="atLeast"/>
              <w:jc w:val="center"/>
            </w:pPr>
          </w:p>
        </w:tc>
        <w:tc>
          <w:tcPr>
            <w:tcW w:w="1134" w:type="dxa"/>
          </w:tcPr>
          <w:p w14:paraId="27DCC8A2" w14:textId="77777777" w:rsidR="0097645B" w:rsidRPr="006A0AD5" w:rsidRDefault="0097645B" w:rsidP="00007799">
            <w:pPr>
              <w:spacing w:line="440" w:lineRule="atLeast"/>
              <w:jc w:val="center"/>
            </w:pPr>
          </w:p>
        </w:tc>
      </w:tr>
      <w:tr w:rsidR="0097645B" w:rsidRPr="006A0AD5" w14:paraId="179106D6" w14:textId="77777777" w:rsidTr="000D63A8">
        <w:trPr>
          <w:jc w:val="center"/>
        </w:trPr>
        <w:tc>
          <w:tcPr>
            <w:tcW w:w="816" w:type="dxa"/>
          </w:tcPr>
          <w:p w14:paraId="7962F9A6" w14:textId="77777777" w:rsidR="0097645B" w:rsidRPr="006A0AD5" w:rsidRDefault="0097645B" w:rsidP="00007799">
            <w:pPr>
              <w:spacing w:line="440" w:lineRule="atLeast"/>
              <w:jc w:val="center"/>
            </w:pPr>
          </w:p>
        </w:tc>
        <w:tc>
          <w:tcPr>
            <w:tcW w:w="1275" w:type="dxa"/>
          </w:tcPr>
          <w:p w14:paraId="6510519C" w14:textId="77777777" w:rsidR="0097645B" w:rsidRPr="006A0AD5" w:rsidRDefault="0097645B" w:rsidP="00007799">
            <w:pPr>
              <w:spacing w:line="440" w:lineRule="atLeast"/>
              <w:jc w:val="center"/>
            </w:pPr>
          </w:p>
        </w:tc>
        <w:tc>
          <w:tcPr>
            <w:tcW w:w="901" w:type="dxa"/>
          </w:tcPr>
          <w:p w14:paraId="3E17B4B3" w14:textId="77777777" w:rsidR="0097645B" w:rsidRPr="006A0AD5" w:rsidRDefault="0097645B" w:rsidP="00007799">
            <w:pPr>
              <w:spacing w:line="440" w:lineRule="atLeast"/>
              <w:jc w:val="center"/>
            </w:pPr>
          </w:p>
        </w:tc>
        <w:tc>
          <w:tcPr>
            <w:tcW w:w="694" w:type="dxa"/>
          </w:tcPr>
          <w:p w14:paraId="2E7C0780" w14:textId="77777777" w:rsidR="0097645B" w:rsidRPr="006A0AD5" w:rsidRDefault="0097645B" w:rsidP="00007799">
            <w:pPr>
              <w:spacing w:line="440" w:lineRule="atLeast"/>
              <w:jc w:val="center"/>
            </w:pPr>
          </w:p>
        </w:tc>
        <w:tc>
          <w:tcPr>
            <w:tcW w:w="488" w:type="dxa"/>
          </w:tcPr>
          <w:p w14:paraId="6738967C" w14:textId="77777777" w:rsidR="0097645B" w:rsidRPr="006A0AD5" w:rsidRDefault="0097645B" w:rsidP="00007799">
            <w:pPr>
              <w:spacing w:line="440" w:lineRule="atLeast"/>
              <w:jc w:val="center"/>
            </w:pPr>
          </w:p>
        </w:tc>
        <w:tc>
          <w:tcPr>
            <w:tcW w:w="1134" w:type="dxa"/>
          </w:tcPr>
          <w:p w14:paraId="00F1FCDA" w14:textId="77777777" w:rsidR="0097645B" w:rsidRPr="006A0AD5" w:rsidRDefault="0097645B" w:rsidP="00007799">
            <w:pPr>
              <w:spacing w:line="440" w:lineRule="atLeast"/>
              <w:jc w:val="center"/>
            </w:pPr>
          </w:p>
        </w:tc>
        <w:tc>
          <w:tcPr>
            <w:tcW w:w="709" w:type="dxa"/>
          </w:tcPr>
          <w:p w14:paraId="5E7DD697" w14:textId="77777777" w:rsidR="0097645B" w:rsidRPr="006A0AD5" w:rsidRDefault="0097645B" w:rsidP="00007799">
            <w:pPr>
              <w:spacing w:line="440" w:lineRule="atLeast"/>
              <w:jc w:val="center"/>
            </w:pPr>
          </w:p>
        </w:tc>
        <w:tc>
          <w:tcPr>
            <w:tcW w:w="871" w:type="dxa"/>
          </w:tcPr>
          <w:p w14:paraId="1C9E3CD2" w14:textId="77777777" w:rsidR="0097645B" w:rsidRPr="006A0AD5" w:rsidRDefault="0097645B" w:rsidP="00007799">
            <w:pPr>
              <w:spacing w:line="440" w:lineRule="atLeast"/>
              <w:jc w:val="center"/>
            </w:pPr>
          </w:p>
        </w:tc>
        <w:tc>
          <w:tcPr>
            <w:tcW w:w="1134" w:type="dxa"/>
          </w:tcPr>
          <w:p w14:paraId="7D8FFAAF" w14:textId="77777777" w:rsidR="0097645B" w:rsidRPr="006A0AD5" w:rsidRDefault="0097645B" w:rsidP="00007799">
            <w:pPr>
              <w:spacing w:line="440" w:lineRule="atLeast"/>
              <w:jc w:val="center"/>
            </w:pPr>
          </w:p>
        </w:tc>
      </w:tr>
      <w:tr w:rsidR="0097645B" w:rsidRPr="006A0AD5" w14:paraId="7D1B9E44" w14:textId="77777777" w:rsidTr="000D63A8">
        <w:trPr>
          <w:jc w:val="center"/>
        </w:trPr>
        <w:tc>
          <w:tcPr>
            <w:tcW w:w="816" w:type="dxa"/>
          </w:tcPr>
          <w:p w14:paraId="31BFEB94" w14:textId="77777777" w:rsidR="0097645B" w:rsidRPr="006A0AD5" w:rsidRDefault="0097645B" w:rsidP="00007799">
            <w:pPr>
              <w:spacing w:line="440" w:lineRule="atLeast"/>
              <w:jc w:val="center"/>
            </w:pPr>
          </w:p>
        </w:tc>
        <w:tc>
          <w:tcPr>
            <w:tcW w:w="1275" w:type="dxa"/>
          </w:tcPr>
          <w:p w14:paraId="2ABD4A35" w14:textId="77777777" w:rsidR="0097645B" w:rsidRPr="006A0AD5" w:rsidRDefault="0097645B" w:rsidP="00007799">
            <w:pPr>
              <w:spacing w:line="440" w:lineRule="atLeast"/>
              <w:jc w:val="center"/>
            </w:pPr>
          </w:p>
        </w:tc>
        <w:tc>
          <w:tcPr>
            <w:tcW w:w="901" w:type="dxa"/>
          </w:tcPr>
          <w:p w14:paraId="3AD4AAFF" w14:textId="77777777" w:rsidR="0097645B" w:rsidRPr="006A0AD5" w:rsidRDefault="0097645B" w:rsidP="00007799">
            <w:pPr>
              <w:spacing w:line="440" w:lineRule="atLeast"/>
              <w:jc w:val="center"/>
            </w:pPr>
          </w:p>
        </w:tc>
        <w:tc>
          <w:tcPr>
            <w:tcW w:w="694" w:type="dxa"/>
          </w:tcPr>
          <w:p w14:paraId="0BB0C704" w14:textId="77777777" w:rsidR="0097645B" w:rsidRPr="006A0AD5" w:rsidRDefault="0097645B" w:rsidP="00007799">
            <w:pPr>
              <w:spacing w:line="440" w:lineRule="atLeast"/>
              <w:jc w:val="center"/>
            </w:pPr>
          </w:p>
        </w:tc>
        <w:tc>
          <w:tcPr>
            <w:tcW w:w="488" w:type="dxa"/>
          </w:tcPr>
          <w:p w14:paraId="17CF97C8" w14:textId="77777777" w:rsidR="0097645B" w:rsidRPr="006A0AD5" w:rsidRDefault="0097645B" w:rsidP="00007799">
            <w:pPr>
              <w:spacing w:line="440" w:lineRule="atLeast"/>
              <w:jc w:val="center"/>
            </w:pPr>
          </w:p>
        </w:tc>
        <w:tc>
          <w:tcPr>
            <w:tcW w:w="1134" w:type="dxa"/>
          </w:tcPr>
          <w:p w14:paraId="11FE9765" w14:textId="77777777" w:rsidR="0097645B" w:rsidRPr="006A0AD5" w:rsidRDefault="0097645B" w:rsidP="00007799">
            <w:pPr>
              <w:spacing w:line="440" w:lineRule="atLeast"/>
              <w:jc w:val="center"/>
            </w:pPr>
          </w:p>
        </w:tc>
        <w:tc>
          <w:tcPr>
            <w:tcW w:w="709" w:type="dxa"/>
          </w:tcPr>
          <w:p w14:paraId="6F02B8F5" w14:textId="77777777" w:rsidR="0097645B" w:rsidRPr="006A0AD5" w:rsidRDefault="0097645B" w:rsidP="00007799">
            <w:pPr>
              <w:spacing w:line="440" w:lineRule="atLeast"/>
              <w:jc w:val="center"/>
            </w:pPr>
          </w:p>
        </w:tc>
        <w:tc>
          <w:tcPr>
            <w:tcW w:w="871" w:type="dxa"/>
          </w:tcPr>
          <w:p w14:paraId="567E82D8" w14:textId="77777777" w:rsidR="0097645B" w:rsidRPr="006A0AD5" w:rsidRDefault="0097645B" w:rsidP="00007799">
            <w:pPr>
              <w:spacing w:line="440" w:lineRule="atLeast"/>
              <w:jc w:val="center"/>
            </w:pPr>
          </w:p>
        </w:tc>
        <w:tc>
          <w:tcPr>
            <w:tcW w:w="1134" w:type="dxa"/>
          </w:tcPr>
          <w:p w14:paraId="4E6E6B6A" w14:textId="77777777" w:rsidR="0097645B" w:rsidRPr="006A0AD5" w:rsidRDefault="0097645B" w:rsidP="00007799">
            <w:pPr>
              <w:spacing w:line="440" w:lineRule="atLeast"/>
              <w:jc w:val="center"/>
            </w:pPr>
          </w:p>
        </w:tc>
      </w:tr>
      <w:tr w:rsidR="0097645B" w:rsidRPr="006A0AD5" w14:paraId="4E72F261" w14:textId="77777777" w:rsidTr="000D63A8">
        <w:trPr>
          <w:jc w:val="center"/>
        </w:trPr>
        <w:tc>
          <w:tcPr>
            <w:tcW w:w="816" w:type="dxa"/>
          </w:tcPr>
          <w:p w14:paraId="279391F6" w14:textId="77777777" w:rsidR="0097645B" w:rsidRPr="006A0AD5" w:rsidRDefault="0097645B" w:rsidP="00007799">
            <w:pPr>
              <w:spacing w:line="440" w:lineRule="atLeast"/>
              <w:jc w:val="center"/>
            </w:pPr>
          </w:p>
        </w:tc>
        <w:tc>
          <w:tcPr>
            <w:tcW w:w="1275" w:type="dxa"/>
          </w:tcPr>
          <w:p w14:paraId="63535C90" w14:textId="77777777" w:rsidR="0097645B" w:rsidRPr="006A0AD5" w:rsidRDefault="0097645B" w:rsidP="00007799">
            <w:pPr>
              <w:spacing w:line="440" w:lineRule="atLeast"/>
              <w:jc w:val="center"/>
            </w:pPr>
          </w:p>
        </w:tc>
        <w:tc>
          <w:tcPr>
            <w:tcW w:w="901" w:type="dxa"/>
          </w:tcPr>
          <w:p w14:paraId="1012E41F" w14:textId="77777777" w:rsidR="0097645B" w:rsidRPr="006A0AD5" w:rsidRDefault="0097645B" w:rsidP="00007799">
            <w:pPr>
              <w:spacing w:line="440" w:lineRule="atLeast"/>
              <w:jc w:val="center"/>
            </w:pPr>
          </w:p>
        </w:tc>
        <w:tc>
          <w:tcPr>
            <w:tcW w:w="694" w:type="dxa"/>
          </w:tcPr>
          <w:p w14:paraId="3FC62AA4" w14:textId="77777777" w:rsidR="0097645B" w:rsidRPr="006A0AD5" w:rsidRDefault="0097645B" w:rsidP="00007799">
            <w:pPr>
              <w:spacing w:line="440" w:lineRule="atLeast"/>
              <w:jc w:val="center"/>
            </w:pPr>
          </w:p>
        </w:tc>
        <w:tc>
          <w:tcPr>
            <w:tcW w:w="488" w:type="dxa"/>
          </w:tcPr>
          <w:p w14:paraId="305EA3F4" w14:textId="77777777" w:rsidR="0097645B" w:rsidRPr="006A0AD5" w:rsidRDefault="0097645B" w:rsidP="00007799">
            <w:pPr>
              <w:spacing w:line="440" w:lineRule="atLeast"/>
              <w:jc w:val="center"/>
            </w:pPr>
          </w:p>
        </w:tc>
        <w:tc>
          <w:tcPr>
            <w:tcW w:w="1134" w:type="dxa"/>
          </w:tcPr>
          <w:p w14:paraId="39C4A155" w14:textId="77777777" w:rsidR="0097645B" w:rsidRPr="006A0AD5" w:rsidRDefault="0097645B" w:rsidP="00007799">
            <w:pPr>
              <w:spacing w:line="440" w:lineRule="atLeast"/>
              <w:jc w:val="center"/>
            </w:pPr>
          </w:p>
        </w:tc>
        <w:tc>
          <w:tcPr>
            <w:tcW w:w="709" w:type="dxa"/>
          </w:tcPr>
          <w:p w14:paraId="476DFD9D" w14:textId="77777777" w:rsidR="0097645B" w:rsidRPr="006A0AD5" w:rsidRDefault="0097645B" w:rsidP="00007799">
            <w:pPr>
              <w:spacing w:line="440" w:lineRule="atLeast"/>
              <w:jc w:val="center"/>
            </w:pPr>
          </w:p>
        </w:tc>
        <w:tc>
          <w:tcPr>
            <w:tcW w:w="871" w:type="dxa"/>
          </w:tcPr>
          <w:p w14:paraId="61A751AA" w14:textId="77777777" w:rsidR="0097645B" w:rsidRPr="006A0AD5" w:rsidRDefault="0097645B" w:rsidP="00007799">
            <w:pPr>
              <w:spacing w:line="440" w:lineRule="atLeast"/>
              <w:jc w:val="center"/>
            </w:pPr>
          </w:p>
        </w:tc>
        <w:tc>
          <w:tcPr>
            <w:tcW w:w="1134" w:type="dxa"/>
          </w:tcPr>
          <w:p w14:paraId="6AF4DA98" w14:textId="77777777" w:rsidR="0097645B" w:rsidRPr="006A0AD5" w:rsidRDefault="0097645B" w:rsidP="00007799">
            <w:pPr>
              <w:spacing w:line="440" w:lineRule="atLeast"/>
              <w:jc w:val="center"/>
            </w:pPr>
          </w:p>
        </w:tc>
      </w:tr>
      <w:tr w:rsidR="0097645B" w:rsidRPr="006A0AD5" w14:paraId="25F4A3ED" w14:textId="77777777" w:rsidTr="000D63A8">
        <w:trPr>
          <w:jc w:val="center"/>
        </w:trPr>
        <w:tc>
          <w:tcPr>
            <w:tcW w:w="816" w:type="dxa"/>
          </w:tcPr>
          <w:p w14:paraId="2AC94224" w14:textId="77777777" w:rsidR="0097645B" w:rsidRPr="006A0AD5" w:rsidRDefault="0097645B" w:rsidP="00007799">
            <w:pPr>
              <w:spacing w:line="440" w:lineRule="atLeast"/>
              <w:jc w:val="center"/>
            </w:pPr>
          </w:p>
        </w:tc>
        <w:tc>
          <w:tcPr>
            <w:tcW w:w="1275" w:type="dxa"/>
          </w:tcPr>
          <w:p w14:paraId="05FB1CD3" w14:textId="77777777" w:rsidR="0097645B" w:rsidRPr="006A0AD5" w:rsidRDefault="0097645B" w:rsidP="00007799">
            <w:pPr>
              <w:spacing w:line="440" w:lineRule="atLeast"/>
              <w:jc w:val="center"/>
            </w:pPr>
          </w:p>
        </w:tc>
        <w:tc>
          <w:tcPr>
            <w:tcW w:w="901" w:type="dxa"/>
          </w:tcPr>
          <w:p w14:paraId="0D8D718B" w14:textId="77777777" w:rsidR="0097645B" w:rsidRPr="006A0AD5" w:rsidRDefault="0097645B" w:rsidP="00007799">
            <w:pPr>
              <w:spacing w:line="440" w:lineRule="atLeast"/>
              <w:jc w:val="center"/>
            </w:pPr>
          </w:p>
        </w:tc>
        <w:tc>
          <w:tcPr>
            <w:tcW w:w="694" w:type="dxa"/>
          </w:tcPr>
          <w:p w14:paraId="06499F64" w14:textId="77777777" w:rsidR="0097645B" w:rsidRPr="006A0AD5" w:rsidRDefault="0097645B" w:rsidP="00007799">
            <w:pPr>
              <w:spacing w:line="440" w:lineRule="atLeast"/>
              <w:jc w:val="center"/>
            </w:pPr>
          </w:p>
        </w:tc>
        <w:tc>
          <w:tcPr>
            <w:tcW w:w="488" w:type="dxa"/>
          </w:tcPr>
          <w:p w14:paraId="51747427" w14:textId="77777777" w:rsidR="0097645B" w:rsidRPr="006A0AD5" w:rsidRDefault="0097645B" w:rsidP="00007799">
            <w:pPr>
              <w:spacing w:line="440" w:lineRule="atLeast"/>
              <w:jc w:val="center"/>
            </w:pPr>
          </w:p>
        </w:tc>
        <w:tc>
          <w:tcPr>
            <w:tcW w:w="1134" w:type="dxa"/>
          </w:tcPr>
          <w:p w14:paraId="7B98D82D" w14:textId="77777777" w:rsidR="0097645B" w:rsidRPr="006A0AD5" w:rsidRDefault="0097645B" w:rsidP="00007799">
            <w:pPr>
              <w:spacing w:line="440" w:lineRule="atLeast"/>
              <w:jc w:val="center"/>
            </w:pPr>
          </w:p>
        </w:tc>
        <w:tc>
          <w:tcPr>
            <w:tcW w:w="709" w:type="dxa"/>
          </w:tcPr>
          <w:p w14:paraId="31AA38A6" w14:textId="77777777" w:rsidR="0097645B" w:rsidRPr="006A0AD5" w:rsidRDefault="0097645B" w:rsidP="00007799">
            <w:pPr>
              <w:spacing w:line="440" w:lineRule="atLeast"/>
              <w:jc w:val="center"/>
            </w:pPr>
          </w:p>
        </w:tc>
        <w:tc>
          <w:tcPr>
            <w:tcW w:w="871" w:type="dxa"/>
          </w:tcPr>
          <w:p w14:paraId="6A4C0D59" w14:textId="77777777" w:rsidR="0097645B" w:rsidRPr="006A0AD5" w:rsidRDefault="0097645B" w:rsidP="00007799">
            <w:pPr>
              <w:spacing w:line="440" w:lineRule="atLeast"/>
              <w:jc w:val="center"/>
            </w:pPr>
          </w:p>
        </w:tc>
        <w:tc>
          <w:tcPr>
            <w:tcW w:w="1134" w:type="dxa"/>
          </w:tcPr>
          <w:p w14:paraId="02A8EF65" w14:textId="77777777" w:rsidR="0097645B" w:rsidRPr="006A0AD5" w:rsidRDefault="0097645B" w:rsidP="00007799">
            <w:pPr>
              <w:spacing w:line="440" w:lineRule="atLeast"/>
              <w:jc w:val="center"/>
            </w:pPr>
          </w:p>
        </w:tc>
      </w:tr>
      <w:tr w:rsidR="0097645B" w:rsidRPr="006A0AD5" w14:paraId="5875BBFA" w14:textId="77777777" w:rsidTr="000D63A8">
        <w:trPr>
          <w:jc w:val="center"/>
        </w:trPr>
        <w:tc>
          <w:tcPr>
            <w:tcW w:w="816" w:type="dxa"/>
          </w:tcPr>
          <w:p w14:paraId="35417159" w14:textId="77777777" w:rsidR="0097645B" w:rsidRPr="006A0AD5" w:rsidRDefault="0097645B" w:rsidP="00007799">
            <w:pPr>
              <w:spacing w:line="440" w:lineRule="atLeast"/>
              <w:jc w:val="center"/>
            </w:pPr>
          </w:p>
        </w:tc>
        <w:tc>
          <w:tcPr>
            <w:tcW w:w="1275" w:type="dxa"/>
          </w:tcPr>
          <w:p w14:paraId="2AA6414B" w14:textId="77777777" w:rsidR="0097645B" w:rsidRPr="006A0AD5" w:rsidRDefault="0097645B" w:rsidP="00007799">
            <w:pPr>
              <w:spacing w:line="440" w:lineRule="atLeast"/>
              <w:jc w:val="center"/>
            </w:pPr>
          </w:p>
        </w:tc>
        <w:tc>
          <w:tcPr>
            <w:tcW w:w="901" w:type="dxa"/>
          </w:tcPr>
          <w:p w14:paraId="4723AB8B" w14:textId="77777777" w:rsidR="0097645B" w:rsidRPr="006A0AD5" w:rsidRDefault="0097645B" w:rsidP="00007799">
            <w:pPr>
              <w:spacing w:line="440" w:lineRule="atLeast"/>
              <w:jc w:val="center"/>
            </w:pPr>
          </w:p>
        </w:tc>
        <w:tc>
          <w:tcPr>
            <w:tcW w:w="694" w:type="dxa"/>
          </w:tcPr>
          <w:p w14:paraId="3E78D068" w14:textId="77777777" w:rsidR="0097645B" w:rsidRPr="006A0AD5" w:rsidRDefault="0097645B" w:rsidP="00007799">
            <w:pPr>
              <w:spacing w:line="440" w:lineRule="atLeast"/>
              <w:jc w:val="center"/>
            </w:pPr>
          </w:p>
        </w:tc>
        <w:tc>
          <w:tcPr>
            <w:tcW w:w="488" w:type="dxa"/>
          </w:tcPr>
          <w:p w14:paraId="3BE0089D" w14:textId="77777777" w:rsidR="0097645B" w:rsidRPr="006A0AD5" w:rsidRDefault="0097645B" w:rsidP="00007799">
            <w:pPr>
              <w:spacing w:line="440" w:lineRule="atLeast"/>
              <w:jc w:val="center"/>
            </w:pPr>
          </w:p>
        </w:tc>
        <w:tc>
          <w:tcPr>
            <w:tcW w:w="1134" w:type="dxa"/>
          </w:tcPr>
          <w:p w14:paraId="1CB738EB" w14:textId="77777777" w:rsidR="0097645B" w:rsidRPr="006A0AD5" w:rsidRDefault="0097645B" w:rsidP="00007799">
            <w:pPr>
              <w:spacing w:line="440" w:lineRule="atLeast"/>
              <w:jc w:val="center"/>
            </w:pPr>
          </w:p>
        </w:tc>
        <w:tc>
          <w:tcPr>
            <w:tcW w:w="709" w:type="dxa"/>
          </w:tcPr>
          <w:p w14:paraId="3C0F4698" w14:textId="77777777" w:rsidR="0097645B" w:rsidRPr="006A0AD5" w:rsidRDefault="0097645B" w:rsidP="00007799">
            <w:pPr>
              <w:spacing w:line="440" w:lineRule="atLeast"/>
              <w:jc w:val="center"/>
            </w:pPr>
          </w:p>
        </w:tc>
        <w:tc>
          <w:tcPr>
            <w:tcW w:w="871" w:type="dxa"/>
          </w:tcPr>
          <w:p w14:paraId="31140A0A" w14:textId="77777777" w:rsidR="0097645B" w:rsidRPr="006A0AD5" w:rsidRDefault="0097645B" w:rsidP="00007799">
            <w:pPr>
              <w:spacing w:line="440" w:lineRule="atLeast"/>
              <w:jc w:val="center"/>
            </w:pPr>
          </w:p>
        </w:tc>
        <w:tc>
          <w:tcPr>
            <w:tcW w:w="1134" w:type="dxa"/>
          </w:tcPr>
          <w:p w14:paraId="68D1ECC9" w14:textId="77777777" w:rsidR="0097645B" w:rsidRPr="006A0AD5" w:rsidRDefault="0097645B" w:rsidP="00007799">
            <w:pPr>
              <w:spacing w:line="440" w:lineRule="atLeast"/>
              <w:jc w:val="center"/>
            </w:pPr>
          </w:p>
        </w:tc>
      </w:tr>
    </w:tbl>
    <w:p w14:paraId="37B9414F" w14:textId="77777777" w:rsidR="0097645B" w:rsidRPr="006A0AD5" w:rsidRDefault="0097645B" w:rsidP="00007799">
      <w:pPr>
        <w:pStyle w:val="a4"/>
        <w:spacing w:after="0" w:line="440" w:lineRule="atLeast"/>
        <w:ind w:leftChars="0" w:left="735" w:hangingChars="350" w:hanging="735"/>
        <w:rPr>
          <w:szCs w:val="21"/>
        </w:rPr>
      </w:pPr>
      <w:r w:rsidRPr="006A0AD5">
        <w:rPr>
          <w:szCs w:val="21"/>
        </w:rPr>
        <w:t>注：本表填报的人员应满足招标文件第二章</w:t>
      </w:r>
      <w:r w:rsidRPr="006A0AD5">
        <w:rPr>
          <w:szCs w:val="21"/>
        </w:rPr>
        <w:t>“</w:t>
      </w:r>
      <w:r w:rsidRPr="006A0AD5">
        <w:rPr>
          <w:szCs w:val="21"/>
        </w:rPr>
        <w:t>投标人须知</w:t>
      </w:r>
      <w:r w:rsidRPr="006A0AD5">
        <w:rPr>
          <w:szCs w:val="21"/>
        </w:rPr>
        <w:t>”</w:t>
      </w:r>
      <w:r w:rsidRPr="006A0AD5">
        <w:rPr>
          <w:szCs w:val="21"/>
        </w:rPr>
        <w:t>前附表附录</w:t>
      </w:r>
      <w:r w:rsidRPr="006A0AD5">
        <w:rPr>
          <w:szCs w:val="21"/>
        </w:rPr>
        <w:t>5</w:t>
      </w:r>
      <w:r w:rsidRPr="006A0AD5">
        <w:rPr>
          <w:szCs w:val="21"/>
        </w:rPr>
        <w:t>的要求。</w:t>
      </w:r>
    </w:p>
    <w:p w14:paraId="590B4538" w14:textId="77777777" w:rsidR="0097645B" w:rsidRPr="006A0AD5" w:rsidRDefault="0097645B" w:rsidP="00007799">
      <w:pPr>
        <w:pStyle w:val="a4"/>
        <w:spacing w:after="0" w:line="440" w:lineRule="atLeast"/>
        <w:ind w:left="630" w:hangingChars="100" w:hanging="210"/>
        <w:rPr>
          <w:bCs/>
          <w:kern w:val="0"/>
          <w:szCs w:val="21"/>
        </w:rPr>
      </w:pPr>
    </w:p>
    <w:p w14:paraId="206B6729" w14:textId="77777777" w:rsidR="0097645B" w:rsidRPr="006A0AD5" w:rsidRDefault="0097645B" w:rsidP="00007799">
      <w:pPr>
        <w:spacing w:line="440" w:lineRule="atLeast"/>
        <w:jc w:val="center"/>
        <w:rPr>
          <w:rFonts w:eastAsia="黑体"/>
          <w:sz w:val="28"/>
        </w:rPr>
      </w:pPr>
    </w:p>
    <w:p w14:paraId="5361665C" w14:textId="77777777" w:rsidR="0097645B" w:rsidRPr="006A0AD5" w:rsidRDefault="0097645B" w:rsidP="00007799">
      <w:pPr>
        <w:pStyle w:val="1"/>
        <w:spacing w:before="0" w:after="0" w:line="440" w:lineRule="atLeast"/>
        <w:jc w:val="center"/>
        <w:rPr>
          <w:rFonts w:eastAsia="黑体"/>
          <w:b w:val="0"/>
          <w:sz w:val="24"/>
          <w:szCs w:val="24"/>
        </w:rPr>
      </w:pPr>
      <w:r w:rsidRPr="006A0AD5">
        <w:rPr>
          <w:rFonts w:eastAsia="黑体"/>
          <w:b w:val="0"/>
          <w:sz w:val="24"/>
          <w:szCs w:val="24"/>
        </w:rPr>
        <w:lastRenderedPageBreak/>
        <w:t>（七）拟委任的其他主要</w:t>
      </w:r>
      <w:r w:rsidR="00900991" w:rsidRPr="006A0AD5">
        <w:rPr>
          <w:rFonts w:eastAsia="黑体"/>
          <w:b w:val="0"/>
          <w:sz w:val="24"/>
          <w:szCs w:val="24"/>
        </w:rPr>
        <w:t>咨询服务</w:t>
      </w:r>
      <w:r w:rsidRPr="006A0AD5">
        <w:rPr>
          <w:rFonts w:eastAsia="黑体"/>
          <w:b w:val="0"/>
          <w:sz w:val="24"/>
          <w:szCs w:val="24"/>
        </w:rPr>
        <w:t>人员资历表</w:t>
      </w:r>
      <w:r w:rsidRPr="006A0AD5">
        <w:rPr>
          <w:rFonts w:eastAsia="黑体"/>
          <w:b w:val="0"/>
          <w:sz w:val="24"/>
          <w:szCs w:val="24"/>
          <w:vertAlign w:val="superscript"/>
        </w:rPr>
        <w:footnoteReference w:id="82"/>
      </w:r>
    </w:p>
    <w:p w14:paraId="5AA0C8C9" w14:textId="77777777" w:rsidR="0097645B" w:rsidRPr="006A0AD5" w:rsidRDefault="0097645B" w:rsidP="00007799">
      <w:pPr>
        <w:widowControl/>
        <w:autoSpaceDE w:val="0"/>
        <w:autoSpaceDN w:val="0"/>
        <w:spacing w:line="440" w:lineRule="atLeast"/>
        <w:jc w:val="center"/>
        <w:textAlignment w:val="bottom"/>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42"/>
        <w:gridCol w:w="51"/>
        <w:gridCol w:w="1158"/>
        <w:gridCol w:w="304"/>
        <w:gridCol w:w="1067"/>
        <w:gridCol w:w="1390"/>
        <w:gridCol w:w="343"/>
        <w:gridCol w:w="1550"/>
        <w:gridCol w:w="392"/>
        <w:gridCol w:w="1290"/>
      </w:tblGrid>
      <w:tr w:rsidR="0097645B" w:rsidRPr="006A0AD5" w14:paraId="426E68EC" w14:textId="77777777" w:rsidTr="005F666B">
        <w:trPr>
          <w:cantSplit/>
          <w:trHeight w:val="460"/>
        </w:trPr>
        <w:tc>
          <w:tcPr>
            <w:tcW w:w="707" w:type="pct"/>
            <w:tcBorders>
              <w:top w:val="single" w:sz="4" w:space="0" w:color="auto"/>
              <w:left w:val="single" w:sz="4" w:space="0" w:color="auto"/>
              <w:bottom w:val="single" w:sz="4" w:space="0" w:color="auto"/>
              <w:right w:val="single" w:sz="4" w:space="0" w:color="auto"/>
            </w:tcBorders>
            <w:vAlign w:val="center"/>
          </w:tcPr>
          <w:p w14:paraId="6543C067"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姓</w:t>
            </w:r>
            <w:r w:rsidRPr="006A0AD5">
              <w:rPr>
                <w:szCs w:val="21"/>
              </w:rPr>
              <w:t xml:space="preserve">    </w:t>
            </w:r>
            <w:r w:rsidRPr="006A0AD5">
              <w:rPr>
                <w:szCs w:val="21"/>
              </w:rPr>
              <w:t>名</w:t>
            </w:r>
          </w:p>
        </w:tc>
        <w:tc>
          <w:tcPr>
            <w:tcW w:w="861" w:type="pct"/>
            <w:gridSpan w:val="3"/>
            <w:tcBorders>
              <w:top w:val="single" w:sz="4" w:space="0" w:color="auto"/>
              <w:left w:val="single" w:sz="4" w:space="0" w:color="auto"/>
              <w:bottom w:val="single" w:sz="4" w:space="0" w:color="auto"/>
              <w:right w:val="single" w:sz="4" w:space="0" w:color="auto"/>
            </w:tcBorders>
            <w:vAlign w:val="center"/>
          </w:tcPr>
          <w:p w14:paraId="73391325"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607" w:type="pct"/>
            <w:tcBorders>
              <w:top w:val="single" w:sz="4" w:space="0" w:color="auto"/>
              <w:left w:val="single" w:sz="4" w:space="0" w:color="auto"/>
              <w:bottom w:val="single" w:sz="4" w:space="0" w:color="auto"/>
              <w:right w:val="single" w:sz="4" w:space="0" w:color="auto"/>
            </w:tcBorders>
            <w:vAlign w:val="center"/>
          </w:tcPr>
          <w:p w14:paraId="6FA06993"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年</w:t>
            </w:r>
            <w:r w:rsidRPr="006A0AD5">
              <w:rPr>
                <w:szCs w:val="21"/>
              </w:rPr>
              <w:t xml:space="preserve">    </w:t>
            </w:r>
            <w:r w:rsidRPr="006A0AD5">
              <w:rPr>
                <w:szCs w:val="21"/>
              </w:rPr>
              <w:t>龄</w:t>
            </w:r>
          </w:p>
        </w:tc>
        <w:tc>
          <w:tcPr>
            <w:tcW w:w="791" w:type="pct"/>
            <w:tcBorders>
              <w:top w:val="single" w:sz="4" w:space="0" w:color="auto"/>
              <w:left w:val="single" w:sz="4" w:space="0" w:color="auto"/>
              <w:bottom w:val="single" w:sz="4" w:space="0" w:color="auto"/>
              <w:right w:val="single" w:sz="4" w:space="0" w:color="auto"/>
            </w:tcBorders>
          </w:tcPr>
          <w:p w14:paraId="77FF2569"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077" w:type="pct"/>
            <w:gridSpan w:val="2"/>
            <w:tcBorders>
              <w:top w:val="single" w:sz="4" w:space="0" w:color="auto"/>
              <w:left w:val="single" w:sz="4" w:space="0" w:color="auto"/>
              <w:bottom w:val="single" w:sz="4" w:space="0" w:color="auto"/>
              <w:right w:val="single" w:sz="4" w:space="0" w:color="auto"/>
            </w:tcBorders>
          </w:tcPr>
          <w:p w14:paraId="124B1479"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执业或职业资格证书名称</w:t>
            </w:r>
          </w:p>
        </w:tc>
        <w:tc>
          <w:tcPr>
            <w:tcW w:w="957" w:type="pct"/>
            <w:gridSpan w:val="2"/>
            <w:tcBorders>
              <w:top w:val="single" w:sz="4" w:space="0" w:color="auto"/>
              <w:left w:val="single" w:sz="4" w:space="0" w:color="auto"/>
              <w:bottom w:val="single" w:sz="4" w:space="0" w:color="auto"/>
              <w:right w:val="single" w:sz="4" w:space="0" w:color="auto"/>
            </w:tcBorders>
          </w:tcPr>
          <w:p w14:paraId="655D2C03"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12A0BDC8" w14:textId="77777777" w:rsidTr="005F666B">
        <w:trPr>
          <w:cantSplit/>
          <w:trHeight w:val="460"/>
        </w:trPr>
        <w:tc>
          <w:tcPr>
            <w:tcW w:w="707" w:type="pct"/>
            <w:tcBorders>
              <w:top w:val="single" w:sz="4" w:space="0" w:color="auto"/>
              <w:left w:val="single" w:sz="4" w:space="0" w:color="auto"/>
              <w:bottom w:val="single" w:sz="4" w:space="0" w:color="auto"/>
              <w:right w:val="single" w:sz="4" w:space="0" w:color="auto"/>
            </w:tcBorders>
            <w:vAlign w:val="center"/>
          </w:tcPr>
          <w:p w14:paraId="20BC0CEA"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技术职称</w:t>
            </w:r>
          </w:p>
        </w:tc>
        <w:tc>
          <w:tcPr>
            <w:tcW w:w="861" w:type="pct"/>
            <w:gridSpan w:val="3"/>
            <w:tcBorders>
              <w:top w:val="single" w:sz="4" w:space="0" w:color="auto"/>
              <w:left w:val="single" w:sz="4" w:space="0" w:color="auto"/>
              <w:bottom w:val="single" w:sz="4" w:space="0" w:color="auto"/>
              <w:right w:val="single" w:sz="4" w:space="0" w:color="auto"/>
            </w:tcBorders>
            <w:vAlign w:val="center"/>
          </w:tcPr>
          <w:p w14:paraId="6948250D"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607" w:type="pct"/>
            <w:tcBorders>
              <w:top w:val="single" w:sz="4" w:space="0" w:color="auto"/>
              <w:left w:val="single" w:sz="4" w:space="0" w:color="auto"/>
              <w:bottom w:val="single" w:sz="4" w:space="0" w:color="auto"/>
              <w:right w:val="single" w:sz="4" w:space="0" w:color="auto"/>
            </w:tcBorders>
            <w:vAlign w:val="center"/>
          </w:tcPr>
          <w:p w14:paraId="0FC25ED5"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学</w:t>
            </w:r>
            <w:r w:rsidRPr="006A0AD5">
              <w:rPr>
                <w:szCs w:val="21"/>
              </w:rPr>
              <w:t xml:space="preserve">    </w:t>
            </w:r>
            <w:r w:rsidRPr="006A0AD5">
              <w:rPr>
                <w:szCs w:val="21"/>
              </w:rPr>
              <w:t>历</w:t>
            </w:r>
          </w:p>
        </w:tc>
        <w:tc>
          <w:tcPr>
            <w:tcW w:w="791" w:type="pct"/>
            <w:tcBorders>
              <w:top w:val="single" w:sz="4" w:space="0" w:color="auto"/>
              <w:left w:val="single" w:sz="4" w:space="0" w:color="auto"/>
              <w:bottom w:val="single" w:sz="4" w:space="0" w:color="auto"/>
              <w:right w:val="single" w:sz="4" w:space="0" w:color="auto"/>
            </w:tcBorders>
          </w:tcPr>
          <w:p w14:paraId="2EBCD591"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077" w:type="pct"/>
            <w:gridSpan w:val="2"/>
            <w:tcBorders>
              <w:top w:val="single" w:sz="4" w:space="0" w:color="auto"/>
              <w:left w:val="single" w:sz="4" w:space="0" w:color="auto"/>
              <w:bottom w:val="single" w:sz="4" w:space="0" w:color="auto"/>
              <w:right w:val="single" w:sz="4" w:space="0" w:color="auto"/>
            </w:tcBorders>
          </w:tcPr>
          <w:p w14:paraId="1D59DA65"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拟在本标段</w:t>
            </w:r>
          </w:p>
          <w:p w14:paraId="1B1C0972"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工程任职</w:t>
            </w:r>
          </w:p>
        </w:tc>
        <w:tc>
          <w:tcPr>
            <w:tcW w:w="957" w:type="pct"/>
            <w:gridSpan w:val="2"/>
            <w:tcBorders>
              <w:top w:val="single" w:sz="4" w:space="0" w:color="auto"/>
              <w:left w:val="single" w:sz="4" w:space="0" w:color="auto"/>
              <w:bottom w:val="single" w:sz="4" w:space="0" w:color="auto"/>
              <w:right w:val="single" w:sz="4" w:space="0" w:color="auto"/>
            </w:tcBorders>
          </w:tcPr>
          <w:p w14:paraId="1DA30919"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2E4C99A1" w14:textId="77777777" w:rsidTr="005F666B">
        <w:trPr>
          <w:cantSplit/>
        </w:trPr>
        <w:tc>
          <w:tcPr>
            <w:tcW w:w="707" w:type="pct"/>
            <w:vAlign w:val="center"/>
          </w:tcPr>
          <w:p w14:paraId="3B9D4FE3"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工作年限</w:t>
            </w:r>
          </w:p>
        </w:tc>
        <w:tc>
          <w:tcPr>
            <w:tcW w:w="2259" w:type="pct"/>
            <w:gridSpan w:val="5"/>
            <w:vAlign w:val="center"/>
          </w:tcPr>
          <w:p w14:paraId="1D0E9414"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077" w:type="pct"/>
            <w:gridSpan w:val="2"/>
            <w:vAlign w:val="center"/>
          </w:tcPr>
          <w:p w14:paraId="53538A39"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t>从事</w:t>
            </w:r>
            <w:r w:rsidR="00900991" w:rsidRPr="006A0AD5">
              <w:t>咨询服务</w:t>
            </w:r>
            <w:r w:rsidRPr="006A0AD5">
              <w:t>工作年限</w:t>
            </w:r>
          </w:p>
        </w:tc>
        <w:tc>
          <w:tcPr>
            <w:tcW w:w="957" w:type="pct"/>
            <w:gridSpan w:val="2"/>
          </w:tcPr>
          <w:p w14:paraId="46EA8712"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47D45E94" w14:textId="77777777" w:rsidTr="008A4189">
        <w:trPr>
          <w:cantSplit/>
          <w:trHeight w:val="503"/>
        </w:trPr>
        <w:tc>
          <w:tcPr>
            <w:tcW w:w="707" w:type="pct"/>
            <w:vAlign w:val="center"/>
          </w:tcPr>
          <w:p w14:paraId="4BAE7208"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毕业学校</w:t>
            </w:r>
          </w:p>
        </w:tc>
        <w:tc>
          <w:tcPr>
            <w:tcW w:w="4293" w:type="pct"/>
            <w:gridSpan w:val="9"/>
            <w:vAlign w:val="center"/>
          </w:tcPr>
          <w:p w14:paraId="7E596DC0" w14:textId="77777777" w:rsidR="0097645B" w:rsidRPr="006A0AD5" w:rsidRDefault="0097645B" w:rsidP="00645C42">
            <w:pPr>
              <w:widowControl/>
              <w:autoSpaceDE w:val="0"/>
              <w:autoSpaceDN w:val="0"/>
              <w:spacing w:beforeLines="25" w:before="60" w:afterLines="25" w:after="60" w:line="440" w:lineRule="atLeast"/>
              <w:ind w:leftChars="-89" w:left="-187"/>
              <w:jc w:val="center"/>
              <w:textAlignment w:val="bottom"/>
              <w:rPr>
                <w:szCs w:val="21"/>
              </w:rPr>
            </w:pPr>
            <w:r w:rsidRPr="006A0AD5">
              <w:rPr>
                <w:szCs w:val="21"/>
              </w:rPr>
              <w:t>______</w:t>
            </w:r>
            <w:r w:rsidRPr="006A0AD5">
              <w:rPr>
                <w:szCs w:val="21"/>
              </w:rPr>
              <w:t>年</w:t>
            </w:r>
            <w:r w:rsidRPr="006A0AD5">
              <w:rPr>
                <w:szCs w:val="21"/>
              </w:rPr>
              <w:t>___</w:t>
            </w:r>
            <w:proofErr w:type="gramStart"/>
            <w:r w:rsidRPr="006A0AD5">
              <w:rPr>
                <w:szCs w:val="21"/>
              </w:rPr>
              <w:t>月毕业</w:t>
            </w:r>
            <w:proofErr w:type="gramEnd"/>
            <w:r w:rsidRPr="006A0AD5">
              <w:rPr>
                <w:szCs w:val="21"/>
              </w:rPr>
              <w:t>于</w:t>
            </w:r>
            <w:r w:rsidRPr="006A0AD5">
              <w:rPr>
                <w:szCs w:val="21"/>
              </w:rPr>
              <w:t>___________________</w:t>
            </w:r>
            <w:r w:rsidRPr="006A0AD5">
              <w:rPr>
                <w:szCs w:val="21"/>
              </w:rPr>
              <w:t>学校</w:t>
            </w:r>
            <w:r w:rsidRPr="006A0AD5">
              <w:rPr>
                <w:szCs w:val="21"/>
              </w:rPr>
              <w:t>___________</w:t>
            </w:r>
            <w:r w:rsidRPr="006A0AD5">
              <w:rPr>
                <w:szCs w:val="21"/>
              </w:rPr>
              <w:t>专业，学制</w:t>
            </w:r>
            <w:r w:rsidRPr="006A0AD5">
              <w:rPr>
                <w:szCs w:val="21"/>
              </w:rPr>
              <w:t>______</w:t>
            </w:r>
            <w:r w:rsidRPr="006A0AD5">
              <w:rPr>
                <w:szCs w:val="21"/>
              </w:rPr>
              <w:t>年</w:t>
            </w:r>
          </w:p>
        </w:tc>
      </w:tr>
      <w:tr w:rsidR="0097645B" w:rsidRPr="006A0AD5" w14:paraId="7A5EECBD" w14:textId="77777777" w:rsidTr="000D63A8">
        <w:trPr>
          <w:cantSplit/>
        </w:trPr>
        <w:tc>
          <w:tcPr>
            <w:tcW w:w="5000" w:type="pct"/>
            <w:gridSpan w:val="10"/>
            <w:vAlign w:val="center"/>
          </w:tcPr>
          <w:p w14:paraId="393D291C"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经</w:t>
            </w:r>
            <w:r w:rsidRPr="006A0AD5">
              <w:rPr>
                <w:szCs w:val="21"/>
              </w:rPr>
              <w:t xml:space="preserve">         </w:t>
            </w:r>
            <w:r w:rsidRPr="006A0AD5">
              <w:rPr>
                <w:szCs w:val="21"/>
              </w:rPr>
              <w:t>历</w:t>
            </w:r>
          </w:p>
        </w:tc>
      </w:tr>
      <w:tr w:rsidR="0097645B" w:rsidRPr="006A0AD5" w14:paraId="57D0B364" w14:textId="77777777" w:rsidTr="005F666B">
        <w:trPr>
          <w:cantSplit/>
        </w:trPr>
        <w:tc>
          <w:tcPr>
            <w:tcW w:w="736" w:type="pct"/>
            <w:gridSpan w:val="2"/>
            <w:vAlign w:val="center"/>
          </w:tcPr>
          <w:p w14:paraId="26ACF923"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t>时</w:t>
            </w:r>
            <w:r w:rsidRPr="006A0AD5">
              <w:t xml:space="preserve">  </w:t>
            </w:r>
            <w:r w:rsidRPr="006A0AD5">
              <w:t>间</w:t>
            </w:r>
          </w:p>
        </w:tc>
        <w:tc>
          <w:tcPr>
            <w:tcW w:w="2425" w:type="pct"/>
            <w:gridSpan w:val="5"/>
            <w:vAlign w:val="center"/>
          </w:tcPr>
          <w:p w14:paraId="54DE6B89" w14:textId="77777777" w:rsidR="0097645B" w:rsidRPr="006A0AD5" w:rsidRDefault="0097645B" w:rsidP="00645C42">
            <w:pPr>
              <w:pStyle w:val="61"/>
              <w:widowControl/>
              <w:adjustRightInd/>
              <w:snapToGrid/>
              <w:spacing w:beforeLines="25" w:before="60" w:afterLines="25" w:after="60" w:line="440" w:lineRule="atLeast"/>
              <w:textAlignment w:val="bottom"/>
              <w:rPr>
                <w:spacing w:val="0"/>
                <w:kern w:val="2"/>
                <w:szCs w:val="21"/>
              </w:rPr>
            </w:pPr>
            <w:r w:rsidRPr="006A0AD5">
              <w:rPr>
                <w:spacing w:val="0"/>
                <w:kern w:val="2"/>
                <w:szCs w:val="21"/>
              </w:rPr>
              <w:t>参加过的类似工程项目名称</w:t>
            </w:r>
          </w:p>
        </w:tc>
        <w:tc>
          <w:tcPr>
            <w:tcW w:w="1105" w:type="pct"/>
            <w:gridSpan w:val="2"/>
            <w:vAlign w:val="center"/>
          </w:tcPr>
          <w:p w14:paraId="73D04CF8" w14:textId="77777777" w:rsidR="0097645B" w:rsidRPr="006A0AD5" w:rsidRDefault="0097645B" w:rsidP="00645C42">
            <w:pPr>
              <w:pStyle w:val="61"/>
              <w:widowControl/>
              <w:adjustRightInd/>
              <w:snapToGrid/>
              <w:spacing w:beforeLines="25" w:before="60" w:afterLines="25" w:after="60" w:line="440" w:lineRule="atLeast"/>
              <w:textAlignment w:val="bottom"/>
              <w:rPr>
                <w:spacing w:val="0"/>
                <w:kern w:val="2"/>
                <w:szCs w:val="21"/>
              </w:rPr>
            </w:pPr>
            <w:r w:rsidRPr="006A0AD5">
              <w:rPr>
                <w:spacing w:val="0"/>
                <w:kern w:val="2"/>
                <w:szCs w:val="21"/>
              </w:rPr>
              <w:t>担任职务</w:t>
            </w:r>
          </w:p>
        </w:tc>
        <w:tc>
          <w:tcPr>
            <w:tcW w:w="734" w:type="pct"/>
            <w:vAlign w:val="center"/>
          </w:tcPr>
          <w:p w14:paraId="1925BD02"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委托人及联系电话</w:t>
            </w:r>
          </w:p>
        </w:tc>
      </w:tr>
      <w:tr w:rsidR="0097645B" w:rsidRPr="006A0AD5" w14:paraId="7FBCBF4F" w14:textId="77777777" w:rsidTr="005F666B">
        <w:trPr>
          <w:cantSplit/>
        </w:trPr>
        <w:tc>
          <w:tcPr>
            <w:tcW w:w="736" w:type="pct"/>
            <w:gridSpan w:val="2"/>
            <w:vAlign w:val="center"/>
          </w:tcPr>
          <w:p w14:paraId="7C7EEFF9"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2CC90BD5"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37D7C545"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4" w:type="pct"/>
          </w:tcPr>
          <w:p w14:paraId="6BB7A834"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3CF92A92" w14:textId="77777777" w:rsidTr="005F666B">
        <w:trPr>
          <w:cantSplit/>
        </w:trPr>
        <w:tc>
          <w:tcPr>
            <w:tcW w:w="736" w:type="pct"/>
            <w:gridSpan w:val="2"/>
            <w:vAlign w:val="center"/>
          </w:tcPr>
          <w:p w14:paraId="0704339D"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473CAF87"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7E26AF4C"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4" w:type="pct"/>
          </w:tcPr>
          <w:p w14:paraId="2D1FEDF9"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1360D33E" w14:textId="77777777" w:rsidTr="005F666B">
        <w:trPr>
          <w:cantSplit/>
        </w:trPr>
        <w:tc>
          <w:tcPr>
            <w:tcW w:w="736" w:type="pct"/>
            <w:gridSpan w:val="2"/>
            <w:vAlign w:val="center"/>
          </w:tcPr>
          <w:p w14:paraId="3DE2F6F6"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4728FFA0"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0AE3892D"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4" w:type="pct"/>
          </w:tcPr>
          <w:p w14:paraId="561233FA"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3AB04CFB" w14:textId="77777777" w:rsidTr="005F666B">
        <w:trPr>
          <w:cantSplit/>
        </w:trPr>
        <w:tc>
          <w:tcPr>
            <w:tcW w:w="736" w:type="pct"/>
            <w:gridSpan w:val="2"/>
            <w:vAlign w:val="center"/>
          </w:tcPr>
          <w:p w14:paraId="0494A7B3"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55F23E04"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4941FDF0"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4" w:type="pct"/>
          </w:tcPr>
          <w:p w14:paraId="03B7BBE7"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0E93A6CB" w14:textId="77777777" w:rsidTr="005F666B">
        <w:trPr>
          <w:cantSplit/>
        </w:trPr>
        <w:tc>
          <w:tcPr>
            <w:tcW w:w="736" w:type="pct"/>
            <w:gridSpan w:val="2"/>
            <w:vAlign w:val="center"/>
          </w:tcPr>
          <w:p w14:paraId="18861EA4"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6C522ACE"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274107A4"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4" w:type="pct"/>
          </w:tcPr>
          <w:p w14:paraId="04CEDA26"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64B7FC4B" w14:textId="77777777" w:rsidTr="005F666B">
        <w:trPr>
          <w:cantSplit/>
        </w:trPr>
        <w:tc>
          <w:tcPr>
            <w:tcW w:w="736" w:type="pct"/>
            <w:gridSpan w:val="2"/>
            <w:vAlign w:val="center"/>
          </w:tcPr>
          <w:p w14:paraId="51727C0F"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300E1BC6"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284C49FB"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4" w:type="pct"/>
          </w:tcPr>
          <w:p w14:paraId="11BEEDDD"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6EC553B8" w14:textId="77777777" w:rsidTr="005F666B">
        <w:trPr>
          <w:cantSplit/>
        </w:trPr>
        <w:tc>
          <w:tcPr>
            <w:tcW w:w="736" w:type="pct"/>
            <w:gridSpan w:val="2"/>
            <w:vAlign w:val="center"/>
          </w:tcPr>
          <w:p w14:paraId="0156AE41"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2425" w:type="pct"/>
            <w:gridSpan w:val="5"/>
            <w:vAlign w:val="center"/>
          </w:tcPr>
          <w:p w14:paraId="7567A164"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p>
        </w:tc>
        <w:tc>
          <w:tcPr>
            <w:tcW w:w="1105" w:type="pct"/>
            <w:gridSpan w:val="2"/>
          </w:tcPr>
          <w:p w14:paraId="23A778DC"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c>
          <w:tcPr>
            <w:tcW w:w="734" w:type="pct"/>
          </w:tcPr>
          <w:p w14:paraId="6AD454C7"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4CD0403B" w14:textId="77777777" w:rsidTr="008A4189">
        <w:tblPrEx>
          <w:tblCellMar>
            <w:left w:w="108" w:type="dxa"/>
            <w:right w:w="108" w:type="dxa"/>
          </w:tblCellMar>
        </w:tblPrEx>
        <w:trPr>
          <w:trHeight w:val="391"/>
        </w:trPr>
        <w:tc>
          <w:tcPr>
            <w:tcW w:w="1395" w:type="pct"/>
            <w:gridSpan w:val="3"/>
            <w:vAlign w:val="center"/>
          </w:tcPr>
          <w:p w14:paraId="2329BCBF" w14:textId="77777777" w:rsidR="0097645B" w:rsidRPr="006A0AD5" w:rsidRDefault="0097645B" w:rsidP="00645C42">
            <w:pPr>
              <w:widowControl/>
              <w:autoSpaceDE w:val="0"/>
              <w:autoSpaceDN w:val="0"/>
              <w:spacing w:beforeLines="25" w:before="60" w:afterLines="25" w:after="60" w:line="440" w:lineRule="atLeast"/>
              <w:jc w:val="center"/>
              <w:textAlignment w:val="bottom"/>
              <w:rPr>
                <w:szCs w:val="21"/>
              </w:rPr>
            </w:pPr>
            <w:r w:rsidRPr="006A0AD5">
              <w:rPr>
                <w:szCs w:val="21"/>
              </w:rPr>
              <w:t>获奖情况</w:t>
            </w:r>
          </w:p>
        </w:tc>
        <w:tc>
          <w:tcPr>
            <w:tcW w:w="3605" w:type="pct"/>
            <w:gridSpan w:val="7"/>
          </w:tcPr>
          <w:p w14:paraId="133AAB74" w14:textId="77777777" w:rsidR="0097645B" w:rsidRPr="006A0AD5" w:rsidRDefault="0097645B" w:rsidP="00645C42">
            <w:pPr>
              <w:widowControl/>
              <w:autoSpaceDE w:val="0"/>
              <w:autoSpaceDN w:val="0"/>
              <w:spacing w:beforeLines="25" w:before="60" w:afterLines="25" w:after="60" w:line="440" w:lineRule="atLeast"/>
              <w:textAlignment w:val="bottom"/>
              <w:rPr>
                <w:szCs w:val="21"/>
              </w:rPr>
            </w:pPr>
          </w:p>
        </w:tc>
      </w:tr>
      <w:tr w:rsidR="0097645B" w:rsidRPr="006A0AD5" w14:paraId="44C8421D" w14:textId="77777777" w:rsidTr="008A4189">
        <w:tblPrEx>
          <w:tblCellMar>
            <w:left w:w="108" w:type="dxa"/>
            <w:right w:w="108" w:type="dxa"/>
          </w:tblCellMar>
        </w:tblPrEx>
        <w:trPr>
          <w:trHeight w:val="1134"/>
        </w:trPr>
        <w:tc>
          <w:tcPr>
            <w:tcW w:w="1395" w:type="pct"/>
            <w:gridSpan w:val="3"/>
            <w:vAlign w:val="center"/>
          </w:tcPr>
          <w:p w14:paraId="6C3CEF06" w14:textId="77777777" w:rsidR="0097645B" w:rsidRPr="006A0AD5" w:rsidRDefault="0097645B" w:rsidP="00007799">
            <w:pPr>
              <w:widowControl/>
              <w:autoSpaceDE w:val="0"/>
              <w:autoSpaceDN w:val="0"/>
              <w:spacing w:line="440" w:lineRule="atLeast"/>
              <w:jc w:val="center"/>
              <w:textAlignment w:val="bottom"/>
              <w:rPr>
                <w:szCs w:val="21"/>
              </w:rPr>
            </w:pPr>
            <w:r w:rsidRPr="006A0AD5">
              <w:rPr>
                <w:szCs w:val="21"/>
              </w:rPr>
              <w:t>备</w:t>
            </w:r>
            <w:r w:rsidRPr="006A0AD5">
              <w:rPr>
                <w:szCs w:val="21"/>
              </w:rPr>
              <w:t xml:space="preserve">     </w:t>
            </w:r>
            <w:r w:rsidRPr="006A0AD5">
              <w:rPr>
                <w:szCs w:val="21"/>
              </w:rPr>
              <w:t>注</w:t>
            </w:r>
          </w:p>
        </w:tc>
        <w:tc>
          <w:tcPr>
            <w:tcW w:w="3605" w:type="pct"/>
            <w:gridSpan w:val="7"/>
          </w:tcPr>
          <w:p w14:paraId="78AA9FFA" w14:textId="77777777" w:rsidR="0097645B" w:rsidRPr="006A0AD5" w:rsidRDefault="0097645B" w:rsidP="00007799">
            <w:pPr>
              <w:widowControl/>
              <w:autoSpaceDE w:val="0"/>
              <w:autoSpaceDN w:val="0"/>
              <w:spacing w:line="440" w:lineRule="atLeast"/>
              <w:textAlignment w:val="bottom"/>
              <w:rPr>
                <w:szCs w:val="21"/>
              </w:rPr>
            </w:pPr>
          </w:p>
        </w:tc>
      </w:tr>
    </w:tbl>
    <w:p w14:paraId="519D3BF5" w14:textId="77777777" w:rsidR="0097645B" w:rsidRPr="006A0AD5" w:rsidRDefault="0097645B" w:rsidP="00007799">
      <w:pPr>
        <w:pStyle w:val="a4"/>
        <w:spacing w:after="0" w:line="440" w:lineRule="atLeast"/>
        <w:ind w:leftChars="0" w:left="588" w:rightChars="-29" w:right="-61" w:hangingChars="280" w:hanging="588"/>
        <w:rPr>
          <w:szCs w:val="21"/>
        </w:rPr>
      </w:pPr>
      <w:r w:rsidRPr="006A0AD5">
        <w:rPr>
          <w:szCs w:val="21"/>
        </w:rPr>
        <w:t>注：</w:t>
      </w:r>
      <w:r w:rsidRPr="006A0AD5">
        <w:rPr>
          <w:szCs w:val="21"/>
        </w:rPr>
        <w:t>1.</w:t>
      </w:r>
      <w:r w:rsidRPr="006A0AD5">
        <w:rPr>
          <w:szCs w:val="21"/>
        </w:rPr>
        <w:t>本表人员应与表（六）中所列人员相一致。</w:t>
      </w:r>
    </w:p>
    <w:p w14:paraId="181215A6" w14:textId="77777777" w:rsidR="0097645B" w:rsidRPr="006A0AD5" w:rsidRDefault="0097645B" w:rsidP="00007799">
      <w:pPr>
        <w:pStyle w:val="a4"/>
        <w:spacing w:after="0" w:line="440" w:lineRule="atLeast"/>
        <w:ind w:left="630" w:hangingChars="100" w:hanging="210"/>
        <w:rPr>
          <w:rFonts w:eastAsia="黑体"/>
          <w:sz w:val="28"/>
        </w:rPr>
      </w:pPr>
      <w:r w:rsidRPr="006A0AD5">
        <w:rPr>
          <w:bCs/>
          <w:kern w:val="0"/>
          <w:szCs w:val="21"/>
        </w:rPr>
        <w:t>2.</w:t>
      </w:r>
      <w:r w:rsidRPr="006A0AD5">
        <w:rPr>
          <w:bCs/>
          <w:kern w:val="0"/>
          <w:szCs w:val="21"/>
        </w:rPr>
        <w:t>投标人应根据招标文件第二章</w:t>
      </w:r>
      <w:r w:rsidRPr="006A0AD5">
        <w:rPr>
          <w:bCs/>
          <w:kern w:val="0"/>
          <w:szCs w:val="21"/>
        </w:rPr>
        <w:t>“</w:t>
      </w:r>
      <w:r w:rsidRPr="006A0AD5">
        <w:rPr>
          <w:bCs/>
          <w:kern w:val="0"/>
          <w:szCs w:val="21"/>
        </w:rPr>
        <w:t>投标人须知</w:t>
      </w:r>
      <w:r w:rsidRPr="006A0AD5">
        <w:rPr>
          <w:bCs/>
          <w:kern w:val="0"/>
          <w:szCs w:val="21"/>
        </w:rPr>
        <w:t>”</w:t>
      </w:r>
      <w:r w:rsidRPr="006A0AD5">
        <w:rPr>
          <w:bCs/>
          <w:kern w:val="0"/>
          <w:szCs w:val="21"/>
        </w:rPr>
        <w:t>第</w:t>
      </w:r>
      <w:r w:rsidRPr="006A0AD5">
        <w:rPr>
          <w:bCs/>
          <w:kern w:val="0"/>
          <w:szCs w:val="21"/>
        </w:rPr>
        <w:t>3.5.5</w:t>
      </w:r>
      <w:r w:rsidRPr="006A0AD5">
        <w:rPr>
          <w:bCs/>
          <w:kern w:val="0"/>
          <w:szCs w:val="21"/>
        </w:rPr>
        <w:t>项的要求在本表后附相关证明材料。</w:t>
      </w:r>
    </w:p>
    <w:p w14:paraId="08D54D83" w14:textId="77777777" w:rsidR="00900991" w:rsidRPr="006A0AD5" w:rsidRDefault="0097645B" w:rsidP="00007799">
      <w:pPr>
        <w:pStyle w:val="Normal9"/>
        <w:spacing w:before="260" w:after="260" w:line="440" w:lineRule="atLeast"/>
        <w:jc w:val="center"/>
        <w:outlineLvl w:val="1"/>
        <w:rPr>
          <w:rFonts w:ascii="Times New Roman" w:eastAsia="黑体" w:hAnsi="Times New Roman"/>
          <w:spacing w:val="1"/>
          <w:sz w:val="32"/>
          <w:szCs w:val="32"/>
          <w:lang w:eastAsia="zh-CN"/>
        </w:rPr>
      </w:pPr>
      <w:r w:rsidRPr="006A0AD5">
        <w:rPr>
          <w:rFonts w:ascii="Times New Roman" w:eastAsia="黑体" w:hAnsi="Times New Roman"/>
          <w:b/>
          <w:sz w:val="28"/>
          <w:szCs w:val="28"/>
          <w:lang w:eastAsia="zh-CN"/>
        </w:rPr>
        <w:br w:type="page"/>
      </w:r>
      <w:bookmarkStart w:id="1397" w:name="_Toc499646528"/>
      <w:bookmarkStart w:id="1398" w:name="_Toc506008234"/>
      <w:bookmarkStart w:id="1399" w:name="_Toc508886135"/>
      <w:bookmarkStart w:id="1400" w:name="_Toc513817643"/>
      <w:r w:rsidR="00900991" w:rsidRPr="006A0AD5">
        <w:rPr>
          <w:rFonts w:ascii="Times New Roman" w:eastAsia="黑体" w:hAnsi="Times New Roman"/>
          <w:sz w:val="28"/>
          <w:szCs w:val="28"/>
          <w:lang w:eastAsia="zh-CN"/>
        </w:rPr>
        <w:lastRenderedPageBreak/>
        <w:t>六</w:t>
      </w:r>
      <w:r w:rsidR="00900991" w:rsidRPr="006A0AD5">
        <w:rPr>
          <w:rFonts w:ascii="Times New Roman" w:eastAsia="黑体" w:hAnsi="Times New Roman"/>
          <w:spacing w:val="1"/>
          <w:sz w:val="32"/>
          <w:szCs w:val="32"/>
          <w:lang w:eastAsia="zh-CN"/>
        </w:rPr>
        <w:t>、</w:t>
      </w:r>
      <w:bookmarkEnd w:id="1397"/>
      <w:bookmarkEnd w:id="1398"/>
      <w:bookmarkEnd w:id="1399"/>
      <w:bookmarkEnd w:id="1400"/>
      <w:r w:rsidR="00BF341C" w:rsidRPr="006A0AD5">
        <w:rPr>
          <w:rFonts w:ascii="Times New Roman" w:eastAsia="黑体" w:hAnsi="Times New Roman"/>
          <w:spacing w:val="1"/>
          <w:sz w:val="32"/>
          <w:szCs w:val="32"/>
          <w:lang w:eastAsia="zh-CN"/>
        </w:rPr>
        <w:t>技术建议书</w:t>
      </w:r>
    </w:p>
    <w:p w14:paraId="7A0B43A6" w14:textId="77777777" w:rsidR="00C34A17" w:rsidRPr="006A0AD5" w:rsidRDefault="00C34A17" w:rsidP="00007799">
      <w:pPr>
        <w:pStyle w:val="Normal111"/>
        <w:spacing w:before="0" w:after="0" w:line="440" w:lineRule="atLeast"/>
        <w:ind w:firstLineChars="200" w:firstLine="480"/>
        <w:jc w:val="left"/>
        <w:rPr>
          <w:rFonts w:ascii="Times New Roman" w:eastAsia="宋体" w:hAnsi="Times New Roman"/>
          <w:sz w:val="24"/>
          <w:szCs w:val="24"/>
          <w:lang w:eastAsia="zh-CN"/>
        </w:rPr>
      </w:pPr>
    </w:p>
    <w:p w14:paraId="1D2F25D4" w14:textId="77777777" w:rsidR="00900991" w:rsidRPr="006A0AD5" w:rsidRDefault="00BF341C" w:rsidP="00007799">
      <w:pPr>
        <w:pStyle w:val="Normal111"/>
        <w:spacing w:before="0" w:after="0" w:line="440" w:lineRule="atLeast"/>
        <w:ind w:firstLineChars="200" w:firstLine="480"/>
        <w:jc w:val="left"/>
        <w:rPr>
          <w:rFonts w:ascii="Times New Roman" w:eastAsia="宋体" w:hAnsi="Times New Roman"/>
          <w:sz w:val="24"/>
          <w:szCs w:val="24"/>
          <w:lang w:eastAsia="zh-CN"/>
        </w:rPr>
      </w:pPr>
      <w:r w:rsidRPr="006A0AD5">
        <w:rPr>
          <w:rFonts w:ascii="Times New Roman" w:eastAsia="宋体" w:hAnsi="Times New Roman"/>
          <w:sz w:val="24"/>
          <w:szCs w:val="24"/>
          <w:lang w:eastAsia="zh-CN"/>
        </w:rPr>
        <w:t>技术建议书</w:t>
      </w:r>
      <w:r w:rsidR="00900991" w:rsidRPr="006A0AD5">
        <w:rPr>
          <w:rFonts w:ascii="Times New Roman" w:eastAsia="宋体" w:hAnsi="Times New Roman"/>
          <w:sz w:val="24"/>
          <w:szCs w:val="24"/>
          <w:lang w:eastAsia="zh-CN"/>
        </w:rPr>
        <w:t>应包括（但不限于）下列内容：</w:t>
      </w:r>
    </w:p>
    <w:p w14:paraId="34CAE67F" w14:textId="77777777" w:rsidR="00900991" w:rsidRPr="006A0AD5" w:rsidRDefault="00900991" w:rsidP="00007799">
      <w:pPr>
        <w:spacing w:line="440" w:lineRule="atLeast"/>
        <w:ind w:firstLineChars="200" w:firstLine="480"/>
        <w:outlineLvl w:val="2"/>
        <w:rPr>
          <w:sz w:val="24"/>
        </w:rPr>
      </w:pPr>
      <w:bookmarkStart w:id="1401" w:name="_Toc506008235"/>
      <w:r w:rsidRPr="006A0AD5">
        <w:rPr>
          <w:sz w:val="24"/>
        </w:rPr>
        <w:t>（一）</w:t>
      </w:r>
      <w:r w:rsidRPr="006A0AD5">
        <w:rPr>
          <w:sz w:val="24"/>
        </w:rPr>
        <w:t xml:space="preserve"> </w:t>
      </w:r>
      <w:r w:rsidRPr="006A0AD5">
        <w:rPr>
          <w:sz w:val="24"/>
        </w:rPr>
        <w:t>咨询服务项目概况；</w:t>
      </w:r>
      <w:bookmarkEnd w:id="1401"/>
    </w:p>
    <w:p w14:paraId="66F95D9E" w14:textId="77777777" w:rsidR="00900991" w:rsidRPr="006A0AD5" w:rsidRDefault="00900991" w:rsidP="00007799">
      <w:pPr>
        <w:spacing w:line="440" w:lineRule="atLeast"/>
        <w:ind w:firstLineChars="200" w:firstLine="480"/>
        <w:outlineLvl w:val="2"/>
        <w:rPr>
          <w:sz w:val="24"/>
        </w:rPr>
      </w:pPr>
      <w:bookmarkStart w:id="1402" w:name="_Toc506008236"/>
      <w:r w:rsidRPr="006A0AD5">
        <w:rPr>
          <w:sz w:val="24"/>
        </w:rPr>
        <w:t>（二）</w:t>
      </w:r>
      <w:r w:rsidRPr="006A0AD5">
        <w:rPr>
          <w:sz w:val="24"/>
        </w:rPr>
        <w:t xml:space="preserve"> </w:t>
      </w:r>
      <w:r w:rsidRPr="006A0AD5">
        <w:rPr>
          <w:sz w:val="24"/>
        </w:rPr>
        <w:t>咨询服务范围、咨询服务内容；</w:t>
      </w:r>
      <w:bookmarkEnd w:id="1402"/>
    </w:p>
    <w:p w14:paraId="07895B2E" w14:textId="77777777" w:rsidR="00900991" w:rsidRPr="006A0AD5" w:rsidRDefault="00900991" w:rsidP="00007799">
      <w:pPr>
        <w:spacing w:line="440" w:lineRule="atLeast"/>
        <w:ind w:firstLineChars="200" w:firstLine="480"/>
        <w:outlineLvl w:val="2"/>
        <w:rPr>
          <w:sz w:val="24"/>
        </w:rPr>
      </w:pPr>
      <w:bookmarkStart w:id="1403" w:name="_Toc506008237"/>
      <w:r w:rsidRPr="006A0AD5">
        <w:rPr>
          <w:sz w:val="24"/>
        </w:rPr>
        <w:t>（三）</w:t>
      </w:r>
      <w:r w:rsidRPr="006A0AD5">
        <w:rPr>
          <w:sz w:val="24"/>
        </w:rPr>
        <w:t xml:space="preserve"> </w:t>
      </w:r>
      <w:r w:rsidRPr="006A0AD5">
        <w:rPr>
          <w:sz w:val="24"/>
        </w:rPr>
        <w:t>咨询服务依据、咨询工作目标；</w:t>
      </w:r>
      <w:bookmarkEnd w:id="1403"/>
    </w:p>
    <w:p w14:paraId="3B7BB2F3" w14:textId="77777777" w:rsidR="00900991" w:rsidRPr="006A0AD5" w:rsidRDefault="00900991" w:rsidP="00007799">
      <w:pPr>
        <w:spacing w:line="440" w:lineRule="atLeast"/>
        <w:ind w:firstLineChars="200" w:firstLine="480"/>
        <w:outlineLvl w:val="2"/>
        <w:rPr>
          <w:sz w:val="24"/>
        </w:rPr>
      </w:pPr>
      <w:bookmarkStart w:id="1404" w:name="_Toc506008238"/>
      <w:r w:rsidRPr="006A0AD5">
        <w:rPr>
          <w:sz w:val="24"/>
        </w:rPr>
        <w:t>（四）</w:t>
      </w:r>
      <w:r w:rsidRPr="006A0AD5">
        <w:rPr>
          <w:sz w:val="24"/>
        </w:rPr>
        <w:t xml:space="preserve"> </w:t>
      </w:r>
      <w:r w:rsidRPr="006A0AD5">
        <w:rPr>
          <w:sz w:val="24"/>
        </w:rPr>
        <w:t>咨询服务机构设置（框图）、岗位职责；</w:t>
      </w:r>
      <w:bookmarkEnd w:id="1404"/>
    </w:p>
    <w:p w14:paraId="138CF9CF" w14:textId="77777777" w:rsidR="00900991" w:rsidRPr="006A0AD5" w:rsidRDefault="00900991" w:rsidP="00007799">
      <w:pPr>
        <w:spacing w:line="440" w:lineRule="atLeast"/>
        <w:ind w:firstLineChars="200" w:firstLine="480"/>
        <w:outlineLvl w:val="2"/>
        <w:rPr>
          <w:sz w:val="24"/>
        </w:rPr>
      </w:pPr>
      <w:bookmarkStart w:id="1405" w:name="_Toc506008239"/>
      <w:r w:rsidRPr="006A0AD5">
        <w:rPr>
          <w:sz w:val="24"/>
        </w:rPr>
        <w:t>（五）</w:t>
      </w:r>
      <w:r w:rsidRPr="006A0AD5">
        <w:rPr>
          <w:sz w:val="24"/>
        </w:rPr>
        <w:t xml:space="preserve"> </w:t>
      </w:r>
      <w:r w:rsidRPr="006A0AD5">
        <w:rPr>
          <w:sz w:val="24"/>
        </w:rPr>
        <w:t>咨询服务说明和咨询服务方案；</w:t>
      </w:r>
      <w:bookmarkEnd w:id="1405"/>
    </w:p>
    <w:p w14:paraId="22583266" w14:textId="77777777" w:rsidR="00900991" w:rsidRPr="006A0AD5" w:rsidRDefault="00900991" w:rsidP="00007799">
      <w:pPr>
        <w:spacing w:line="440" w:lineRule="atLeast"/>
        <w:ind w:firstLineChars="200" w:firstLine="480"/>
        <w:outlineLvl w:val="2"/>
        <w:rPr>
          <w:sz w:val="24"/>
        </w:rPr>
      </w:pPr>
      <w:bookmarkStart w:id="1406" w:name="_Toc506008240"/>
      <w:r w:rsidRPr="006A0AD5">
        <w:rPr>
          <w:sz w:val="24"/>
        </w:rPr>
        <w:t>（六）</w:t>
      </w:r>
      <w:r w:rsidRPr="006A0AD5">
        <w:rPr>
          <w:sz w:val="24"/>
        </w:rPr>
        <w:t xml:space="preserve"> </w:t>
      </w:r>
      <w:r w:rsidRPr="006A0AD5">
        <w:rPr>
          <w:sz w:val="24"/>
        </w:rPr>
        <w:t>拟投入的咨询服务人员；</w:t>
      </w:r>
      <w:bookmarkEnd w:id="1406"/>
    </w:p>
    <w:p w14:paraId="2C922F60" w14:textId="77777777" w:rsidR="00900991" w:rsidRPr="006A0AD5" w:rsidRDefault="00900991" w:rsidP="00007799">
      <w:pPr>
        <w:spacing w:line="440" w:lineRule="atLeast"/>
        <w:ind w:firstLineChars="200" w:firstLine="480"/>
        <w:outlineLvl w:val="2"/>
        <w:rPr>
          <w:sz w:val="24"/>
        </w:rPr>
      </w:pPr>
      <w:bookmarkStart w:id="1407" w:name="_Toc506008241"/>
      <w:r w:rsidRPr="006A0AD5">
        <w:rPr>
          <w:sz w:val="24"/>
        </w:rPr>
        <w:t>（七）</w:t>
      </w:r>
      <w:r w:rsidRPr="006A0AD5">
        <w:rPr>
          <w:sz w:val="24"/>
        </w:rPr>
        <w:t xml:space="preserve"> </w:t>
      </w:r>
      <w:r w:rsidRPr="006A0AD5">
        <w:rPr>
          <w:sz w:val="24"/>
        </w:rPr>
        <w:t>咨询服务质量、进度、保密等保证措施；</w:t>
      </w:r>
      <w:bookmarkEnd w:id="1407"/>
    </w:p>
    <w:p w14:paraId="7F3031D0" w14:textId="77777777" w:rsidR="00900991" w:rsidRPr="006A0AD5" w:rsidRDefault="00900991" w:rsidP="00007799">
      <w:pPr>
        <w:spacing w:line="440" w:lineRule="atLeast"/>
        <w:ind w:firstLineChars="200" w:firstLine="480"/>
        <w:outlineLvl w:val="2"/>
        <w:rPr>
          <w:sz w:val="24"/>
        </w:rPr>
      </w:pPr>
      <w:bookmarkStart w:id="1408" w:name="_Toc506008242"/>
      <w:r w:rsidRPr="006A0AD5">
        <w:rPr>
          <w:sz w:val="24"/>
        </w:rPr>
        <w:t>（八）</w:t>
      </w:r>
      <w:r w:rsidRPr="006A0AD5">
        <w:rPr>
          <w:sz w:val="24"/>
        </w:rPr>
        <w:t xml:space="preserve"> </w:t>
      </w:r>
      <w:r w:rsidRPr="006A0AD5">
        <w:rPr>
          <w:sz w:val="24"/>
        </w:rPr>
        <w:t>咨询服务安全保证措施；</w:t>
      </w:r>
      <w:bookmarkEnd w:id="1408"/>
    </w:p>
    <w:p w14:paraId="76F404C0" w14:textId="77777777" w:rsidR="00900991" w:rsidRPr="006A0AD5" w:rsidRDefault="00900991" w:rsidP="00007799">
      <w:pPr>
        <w:spacing w:line="440" w:lineRule="atLeast"/>
        <w:ind w:firstLineChars="200" w:firstLine="480"/>
        <w:outlineLvl w:val="2"/>
        <w:rPr>
          <w:sz w:val="24"/>
        </w:rPr>
      </w:pPr>
      <w:bookmarkStart w:id="1409" w:name="_Toc506008243"/>
      <w:r w:rsidRPr="006A0AD5">
        <w:rPr>
          <w:sz w:val="24"/>
        </w:rPr>
        <w:t>（九）</w:t>
      </w:r>
      <w:r w:rsidRPr="006A0AD5">
        <w:rPr>
          <w:sz w:val="24"/>
        </w:rPr>
        <w:t xml:space="preserve"> </w:t>
      </w:r>
      <w:r w:rsidRPr="006A0AD5">
        <w:rPr>
          <w:sz w:val="24"/>
        </w:rPr>
        <w:t>咨询服务工作重点、难点分析；</w:t>
      </w:r>
      <w:bookmarkEnd w:id="1409"/>
    </w:p>
    <w:p w14:paraId="0A673443" w14:textId="77777777" w:rsidR="00900991" w:rsidRPr="006A0AD5" w:rsidRDefault="00900991" w:rsidP="00007799">
      <w:pPr>
        <w:spacing w:line="440" w:lineRule="atLeast"/>
        <w:ind w:firstLineChars="200" w:firstLine="480"/>
        <w:outlineLvl w:val="2"/>
        <w:rPr>
          <w:rFonts w:eastAsia="黑体"/>
          <w:sz w:val="24"/>
        </w:rPr>
      </w:pPr>
      <w:bookmarkStart w:id="1410" w:name="_Toc506008244"/>
      <w:r w:rsidRPr="006A0AD5">
        <w:rPr>
          <w:sz w:val="24"/>
        </w:rPr>
        <w:t>（十）</w:t>
      </w:r>
      <w:r w:rsidRPr="006A0AD5">
        <w:rPr>
          <w:sz w:val="24"/>
        </w:rPr>
        <w:t xml:space="preserve"> </w:t>
      </w:r>
      <w:r w:rsidRPr="006A0AD5">
        <w:rPr>
          <w:sz w:val="24"/>
        </w:rPr>
        <w:t>对本项目咨询服务的合理化建议。</w:t>
      </w:r>
      <w:bookmarkEnd w:id="1410"/>
    </w:p>
    <w:p w14:paraId="344CA138" w14:textId="77777777" w:rsidR="0097645B" w:rsidRPr="006A0AD5" w:rsidRDefault="0097645B" w:rsidP="00645C42">
      <w:pPr>
        <w:pStyle w:val="1"/>
        <w:spacing w:beforeLines="150" w:before="360" w:afterLines="100" w:after="240" w:line="440" w:lineRule="atLeast"/>
        <w:jc w:val="center"/>
        <w:rPr>
          <w:rFonts w:eastAsia="黑体"/>
          <w:b w:val="0"/>
          <w:sz w:val="28"/>
          <w:szCs w:val="28"/>
        </w:rPr>
      </w:pPr>
      <w:r w:rsidRPr="006A0AD5">
        <w:rPr>
          <w:rFonts w:eastAsia="黑体"/>
          <w:b w:val="0"/>
          <w:sz w:val="28"/>
          <w:szCs w:val="28"/>
        </w:rPr>
        <w:br w:type="page"/>
      </w:r>
    </w:p>
    <w:p w14:paraId="7AD1A1A1" w14:textId="77777777" w:rsidR="0097645B" w:rsidRPr="006A0AD5" w:rsidRDefault="0097645B" w:rsidP="00007799">
      <w:pPr>
        <w:pStyle w:val="1"/>
        <w:spacing w:before="0" w:after="0" w:line="440" w:lineRule="atLeast"/>
        <w:jc w:val="center"/>
        <w:rPr>
          <w:rFonts w:eastAsia="黑体"/>
          <w:b w:val="0"/>
          <w:sz w:val="28"/>
          <w:szCs w:val="28"/>
        </w:rPr>
      </w:pPr>
      <w:r w:rsidRPr="006A0AD5">
        <w:rPr>
          <w:rFonts w:eastAsia="黑体"/>
          <w:b w:val="0"/>
          <w:sz w:val="28"/>
          <w:szCs w:val="28"/>
        </w:rPr>
        <w:lastRenderedPageBreak/>
        <w:t>七、其他资料</w:t>
      </w:r>
    </w:p>
    <w:p w14:paraId="573297D8" w14:textId="77777777" w:rsidR="0097645B" w:rsidRPr="006A0AD5" w:rsidRDefault="0097645B" w:rsidP="00645C42">
      <w:pPr>
        <w:pStyle w:val="1"/>
        <w:spacing w:beforeLines="150" w:before="360" w:afterLines="100" w:after="240" w:line="440" w:lineRule="atLeast"/>
        <w:jc w:val="center"/>
        <w:rPr>
          <w:sz w:val="24"/>
        </w:rPr>
      </w:pPr>
      <w:r w:rsidRPr="006A0AD5">
        <w:rPr>
          <w:rFonts w:eastAsia="黑体"/>
          <w:b w:val="0"/>
          <w:sz w:val="28"/>
          <w:szCs w:val="28"/>
        </w:rPr>
        <w:br w:type="page"/>
      </w:r>
      <w:r w:rsidRPr="006A0AD5">
        <w:rPr>
          <w:sz w:val="24"/>
        </w:rPr>
        <w:lastRenderedPageBreak/>
        <w:t xml:space="preserve"> </w:t>
      </w:r>
    </w:p>
    <w:p w14:paraId="4AF82B22" w14:textId="77777777" w:rsidR="0097645B" w:rsidRPr="006A0AD5" w:rsidRDefault="00027B42" w:rsidP="00007799">
      <w:pPr>
        <w:pStyle w:val="31"/>
        <w:spacing w:line="440" w:lineRule="atLeast"/>
        <w:jc w:val="center"/>
        <w:rPr>
          <w:rFonts w:ascii="Times New Roman" w:eastAsia="黑体"/>
          <w:sz w:val="31"/>
          <w:szCs w:val="31"/>
        </w:rPr>
      </w:pPr>
      <w:r w:rsidRPr="006A0AD5">
        <w:rPr>
          <w:rFonts w:ascii="Times New Roman" w:eastAsia="黑体"/>
          <w:sz w:val="31"/>
          <w:szCs w:val="31"/>
        </w:rPr>
        <w:t>湖南省</w:t>
      </w:r>
    </w:p>
    <w:p w14:paraId="2D9BA63F" w14:textId="77777777" w:rsidR="0097645B" w:rsidRPr="006A0AD5" w:rsidRDefault="0097645B" w:rsidP="00007799">
      <w:pPr>
        <w:spacing w:line="440" w:lineRule="atLeast"/>
        <w:rPr>
          <w:rFonts w:eastAsia="黑体"/>
          <w:sz w:val="20"/>
          <w:szCs w:val="20"/>
        </w:rPr>
      </w:pPr>
    </w:p>
    <w:p w14:paraId="47459222" w14:textId="77777777" w:rsidR="0097645B" w:rsidRPr="006A0AD5" w:rsidRDefault="0097645B" w:rsidP="00007799">
      <w:pPr>
        <w:spacing w:line="440" w:lineRule="atLeast"/>
        <w:rPr>
          <w:rFonts w:eastAsia="黑体"/>
          <w:sz w:val="20"/>
          <w:szCs w:val="20"/>
        </w:rPr>
      </w:pPr>
    </w:p>
    <w:p w14:paraId="5303F49F" w14:textId="77777777" w:rsidR="0097645B" w:rsidRPr="006A0AD5" w:rsidRDefault="0097645B" w:rsidP="00007799">
      <w:pPr>
        <w:spacing w:line="440" w:lineRule="atLeast"/>
        <w:rPr>
          <w:rFonts w:eastAsia="黑体"/>
          <w:sz w:val="24"/>
        </w:rPr>
      </w:pPr>
      <w:r w:rsidRPr="006A0AD5">
        <w:rPr>
          <w:rFonts w:eastAsia="黑体"/>
          <w:sz w:val="20"/>
          <w:szCs w:val="20"/>
        </w:rPr>
        <w:t xml:space="preserve">           </w:t>
      </w:r>
      <w:r w:rsidRPr="006A0AD5">
        <w:rPr>
          <w:rFonts w:eastAsia="黑体"/>
          <w:sz w:val="24"/>
          <w:u w:val="single"/>
        </w:rPr>
        <w:t xml:space="preserve">                  </w:t>
      </w:r>
      <w:r w:rsidRPr="006A0AD5">
        <w:rPr>
          <w:rFonts w:eastAsia="黑体"/>
          <w:sz w:val="24"/>
        </w:rPr>
        <w:t>（项目名称）</w:t>
      </w:r>
      <w:r w:rsidRPr="006A0AD5">
        <w:rPr>
          <w:rFonts w:eastAsia="黑体"/>
          <w:sz w:val="24"/>
          <w:u w:val="single"/>
        </w:rPr>
        <w:t xml:space="preserve">          </w:t>
      </w:r>
      <w:r w:rsidRPr="006A0AD5">
        <w:rPr>
          <w:rFonts w:eastAsia="黑体"/>
          <w:sz w:val="24"/>
        </w:rPr>
        <w:t>标段</w:t>
      </w:r>
      <w:r w:rsidR="00D56953" w:rsidRPr="006A0AD5">
        <w:rPr>
          <w:rFonts w:eastAsia="黑体"/>
          <w:sz w:val="24"/>
        </w:rPr>
        <w:t>咨询服务</w:t>
      </w:r>
      <w:r w:rsidRPr="006A0AD5">
        <w:rPr>
          <w:rFonts w:eastAsia="黑体"/>
          <w:sz w:val="24"/>
        </w:rPr>
        <w:t>招标</w:t>
      </w:r>
    </w:p>
    <w:p w14:paraId="59CC6289" w14:textId="77777777" w:rsidR="0097645B" w:rsidRPr="006A0AD5" w:rsidRDefault="0097645B" w:rsidP="00007799">
      <w:pPr>
        <w:spacing w:line="440" w:lineRule="atLeast"/>
        <w:rPr>
          <w:rFonts w:eastAsia="黑体"/>
          <w:sz w:val="20"/>
          <w:szCs w:val="20"/>
        </w:rPr>
      </w:pPr>
      <w:r w:rsidRPr="006A0AD5">
        <w:rPr>
          <w:rFonts w:eastAsia="黑体"/>
          <w:sz w:val="20"/>
          <w:szCs w:val="20"/>
        </w:rPr>
        <w:t xml:space="preserve"> </w:t>
      </w:r>
    </w:p>
    <w:p w14:paraId="10ECF565" w14:textId="77777777" w:rsidR="0097645B" w:rsidRPr="006A0AD5" w:rsidRDefault="0097645B" w:rsidP="00007799">
      <w:pPr>
        <w:spacing w:line="440" w:lineRule="atLeast"/>
        <w:rPr>
          <w:rFonts w:eastAsia="黑体"/>
          <w:sz w:val="40"/>
          <w:szCs w:val="40"/>
        </w:rPr>
      </w:pPr>
    </w:p>
    <w:p w14:paraId="6D8ECC13" w14:textId="77777777" w:rsidR="0097645B" w:rsidRPr="006A0AD5" w:rsidRDefault="0097645B" w:rsidP="00007799">
      <w:pPr>
        <w:spacing w:line="440" w:lineRule="atLeast"/>
        <w:jc w:val="center"/>
        <w:rPr>
          <w:rFonts w:eastAsia="黑体"/>
          <w:sz w:val="40"/>
          <w:szCs w:val="40"/>
        </w:rPr>
      </w:pPr>
    </w:p>
    <w:p w14:paraId="1A37F170" w14:textId="77777777" w:rsidR="0097645B" w:rsidRPr="006A0AD5" w:rsidRDefault="0097645B" w:rsidP="00007799">
      <w:pPr>
        <w:spacing w:line="440" w:lineRule="atLeast"/>
        <w:jc w:val="center"/>
        <w:rPr>
          <w:rFonts w:eastAsia="黑体"/>
          <w:sz w:val="40"/>
          <w:szCs w:val="40"/>
        </w:rPr>
      </w:pPr>
    </w:p>
    <w:p w14:paraId="6F3604F7" w14:textId="77777777" w:rsidR="0097645B" w:rsidRPr="006A0AD5" w:rsidRDefault="0097645B" w:rsidP="00007799">
      <w:pPr>
        <w:spacing w:line="440" w:lineRule="atLeast"/>
        <w:jc w:val="center"/>
        <w:rPr>
          <w:rFonts w:eastAsia="黑体"/>
          <w:sz w:val="40"/>
          <w:szCs w:val="40"/>
        </w:rPr>
      </w:pPr>
    </w:p>
    <w:p w14:paraId="0669692D" w14:textId="77777777" w:rsidR="0097645B" w:rsidRPr="006A0AD5" w:rsidRDefault="0097645B" w:rsidP="00645C42">
      <w:pPr>
        <w:pStyle w:val="1"/>
        <w:spacing w:beforeLines="150" w:before="360" w:afterLines="200" w:after="480" w:line="440" w:lineRule="atLeast"/>
        <w:jc w:val="center"/>
        <w:rPr>
          <w:rFonts w:eastAsia="黑体"/>
          <w:b w:val="0"/>
          <w:sz w:val="50"/>
          <w:szCs w:val="50"/>
        </w:rPr>
      </w:pPr>
      <w:r w:rsidRPr="006A0AD5">
        <w:rPr>
          <w:rFonts w:eastAsia="黑体"/>
          <w:b w:val="0"/>
          <w:sz w:val="50"/>
          <w:szCs w:val="50"/>
        </w:rPr>
        <w:t>投</w:t>
      </w:r>
      <w:r w:rsidRPr="006A0AD5">
        <w:rPr>
          <w:rFonts w:eastAsia="黑体"/>
          <w:b w:val="0"/>
          <w:sz w:val="50"/>
          <w:szCs w:val="50"/>
        </w:rPr>
        <w:t xml:space="preserve">  </w:t>
      </w:r>
      <w:r w:rsidRPr="006A0AD5">
        <w:rPr>
          <w:rFonts w:eastAsia="黑体"/>
          <w:b w:val="0"/>
          <w:sz w:val="50"/>
          <w:szCs w:val="50"/>
        </w:rPr>
        <w:t>标</w:t>
      </w:r>
      <w:r w:rsidRPr="006A0AD5">
        <w:rPr>
          <w:rFonts w:eastAsia="黑体"/>
          <w:b w:val="0"/>
          <w:sz w:val="50"/>
          <w:szCs w:val="50"/>
        </w:rPr>
        <w:t xml:space="preserve">  </w:t>
      </w:r>
      <w:r w:rsidRPr="006A0AD5">
        <w:rPr>
          <w:rFonts w:eastAsia="黑体"/>
          <w:b w:val="0"/>
          <w:sz w:val="50"/>
          <w:szCs w:val="50"/>
        </w:rPr>
        <w:t>文</w:t>
      </w:r>
      <w:r w:rsidRPr="006A0AD5">
        <w:rPr>
          <w:rFonts w:eastAsia="黑体"/>
          <w:b w:val="0"/>
          <w:sz w:val="50"/>
          <w:szCs w:val="50"/>
        </w:rPr>
        <w:t xml:space="preserve">  </w:t>
      </w:r>
      <w:r w:rsidRPr="006A0AD5">
        <w:rPr>
          <w:rFonts w:eastAsia="黑体"/>
          <w:b w:val="0"/>
          <w:sz w:val="50"/>
          <w:szCs w:val="50"/>
        </w:rPr>
        <w:t>件</w:t>
      </w:r>
    </w:p>
    <w:p w14:paraId="14F49720" w14:textId="77777777" w:rsidR="0097645B" w:rsidRPr="006A0AD5" w:rsidRDefault="0097645B" w:rsidP="00645C42">
      <w:pPr>
        <w:pStyle w:val="1"/>
        <w:spacing w:beforeLines="150" w:before="360" w:afterLines="100" w:after="240" w:line="440" w:lineRule="atLeast"/>
        <w:jc w:val="center"/>
        <w:rPr>
          <w:rFonts w:eastAsia="黑体"/>
          <w:b w:val="0"/>
          <w:sz w:val="36"/>
          <w:szCs w:val="36"/>
        </w:rPr>
      </w:pPr>
      <w:r w:rsidRPr="006A0AD5">
        <w:rPr>
          <w:rFonts w:eastAsia="黑体"/>
          <w:b w:val="0"/>
          <w:sz w:val="36"/>
          <w:szCs w:val="36"/>
        </w:rPr>
        <w:t>（报价文件）</w:t>
      </w:r>
    </w:p>
    <w:p w14:paraId="06566DD0" w14:textId="77777777" w:rsidR="0097645B" w:rsidRPr="006A0AD5" w:rsidRDefault="0097645B" w:rsidP="00007799">
      <w:pPr>
        <w:spacing w:line="440" w:lineRule="atLeast"/>
        <w:rPr>
          <w:rFonts w:eastAsia="黑体"/>
          <w:sz w:val="20"/>
          <w:szCs w:val="20"/>
        </w:rPr>
      </w:pPr>
    </w:p>
    <w:p w14:paraId="3CBF671B" w14:textId="77777777" w:rsidR="0097645B" w:rsidRPr="006A0AD5" w:rsidRDefault="0097645B" w:rsidP="00007799">
      <w:pPr>
        <w:spacing w:line="440" w:lineRule="atLeast"/>
        <w:rPr>
          <w:rFonts w:eastAsia="黑体"/>
          <w:sz w:val="20"/>
          <w:szCs w:val="20"/>
        </w:rPr>
      </w:pPr>
    </w:p>
    <w:p w14:paraId="15E34689" w14:textId="77777777" w:rsidR="0097645B" w:rsidRPr="006A0AD5" w:rsidRDefault="0097645B" w:rsidP="00007799">
      <w:pPr>
        <w:spacing w:line="440" w:lineRule="atLeast"/>
        <w:rPr>
          <w:rFonts w:eastAsia="黑体"/>
          <w:sz w:val="20"/>
          <w:szCs w:val="20"/>
        </w:rPr>
      </w:pPr>
    </w:p>
    <w:p w14:paraId="4B15B36F" w14:textId="77777777" w:rsidR="0097645B" w:rsidRPr="006A0AD5" w:rsidRDefault="0097645B" w:rsidP="00007799">
      <w:pPr>
        <w:spacing w:line="440" w:lineRule="atLeast"/>
        <w:rPr>
          <w:rFonts w:eastAsia="黑体"/>
          <w:sz w:val="20"/>
          <w:szCs w:val="20"/>
        </w:rPr>
      </w:pPr>
    </w:p>
    <w:p w14:paraId="1A9195F9" w14:textId="77777777" w:rsidR="0097645B" w:rsidRPr="006A0AD5" w:rsidRDefault="0097645B" w:rsidP="00007799">
      <w:pPr>
        <w:spacing w:line="440" w:lineRule="atLeast"/>
        <w:rPr>
          <w:rFonts w:eastAsia="黑体"/>
          <w:sz w:val="20"/>
          <w:szCs w:val="20"/>
        </w:rPr>
      </w:pPr>
    </w:p>
    <w:p w14:paraId="5E333378" w14:textId="77777777" w:rsidR="0097645B" w:rsidRPr="006A0AD5" w:rsidRDefault="0097645B" w:rsidP="00007799">
      <w:pPr>
        <w:spacing w:line="440" w:lineRule="atLeast"/>
        <w:rPr>
          <w:rFonts w:eastAsia="黑体"/>
          <w:sz w:val="20"/>
          <w:szCs w:val="20"/>
        </w:rPr>
      </w:pPr>
    </w:p>
    <w:p w14:paraId="6D4A5D68" w14:textId="77777777" w:rsidR="0097645B" w:rsidRPr="006A0AD5" w:rsidRDefault="0097645B" w:rsidP="00007799">
      <w:pPr>
        <w:spacing w:line="440" w:lineRule="atLeast"/>
        <w:rPr>
          <w:rFonts w:eastAsia="黑体"/>
          <w:sz w:val="20"/>
          <w:szCs w:val="20"/>
        </w:rPr>
      </w:pPr>
    </w:p>
    <w:p w14:paraId="58EE3E50" w14:textId="77777777" w:rsidR="0097645B" w:rsidRPr="006A0AD5" w:rsidRDefault="0097645B" w:rsidP="00007799">
      <w:pPr>
        <w:spacing w:line="440" w:lineRule="atLeast"/>
        <w:rPr>
          <w:rFonts w:eastAsia="黑体"/>
          <w:sz w:val="20"/>
          <w:szCs w:val="20"/>
        </w:rPr>
      </w:pPr>
    </w:p>
    <w:p w14:paraId="46D973AE" w14:textId="77777777" w:rsidR="0097645B" w:rsidRPr="006A0AD5" w:rsidRDefault="0097645B" w:rsidP="00007799">
      <w:pPr>
        <w:spacing w:line="440" w:lineRule="atLeast"/>
        <w:jc w:val="center"/>
        <w:rPr>
          <w:rFonts w:eastAsia="黑体"/>
          <w:sz w:val="28"/>
          <w:szCs w:val="28"/>
        </w:rPr>
      </w:pPr>
      <w:r w:rsidRPr="006A0AD5">
        <w:rPr>
          <w:rFonts w:eastAsia="黑体"/>
          <w:sz w:val="28"/>
          <w:szCs w:val="28"/>
        </w:rPr>
        <w:t>投标人：</w:t>
      </w:r>
      <w:r w:rsidRPr="006A0AD5">
        <w:rPr>
          <w:rFonts w:eastAsia="黑体"/>
          <w:sz w:val="28"/>
          <w:szCs w:val="28"/>
          <w:u w:val="single"/>
        </w:rPr>
        <w:t xml:space="preserve">                                  </w:t>
      </w:r>
      <w:r w:rsidRPr="006A0AD5">
        <w:rPr>
          <w:rFonts w:eastAsia="黑体"/>
          <w:sz w:val="28"/>
          <w:szCs w:val="28"/>
        </w:rPr>
        <w:t>(</w:t>
      </w:r>
      <w:r w:rsidRPr="006A0AD5">
        <w:rPr>
          <w:rFonts w:eastAsia="黑体"/>
          <w:sz w:val="28"/>
          <w:szCs w:val="28"/>
        </w:rPr>
        <w:t>盖单位章</w:t>
      </w:r>
      <w:r w:rsidRPr="006A0AD5">
        <w:rPr>
          <w:rFonts w:eastAsia="黑体"/>
          <w:sz w:val="28"/>
          <w:szCs w:val="28"/>
        </w:rPr>
        <w:t>)</w:t>
      </w:r>
    </w:p>
    <w:p w14:paraId="1F37B447" w14:textId="77777777" w:rsidR="0097645B" w:rsidRPr="006A0AD5" w:rsidRDefault="0097645B" w:rsidP="00007799">
      <w:pPr>
        <w:spacing w:line="440" w:lineRule="atLeast"/>
        <w:rPr>
          <w:rFonts w:eastAsia="黑体"/>
          <w:sz w:val="28"/>
          <w:szCs w:val="28"/>
        </w:rPr>
      </w:pPr>
    </w:p>
    <w:p w14:paraId="370BC802" w14:textId="77777777" w:rsidR="0097645B" w:rsidRPr="006A0AD5" w:rsidRDefault="0097645B" w:rsidP="00007799">
      <w:pPr>
        <w:spacing w:line="440" w:lineRule="atLeast"/>
        <w:jc w:val="center"/>
        <w:rPr>
          <w:rFonts w:eastAsia="黑体"/>
          <w:sz w:val="28"/>
          <w:szCs w:val="28"/>
        </w:rPr>
      </w:pPr>
      <w:r w:rsidRPr="006A0AD5">
        <w:rPr>
          <w:rFonts w:eastAsia="黑体"/>
          <w:sz w:val="28"/>
          <w:szCs w:val="28"/>
          <w:u w:val="single"/>
        </w:rPr>
        <w:t xml:space="preserve">        </w:t>
      </w:r>
      <w:r w:rsidRPr="006A0AD5">
        <w:rPr>
          <w:rFonts w:eastAsia="黑体"/>
          <w:sz w:val="28"/>
          <w:szCs w:val="28"/>
        </w:rPr>
        <w:t>年</w:t>
      </w:r>
      <w:r w:rsidRPr="006A0AD5">
        <w:rPr>
          <w:rFonts w:eastAsia="黑体"/>
          <w:sz w:val="28"/>
          <w:szCs w:val="28"/>
          <w:u w:val="single"/>
        </w:rPr>
        <w:t xml:space="preserve">        </w:t>
      </w:r>
      <w:r w:rsidRPr="006A0AD5">
        <w:rPr>
          <w:rFonts w:eastAsia="黑体"/>
          <w:sz w:val="28"/>
          <w:szCs w:val="28"/>
        </w:rPr>
        <w:t>月</w:t>
      </w:r>
      <w:r w:rsidRPr="006A0AD5">
        <w:rPr>
          <w:rFonts w:eastAsia="黑体"/>
          <w:sz w:val="28"/>
          <w:szCs w:val="28"/>
          <w:u w:val="single"/>
        </w:rPr>
        <w:t xml:space="preserve">         </w:t>
      </w:r>
      <w:r w:rsidRPr="006A0AD5">
        <w:rPr>
          <w:rFonts w:eastAsia="黑体"/>
          <w:sz w:val="28"/>
          <w:szCs w:val="28"/>
        </w:rPr>
        <w:t>日</w:t>
      </w:r>
    </w:p>
    <w:p w14:paraId="5A04C1C0" w14:textId="77777777" w:rsidR="0097645B" w:rsidRPr="006A0AD5" w:rsidRDefault="0097645B" w:rsidP="00007799">
      <w:pPr>
        <w:spacing w:line="440" w:lineRule="atLeast"/>
        <w:rPr>
          <w:rFonts w:eastAsia="黑体"/>
          <w:sz w:val="28"/>
          <w:szCs w:val="28"/>
        </w:rPr>
      </w:pPr>
    </w:p>
    <w:p w14:paraId="0389D877" w14:textId="77777777" w:rsidR="0042124F" w:rsidRPr="006A0AD5" w:rsidRDefault="0042124F" w:rsidP="00007799">
      <w:pPr>
        <w:pStyle w:val="1"/>
        <w:spacing w:line="440" w:lineRule="atLeast"/>
        <w:jc w:val="center"/>
        <w:rPr>
          <w:rFonts w:eastAsia="黑体"/>
          <w:b w:val="0"/>
          <w:sz w:val="30"/>
          <w:szCs w:val="30"/>
        </w:rPr>
      </w:pPr>
    </w:p>
    <w:p w14:paraId="5A420E6B" w14:textId="77777777" w:rsidR="0097645B" w:rsidRPr="006A0AD5" w:rsidRDefault="0097645B" w:rsidP="00007799">
      <w:pPr>
        <w:pStyle w:val="1"/>
        <w:spacing w:line="440" w:lineRule="atLeast"/>
        <w:jc w:val="center"/>
        <w:rPr>
          <w:rFonts w:eastAsia="黑体"/>
          <w:sz w:val="24"/>
        </w:rPr>
      </w:pPr>
      <w:r w:rsidRPr="006A0AD5">
        <w:rPr>
          <w:rFonts w:eastAsia="黑体"/>
          <w:b w:val="0"/>
          <w:sz w:val="30"/>
          <w:szCs w:val="30"/>
        </w:rPr>
        <w:t>目</w:t>
      </w:r>
      <w:r w:rsidRPr="006A0AD5">
        <w:rPr>
          <w:rFonts w:eastAsia="黑体"/>
          <w:b w:val="0"/>
          <w:sz w:val="30"/>
          <w:szCs w:val="30"/>
        </w:rPr>
        <w:t xml:space="preserve">  </w:t>
      </w:r>
      <w:r w:rsidRPr="006A0AD5">
        <w:rPr>
          <w:rFonts w:eastAsia="黑体"/>
          <w:b w:val="0"/>
          <w:sz w:val="30"/>
          <w:szCs w:val="30"/>
        </w:rPr>
        <w:t>录</w:t>
      </w:r>
    </w:p>
    <w:p w14:paraId="332FF9C3" w14:textId="77777777" w:rsidR="0097645B" w:rsidRPr="006A0AD5" w:rsidRDefault="0097645B" w:rsidP="00007799">
      <w:pPr>
        <w:spacing w:line="440" w:lineRule="atLeast"/>
        <w:ind w:leftChars="607" w:left="1614" w:hangingChars="121" w:hanging="339"/>
        <w:rPr>
          <w:rFonts w:eastAsia="黑体"/>
          <w:sz w:val="28"/>
          <w:szCs w:val="28"/>
        </w:rPr>
      </w:pPr>
      <w:r w:rsidRPr="006A0AD5">
        <w:rPr>
          <w:rFonts w:eastAsia="黑体"/>
          <w:sz w:val="28"/>
          <w:szCs w:val="28"/>
        </w:rPr>
        <w:t>一、投标函</w:t>
      </w:r>
    </w:p>
    <w:p w14:paraId="528D6DFA" w14:textId="77777777" w:rsidR="0097645B" w:rsidRDefault="0097645B" w:rsidP="00007799">
      <w:pPr>
        <w:spacing w:line="440" w:lineRule="atLeast"/>
        <w:ind w:leftChars="607" w:left="1614" w:hangingChars="121" w:hanging="339"/>
        <w:rPr>
          <w:ins w:id="1411" w:author="华杰" w:date="2019-07-11T15:53:00Z"/>
          <w:rFonts w:eastAsia="黑体"/>
          <w:sz w:val="28"/>
          <w:szCs w:val="28"/>
        </w:rPr>
      </w:pPr>
      <w:r w:rsidRPr="006A0AD5">
        <w:rPr>
          <w:rFonts w:eastAsia="黑体"/>
          <w:sz w:val="28"/>
          <w:szCs w:val="28"/>
        </w:rPr>
        <w:t>二、</w:t>
      </w:r>
      <w:r w:rsidR="00027B42" w:rsidRPr="006A0AD5">
        <w:rPr>
          <w:rFonts w:eastAsia="黑体"/>
          <w:sz w:val="28"/>
          <w:szCs w:val="28"/>
        </w:rPr>
        <w:t>咨询</w:t>
      </w:r>
      <w:r w:rsidRPr="006A0AD5">
        <w:rPr>
          <w:rFonts w:eastAsia="黑体"/>
          <w:sz w:val="28"/>
          <w:szCs w:val="28"/>
        </w:rPr>
        <w:t>服务费用清单</w:t>
      </w:r>
    </w:p>
    <w:p w14:paraId="16C0FC3F" w14:textId="77777777" w:rsidR="00120B09" w:rsidRPr="006A0AD5" w:rsidRDefault="00120B09" w:rsidP="00007799">
      <w:pPr>
        <w:spacing w:line="440" w:lineRule="atLeast"/>
        <w:ind w:leftChars="607" w:left="1614" w:hangingChars="121" w:hanging="339"/>
        <w:rPr>
          <w:rFonts w:eastAsia="黑体"/>
          <w:sz w:val="28"/>
          <w:szCs w:val="28"/>
        </w:rPr>
      </w:pPr>
      <w:ins w:id="1412" w:author="华杰" w:date="2019-07-11T15:53:00Z">
        <w:r>
          <w:rPr>
            <w:rFonts w:eastAsia="黑体" w:hint="eastAsia"/>
            <w:sz w:val="28"/>
            <w:szCs w:val="28"/>
          </w:rPr>
          <w:t>三、其他材料</w:t>
        </w:r>
      </w:ins>
    </w:p>
    <w:p w14:paraId="0499A9FF" w14:textId="77777777" w:rsidR="0097645B" w:rsidRPr="006A0AD5" w:rsidRDefault="0097645B" w:rsidP="00007799">
      <w:pPr>
        <w:pStyle w:val="1"/>
        <w:spacing w:line="440" w:lineRule="atLeast"/>
        <w:jc w:val="center"/>
        <w:rPr>
          <w:rFonts w:eastAsia="黑体"/>
          <w:b w:val="0"/>
          <w:sz w:val="28"/>
          <w:szCs w:val="28"/>
        </w:rPr>
      </w:pPr>
      <w:r w:rsidRPr="006A0AD5">
        <w:rPr>
          <w:rFonts w:eastAsia="黑体"/>
          <w:sz w:val="21"/>
          <w:szCs w:val="21"/>
        </w:rPr>
        <w:br w:type="page"/>
      </w:r>
      <w:r w:rsidRPr="006A0AD5">
        <w:rPr>
          <w:rFonts w:eastAsia="黑体"/>
          <w:b w:val="0"/>
          <w:sz w:val="30"/>
          <w:szCs w:val="30"/>
        </w:rPr>
        <w:lastRenderedPageBreak/>
        <w:t>一、投标函</w:t>
      </w:r>
    </w:p>
    <w:p w14:paraId="161B5C74" w14:textId="77777777" w:rsidR="0097645B" w:rsidRPr="006A0AD5" w:rsidRDefault="0097645B" w:rsidP="00645C42">
      <w:pPr>
        <w:spacing w:beforeLines="100" w:before="240" w:afterLines="50" w:after="120" w:line="440" w:lineRule="atLeast"/>
        <w:rPr>
          <w:sz w:val="24"/>
        </w:rPr>
      </w:pPr>
      <w:r w:rsidRPr="006A0AD5">
        <w:rPr>
          <w:sz w:val="24"/>
        </w:rPr>
        <w:t xml:space="preserve"> </w:t>
      </w:r>
      <w:r w:rsidRPr="006A0AD5">
        <w:rPr>
          <w:sz w:val="24"/>
          <w:u w:val="single"/>
        </w:rPr>
        <w:t xml:space="preserve">                        </w:t>
      </w:r>
      <w:r w:rsidRPr="006A0AD5">
        <w:rPr>
          <w:sz w:val="24"/>
        </w:rPr>
        <w:t>（招标人名称）：</w:t>
      </w:r>
    </w:p>
    <w:p w14:paraId="32B68630" w14:textId="77777777" w:rsidR="0097645B" w:rsidRPr="006A0AD5" w:rsidRDefault="0097645B" w:rsidP="00007799">
      <w:pPr>
        <w:spacing w:line="440" w:lineRule="atLeast"/>
        <w:ind w:firstLineChars="200" w:firstLine="480"/>
        <w:rPr>
          <w:sz w:val="24"/>
        </w:rPr>
      </w:pPr>
      <w:r w:rsidRPr="006A0AD5">
        <w:rPr>
          <w:sz w:val="24"/>
        </w:rPr>
        <w:t>1</w:t>
      </w:r>
      <w:r w:rsidRPr="006A0AD5">
        <w:rPr>
          <w:sz w:val="24"/>
        </w:rPr>
        <w:t>．我方已仔细研究</w:t>
      </w:r>
      <w:r w:rsidRPr="006A0AD5">
        <w:rPr>
          <w:sz w:val="24"/>
          <w:u w:val="single"/>
        </w:rPr>
        <w:t xml:space="preserve">                  </w:t>
      </w:r>
      <w:r w:rsidRPr="006A0AD5">
        <w:rPr>
          <w:sz w:val="24"/>
        </w:rPr>
        <w:t>（项目名称）</w:t>
      </w:r>
      <w:r w:rsidRPr="006A0AD5">
        <w:rPr>
          <w:sz w:val="24"/>
          <w:u w:val="single"/>
        </w:rPr>
        <w:t xml:space="preserve">         </w:t>
      </w:r>
      <w:r w:rsidRPr="006A0AD5">
        <w:rPr>
          <w:sz w:val="24"/>
        </w:rPr>
        <w:t>标段</w:t>
      </w:r>
      <w:r w:rsidR="00D56953" w:rsidRPr="006A0AD5">
        <w:rPr>
          <w:sz w:val="24"/>
        </w:rPr>
        <w:t>咨询服务</w:t>
      </w:r>
      <w:r w:rsidRPr="006A0AD5">
        <w:rPr>
          <w:sz w:val="24"/>
        </w:rPr>
        <w:t>招标文件的全部内容（含</w:t>
      </w:r>
      <w:proofErr w:type="gramStart"/>
      <w:r w:rsidRPr="006A0AD5">
        <w:rPr>
          <w:sz w:val="24"/>
        </w:rPr>
        <w:t>补遗书第</w:t>
      </w:r>
      <w:proofErr w:type="gramEnd"/>
      <w:r w:rsidRPr="006A0AD5">
        <w:rPr>
          <w:sz w:val="24"/>
        </w:rPr>
        <w:t>___</w:t>
      </w:r>
      <w:r w:rsidRPr="006A0AD5">
        <w:rPr>
          <w:sz w:val="24"/>
        </w:rPr>
        <w:t>号至第</w:t>
      </w:r>
      <w:r w:rsidRPr="006A0AD5">
        <w:rPr>
          <w:sz w:val="24"/>
        </w:rPr>
        <w:t>___</w:t>
      </w:r>
      <w:r w:rsidRPr="006A0AD5">
        <w:rPr>
          <w:sz w:val="24"/>
        </w:rPr>
        <w:t>号），在考察工程现场后，愿意以人民币（大写）</w:t>
      </w:r>
      <w:r w:rsidRPr="006A0AD5">
        <w:rPr>
          <w:sz w:val="24"/>
          <w:u w:val="single"/>
        </w:rPr>
        <w:t xml:space="preserve">           </w:t>
      </w:r>
      <w:r w:rsidRPr="006A0AD5">
        <w:rPr>
          <w:sz w:val="24"/>
        </w:rPr>
        <w:t>元（</w:t>
      </w:r>
      <w:r w:rsidRPr="006A0AD5">
        <w:rPr>
          <w:sz w:val="24"/>
        </w:rPr>
        <w:t>¥</w:t>
      </w:r>
      <w:r w:rsidRPr="006A0AD5">
        <w:rPr>
          <w:sz w:val="24"/>
          <w:u w:val="single"/>
        </w:rPr>
        <w:t xml:space="preserve">        </w:t>
      </w:r>
      <w:r w:rsidRPr="006A0AD5">
        <w:rPr>
          <w:sz w:val="24"/>
        </w:rPr>
        <w:t>）的投标总报价（或根据招标文件规定修正核实后确定的另一金额，其中，增值税税率为</w:t>
      </w:r>
      <w:r w:rsidRPr="006A0AD5">
        <w:rPr>
          <w:rFonts w:eastAsia="黑体"/>
          <w:sz w:val="24"/>
          <w:u w:val="single"/>
        </w:rPr>
        <w:t xml:space="preserve">         </w:t>
      </w:r>
      <w:r w:rsidRPr="006A0AD5">
        <w:rPr>
          <w:sz w:val="24"/>
        </w:rPr>
        <w:t>），按合同约定完成</w:t>
      </w:r>
      <w:r w:rsidR="00D56953" w:rsidRPr="006A0AD5">
        <w:rPr>
          <w:sz w:val="24"/>
        </w:rPr>
        <w:t>咨询服务</w:t>
      </w:r>
      <w:r w:rsidRPr="006A0AD5">
        <w:rPr>
          <w:sz w:val="24"/>
        </w:rPr>
        <w:t>工作。</w:t>
      </w:r>
    </w:p>
    <w:p w14:paraId="1F46B42F" w14:textId="77777777" w:rsidR="0097645B" w:rsidRPr="006A0AD5" w:rsidRDefault="0097645B" w:rsidP="00007799">
      <w:pPr>
        <w:spacing w:line="440" w:lineRule="atLeast"/>
        <w:ind w:firstLineChars="200" w:firstLine="480"/>
        <w:rPr>
          <w:sz w:val="24"/>
        </w:rPr>
      </w:pPr>
      <w:r w:rsidRPr="006A0AD5">
        <w:rPr>
          <w:sz w:val="24"/>
        </w:rPr>
        <w:t>2</w:t>
      </w:r>
      <w:r w:rsidRPr="006A0AD5">
        <w:rPr>
          <w:sz w:val="24"/>
        </w:rPr>
        <w:t>．在合同协议书正式签署生效之前，本投标函连同你方的中标通知书将构成我们双方之间共同遵守的文件，对双方具有约束力。</w:t>
      </w:r>
    </w:p>
    <w:p w14:paraId="767B3342" w14:textId="77777777" w:rsidR="0097645B" w:rsidRPr="006A0AD5" w:rsidRDefault="0097645B" w:rsidP="00007799">
      <w:pPr>
        <w:spacing w:line="440" w:lineRule="atLeast"/>
        <w:ind w:firstLineChars="200" w:firstLine="480"/>
        <w:rPr>
          <w:sz w:val="24"/>
        </w:rPr>
      </w:pPr>
      <w:r w:rsidRPr="006A0AD5">
        <w:rPr>
          <w:sz w:val="24"/>
        </w:rPr>
        <w:t>3</w:t>
      </w:r>
      <w:r w:rsidRPr="006A0AD5">
        <w:rPr>
          <w:sz w:val="24"/>
        </w:rPr>
        <w:t>．</w:t>
      </w:r>
      <w:r w:rsidRPr="006A0AD5">
        <w:rPr>
          <w:sz w:val="24"/>
          <w:u w:val="single"/>
        </w:rPr>
        <w:t xml:space="preserve">                                       </w:t>
      </w:r>
      <w:r w:rsidRPr="006A0AD5">
        <w:rPr>
          <w:sz w:val="24"/>
        </w:rPr>
        <w:t>（其他补充说明）。</w:t>
      </w:r>
    </w:p>
    <w:p w14:paraId="6F6A500D" w14:textId="77777777" w:rsidR="0097645B" w:rsidRPr="006A0AD5" w:rsidRDefault="0097645B" w:rsidP="00007799">
      <w:pPr>
        <w:spacing w:line="440" w:lineRule="atLeast"/>
        <w:ind w:firstLineChars="200" w:firstLine="480"/>
        <w:rPr>
          <w:sz w:val="24"/>
        </w:rPr>
      </w:pPr>
    </w:p>
    <w:p w14:paraId="5C8E0446" w14:textId="77777777" w:rsidR="0097645B" w:rsidRPr="006A0AD5" w:rsidRDefault="0097645B" w:rsidP="00007799">
      <w:pPr>
        <w:spacing w:line="440" w:lineRule="atLeast"/>
        <w:ind w:firstLineChars="1425" w:firstLine="3420"/>
        <w:rPr>
          <w:sz w:val="24"/>
        </w:rPr>
      </w:pPr>
      <w:r w:rsidRPr="006A0AD5">
        <w:rPr>
          <w:sz w:val="24"/>
        </w:rPr>
        <w:t>投</w:t>
      </w:r>
      <w:r w:rsidRPr="006A0AD5">
        <w:rPr>
          <w:sz w:val="24"/>
        </w:rPr>
        <w:t xml:space="preserve"> </w:t>
      </w:r>
      <w:r w:rsidRPr="006A0AD5">
        <w:rPr>
          <w:sz w:val="24"/>
        </w:rPr>
        <w:t>标</w:t>
      </w:r>
      <w:r w:rsidRPr="006A0AD5">
        <w:rPr>
          <w:sz w:val="24"/>
        </w:rPr>
        <w:t xml:space="preserve"> </w:t>
      </w:r>
      <w:r w:rsidRPr="006A0AD5">
        <w:rPr>
          <w:sz w:val="24"/>
        </w:rPr>
        <w:t>人：</w:t>
      </w:r>
      <w:r w:rsidRPr="006A0AD5">
        <w:rPr>
          <w:sz w:val="24"/>
          <w:u w:val="single"/>
        </w:rPr>
        <w:t xml:space="preserve">                     </w:t>
      </w:r>
      <w:r w:rsidRPr="006A0AD5">
        <w:rPr>
          <w:sz w:val="24"/>
        </w:rPr>
        <w:t>（盖单位章）</w:t>
      </w:r>
      <w:r w:rsidRPr="006A0AD5">
        <w:rPr>
          <w:sz w:val="24"/>
          <w:vertAlign w:val="superscript"/>
        </w:rPr>
        <w:footnoteReference w:id="83"/>
      </w:r>
    </w:p>
    <w:p w14:paraId="4F46CD84" w14:textId="77777777" w:rsidR="0097645B" w:rsidRPr="006A0AD5" w:rsidRDefault="0097645B" w:rsidP="00007799">
      <w:pPr>
        <w:spacing w:line="440" w:lineRule="atLeast"/>
        <w:ind w:firstLineChars="1425" w:firstLine="3420"/>
        <w:rPr>
          <w:sz w:val="24"/>
        </w:rPr>
      </w:pPr>
      <w:r w:rsidRPr="006A0AD5">
        <w:rPr>
          <w:sz w:val="24"/>
        </w:rPr>
        <w:t>法定代表人</w:t>
      </w:r>
      <w:del w:id="1413" w:author="华杰" w:date="2019-07-11T15:53:00Z">
        <w:r w:rsidRPr="006A0AD5" w:rsidDel="00120B09">
          <w:rPr>
            <w:sz w:val="24"/>
          </w:rPr>
          <w:delText>或其委托代理人</w:delText>
        </w:r>
      </w:del>
      <w:r w:rsidRPr="006A0AD5">
        <w:rPr>
          <w:sz w:val="24"/>
        </w:rPr>
        <w:t>：</w:t>
      </w:r>
      <w:r w:rsidRPr="006A0AD5">
        <w:rPr>
          <w:sz w:val="24"/>
          <w:u w:val="single"/>
        </w:rPr>
        <w:t xml:space="preserve">           </w:t>
      </w:r>
      <w:ins w:id="1414" w:author="华杰" w:date="2019-07-11T15:53:00Z">
        <w:r w:rsidR="00120B09">
          <w:rPr>
            <w:sz w:val="24"/>
            <w:u w:val="single"/>
          </w:rPr>
          <w:t xml:space="preserve">            </w:t>
        </w:r>
      </w:ins>
      <w:r w:rsidRPr="006A0AD5">
        <w:rPr>
          <w:sz w:val="24"/>
        </w:rPr>
        <w:t>（签</w:t>
      </w:r>
      <w:del w:id="1415" w:author="华杰" w:date="2019-07-11T15:53:00Z">
        <w:r w:rsidRPr="006A0AD5" w:rsidDel="00120B09">
          <w:rPr>
            <w:rFonts w:hint="eastAsia"/>
            <w:sz w:val="24"/>
          </w:rPr>
          <w:delText>字</w:delText>
        </w:r>
      </w:del>
      <w:ins w:id="1416" w:author="华杰" w:date="2019-07-11T15:53:00Z">
        <w:r w:rsidR="00120B09">
          <w:rPr>
            <w:rFonts w:hint="eastAsia"/>
            <w:sz w:val="24"/>
          </w:rPr>
          <w:t>章</w:t>
        </w:r>
      </w:ins>
      <w:r w:rsidRPr="006A0AD5">
        <w:rPr>
          <w:sz w:val="24"/>
        </w:rPr>
        <w:t>）</w:t>
      </w:r>
    </w:p>
    <w:p w14:paraId="6A4723DB" w14:textId="77777777" w:rsidR="0097645B" w:rsidRPr="006A0AD5" w:rsidRDefault="0097645B" w:rsidP="00007799">
      <w:pPr>
        <w:spacing w:line="440" w:lineRule="atLeast"/>
        <w:ind w:firstLineChars="1425" w:firstLine="3420"/>
        <w:rPr>
          <w:sz w:val="24"/>
        </w:rPr>
      </w:pPr>
      <w:r w:rsidRPr="006A0AD5">
        <w:rPr>
          <w:sz w:val="24"/>
        </w:rPr>
        <w:t>地</w:t>
      </w:r>
      <w:r w:rsidRPr="006A0AD5">
        <w:rPr>
          <w:sz w:val="24"/>
        </w:rPr>
        <w:t xml:space="preserve">    </w:t>
      </w:r>
      <w:r w:rsidRPr="006A0AD5">
        <w:rPr>
          <w:sz w:val="24"/>
        </w:rPr>
        <w:t>址：</w:t>
      </w:r>
      <w:r w:rsidRPr="006A0AD5">
        <w:rPr>
          <w:sz w:val="24"/>
          <w:u w:val="single"/>
        </w:rPr>
        <w:t xml:space="preserve">                                     </w:t>
      </w:r>
      <w:r w:rsidRPr="006A0AD5">
        <w:rPr>
          <w:sz w:val="24"/>
        </w:rPr>
        <w:t xml:space="preserve"> </w:t>
      </w:r>
    </w:p>
    <w:p w14:paraId="46377FC5" w14:textId="77777777" w:rsidR="0097645B" w:rsidRPr="006A0AD5" w:rsidRDefault="0097645B" w:rsidP="00007799">
      <w:pPr>
        <w:spacing w:line="440" w:lineRule="atLeast"/>
        <w:ind w:firstLineChars="1425" w:firstLine="3420"/>
        <w:rPr>
          <w:sz w:val="24"/>
        </w:rPr>
      </w:pPr>
      <w:r w:rsidRPr="006A0AD5">
        <w:rPr>
          <w:sz w:val="24"/>
        </w:rPr>
        <w:t>网</w:t>
      </w:r>
      <w:r w:rsidRPr="006A0AD5">
        <w:rPr>
          <w:sz w:val="24"/>
        </w:rPr>
        <w:t xml:space="preserve">    </w:t>
      </w:r>
      <w:r w:rsidRPr="006A0AD5">
        <w:rPr>
          <w:sz w:val="24"/>
        </w:rPr>
        <w:t>址：</w:t>
      </w:r>
      <w:r w:rsidRPr="006A0AD5">
        <w:rPr>
          <w:sz w:val="24"/>
          <w:u w:val="single"/>
        </w:rPr>
        <w:t xml:space="preserve">                                     </w:t>
      </w:r>
    </w:p>
    <w:p w14:paraId="5A2D8208" w14:textId="77777777" w:rsidR="0097645B" w:rsidRPr="006A0AD5" w:rsidRDefault="0097645B" w:rsidP="00007799">
      <w:pPr>
        <w:spacing w:line="440" w:lineRule="atLeast"/>
        <w:ind w:firstLineChars="1425" w:firstLine="3420"/>
        <w:rPr>
          <w:sz w:val="24"/>
        </w:rPr>
      </w:pPr>
      <w:r w:rsidRPr="006A0AD5">
        <w:rPr>
          <w:sz w:val="24"/>
        </w:rPr>
        <w:t>电</w:t>
      </w:r>
      <w:r w:rsidRPr="006A0AD5">
        <w:rPr>
          <w:sz w:val="24"/>
        </w:rPr>
        <w:t xml:space="preserve">    </w:t>
      </w:r>
      <w:r w:rsidRPr="006A0AD5">
        <w:rPr>
          <w:sz w:val="24"/>
        </w:rPr>
        <w:t>话：</w:t>
      </w:r>
      <w:r w:rsidRPr="006A0AD5">
        <w:rPr>
          <w:sz w:val="24"/>
          <w:u w:val="single"/>
        </w:rPr>
        <w:t xml:space="preserve">                                     </w:t>
      </w:r>
      <w:r w:rsidRPr="006A0AD5">
        <w:rPr>
          <w:sz w:val="24"/>
        </w:rPr>
        <w:t xml:space="preserve"> </w:t>
      </w:r>
    </w:p>
    <w:p w14:paraId="1EE2421A" w14:textId="77777777" w:rsidR="0097645B" w:rsidRPr="006A0AD5" w:rsidRDefault="0097645B" w:rsidP="00007799">
      <w:pPr>
        <w:spacing w:line="440" w:lineRule="atLeast"/>
        <w:ind w:firstLineChars="1425" w:firstLine="3420"/>
        <w:rPr>
          <w:sz w:val="24"/>
        </w:rPr>
      </w:pPr>
      <w:r w:rsidRPr="006A0AD5">
        <w:rPr>
          <w:sz w:val="24"/>
        </w:rPr>
        <w:t>传</w:t>
      </w:r>
      <w:r w:rsidRPr="006A0AD5">
        <w:rPr>
          <w:sz w:val="24"/>
        </w:rPr>
        <w:t xml:space="preserve">    </w:t>
      </w:r>
      <w:r w:rsidRPr="006A0AD5">
        <w:rPr>
          <w:sz w:val="24"/>
        </w:rPr>
        <w:t>真：</w:t>
      </w:r>
      <w:r w:rsidRPr="006A0AD5">
        <w:rPr>
          <w:sz w:val="24"/>
          <w:u w:val="single"/>
        </w:rPr>
        <w:t xml:space="preserve">                                     </w:t>
      </w:r>
      <w:r w:rsidRPr="006A0AD5">
        <w:rPr>
          <w:sz w:val="24"/>
        </w:rPr>
        <w:t xml:space="preserve"> </w:t>
      </w:r>
    </w:p>
    <w:p w14:paraId="690EA713" w14:textId="77777777" w:rsidR="0097645B" w:rsidRPr="006A0AD5" w:rsidRDefault="0097645B" w:rsidP="00007799">
      <w:pPr>
        <w:spacing w:line="440" w:lineRule="atLeast"/>
        <w:ind w:firstLineChars="1425" w:firstLine="3420"/>
        <w:rPr>
          <w:sz w:val="24"/>
        </w:rPr>
      </w:pPr>
      <w:r w:rsidRPr="006A0AD5">
        <w:rPr>
          <w:sz w:val="24"/>
        </w:rPr>
        <w:t>邮政编码：</w:t>
      </w:r>
      <w:r w:rsidRPr="006A0AD5">
        <w:rPr>
          <w:sz w:val="24"/>
          <w:u w:val="single"/>
        </w:rPr>
        <w:t xml:space="preserve">                                  </w:t>
      </w:r>
    </w:p>
    <w:p w14:paraId="722C769D" w14:textId="77777777" w:rsidR="0097645B" w:rsidRPr="006A0AD5" w:rsidRDefault="0097645B" w:rsidP="00007799">
      <w:pPr>
        <w:spacing w:line="440" w:lineRule="atLeast"/>
        <w:ind w:firstLineChars="1425" w:firstLine="3420"/>
        <w:rPr>
          <w:sz w:val="24"/>
        </w:rPr>
      </w:pPr>
    </w:p>
    <w:p w14:paraId="2ECF68C3" w14:textId="77777777" w:rsidR="0097645B" w:rsidRPr="006A0AD5" w:rsidRDefault="0097645B" w:rsidP="00007799">
      <w:pPr>
        <w:spacing w:line="440" w:lineRule="atLeast"/>
        <w:jc w:val="right"/>
        <w:rPr>
          <w:sz w:val="24"/>
        </w:rPr>
      </w:pPr>
      <w:r w:rsidRPr="006A0AD5">
        <w:rPr>
          <w:sz w:val="24"/>
          <w:u w:val="single"/>
        </w:rPr>
        <w:t xml:space="preserve">         </w:t>
      </w:r>
      <w:r w:rsidRPr="006A0AD5">
        <w:rPr>
          <w:sz w:val="24"/>
        </w:rPr>
        <w:t>年</w:t>
      </w:r>
      <w:r w:rsidRPr="006A0AD5">
        <w:rPr>
          <w:sz w:val="24"/>
          <w:u w:val="single"/>
        </w:rPr>
        <w:t xml:space="preserve">       </w:t>
      </w:r>
      <w:r w:rsidRPr="006A0AD5">
        <w:rPr>
          <w:sz w:val="24"/>
        </w:rPr>
        <w:t>月</w:t>
      </w:r>
      <w:r w:rsidRPr="006A0AD5">
        <w:rPr>
          <w:sz w:val="24"/>
          <w:u w:val="single"/>
        </w:rPr>
        <w:t xml:space="preserve">       </w:t>
      </w:r>
      <w:r w:rsidRPr="006A0AD5">
        <w:rPr>
          <w:sz w:val="24"/>
        </w:rPr>
        <w:t>日</w:t>
      </w:r>
    </w:p>
    <w:p w14:paraId="65F2C0E7" w14:textId="77777777" w:rsidR="0097645B" w:rsidRPr="006A0AD5" w:rsidRDefault="0097645B" w:rsidP="00007799">
      <w:pPr>
        <w:spacing w:line="440" w:lineRule="atLeast"/>
        <w:jc w:val="right"/>
        <w:rPr>
          <w:sz w:val="24"/>
        </w:rPr>
      </w:pPr>
    </w:p>
    <w:p w14:paraId="2CDF435F" w14:textId="77777777" w:rsidR="00027B42" w:rsidRPr="006A0AD5" w:rsidRDefault="0097645B" w:rsidP="00007799">
      <w:pPr>
        <w:pStyle w:val="Normal9"/>
        <w:spacing w:before="260" w:after="260" w:line="440" w:lineRule="atLeast"/>
        <w:jc w:val="center"/>
        <w:outlineLvl w:val="1"/>
        <w:rPr>
          <w:rFonts w:ascii="Times New Roman" w:eastAsia="黑体" w:hAnsi="Times New Roman"/>
          <w:spacing w:val="1"/>
          <w:sz w:val="32"/>
          <w:szCs w:val="32"/>
          <w:lang w:eastAsia="zh-CN"/>
        </w:rPr>
      </w:pPr>
      <w:r w:rsidRPr="006A0AD5">
        <w:rPr>
          <w:rFonts w:ascii="Times New Roman" w:eastAsia="黑体" w:hAnsi="Times New Roman"/>
          <w:sz w:val="21"/>
          <w:szCs w:val="21"/>
          <w:lang w:eastAsia="zh-CN"/>
        </w:rPr>
        <w:br w:type="page"/>
      </w:r>
      <w:bookmarkStart w:id="1417" w:name="_Toc505001535"/>
      <w:bookmarkStart w:id="1418" w:name="_Toc505281261"/>
      <w:bookmarkStart w:id="1419" w:name="_Toc506008224"/>
      <w:bookmarkStart w:id="1420" w:name="_Toc508886133"/>
      <w:bookmarkStart w:id="1421" w:name="_Toc513817641"/>
      <w:r w:rsidR="00027B42" w:rsidRPr="006A0AD5">
        <w:rPr>
          <w:rFonts w:ascii="Times New Roman" w:eastAsia="黑体" w:hAnsi="Times New Roman"/>
          <w:spacing w:val="1"/>
          <w:sz w:val="32"/>
          <w:szCs w:val="32"/>
          <w:lang w:eastAsia="zh-CN"/>
        </w:rPr>
        <w:lastRenderedPageBreak/>
        <w:t>二、咨询服务费用清单</w:t>
      </w:r>
      <w:bookmarkEnd w:id="1417"/>
      <w:bookmarkEnd w:id="1418"/>
      <w:bookmarkEnd w:id="1419"/>
      <w:bookmarkEnd w:id="1420"/>
      <w:bookmarkEnd w:id="1421"/>
    </w:p>
    <w:p w14:paraId="0C286B1B" w14:textId="77777777" w:rsidR="00E82F5F" w:rsidRPr="006A0AD5" w:rsidRDefault="00E82F5F"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422" w:name="_Toc506008225"/>
    </w:p>
    <w:p w14:paraId="05A1AB40" w14:textId="77777777" w:rsidR="00027B42" w:rsidRPr="006A0AD5" w:rsidRDefault="00027B42"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r w:rsidRPr="006A0AD5">
        <w:rPr>
          <w:rFonts w:ascii="Times New Roman" w:eastAsia="黑体" w:hAnsi="Times New Roman"/>
          <w:sz w:val="28"/>
          <w:szCs w:val="21"/>
          <w:lang w:eastAsia="zh-CN"/>
        </w:rPr>
        <w:t>（一）咨询服务费用清单说明</w:t>
      </w:r>
      <w:bookmarkEnd w:id="1422"/>
    </w:p>
    <w:p w14:paraId="263371D2" w14:textId="77777777" w:rsidR="00027B42" w:rsidRPr="006A0AD5" w:rsidRDefault="00027B42" w:rsidP="00007799">
      <w:pPr>
        <w:spacing w:line="440" w:lineRule="atLeast"/>
      </w:pPr>
    </w:p>
    <w:p w14:paraId="1EA24847" w14:textId="77777777" w:rsidR="00027B42" w:rsidRPr="006A0AD5" w:rsidRDefault="00027B42" w:rsidP="00007799">
      <w:pPr>
        <w:spacing w:line="440" w:lineRule="atLeast"/>
      </w:pPr>
    </w:p>
    <w:p w14:paraId="52BB8E1B" w14:textId="77777777" w:rsidR="00027B42" w:rsidRPr="006A0AD5" w:rsidRDefault="00027B42" w:rsidP="00007799">
      <w:pPr>
        <w:pStyle w:val="Normal9"/>
        <w:spacing w:before="260" w:after="260" w:line="440" w:lineRule="atLeast"/>
        <w:ind w:firstLineChars="49" w:firstLine="137"/>
        <w:outlineLvl w:val="2"/>
        <w:rPr>
          <w:rFonts w:ascii="Times New Roman" w:eastAsia="黑体" w:hAnsi="Times New Roman"/>
          <w:sz w:val="28"/>
          <w:szCs w:val="21"/>
          <w:lang w:eastAsia="zh-CN"/>
        </w:rPr>
      </w:pPr>
      <w:bookmarkStart w:id="1423" w:name="_Toc506008226"/>
      <w:r w:rsidRPr="006A0AD5">
        <w:rPr>
          <w:rFonts w:ascii="Times New Roman" w:eastAsia="黑体" w:hAnsi="Times New Roman"/>
          <w:sz w:val="28"/>
          <w:szCs w:val="21"/>
          <w:lang w:eastAsia="zh-CN"/>
        </w:rPr>
        <w:t>（二）咨询服务费用清单</w:t>
      </w:r>
      <w:bookmarkEnd w:id="1423"/>
    </w:p>
    <w:p w14:paraId="00477223" w14:textId="77777777" w:rsidR="00C12469" w:rsidRPr="006A0AD5" w:rsidRDefault="00C12469" w:rsidP="00C12469">
      <w:pPr>
        <w:spacing w:line="320" w:lineRule="atLeast"/>
        <w:rPr>
          <w:b/>
          <w:bCs/>
          <w:szCs w:val="21"/>
        </w:rPr>
      </w:pPr>
      <w:r w:rsidRPr="006A0AD5">
        <w:rPr>
          <w:szCs w:val="21"/>
        </w:rPr>
        <w:t>第</w:t>
      </w:r>
      <w:r w:rsidRPr="006A0AD5">
        <w:rPr>
          <w:szCs w:val="21"/>
          <w:u w:val="single"/>
        </w:rPr>
        <w:t xml:space="preserve">   </w:t>
      </w:r>
      <w:r w:rsidRPr="006A0AD5">
        <w:rPr>
          <w:szCs w:val="21"/>
        </w:rPr>
        <w:t>标段</w:t>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ab/>
      </w:r>
      <w:r w:rsidRPr="006A0AD5">
        <w:rPr>
          <w:szCs w:val="21"/>
        </w:rPr>
        <w:t>单位：人民币元</w:t>
      </w:r>
    </w:p>
    <w:tbl>
      <w:tblPr>
        <w:tblW w:w="8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2920"/>
        <w:gridCol w:w="2086"/>
        <w:gridCol w:w="2854"/>
      </w:tblGrid>
      <w:tr w:rsidR="00C12469" w:rsidRPr="006A0AD5" w14:paraId="193F8F94" w14:textId="77777777" w:rsidTr="00587270">
        <w:tc>
          <w:tcPr>
            <w:tcW w:w="855" w:type="dxa"/>
            <w:tcBorders>
              <w:top w:val="single" w:sz="4" w:space="0" w:color="auto"/>
              <w:left w:val="single" w:sz="4" w:space="0" w:color="auto"/>
              <w:bottom w:val="single" w:sz="4" w:space="0" w:color="auto"/>
              <w:right w:val="single" w:sz="4" w:space="0" w:color="auto"/>
            </w:tcBorders>
            <w:vAlign w:val="center"/>
            <w:hideMark/>
          </w:tcPr>
          <w:p w14:paraId="4FF25166" w14:textId="77777777" w:rsidR="00C12469" w:rsidRPr="006A0AD5" w:rsidRDefault="00C12469">
            <w:pPr>
              <w:spacing w:line="400" w:lineRule="exact"/>
              <w:jc w:val="center"/>
              <w:rPr>
                <w:b/>
                <w:snapToGrid w:val="0"/>
                <w:sz w:val="24"/>
              </w:rPr>
            </w:pPr>
            <w:r w:rsidRPr="006A0AD5">
              <w:rPr>
                <w:b/>
                <w:snapToGrid w:val="0"/>
                <w:sz w:val="24"/>
              </w:rPr>
              <w:t>序号</w:t>
            </w:r>
          </w:p>
        </w:tc>
        <w:tc>
          <w:tcPr>
            <w:tcW w:w="2920" w:type="dxa"/>
            <w:tcBorders>
              <w:top w:val="single" w:sz="4" w:space="0" w:color="auto"/>
              <w:left w:val="single" w:sz="4" w:space="0" w:color="auto"/>
              <w:bottom w:val="single" w:sz="4" w:space="0" w:color="auto"/>
              <w:right w:val="single" w:sz="4" w:space="0" w:color="auto"/>
            </w:tcBorders>
            <w:vAlign w:val="center"/>
            <w:hideMark/>
          </w:tcPr>
          <w:p w14:paraId="1E29A819" w14:textId="77777777" w:rsidR="00C12469" w:rsidRPr="006A0AD5" w:rsidRDefault="00C12469">
            <w:pPr>
              <w:spacing w:line="400" w:lineRule="exact"/>
              <w:ind w:firstLineChars="200" w:firstLine="482"/>
              <w:jc w:val="center"/>
              <w:rPr>
                <w:b/>
                <w:snapToGrid w:val="0"/>
                <w:sz w:val="24"/>
              </w:rPr>
            </w:pPr>
            <w:r w:rsidRPr="006A0AD5">
              <w:rPr>
                <w:b/>
                <w:snapToGrid w:val="0"/>
                <w:sz w:val="24"/>
              </w:rPr>
              <w:t>项目</w:t>
            </w:r>
          </w:p>
        </w:tc>
        <w:tc>
          <w:tcPr>
            <w:tcW w:w="2086" w:type="dxa"/>
            <w:tcBorders>
              <w:top w:val="single" w:sz="4" w:space="0" w:color="auto"/>
              <w:left w:val="single" w:sz="4" w:space="0" w:color="auto"/>
              <w:bottom w:val="single" w:sz="4" w:space="0" w:color="auto"/>
              <w:right w:val="single" w:sz="4" w:space="0" w:color="auto"/>
            </w:tcBorders>
            <w:vAlign w:val="center"/>
            <w:hideMark/>
          </w:tcPr>
          <w:p w14:paraId="3F229A7A" w14:textId="77777777" w:rsidR="00C12469" w:rsidRPr="006A0AD5" w:rsidRDefault="00C12469">
            <w:pPr>
              <w:spacing w:line="400" w:lineRule="exact"/>
              <w:jc w:val="center"/>
              <w:rPr>
                <w:b/>
                <w:snapToGrid w:val="0"/>
                <w:sz w:val="24"/>
              </w:rPr>
            </w:pPr>
            <w:r w:rsidRPr="006A0AD5">
              <w:rPr>
                <w:b/>
                <w:snapToGrid w:val="0"/>
                <w:sz w:val="24"/>
              </w:rPr>
              <w:t>费用合计</w:t>
            </w:r>
          </w:p>
        </w:tc>
        <w:tc>
          <w:tcPr>
            <w:tcW w:w="2854" w:type="dxa"/>
            <w:tcBorders>
              <w:top w:val="single" w:sz="4" w:space="0" w:color="auto"/>
              <w:left w:val="single" w:sz="4" w:space="0" w:color="auto"/>
              <w:bottom w:val="single" w:sz="4" w:space="0" w:color="auto"/>
              <w:right w:val="single" w:sz="4" w:space="0" w:color="auto"/>
            </w:tcBorders>
            <w:vAlign w:val="center"/>
            <w:hideMark/>
          </w:tcPr>
          <w:p w14:paraId="2D8D1A88" w14:textId="77777777" w:rsidR="00C12469" w:rsidRPr="006A0AD5" w:rsidRDefault="00C12469">
            <w:pPr>
              <w:spacing w:line="400" w:lineRule="exact"/>
              <w:jc w:val="center"/>
              <w:rPr>
                <w:b/>
                <w:snapToGrid w:val="0"/>
                <w:sz w:val="24"/>
              </w:rPr>
            </w:pPr>
            <w:r w:rsidRPr="006A0AD5">
              <w:rPr>
                <w:b/>
                <w:snapToGrid w:val="0"/>
                <w:sz w:val="24"/>
              </w:rPr>
              <w:t>备注</w:t>
            </w:r>
          </w:p>
        </w:tc>
      </w:tr>
      <w:tr w:rsidR="00C12469" w:rsidRPr="006A0AD5" w14:paraId="422C1D61" w14:textId="77777777" w:rsidTr="005F666B">
        <w:tc>
          <w:tcPr>
            <w:tcW w:w="855" w:type="dxa"/>
            <w:tcBorders>
              <w:top w:val="single" w:sz="4" w:space="0" w:color="auto"/>
              <w:left w:val="single" w:sz="4" w:space="0" w:color="auto"/>
              <w:bottom w:val="single" w:sz="4" w:space="0" w:color="auto"/>
              <w:right w:val="single" w:sz="4" w:space="0" w:color="auto"/>
            </w:tcBorders>
            <w:vAlign w:val="center"/>
            <w:hideMark/>
          </w:tcPr>
          <w:p w14:paraId="3673CEC6" w14:textId="77777777" w:rsidR="00C12469" w:rsidRPr="006A0AD5" w:rsidRDefault="00C12469">
            <w:pPr>
              <w:spacing w:line="400" w:lineRule="exact"/>
              <w:jc w:val="center"/>
              <w:rPr>
                <w:b/>
                <w:bCs/>
                <w:snapToGrid w:val="0"/>
                <w:sz w:val="24"/>
              </w:rPr>
            </w:pPr>
            <w:r w:rsidRPr="006A0AD5">
              <w:rPr>
                <w:b/>
                <w:bCs/>
                <w:snapToGrid w:val="0"/>
                <w:sz w:val="24"/>
              </w:rPr>
              <w:t>（</w:t>
            </w:r>
            <w:r w:rsidRPr="006A0AD5">
              <w:rPr>
                <w:b/>
                <w:bCs/>
                <w:snapToGrid w:val="0"/>
                <w:sz w:val="24"/>
              </w:rPr>
              <w:t>1</w:t>
            </w:r>
            <w:r w:rsidRPr="006A0AD5">
              <w:rPr>
                <w:b/>
                <w:bCs/>
                <w:snapToGrid w:val="0"/>
                <w:sz w:val="24"/>
              </w:rPr>
              <w:t>）</w:t>
            </w:r>
          </w:p>
        </w:tc>
        <w:tc>
          <w:tcPr>
            <w:tcW w:w="2920" w:type="dxa"/>
            <w:tcBorders>
              <w:top w:val="single" w:sz="4" w:space="0" w:color="auto"/>
              <w:left w:val="single" w:sz="4" w:space="0" w:color="auto"/>
              <w:bottom w:val="single" w:sz="4" w:space="0" w:color="auto"/>
              <w:right w:val="single" w:sz="4" w:space="0" w:color="auto"/>
            </w:tcBorders>
            <w:vAlign w:val="center"/>
          </w:tcPr>
          <w:p w14:paraId="13D049A4" w14:textId="77777777" w:rsidR="00C12469" w:rsidRPr="006A0AD5" w:rsidRDefault="00587270">
            <w:pPr>
              <w:spacing w:line="400" w:lineRule="exact"/>
              <w:rPr>
                <w:b/>
                <w:bCs/>
                <w:snapToGrid w:val="0"/>
                <w:sz w:val="24"/>
              </w:rPr>
            </w:pPr>
            <w:r w:rsidRPr="006A0AD5">
              <w:rPr>
                <w:b/>
                <w:bCs/>
                <w:snapToGrid w:val="0"/>
                <w:sz w:val="24"/>
              </w:rPr>
              <w:t>分项</w:t>
            </w:r>
            <w:r w:rsidR="000641E9" w:rsidRPr="006A0AD5">
              <w:rPr>
                <w:b/>
                <w:bCs/>
                <w:snapToGrid w:val="0"/>
                <w:sz w:val="24"/>
              </w:rPr>
              <w:t>咨询服务费</w:t>
            </w:r>
          </w:p>
        </w:tc>
        <w:tc>
          <w:tcPr>
            <w:tcW w:w="2086" w:type="dxa"/>
            <w:tcBorders>
              <w:top w:val="single" w:sz="4" w:space="0" w:color="auto"/>
              <w:left w:val="single" w:sz="4" w:space="0" w:color="auto"/>
              <w:bottom w:val="single" w:sz="4" w:space="0" w:color="auto"/>
              <w:right w:val="single" w:sz="4" w:space="0" w:color="auto"/>
            </w:tcBorders>
            <w:vAlign w:val="center"/>
          </w:tcPr>
          <w:p w14:paraId="38A5C589" w14:textId="77777777" w:rsidR="00C12469" w:rsidRPr="006A0AD5" w:rsidRDefault="00C12469">
            <w:pPr>
              <w:spacing w:line="400" w:lineRule="exact"/>
              <w:rPr>
                <w:b/>
                <w:bCs/>
                <w:snapToGrid w:val="0"/>
                <w:sz w:val="24"/>
              </w:rPr>
            </w:pPr>
          </w:p>
        </w:tc>
        <w:tc>
          <w:tcPr>
            <w:tcW w:w="2854" w:type="dxa"/>
            <w:tcBorders>
              <w:top w:val="single" w:sz="4" w:space="0" w:color="auto"/>
              <w:left w:val="single" w:sz="4" w:space="0" w:color="auto"/>
              <w:bottom w:val="single" w:sz="4" w:space="0" w:color="auto"/>
              <w:right w:val="single" w:sz="4" w:space="0" w:color="auto"/>
            </w:tcBorders>
            <w:vAlign w:val="center"/>
          </w:tcPr>
          <w:p w14:paraId="4A97F202" w14:textId="77777777" w:rsidR="00C12469" w:rsidRPr="006A0AD5" w:rsidRDefault="00C12469">
            <w:pPr>
              <w:spacing w:line="400" w:lineRule="exact"/>
              <w:rPr>
                <w:b/>
                <w:bCs/>
                <w:snapToGrid w:val="0"/>
                <w:sz w:val="24"/>
              </w:rPr>
            </w:pPr>
          </w:p>
        </w:tc>
      </w:tr>
      <w:tr w:rsidR="00C12469" w:rsidRPr="006A0AD5" w14:paraId="6C2E783E" w14:textId="77777777" w:rsidTr="005F666B">
        <w:tc>
          <w:tcPr>
            <w:tcW w:w="855" w:type="dxa"/>
            <w:tcBorders>
              <w:top w:val="single" w:sz="4" w:space="0" w:color="auto"/>
              <w:left w:val="single" w:sz="4" w:space="0" w:color="auto"/>
              <w:bottom w:val="single" w:sz="4" w:space="0" w:color="auto"/>
              <w:right w:val="single" w:sz="4" w:space="0" w:color="auto"/>
            </w:tcBorders>
            <w:vAlign w:val="center"/>
            <w:hideMark/>
          </w:tcPr>
          <w:p w14:paraId="316FE63C" w14:textId="77777777" w:rsidR="00C12469" w:rsidRPr="006A0AD5" w:rsidRDefault="00C12469">
            <w:pPr>
              <w:spacing w:line="400" w:lineRule="exact"/>
              <w:jc w:val="center"/>
              <w:rPr>
                <w:b/>
                <w:bCs/>
                <w:snapToGrid w:val="0"/>
                <w:sz w:val="24"/>
              </w:rPr>
            </w:pPr>
            <w:r w:rsidRPr="006A0AD5">
              <w:rPr>
                <w:b/>
                <w:bCs/>
                <w:snapToGrid w:val="0"/>
                <w:sz w:val="24"/>
              </w:rPr>
              <w:t>（</w:t>
            </w:r>
            <w:r w:rsidRPr="006A0AD5">
              <w:rPr>
                <w:b/>
                <w:bCs/>
                <w:snapToGrid w:val="0"/>
                <w:sz w:val="24"/>
              </w:rPr>
              <w:t>2</w:t>
            </w:r>
            <w:r w:rsidRPr="006A0AD5">
              <w:rPr>
                <w:b/>
                <w:bCs/>
                <w:snapToGrid w:val="0"/>
                <w:sz w:val="24"/>
              </w:rPr>
              <w:t>）</w:t>
            </w:r>
          </w:p>
        </w:tc>
        <w:tc>
          <w:tcPr>
            <w:tcW w:w="2920" w:type="dxa"/>
            <w:tcBorders>
              <w:top w:val="single" w:sz="4" w:space="0" w:color="auto"/>
              <w:left w:val="single" w:sz="4" w:space="0" w:color="auto"/>
              <w:bottom w:val="single" w:sz="4" w:space="0" w:color="auto"/>
              <w:right w:val="single" w:sz="4" w:space="0" w:color="auto"/>
            </w:tcBorders>
            <w:vAlign w:val="center"/>
          </w:tcPr>
          <w:p w14:paraId="2CE05707" w14:textId="77777777" w:rsidR="00C12469" w:rsidRPr="006A0AD5" w:rsidRDefault="00587270">
            <w:pPr>
              <w:spacing w:line="400" w:lineRule="exact"/>
              <w:rPr>
                <w:b/>
                <w:bCs/>
                <w:snapToGrid w:val="0"/>
                <w:sz w:val="24"/>
              </w:rPr>
            </w:pPr>
            <w:r w:rsidRPr="006A0AD5">
              <w:rPr>
                <w:b/>
                <w:bCs/>
                <w:snapToGrid w:val="0"/>
                <w:sz w:val="24"/>
              </w:rPr>
              <w:t>分项</w:t>
            </w:r>
            <w:r w:rsidR="000641E9" w:rsidRPr="006A0AD5">
              <w:rPr>
                <w:b/>
                <w:bCs/>
                <w:snapToGrid w:val="0"/>
                <w:sz w:val="24"/>
              </w:rPr>
              <w:t>咨询服务费</w:t>
            </w:r>
          </w:p>
        </w:tc>
        <w:tc>
          <w:tcPr>
            <w:tcW w:w="2086" w:type="dxa"/>
            <w:tcBorders>
              <w:top w:val="single" w:sz="4" w:space="0" w:color="auto"/>
              <w:left w:val="single" w:sz="4" w:space="0" w:color="auto"/>
              <w:bottom w:val="single" w:sz="4" w:space="0" w:color="auto"/>
              <w:right w:val="single" w:sz="4" w:space="0" w:color="auto"/>
            </w:tcBorders>
            <w:vAlign w:val="center"/>
          </w:tcPr>
          <w:p w14:paraId="3577691B" w14:textId="77777777" w:rsidR="00C12469" w:rsidRPr="006A0AD5" w:rsidRDefault="00C12469">
            <w:pPr>
              <w:spacing w:line="400" w:lineRule="exact"/>
              <w:rPr>
                <w:b/>
                <w:bCs/>
                <w:snapToGrid w:val="0"/>
                <w:sz w:val="24"/>
              </w:rPr>
            </w:pPr>
          </w:p>
        </w:tc>
        <w:tc>
          <w:tcPr>
            <w:tcW w:w="2854" w:type="dxa"/>
            <w:tcBorders>
              <w:top w:val="single" w:sz="4" w:space="0" w:color="auto"/>
              <w:left w:val="single" w:sz="4" w:space="0" w:color="auto"/>
              <w:bottom w:val="single" w:sz="4" w:space="0" w:color="auto"/>
              <w:right w:val="single" w:sz="4" w:space="0" w:color="auto"/>
            </w:tcBorders>
            <w:vAlign w:val="center"/>
          </w:tcPr>
          <w:p w14:paraId="4108082D" w14:textId="77777777" w:rsidR="00C12469" w:rsidRPr="006A0AD5" w:rsidRDefault="00C12469">
            <w:pPr>
              <w:spacing w:line="400" w:lineRule="exact"/>
              <w:rPr>
                <w:b/>
                <w:bCs/>
                <w:snapToGrid w:val="0"/>
                <w:sz w:val="24"/>
              </w:rPr>
            </w:pPr>
          </w:p>
        </w:tc>
      </w:tr>
      <w:tr w:rsidR="00C12469" w:rsidRPr="006A0AD5" w14:paraId="00D42D5D" w14:textId="77777777" w:rsidTr="00587270">
        <w:tc>
          <w:tcPr>
            <w:tcW w:w="855" w:type="dxa"/>
            <w:tcBorders>
              <w:top w:val="single" w:sz="4" w:space="0" w:color="auto"/>
              <w:left w:val="single" w:sz="4" w:space="0" w:color="auto"/>
              <w:bottom w:val="single" w:sz="4" w:space="0" w:color="auto"/>
              <w:right w:val="single" w:sz="4" w:space="0" w:color="auto"/>
            </w:tcBorders>
            <w:vAlign w:val="center"/>
            <w:hideMark/>
          </w:tcPr>
          <w:p w14:paraId="4DC7D0D1" w14:textId="77777777" w:rsidR="00C12469" w:rsidRPr="006A0AD5" w:rsidRDefault="00C12469">
            <w:pPr>
              <w:spacing w:line="400" w:lineRule="exact"/>
              <w:jc w:val="center"/>
              <w:rPr>
                <w:b/>
                <w:bCs/>
                <w:snapToGrid w:val="0"/>
                <w:sz w:val="24"/>
              </w:rPr>
            </w:pPr>
            <w:r w:rsidRPr="006A0AD5">
              <w:rPr>
                <w:b/>
                <w:bCs/>
                <w:snapToGrid w:val="0"/>
                <w:sz w:val="24"/>
              </w:rPr>
              <w:t>（</w:t>
            </w:r>
            <w:r w:rsidRPr="006A0AD5">
              <w:rPr>
                <w:b/>
                <w:bCs/>
                <w:snapToGrid w:val="0"/>
                <w:sz w:val="24"/>
              </w:rPr>
              <w:t>3</w:t>
            </w:r>
            <w:r w:rsidRPr="006A0AD5">
              <w:rPr>
                <w:b/>
                <w:bCs/>
                <w:snapToGrid w:val="0"/>
                <w:sz w:val="24"/>
              </w:rPr>
              <w:t>）</w:t>
            </w:r>
          </w:p>
        </w:tc>
        <w:tc>
          <w:tcPr>
            <w:tcW w:w="2920" w:type="dxa"/>
            <w:tcBorders>
              <w:top w:val="single" w:sz="4" w:space="0" w:color="auto"/>
              <w:left w:val="single" w:sz="4" w:space="0" w:color="auto"/>
              <w:bottom w:val="single" w:sz="4" w:space="0" w:color="auto"/>
              <w:right w:val="single" w:sz="4" w:space="0" w:color="auto"/>
            </w:tcBorders>
            <w:vAlign w:val="center"/>
            <w:hideMark/>
          </w:tcPr>
          <w:p w14:paraId="05A2CA28" w14:textId="77777777" w:rsidR="00C12469" w:rsidRPr="006A0AD5" w:rsidRDefault="00587270">
            <w:pPr>
              <w:spacing w:line="400" w:lineRule="exact"/>
              <w:rPr>
                <w:b/>
                <w:bCs/>
                <w:snapToGrid w:val="0"/>
                <w:sz w:val="24"/>
              </w:rPr>
            </w:pPr>
            <w:r w:rsidRPr="006A0AD5">
              <w:rPr>
                <w:b/>
                <w:bCs/>
                <w:snapToGrid w:val="0"/>
                <w:sz w:val="24"/>
              </w:rPr>
              <w:t>咨询服务</w:t>
            </w:r>
            <w:r w:rsidR="00C12469" w:rsidRPr="006A0AD5">
              <w:rPr>
                <w:b/>
                <w:bCs/>
                <w:snapToGrid w:val="0"/>
                <w:sz w:val="24"/>
              </w:rPr>
              <w:t>费用合计</w:t>
            </w:r>
          </w:p>
        </w:tc>
        <w:tc>
          <w:tcPr>
            <w:tcW w:w="2086" w:type="dxa"/>
            <w:tcBorders>
              <w:top w:val="single" w:sz="4" w:space="0" w:color="auto"/>
              <w:left w:val="single" w:sz="4" w:space="0" w:color="auto"/>
              <w:bottom w:val="single" w:sz="4" w:space="0" w:color="auto"/>
              <w:right w:val="single" w:sz="4" w:space="0" w:color="auto"/>
            </w:tcBorders>
            <w:vAlign w:val="center"/>
          </w:tcPr>
          <w:p w14:paraId="5132070B" w14:textId="77777777" w:rsidR="00C12469" w:rsidRPr="006A0AD5" w:rsidRDefault="00C12469">
            <w:pPr>
              <w:spacing w:line="400" w:lineRule="exact"/>
              <w:rPr>
                <w:b/>
                <w:bCs/>
                <w:snapToGrid w:val="0"/>
                <w:sz w:val="24"/>
              </w:rPr>
            </w:pPr>
          </w:p>
        </w:tc>
        <w:tc>
          <w:tcPr>
            <w:tcW w:w="2854" w:type="dxa"/>
            <w:tcBorders>
              <w:top w:val="single" w:sz="4" w:space="0" w:color="auto"/>
              <w:left w:val="single" w:sz="4" w:space="0" w:color="auto"/>
              <w:bottom w:val="single" w:sz="4" w:space="0" w:color="auto"/>
              <w:right w:val="single" w:sz="4" w:space="0" w:color="auto"/>
            </w:tcBorders>
            <w:vAlign w:val="center"/>
            <w:hideMark/>
          </w:tcPr>
          <w:p w14:paraId="074518C7" w14:textId="77777777" w:rsidR="00C12469" w:rsidRPr="006A0AD5" w:rsidRDefault="00C12469">
            <w:pPr>
              <w:spacing w:line="400" w:lineRule="exact"/>
              <w:rPr>
                <w:b/>
                <w:bCs/>
                <w:snapToGrid w:val="0"/>
                <w:sz w:val="24"/>
              </w:rPr>
            </w:pPr>
            <w:r w:rsidRPr="006A0AD5">
              <w:rPr>
                <w:bCs/>
                <w:snapToGrid w:val="0"/>
                <w:sz w:val="24"/>
              </w:rPr>
              <w:t>（</w:t>
            </w:r>
            <w:r w:rsidRPr="006A0AD5">
              <w:rPr>
                <w:bCs/>
                <w:snapToGrid w:val="0"/>
                <w:sz w:val="24"/>
              </w:rPr>
              <w:t>3</w:t>
            </w:r>
            <w:r w:rsidRPr="006A0AD5">
              <w:rPr>
                <w:bCs/>
                <w:snapToGrid w:val="0"/>
                <w:sz w:val="24"/>
              </w:rPr>
              <w:t>）</w:t>
            </w:r>
            <w:r w:rsidRPr="006A0AD5">
              <w:rPr>
                <w:bCs/>
                <w:snapToGrid w:val="0"/>
                <w:sz w:val="24"/>
              </w:rPr>
              <w:t>=</w:t>
            </w:r>
            <w:r w:rsidRPr="006A0AD5">
              <w:rPr>
                <w:bCs/>
                <w:snapToGrid w:val="0"/>
                <w:sz w:val="24"/>
              </w:rPr>
              <w:t>（</w:t>
            </w:r>
            <w:r w:rsidRPr="006A0AD5">
              <w:rPr>
                <w:bCs/>
                <w:snapToGrid w:val="0"/>
                <w:sz w:val="24"/>
              </w:rPr>
              <w:t>1</w:t>
            </w:r>
            <w:r w:rsidRPr="006A0AD5">
              <w:rPr>
                <w:bCs/>
                <w:snapToGrid w:val="0"/>
                <w:sz w:val="24"/>
              </w:rPr>
              <w:t>）</w:t>
            </w:r>
            <w:r w:rsidRPr="006A0AD5">
              <w:rPr>
                <w:bCs/>
                <w:snapToGrid w:val="0"/>
                <w:sz w:val="24"/>
              </w:rPr>
              <w:t>+</w:t>
            </w:r>
            <w:r w:rsidRPr="006A0AD5">
              <w:rPr>
                <w:bCs/>
                <w:snapToGrid w:val="0"/>
                <w:sz w:val="24"/>
              </w:rPr>
              <w:t>（</w:t>
            </w:r>
            <w:r w:rsidRPr="006A0AD5">
              <w:rPr>
                <w:bCs/>
                <w:snapToGrid w:val="0"/>
                <w:sz w:val="24"/>
              </w:rPr>
              <w:t>2</w:t>
            </w:r>
            <w:r w:rsidRPr="006A0AD5">
              <w:rPr>
                <w:bCs/>
                <w:snapToGrid w:val="0"/>
                <w:sz w:val="24"/>
              </w:rPr>
              <w:t>）</w:t>
            </w:r>
          </w:p>
        </w:tc>
      </w:tr>
      <w:tr w:rsidR="00587270" w:rsidRPr="006A0AD5" w14:paraId="78B5DD37" w14:textId="77777777" w:rsidTr="00587270">
        <w:tc>
          <w:tcPr>
            <w:tcW w:w="855" w:type="dxa"/>
            <w:tcBorders>
              <w:top w:val="single" w:sz="4" w:space="0" w:color="auto"/>
              <w:left w:val="single" w:sz="4" w:space="0" w:color="auto"/>
              <w:bottom w:val="single" w:sz="4" w:space="0" w:color="auto"/>
              <w:right w:val="single" w:sz="4" w:space="0" w:color="auto"/>
            </w:tcBorders>
            <w:vAlign w:val="center"/>
            <w:hideMark/>
          </w:tcPr>
          <w:p w14:paraId="66DCFC8F" w14:textId="77777777" w:rsidR="00587270" w:rsidRPr="006A0AD5" w:rsidRDefault="00587270" w:rsidP="00587270">
            <w:pPr>
              <w:spacing w:line="400" w:lineRule="exact"/>
              <w:jc w:val="center"/>
              <w:rPr>
                <w:b/>
                <w:bCs/>
                <w:snapToGrid w:val="0"/>
                <w:sz w:val="24"/>
              </w:rPr>
            </w:pPr>
            <w:r w:rsidRPr="006A0AD5">
              <w:rPr>
                <w:b/>
                <w:bCs/>
                <w:snapToGrid w:val="0"/>
                <w:sz w:val="24"/>
              </w:rPr>
              <w:t>（</w:t>
            </w:r>
            <w:r w:rsidRPr="006A0AD5">
              <w:rPr>
                <w:b/>
                <w:bCs/>
                <w:snapToGrid w:val="0"/>
                <w:sz w:val="24"/>
              </w:rPr>
              <w:t>4</w:t>
            </w:r>
            <w:r w:rsidRPr="006A0AD5">
              <w:rPr>
                <w:b/>
                <w:bCs/>
                <w:snapToGrid w:val="0"/>
                <w:sz w:val="24"/>
              </w:rPr>
              <w:t>）</w:t>
            </w:r>
          </w:p>
        </w:tc>
        <w:tc>
          <w:tcPr>
            <w:tcW w:w="2920" w:type="dxa"/>
            <w:tcBorders>
              <w:top w:val="single" w:sz="4" w:space="0" w:color="auto"/>
              <w:left w:val="single" w:sz="4" w:space="0" w:color="auto"/>
              <w:bottom w:val="single" w:sz="4" w:space="0" w:color="auto"/>
              <w:right w:val="single" w:sz="4" w:space="0" w:color="auto"/>
            </w:tcBorders>
            <w:vAlign w:val="center"/>
            <w:hideMark/>
          </w:tcPr>
          <w:p w14:paraId="46D1E77F" w14:textId="77777777" w:rsidR="00587270" w:rsidRPr="006A0AD5" w:rsidRDefault="00587270" w:rsidP="00587270">
            <w:pPr>
              <w:spacing w:line="400" w:lineRule="exact"/>
              <w:rPr>
                <w:b/>
                <w:bCs/>
                <w:snapToGrid w:val="0"/>
                <w:sz w:val="24"/>
              </w:rPr>
            </w:pPr>
            <w:r w:rsidRPr="006A0AD5">
              <w:rPr>
                <w:b/>
                <w:bCs/>
                <w:snapToGrid w:val="0"/>
                <w:sz w:val="24"/>
              </w:rPr>
              <w:t>暂列金额</w:t>
            </w:r>
          </w:p>
        </w:tc>
        <w:tc>
          <w:tcPr>
            <w:tcW w:w="2086" w:type="dxa"/>
            <w:tcBorders>
              <w:top w:val="single" w:sz="4" w:space="0" w:color="auto"/>
              <w:left w:val="single" w:sz="4" w:space="0" w:color="auto"/>
              <w:bottom w:val="single" w:sz="4" w:space="0" w:color="auto"/>
              <w:right w:val="single" w:sz="4" w:space="0" w:color="auto"/>
            </w:tcBorders>
            <w:vAlign w:val="center"/>
          </w:tcPr>
          <w:p w14:paraId="7DAAC781" w14:textId="77777777" w:rsidR="00587270" w:rsidRPr="006A0AD5" w:rsidRDefault="00587270" w:rsidP="00587270">
            <w:pPr>
              <w:spacing w:line="400" w:lineRule="exact"/>
              <w:rPr>
                <w:bCs/>
                <w:snapToGrid w:val="0"/>
                <w:sz w:val="24"/>
              </w:rPr>
            </w:pPr>
          </w:p>
        </w:tc>
        <w:tc>
          <w:tcPr>
            <w:tcW w:w="2854" w:type="dxa"/>
            <w:tcBorders>
              <w:top w:val="single" w:sz="4" w:space="0" w:color="auto"/>
              <w:left w:val="single" w:sz="4" w:space="0" w:color="auto"/>
              <w:bottom w:val="single" w:sz="4" w:space="0" w:color="auto"/>
              <w:right w:val="single" w:sz="4" w:space="0" w:color="auto"/>
            </w:tcBorders>
            <w:vAlign w:val="center"/>
            <w:hideMark/>
          </w:tcPr>
          <w:p w14:paraId="1BB48DEF" w14:textId="77777777" w:rsidR="00587270" w:rsidRPr="006A0AD5" w:rsidRDefault="00587270" w:rsidP="00587270">
            <w:pPr>
              <w:spacing w:line="400" w:lineRule="exact"/>
              <w:rPr>
                <w:bCs/>
                <w:snapToGrid w:val="0"/>
                <w:sz w:val="24"/>
              </w:rPr>
            </w:pPr>
            <w:r w:rsidRPr="006A0AD5">
              <w:rPr>
                <w:bCs/>
                <w:snapToGrid w:val="0"/>
                <w:sz w:val="24"/>
              </w:rPr>
              <w:t>（</w:t>
            </w:r>
            <w:r w:rsidRPr="006A0AD5">
              <w:rPr>
                <w:bCs/>
                <w:snapToGrid w:val="0"/>
                <w:sz w:val="24"/>
              </w:rPr>
              <w:t>4</w:t>
            </w:r>
            <w:r w:rsidRPr="006A0AD5">
              <w:rPr>
                <w:bCs/>
                <w:snapToGrid w:val="0"/>
                <w:sz w:val="24"/>
              </w:rPr>
              <w:t>）</w:t>
            </w:r>
            <w:r w:rsidRPr="006A0AD5">
              <w:rPr>
                <w:bCs/>
                <w:snapToGrid w:val="0"/>
                <w:sz w:val="24"/>
              </w:rPr>
              <w:t>=</w:t>
            </w:r>
            <w:r w:rsidRPr="006A0AD5">
              <w:rPr>
                <w:bCs/>
                <w:snapToGrid w:val="0"/>
                <w:sz w:val="24"/>
              </w:rPr>
              <w:t>（</w:t>
            </w:r>
            <w:r w:rsidRPr="006A0AD5">
              <w:rPr>
                <w:bCs/>
                <w:snapToGrid w:val="0"/>
                <w:sz w:val="24"/>
              </w:rPr>
              <w:t>3</w:t>
            </w:r>
            <w:r w:rsidRPr="006A0AD5">
              <w:rPr>
                <w:bCs/>
                <w:snapToGrid w:val="0"/>
                <w:sz w:val="24"/>
              </w:rPr>
              <w:t>）</w:t>
            </w:r>
            <w:r w:rsidRPr="006A0AD5">
              <w:rPr>
                <w:bCs/>
                <w:snapToGrid w:val="0"/>
                <w:sz w:val="24"/>
              </w:rPr>
              <w:t>×</w:t>
            </w:r>
            <w:r w:rsidRPr="006A0AD5">
              <w:rPr>
                <w:bCs/>
                <w:snapToGrid w:val="0"/>
                <w:sz w:val="24"/>
                <w:u w:val="single"/>
              </w:rPr>
              <w:t xml:space="preserve">   </w:t>
            </w:r>
            <w:r w:rsidRPr="006A0AD5">
              <w:rPr>
                <w:bCs/>
                <w:snapToGrid w:val="0"/>
                <w:sz w:val="24"/>
              </w:rPr>
              <w:t>%</w:t>
            </w:r>
            <w:r w:rsidRPr="006A0AD5">
              <w:rPr>
                <w:rStyle w:val="aff"/>
                <w:sz w:val="24"/>
              </w:rPr>
              <w:footnoteReference w:id="84"/>
            </w:r>
          </w:p>
        </w:tc>
      </w:tr>
      <w:tr w:rsidR="00587270" w:rsidRPr="006A0AD5" w14:paraId="34688153" w14:textId="77777777" w:rsidTr="005F666B">
        <w:tc>
          <w:tcPr>
            <w:tcW w:w="855" w:type="dxa"/>
            <w:tcBorders>
              <w:top w:val="single" w:sz="4" w:space="0" w:color="auto"/>
              <w:left w:val="single" w:sz="4" w:space="0" w:color="auto"/>
              <w:bottom w:val="single" w:sz="4" w:space="0" w:color="auto"/>
              <w:right w:val="single" w:sz="4" w:space="0" w:color="auto"/>
            </w:tcBorders>
            <w:vAlign w:val="center"/>
            <w:hideMark/>
          </w:tcPr>
          <w:p w14:paraId="73F48D8D" w14:textId="77777777" w:rsidR="00587270" w:rsidRPr="006A0AD5" w:rsidRDefault="00587270" w:rsidP="00587270">
            <w:pPr>
              <w:spacing w:line="400" w:lineRule="exact"/>
              <w:jc w:val="center"/>
              <w:rPr>
                <w:b/>
                <w:bCs/>
                <w:snapToGrid w:val="0"/>
                <w:sz w:val="24"/>
              </w:rPr>
            </w:pPr>
            <w:r w:rsidRPr="006A0AD5">
              <w:rPr>
                <w:b/>
                <w:bCs/>
                <w:snapToGrid w:val="0"/>
                <w:sz w:val="24"/>
              </w:rPr>
              <w:t>（</w:t>
            </w:r>
            <w:r w:rsidRPr="006A0AD5">
              <w:rPr>
                <w:b/>
                <w:bCs/>
                <w:snapToGrid w:val="0"/>
                <w:sz w:val="24"/>
              </w:rPr>
              <w:t>5</w:t>
            </w:r>
            <w:r w:rsidRPr="006A0AD5">
              <w:rPr>
                <w:b/>
                <w:bCs/>
                <w:snapToGrid w:val="0"/>
                <w:sz w:val="24"/>
              </w:rPr>
              <w:t>）</w:t>
            </w:r>
          </w:p>
        </w:tc>
        <w:tc>
          <w:tcPr>
            <w:tcW w:w="2920" w:type="dxa"/>
            <w:tcBorders>
              <w:top w:val="single" w:sz="4" w:space="0" w:color="auto"/>
              <w:left w:val="single" w:sz="4" w:space="0" w:color="auto"/>
              <w:bottom w:val="single" w:sz="4" w:space="0" w:color="auto"/>
              <w:right w:val="single" w:sz="4" w:space="0" w:color="auto"/>
            </w:tcBorders>
            <w:vAlign w:val="center"/>
          </w:tcPr>
          <w:p w14:paraId="07E73CC2" w14:textId="77777777" w:rsidR="00587270" w:rsidRPr="006A0AD5" w:rsidRDefault="00587270" w:rsidP="00587270">
            <w:pPr>
              <w:spacing w:line="400" w:lineRule="exact"/>
              <w:rPr>
                <w:b/>
                <w:bCs/>
                <w:snapToGrid w:val="0"/>
                <w:sz w:val="24"/>
              </w:rPr>
            </w:pPr>
            <w:r w:rsidRPr="006A0AD5">
              <w:rPr>
                <w:b/>
                <w:bCs/>
                <w:snapToGrid w:val="0"/>
                <w:sz w:val="24"/>
              </w:rPr>
              <w:t>投标报价总计</w:t>
            </w:r>
          </w:p>
        </w:tc>
        <w:tc>
          <w:tcPr>
            <w:tcW w:w="2086" w:type="dxa"/>
            <w:tcBorders>
              <w:top w:val="single" w:sz="4" w:space="0" w:color="auto"/>
              <w:left w:val="single" w:sz="4" w:space="0" w:color="auto"/>
              <w:bottom w:val="single" w:sz="4" w:space="0" w:color="auto"/>
              <w:right w:val="single" w:sz="4" w:space="0" w:color="auto"/>
            </w:tcBorders>
            <w:vAlign w:val="center"/>
          </w:tcPr>
          <w:p w14:paraId="4D128C8F" w14:textId="77777777" w:rsidR="00587270" w:rsidRPr="006A0AD5" w:rsidRDefault="00587270" w:rsidP="00587270">
            <w:pPr>
              <w:spacing w:line="400" w:lineRule="exact"/>
              <w:rPr>
                <w:bCs/>
                <w:snapToGrid w:val="0"/>
                <w:sz w:val="24"/>
              </w:rPr>
            </w:pPr>
          </w:p>
        </w:tc>
        <w:tc>
          <w:tcPr>
            <w:tcW w:w="2854" w:type="dxa"/>
            <w:tcBorders>
              <w:top w:val="single" w:sz="4" w:space="0" w:color="auto"/>
              <w:left w:val="single" w:sz="4" w:space="0" w:color="auto"/>
              <w:bottom w:val="single" w:sz="4" w:space="0" w:color="auto"/>
              <w:right w:val="single" w:sz="4" w:space="0" w:color="auto"/>
            </w:tcBorders>
            <w:vAlign w:val="center"/>
          </w:tcPr>
          <w:p w14:paraId="5BA7189F" w14:textId="77777777" w:rsidR="00587270" w:rsidRPr="006A0AD5" w:rsidRDefault="00587270" w:rsidP="00587270">
            <w:pPr>
              <w:spacing w:line="400" w:lineRule="exact"/>
              <w:rPr>
                <w:bCs/>
                <w:snapToGrid w:val="0"/>
                <w:sz w:val="24"/>
              </w:rPr>
            </w:pPr>
            <w:r w:rsidRPr="006A0AD5">
              <w:rPr>
                <w:bCs/>
                <w:snapToGrid w:val="0"/>
                <w:sz w:val="24"/>
              </w:rPr>
              <w:t>（</w:t>
            </w:r>
            <w:r w:rsidRPr="006A0AD5">
              <w:rPr>
                <w:bCs/>
                <w:snapToGrid w:val="0"/>
                <w:sz w:val="24"/>
              </w:rPr>
              <w:t>5</w:t>
            </w:r>
            <w:r w:rsidRPr="006A0AD5">
              <w:rPr>
                <w:bCs/>
                <w:snapToGrid w:val="0"/>
                <w:sz w:val="24"/>
              </w:rPr>
              <w:t>）</w:t>
            </w:r>
            <w:r w:rsidRPr="006A0AD5">
              <w:rPr>
                <w:bCs/>
                <w:snapToGrid w:val="0"/>
                <w:sz w:val="24"/>
              </w:rPr>
              <w:t>=</w:t>
            </w:r>
            <w:r w:rsidRPr="006A0AD5">
              <w:rPr>
                <w:bCs/>
                <w:snapToGrid w:val="0"/>
                <w:sz w:val="24"/>
              </w:rPr>
              <w:t>（</w:t>
            </w:r>
            <w:r w:rsidRPr="006A0AD5">
              <w:rPr>
                <w:bCs/>
                <w:snapToGrid w:val="0"/>
                <w:sz w:val="24"/>
              </w:rPr>
              <w:t>3</w:t>
            </w:r>
            <w:r w:rsidRPr="006A0AD5">
              <w:rPr>
                <w:bCs/>
                <w:snapToGrid w:val="0"/>
                <w:sz w:val="24"/>
              </w:rPr>
              <w:t>）</w:t>
            </w:r>
            <w:r w:rsidRPr="006A0AD5">
              <w:rPr>
                <w:bCs/>
                <w:snapToGrid w:val="0"/>
                <w:sz w:val="24"/>
              </w:rPr>
              <w:t>+</w:t>
            </w:r>
            <w:r w:rsidRPr="006A0AD5">
              <w:rPr>
                <w:bCs/>
                <w:snapToGrid w:val="0"/>
                <w:sz w:val="24"/>
              </w:rPr>
              <w:t>（</w:t>
            </w:r>
            <w:r w:rsidRPr="006A0AD5">
              <w:rPr>
                <w:bCs/>
                <w:snapToGrid w:val="0"/>
                <w:sz w:val="24"/>
              </w:rPr>
              <w:t>4</w:t>
            </w:r>
            <w:r w:rsidRPr="006A0AD5">
              <w:rPr>
                <w:bCs/>
                <w:snapToGrid w:val="0"/>
                <w:sz w:val="24"/>
              </w:rPr>
              <w:t>）</w:t>
            </w:r>
          </w:p>
        </w:tc>
      </w:tr>
    </w:tbl>
    <w:p w14:paraId="283626C5" w14:textId="77777777" w:rsidR="00C12469" w:rsidRPr="006A0AD5" w:rsidRDefault="00C12469" w:rsidP="00C12469">
      <w:pPr>
        <w:spacing w:line="400" w:lineRule="atLeast"/>
        <w:ind w:firstLineChars="1975" w:firstLine="4740"/>
        <w:rPr>
          <w:sz w:val="24"/>
        </w:rPr>
      </w:pPr>
    </w:p>
    <w:p w14:paraId="407A1055" w14:textId="77777777" w:rsidR="00120B09" w:rsidRDefault="00120B09">
      <w:pPr>
        <w:widowControl/>
        <w:jc w:val="left"/>
        <w:rPr>
          <w:ins w:id="1424" w:author="华杰" w:date="2019-07-11T15:54:00Z"/>
          <w:szCs w:val="21"/>
        </w:rPr>
      </w:pPr>
      <w:ins w:id="1425" w:author="华杰" w:date="2019-07-11T15:54:00Z">
        <w:r>
          <w:rPr>
            <w:szCs w:val="21"/>
          </w:rPr>
          <w:br w:type="page"/>
        </w:r>
      </w:ins>
    </w:p>
    <w:p w14:paraId="25D172A2" w14:textId="77777777" w:rsidR="00120B09" w:rsidRPr="00241794" w:rsidRDefault="00120B09" w:rsidP="00120B09">
      <w:pPr>
        <w:pStyle w:val="1"/>
        <w:spacing w:before="0" w:after="0" w:line="380" w:lineRule="atLeast"/>
        <w:jc w:val="center"/>
        <w:rPr>
          <w:ins w:id="1426" w:author="华杰" w:date="2019-07-11T15:54:00Z"/>
          <w:rFonts w:eastAsia="黑体"/>
          <w:sz w:val="28"/>
          <w:szCs w:val="28"/>
        </w:rPr>
      </w:pPr>
      <w:ins w:id="1427" w:author="华杰" w:date="2019-07-11T15:54:00Z">
        <w:r w:rsidRPr="00241794">
          <w:rPr>
            <w:rFonts w:eastAsia="黑体" w:hint="eastAsia"/>
            <w:b w:val="0"/>
            <w:sz w:val="28"/>
            <w:szCs w:val="28"/>
          </w:rPr>
          <w:lastRenderedPageBreak/>
          <w:t>三、其他材料</w:t>
        </w:r>
      </w:ins>
    </w:p>
    <w:p w14:paraId="6F277DF3" w14:textId="77777777" w:rsidR="004B3701" w:rsidRPr="006A0AD5" w:rsidRDefault="004B3701" w:rsidP="00C12469">
      <w:pPr>
        <w:spacing w:line="440" w:lineRule="atLeast"/>
        <w:jc w:val="right"/>
        <w:rPr>
          <w:szCs w:val="21"/>
        </w:rPr>
      </w:pPr>
    </w:p>
    <w:sectPr w:rsidR="004B3701" w:rsidRPr="006A0AD5" w:rsidSect="0021111D">
      <w:headerReference w:type="default" r:id="rId40"/>
      <w:footerReference w:type="default" r:id="rId41"/>
      <w:footnotePr>
        <w:numFmt w:val="decimalEnclosedCircleChinese"/>
        <w:numRestart w:val="eachPage"/>
      </w:footnotePr>
      <w:pgSz w:w="11907" w:h="16840"/>
      <w:pgMar w:top="1701" w:right="1588" w:bottom="1418" w:left="1588" w:header="992"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32A08" w14:textId="77777777" w:rsidR="006D0869" w:rsidRDefault="006D0869">
      <w:pPr>
        <w:rPr>
          <w:sz w:val="20"/>
          <w:szCs w:val="20"/>
        </w:rPr>
      </w:pPr>
      <w:r>
        <w:rPr>
          <w:sz w:val="20"/>
          <w:szCs w:val="20"/>
        </w:rPr>
        <w:separator/>
      </w:r>
    </w:p>
  </w:endnote>
  <w:endnote w:type="continuationSeparator" w:id="0">
    <w:p w14:paraId="2CC9C70F" w14:textId="77777777" w:rsidR="006D0869" w:rsidRDefault="006D0869">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仿宋_GB2312">
    <w:altName w:val="仿宋"/>
    <w:charset w:val="86"/>
    <w:family w:val="modern"/>
    <w:pitch w:val="default"/>
    <w:sig w:usb0="00000000" w:usb1="080E0000" w:usb2="00000000" w:usb3="00000000" w:csb0="00040000"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黑体">
    <w:panose1 w:val="02010600030101010101"/>
    <w:charset w:val="86"/>
    <w:family w:val="modern"/>
    <w:pitch w:val="fixed"/>
    <w:sig w:usb0="800002BF" w:usb1="38CF7CFA" w:usb2="00000016" w:usb3="00000000" w:csb0="00040001" w:csb1="00000000"/>
  </w:font>
  <w:font w:name="@昆仑仿宋">
    <w:altName w:val="@黑体"/>
    <w:panose1 w:val="00000000000000000000"/>
    <w:charset w:val="86"/>
    <w:family w:val="modern"/>
    <w:notTrueType/>
    <w:pitch w:val="fixed"/>
    <w:sig w:usb0="00000001" w:usb1="080E0000" w:usb2="00000010" w:usb3="00000000" w:csb0="00040000" w:csb1="00000000"/>
  </w:font>
  <w:font w:name="创艺简黑体">
    <w:altName w:val="黑体"/>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Plotter">
    <w:altName w:val="Times New Roman"/>
    <w:charset w:val="00"/>
    <w:family w:val="roman"/>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方正宋三简体">
    <w:altName w:val="宋体"/>
    <w:charset w:val="86"/>
    <w:family w:val="auto"/>
    <w:pitch w:val="default"/>
    <w:sig w:usb0="00000001" w:usb1="080E0000" w:usb2="00000010" w:usb3="00000000" w:csb0="00040000" w:csb1="00000000"/>
  </w:font>
  <w:font w:name="方正姚体">
    <w:altName w:val="微软雅黑"/>
    <w:panose1 w:val="02010601030101010101"/>
    <w:charset w:val="86"/>
    <w:family w:val="auto"/>
    <w:pitch w:val="variable"/>
    <w:sig w:usb0="00000003" w:usb1="080E0000" w:usb2="00000010" w:usb3="00000000" w:csb0="00040000" w:csb1="00000000"/>
  </w:font>
  <w:font w:name="方正黑体_GBK">
    <w:altName w:val="微软雅黑"/>
    <w:charset w:val="86"/>
    <w:family w:val="script"/>
    <w:pitch w:val="fixed"/>
    <w:sig w:usb0="00000000" w:usb1="080E0000" w:usb2="00000010" w:usb3="00000000" w:csb0="00040000" w:csb1="00000000"/>
  </w:font>
  <w:font w:name="华文新魏">
    <w:altName w:val="STXinwei"/>
    <w:panose1 w:val="02010800040101010101"/>
    <w:charset w:val="86"/>
    <w:family w:val="auto"/>
    <w:pitch w:val="variable"/>
    <w:sig w:usb0="00000001" w:usb1="080F0000" w:usb2="00000010" w:usb3="00000000" w:csb0="00040000" w:csb1="00000000"/>
  </w:font>
  <w:font w:name="宋体-18030">
    <w:altName w:val="宋体"/>
    <w:charset w:val="86"/>
    <w:family w:val="modern"/>
    <w:pitch w:val="default"/>
    <w:sig w:usb0="00000000" w:usb1="880F3C78" w:usb2="000A005E"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C8C8C" w14:textId="77777777" w:rsidR="00DA404B" w:rsidRDefault="00DA404B" w:rsidP="00A44D10">
    <w:pPr>
      <w:pStyle w:val="a7"/>
      <w:framePr w:wrap="around" w:vAnchor="text" w:hAnchor="margin" w:xAlign="right" w:y="1"/>
      <w:rPr>
        <w:rStyle w:val="aa"/>
        <w:sz w:val="17"/>
        <w:szCs w:val="17"/>
      </w:rPr>
    </w:pPr>
    <w:r>
      <w:rPr>
        <w:rStyle w:val="aa"/>
        <w:sz w:val="17"/>
        <w:szCs w:val="17"/>
      </w:rPr>
      <w:fldChar w:fldCharType="begin"/>
    </w:r>
    <w:r>
      <w:rPr>
        <w:rStyle w:val="aa"/>
        <w:sz w:val="17"/>
        <w:szCs w:val="17"/>
      </w:rPr>
      <w:instrText xml:space="preserve">PAGE  </w:instrText>
    </w:r>
    <w:r>
      <w:rPr>
        <w:rStyle w:val="aa"/>
        <w:sz w:val="17"/>
        <w:szCs w:val="17"/>
      </w:rPr>
      <w:fldChar w:fldCharType="separate"/>
    </w:r>
    <w:r>
      <w:rPr>
        <w:rStyle w:val="aa"/>
        <w:noProof/>
        <w:sz w:val="17"/>
        <w:szCs w:val="17"/>
      </w:rPr>
      <w:t>- 2 -</w:t>
    </w:r>
    <w:r>
      <w:rPr>
        <w:rStyle w:val="aa"/>
        <w:sz w:val="17"/>
        <w:szCs w:val="17"/>
      </w:rPr>
      <w:fldChar w:fldCharType="end"/>
    </w:r>
  </w:p>
  <w:p w14:paraId="10A89D25" w14:textId="77777777" w:rsidR="00DA404B" w:rsidRDefault="00DA404B" w:rsidP="00A44D10">
    <w:pPr>
      <w:pStyle w:val="a7"/>
      <w:ind w:right="360"/>
      <w:rPr>
        <w:sz w:val="17"/>
        <w:szCs w:val="17"/>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5F4E8" w14:textId="77777777" w:rsidR="00DA404B" w:rsidRDefault="00DA404B">
    <w:pPr>
      <w:pStyle w:val="a7"/>
      <w:jc w:val="center"/>
    </w:pPr>
    <w:r>
      <w:fldChar w:fldCharType="begin"/>
    </w:r>
    <w:r>
      <w:instrText>PAGE   \* MERGEFORMAT</w:instrText>
    </w:r>
    <w:r>
      <w:fldChar w:fldCharType="separate"/>
    </w:r>
    <w:r w:rsidRPr="000F414D">
      <w:rPr>
        <w:noProof/>
        <w:lang w:val="zh-CN"/>
      </w:rPr>
      <w:t>59</w:t>
    </w:r>
    <w:r>
      <w:rPr>
        <w:noProof/>
        <w:lang w:val="zh-CN"/>
      </w:rPr>
      <w:fldChar w:fldCharType="end"/>
    </w:r>
  </w:p>
  <w:p w14:paraId="55113B27" w14:textId="77777777" w:rsidR="00DA404B" w:rsidRDefault="00DA404B">
    <w:pPr>
      <w:pStyle w:val="a7"/>
      <w:spacing w:line="240" w:lineRule="exact"/>
      <w:ind w:right="360" w:firstLine="360"/>
      <w:jc w:val="center"/>
      <w:rPr>
        <w:rFonts w:eastAsia="黑体"/>
        <w:sz w:val="17"/>
        <w:szCs w:val="17"/>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785B0" w14:textId="77777777" w:rsidR="00DA404B" w:rsidRDefault="00DA404B">
    <w:pPr>
      <w:pStyle w:val="a7"/>
      <w:ind w:right="360" w:firstLine="360"/>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CDEE8" w14:textId="77777777" w:rsidR="00DA404B" w:rsidRDefault="00DA404B">
    <w:pPr>
      <w:pStyle w:val="a7"/>
      <w:jc w:val="center"/>
    </w:pPr>
    <w:r>
      <w:fldChar w:fldCharType="begin"/>
    </w:r>
    <w:r>
      <w:instrText>PAGE   \* MERGEFORMAT</w:instrText>
    </w:r>
    <w:r>
      <w:fldChar w:fldCharType="separate"/>
    </w:r>
    <w:r w:rsidRPr="000F414D">
      <w:rPr>
        <w:noProof/>
        <w:lang w:val="zh-CN"/>
      </w:rPr>
      <w:t>65</w:t>
    </w:r>
    <w:r>
      <w:rPr>
        <w:noProof/>
        <w:lang w:val="zh-CN"/>
      </w:rPr>
      <w:fldChar w:fldCharType="end"/>
    </w:r>
  </w:p>
  <w:p w14:paraId="69905919" w14:textId="77777777" w:rsidR="00DA404B" w:rsidRDefault="00DA404B">
    <w:pPr>
      <w:pStyle w:val="a7"/>
      <w:spacing w:line="240" w:lineRule="exact"/>
      <w:ind w:right="360" w:firstLine="360"/>
      <w:jc w:val="center"/>
      <w:rPr>
        <w:rFonts w:eastAsia="黑体"/>
        <w:sz w:val="17"/>
        <w:szCs w:val="17"/>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FF454" w14:textId="77777777" w:rsidR="00DA404B" w:rsidRDefault="00DA404B" w:rsidP="00F908EE">
    <w:pPr>
      <w:pStyle w:val="a7"/>
      <w:ind w:right="360" w:firstLine="360"/>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0A85" w14:textId="77777777" w:rsidR="00DA404B" w:rsidRDefault="00DA404B">
    <w:pPr>
      <w:pStyle w:val="a7"/>
      <w:jc w:val="center"/>
    </w:pPr>
    <w:r>
      <w:fldChar w:fldCharType="begin"/>
    </w:r>
    <w:r>
      <w:instrText>PAGE   \* MERGEFORMAT</w:instrText>
    </w:r>
    <w:r>
      <w:fldChar w:fldCharType="separate"/>
    </w:r>
    <w:r w:rsidRPr="000F414D">
      <w:rPr>
        <w:noProof/>
        <w:lang w:val="zh-CN"/>
      </w:rPr>
      <w:t>66</w:t>
    </w:r>
    <w:r>
      <w:rPr>
        <w:noProof/>
        <w:lang w:val="zh-CN"/>
      </w:rPr>
      <w:fldChar w:fldCharType="end"/>
    </w:r>
  </w:p>
  <w:p w14:paraId="2770776B" w14:textId="77777777" w:rsidR="00DA404B" w:rsidRDefault="00DA404B" w:rsidP="00DD733B">
    <w:pPr>
      <w:pStyle w:val="a7"/>
      <w:spacing w:line="240" w:lineRule="exact"/>
      <w:ind w:right="360" w:firstLine="360"/>
      <w:jc w:val="center"/>
      <w:rPr>
        <w:rFonts w:eastAsia="黑体"/>
        <w:sz w:val="17"/>
        <w:szCs w:val="17"/>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5F9AB" w14:textId="77777777" w:rsidR="00DA404B" w:rsidRDefault="00DA404B" w:rsidP="00F908EE">
    <w:pPr>
      <w:pStyle w:val="a7"/>
      <w:ind w:right="360" w:firstLine="360"/>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EC17D" w14:textId="77777777" w:rsidR="00DA404B" w:rsidRDefault="00DA404B">
    <w:pPr>
      <w:pStyle w:val="a7"/>
      <w:jc w:val="center"/>
    </w:pPr>
    <w:r>
      <w:fldChar w:fldCharType="begin"/>
    </w:r>
    <w:r>
      <w:instrText>PAGE   \* MERGEFORMAT</w:instrText>
    </w:r>
    <w:r>
      <w:fldChar w:fldCharType="separate"/>
    </w:r>
    <w:r w:rsidRPr="000F414D">
      <w:rPr>
        <w:noProof/>
        <w:lang w:val="zh-CN"/>
      </w:rPr>
      <w:t>99</w:t>
    </w:r>
    <w:r>
      <w:rPr>
        <w:noProof/>
        <w:lang w:val="zh-CN"/>
      </w:rPr>
      <w:fldChar w:fldCharType="end"/>
    </w:r>
  </w:p>
  <w:p w14:paraId="28C1CA14" w14:textId="77777777" w:rsidR="00DA404B" w:rsidRDefault="00DA404B" w:rsidP="00DD733B">
    <w:pPr>
      <w:pStyle w:val="a7"/>
      <w:spacing w:line="240" w:lineRule="exact"/>
      <w:ind w:right="360" w:firstLine="360"/>
      <w:jc w:val="center"/>
      <w:rPr>
        <w:rFonts w:eastAsia="黑体"/>
        <w:sz w:val="17"/>
        <w:szCs w:val="17"/>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5FA3B" w14:textId="77777777" w:rsidR="00DA404B" w:rsidRDefault="00DA404B" w:rsidP="00F908EE">
    <w:pPr>
      <w:pStyle w:val="a7"/>
      <w:ind w:right="360" w:firstLine="360"/>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9931B" w14:textId="77777777" w:rsidR="00DA404B" w:rsidRDefault="00DA404B">
    <w:pPr>
      <w:pStyle w:val="a7"/>
      <w:jc w:val="center"/>
    </w:pPr>
    <w:r>
      <w:fldChar w:fldCharType="begin"/>
    </w:r>
    <w:r>
      <w:instrText>PAGE   \* MERGEFORMAT</w:instrText>
    </w:r>
    <w:r>
      <w:fldChar w:fldCharType="separate"/>
    </w:r>
    <w:r w:rsidRPr="000F414D">
      <w:rPr>
        <w:noProof/>
        <w:lang w:val="zh-CN"/>
      </w:rPr>
      <w:t>143</w:t>
    </w:r>
    <w:r>
      <w:rPr>
        <w:noProof/>
        <w:lang w:val="zh-CN"/>
      </w:rPr>
      <w:fldChar w:fldCharType="end"/>
    </w:r>
  </w:p>
  <w:p w14:paraId="628D5AE2" w14:textId="77777777" w:rsidR="00DA404B" w:rsidRDefault="00DA404B" w:rsidP="00DD733B">
    <w:pPr>
      <w:pStyle w:val="a7"/>
      <w:spacing w:line="240" w:lineRule="exact"/>
      <w:ind w:right="360" w:firstLine="360"/>
      <w:jc w:val="center"/>
      <w:rPr>
        <w:rFonts w:eastAsia="黑体"/>
        <w:sz w:val="17"/>
        <w:szCs w:val="17"/>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68454" w14:textId="77777777" w:rsidR="00DA404B" w:rsidRDefault="00DA404B">
    <w:pPr>
      <w:pStyle w:val="a7"/>
      <w:jc w:val="center"/>
    </w:pPr>
    <w:r>
      <w:fldChar w:fldCharType="begin"/>
    </w:r>
    <w:r>
      <w:instrText>PAGE   \* MERGEFORMAT</w:instrText>
    </w:r>
    <w:r>
      <w:fldChar w:fldCharType="separate"/>
    </w:r>
    <w:r w:rsidRPr="000F414D">
      <w:rPr>
        <w:noProof/>
        <w:lang w:val="zh-CN"/>
      </w:rPr>
      <w:t>169</w:t>
    </w:r>
    <w:r>
      <w:rPr>
        <w:noProof/>
        <w:lang w:val="zh-CN"/>
      </w:rPr>
      <w:fldChar w:fldCharType="end"/>
    </w:r>
  </w:p>
  <w:p w14:paraId="592F7AE8" w14:textId="77777777" w:rsidR="00DA404B" w:rsidRDefault="00DA404B" w:rsidP="00DD733B">
    <w:pPr>
      <w:pStyle w:val="a7"/>
      <w:spacing w:line="240" w:lineRule="exact"/>
      <w:ind w:right="360" w:firstLine="360"/>
      <w:jc w:val="center"/>
      <w:rPr>
        <w:rFonts w:eastAsia="黑体"/>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7078933"/>
      <w:docPartObj>
        <w:docPartGallery w:val="Page Numbers (Bottom of Page)"/>
        <w:docPartUnique/>
      </w:docPartObj>
    </w:sdtPr>
    <w:sdtEndPr/>
    <w:sdtContent>
      <w:p w14:paraId="5B7E7AF4" w14:textId="77777777" w:rsidR="00DA404B" w:rsidRDefault="00DA404B">
        <w:pPr>
          <w:pStyle w:val="a7"/>
          <w:jc w:val="center"/>
        </w:pPr>
        <w:r>
          <w:fldChar w:fldCharType="begin"/>
        </w:r>
        <w:r>
          <w:instrText>PAGE   \* MERGEFORMAT</w:instrText>
        </w:r>
        <w:r>
          <w:fldChar w:fldCharType="separate"/>
        </w:r>
        <w:r w:rsidRPr="000F414D">
          <w:rPr>
            <w:noProof/>
            <w:lang w:val="zh-CN"/>
          </w:rPr>
          <w:t>7</w:t>
        </w:r>
        <w:r>
          <w:fldChar w:fldCharType="end"/>
        </w:r>
      </w:p>
    </w:sdtContent>
  </w:sdt>
  <w:p w14:paraId="1E3FC22D" w14:textId="77777777" w:rsidR="00DA404B" w:rsidRDefault="00DA404B" w:rsidP="00A44D10">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2C823" w14:textId="77777777" w:rsidR="00DA404B" w:rsidRDefault="00DA404B">
    <w:pPr>
      <w:pStyle w:val="a7"/>
      <w:jc w:val="center"/>
    </w:pPr>
  </w:p>
  <w:p w14:paraId="50B4D169" w14:textId="77777777" w:rsidR="00DA404B" w:rsidRDefault="00DA404B">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BEEA8" w14:textId="77777777" w:rsidR="00DA404B" w:rsidRDefault="00DA404B" w:rsidP="00970FCE">
    <w:pPr>
      <w:pStyle w:val="a7"/>
      <w:framePr w:wrap="around" w:vAnchor="text" w:hAnchor="margin" w:xAlign="outside" w:y="1"/>
      <w:rPr>
        <w:rStyle w:val="aa"/>
        <w:sz w:val="17"/>
        <w:szCs w:val="17"/>
      </w:rPr>
    </w:pPr>
    <w:r>
      <w:rPr>
        <w:rStyle w:val="aa"/>
        <w:sz w:val="17"/>
        <w:szCs w:val="17"/>
      </w:rPr>
      <w:fldChar w:fldCharType="begin"/>
    </w:r>
    <w:r>
      <w:rPr>
        <w:rStyle w:val="aa"/>
        <w:sz w:val="17"/>
        <w:szCs w:val="17"/>
      </w:rPr>
      <w:instrText xml:space="preserve">PAGE  </w:instrText>
    </w:r>
    <w:r>
      <w:rPr>
        <w:rStyle w:val="aa"/>
        <w:sz w:val="17"/>
        <w:szCs w:val="17"/>
      </w:rPr>
      <w:fldChar w:fldCharType="separate"/>
    </w:r>
    <w:r>
      <w:rPr>
        <w:rStyle w:val="aa"/>
        <w:noProof/>
        <w:sz w:val="17"/>
        <w:szCs w:val="17"/>
      </w:rPr>
      <w:t>6</w:t>
    </w:r>
    <w:r>
      <w:rPr>
        <w:rStyle w:val="aa"/>
        <w:sz w:val="17"/>
        <w:szCs w:val="17"/>
      </w:rPr>
      <w:fldChar w:fldCharType="end"/>
    </w:r>
  </w:p>
  <w:p w14:paraId="627F656A" w14:textId="77777777" w:rsidR="00DA404B" w:rsidRDefault="00DA404B" w:rsidP="00F908EE">
    <w:pPr>
      <w:pStyle w:val="a7"/>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2305549"/>
      <w:docPartObj>
        <w:docPartGallery w:val="Page Numbers (Bottom of Page)"/>
        <w:docPartUnique/>
      </w:docPartObj>
    </w:sdtPr>
    <w:sdtEndPr/>
    <w:sdtContent>
      <w:p w14:paraId="7C67C32F" w14:textId="77777777" w:rsidR="00DA404B" w:rsidRDefault="00DA404B">
        <w:pPr>
          <w:pStyle w:val="a7"/>
          <w:jc w:val="center"/>
        </w:pPr>
        <w:r>
          <w:fldChar w:fldCharType="begin"/>
        </w:r>
        <w:r>
          <w:instrText>PAGE   \* MERGEFORMAT</w:instrText>
        </w:r>
        <w:r>
          <w:fldChar w:fldCharType="separate"/>
        </w:r>
        <w:r w:rsidRPr="000F414D">
          <w:rPr>
            <w:noProof/>
            <w:lang w:val="zh-CN"/>
          </w:rPr>
          <w:t>7</w:t>
        </w:r>
        <w:r>
          <w:fldChar w:fldCharType="end"/>
        </w:r>
      </w:p>
    </w:sdtContent>
  </w:sdt>
  <w:p w14:paraId="33B7D47E" w14:textId="77777777" w:rsidR="00DA404B" w:rsidRDefault="00DA404B">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01FF9" w14:textId="77777777" w:rsidR="00DA404B" w:rsidRDefault="00DA404B" w:rsidP="00F908EE">
    <w:pPr>
      <w:pStyle w:val="a7"/>
      <w:ind w:right="360" w:firstLine="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4524E" w14:textId="77777777" w:rsidR="00DA404B" w:rsidRDefault="00DA404B">
    <w:pPr>
      <w:pStyle w:val="a7"/>
      <w:ind w:right="360" w:firstLine="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83AA8" w14:textId="77777777" w:rsidR="00DA404B" w:rsidRDefault="00DA404B">
    <w:pPr>
      <w:pStyle w:val="a7"/>
      <w:jc w:val="center"/>
    </w:pPr>
    <w:r>
      <w:fldChar w:fldCharType="begin"/>
    </w:r>
    <w:r>
      <w:instrText>PAGE   \* MERGEFORMAT</w:instrText>
    </w:r>
    <w:r>
      <w:fldChar w:fldCharType="separate"/>
    </w:r>
    <w:r w:rsidRPr="000F414D">
      <w:rPr>
        <w:noProof/>
        <w:lang w:val="zh-CN"/>
      </w:rPr>
      <w:t>25</w:t>
    </w:r>
    <w:r>
      <w:rPr>
        <w:noProof/>
        <w:lang w:val="zh-CN"/>
      </w:rPr>
      <w:fldChar w:fldCharType="end"/>
    </w:r>
  </w:p>
  <w:p w14:paraId="537F010B" w14:textId="77777777" w:rsidR="00DA404B" w:rsidRDefault="00DA404B" w:rsidP="00DD733B">
    <w:pPr>
      <w:pStyle w:val="a7"/>
      <w:spacing w:line="240" w:lineRule="exact"/>
      <w:ind w:right="360" w:firstLine="360"/>
      <w:jc w:val="center"/>
      <w:rPr>
        <w:rFonts w:eastAsia="黑体"/>
        <w:sz w:val="17"/>
        <w:szCs w:val="17"/>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DCE6B" w14:textId="77777777" w:rsidR="00DA404B" w:rsidRDefault="00DA404B">
    <w:pPr>
      <w:pStyle w:val="a7"/>
      <w:ind w:right="360"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A931B" w14:textId="77777777" w:rsidR="006D0869" w:rsidRDefault="006D0869">
      <w:pPr>
        <w:rPr>
          <w:sz w:val="20"/>
          <w:szCs w:val="20"/>
        </w:rPr>
      </w:pPr>
      <w:r>
        <w:rPr>
          <w:sz w:val="20"/>
          <w:szCs w:val="20"/>
        </w:rPr>
        <w:separator/>
      </w:r>
    </w:p>
  </w:footnote>
  <w:footnote w:type="continuationSeparator" w:id="0">
    <w:p w14:paraId="307FCE7F" w14:textId="77777777" w:rsidR="006D0869" w:rsidRDefault="006D0869">
      <w:pPr>
        <w:rPr>
          <w:sz w:val="20"/>
          <w:szCs w:val="20"/>
        </w:rPr>
      </w:pPr>
      <w:r>
        <w:rPr>
          <w:sz w:val="20"/>
          <w:szCs w:val="20"/>
        </w:rPr>
        <w:continuationSeparator/>
      </w:r>
    </w:p>
  </w:footnote>
  <w:footnote w:id="1">
    <w:p w14:paraId="763C9668" w14:textId="77777777" w:rsidR="00DA404B" w:rsidRDefault="00DA404B" w:rsidP="00FE4798">
      <w:pPr>
        <w:pStyle w:val="afd"/>
        <w:spacing w:line="320" w:lineRule="atLeast"/>
        <w:ind w:left="180" w:hangingChars="100" w:hanging="180"/>
        <w:jc w:val="both"/>
        <w:rPr>
          <w:szCs w:val="18"/>
        </w:rPr>
      </w:pPr>
      <w:r>
        <w:rPr>
          <w:rStyle w:val="aff"/>
          <w:szCs w:val="18"/>
        </w:rPr>
        <w:footnoteRef/>
      </w:r>
      <w:r>
        <w:rPr>
          <w:rFonts w:hint="eastAsia"/>
          <w:szCs w:val="18"/>
        </w:rPr>
        <w:t xml:space="preserve"> </w:t>
      </w:r>
      <w:r>
        <w:rPr>
          <w:rFonts w:hint="eastAsia"/>
          <w:szCs w:val="18"/>
        </w:rPr>
        <w:t>招标人可根据项目具体特点和实际需要对本章内容进行补充、细化，但应遵守《中华人民共和国招标投标法》第十六条和《招标公告和公示信息发布管理办法》等有关法律法规的规定。</w:t>
      </w:r>
    </w:p>
  </w:footnote>
  <w:footnote w:id="2">
    <w:p w14:paraId="0D631410" w14:textId="77777777" w:rsidR="00DA404B" w:rsidRDefault="00DA404B" w:rsidP="00FE4798">
      <w:pPr>
        <w:pStyle w:val="afd"/>
        <w:spacing w:line="320" w:lineRule="atLeast"/>
        <w:ind w:left="180" w:hangingChars="100" w:hanging="180"/>
        <w:jc w:val="both"/>
        <w:rPr>
          <w:szCs w:val="18"/>
        </w:rPr>
      </w:pPr>
      <w:r>
        <w:rPr>
          <w:rStyle w:val="aff"/>
        </w:rPr>
        <w:footnoteRef/>
      </w:r>
      <w:r>
        <w:t xml:space="preserve"> </w:t>
      </w:r>
      <w:r w:rsidRPr="00684023">
        <w:rPr>
          <w:rFonts w:hint="eastAsia"/>
          <w:szCs w:val="18"/>
        </w:rPr>
        <w:t>招标人应自</w:t>
      </w:r>
      <w:r>
        <w:rPr>
          <w:rFonts w:hint="eastAsia"/>
          <w:szCs w:val="18"/>
        </w:rPr>
        <w:t>招标</w:t>
      </w:r>
      <w:r w:rsidRPr="00684023">
        <w:rPr>
          <w:rFonts w:hint="eastAsia"/>
          <w:szCs w:val="18"/>
        </w:rPr>
        <w:t>文件开始发售之日起，将</w:t>
      </w:r>
      <w:r>
        <w:rPr>
          <w:rFonts w:hint="eastAsia"/>
          <w:szCs w:val="18"/>
        </w:rPr>
        <w:t>招标文件的关键内容</w:t>
      </w:r>
      <w:r w:rsidRPr="00684023">
        <w:rPr>
          <w:rFonts w:hint="eastAsia"/>
          <w:szCs w:val="18"/>
        </w:rPr>
        <w:t>上传至</w:t>
      </w:r>
      <w:bookmarkStart w:id="16" w:name="_Hlk10090279"/>
      <w:r>
        <w:rPr>
          <w:rFonts w:hint="eastAsia"/>
          <w:szCs w:val="18"/>
        </w:rPr>
        <w:t>对该项目</w:t>
      </w:r>
      <w:bookmarkEnd w:id="16"/>
      <w:r w:rsidRPr="00684023">
        <w:rPr>
          <w:rFonts w:hint="eastAsia"/>
          <w:szCs w:val="18"/>
        </w:rPr>
        <w:t>具有招标监督职责的交通运输主管部门政府网站</w:t>
      </w:r>
      <w:r w:rsidRPr="00682093">
        <w:rPr>
          <w:rFonts w:ascii="黑体" w:eastAsia="黑体" w:hAnsi="黑体" w:cs="黑体" w:hint="eastAsia"/>
        </w:rPr>
        <w:t>、湖南省招标投标监管网、省或市州公共资源交易网</w:t>
      </w:r>
      <w:r w:rsidRPr="00684023">
        <w:rPr>
          <w:rFonts w:hint="eastAsia"/>
          <w:szCs w:val="18"/>
        </w:rPr>
        <w:t>或其指定的其他网站上进行公开，公开内容包括项目概况、对</w:t>
      </w:r>
      <w:r>
        <w:rPr>
          <w:rFonts w:hint="eastAsia"/>
          <w:szCs w:val="18"/>
        </w:rPr>
        <w:t>投标</w:t>
      </w:r>
      <w:r w:rsidRPr="00684023">
        <w:rPr>
          <w:rFonts w:hint="eastAsia"/>
          <w:szCs w:val="18"/>
        </w:rPr>
        <w:t>人的</w:t>
      </w:r>
      <w:r w:rsidRPr="00C174DE">
        <w:rPr>
          <w:rFonts w:hint="eastAsia"/>
          <w:szCs w:val="18"/>
        </w:rPr>
        <w:t>全部</w:t>
      </w:r>
      <w:r w:rsidRPr="00684023">
        <w:rPr>
          <w:rFonts w:hint="eastAsia"/>
          <w:szCs w:val="18"/>
        </w:rPr>
        <w:t>资格条件要求、</w:t>
      </w:r>
      <w:r>
        <w:rPr>
          <w:rFonts w:hint="eastAsia"/>
          <w:szCs w:val="18"/>
        </w:rPr>
        <w:t>评标</w:t>
      </w:r>
      <w:r w:rsidRPr="00684023">
        <w:rPr>
          <w:rFonts w:hint="eastAsia"/>
          <w:szCs w:val="18"/>
        </w:rPr>
        <w:t>办法</w:t>
      </w:r>
      <w:r w:rsidRPr="00C174DE">
        <w:rPr>
          <w:rFonts w:hint="eastAsia"/>
          <w:szCs w:val="18"/>
        </w:rPr>
        <w:t>全文</w:t>
      </w:r>
      <w:r w:rsidRPr="00684023">
        <w:rPr>
          <w:rFonts w:hint="eastAsia"/>
          <w:szCs w:val="18"/>
        </w:rPr>
        <w:t>、招标人联系方式等。</w:t>
      </w:r>
    </w:p>
  </w:footnote>
  <w:footnote w:id="3">
    <w:p w14:paraId="2D055C17" w14:textId="77777777" w:rsidR="00DA404B" w:rsidRDefault="00DA404B" w:rsidP="0094198B">
      <w:pPr>
        <w:pStyle w:val="afd"/>
        <w:spacing w:line="240" w:lineRule="auto"/>
        <w:ind w:firstLine="0"/>
      </w:pPr>
      <w:r>
        <w:rPr>
          <w:rStyle w:val="aff"/>
        </w:rPr>
        <w:footnoteRef/>
      </w:r>
      <w:r>
        <w:rPr>
          <w:rFonts w:ascii="黑体" w:eastAsia="黑体" w:hAnsi="黑体" w:hint="eastAsia"/>
        </w:rPr>
        <w:t>若规定每个投标人只允许中一个标，则同一个投标人在本项目不同标段投标文件中提供的项目负责人在满足资格要求的基础上可以重复（或相同）。</w:t>
      </w:r>
    </w:p>
  </w:footnote>
  <w:footnote w:id="4">
    <w:p w14:paraId="41AAB3A0" w14:textId="77777777" w:rsidR="00DA404B" w:rsidRPr="005F666B" w:rsidRDefault="00DA404B" w:rsidP="00A869F7">
      <w:pPr>
        <w:pStyle w:val="afd"/>
        <w:spacing w:line="240" w:lineRule="auto"/>
        <w:ind w:firstLine="0"/>
        <w:rPr>
          <w:rFonts w:ascii="黑体" w:eastAsia="黑体" w:hAnsi="黑体" w:cs="黑体"/>
        </w:rPr>
      </w:pPr>
      <w:r w:rsidRPr="005F666B">
        <w:rPr>
          <w:rStyle w:val="aff"/>
          <w:rFonts w:ascii="黑体" w:eastAsia="黑体" w:hAnsi="黑体" w:cs="黑体"/>
        </w:rPr>
        <w:footnoteRef/>
      </w:r>
      <w:r w:rsidRPr="005F666B">
        <w:rPr>
          <w:rFonts w:ascii="黑体" w:eastAsia="黑体" w:hAnsi="黑体" w:cs="黑体"/>
        </w:rPr>
        <w:t xml:space="preserve"> 单位负责人，是指单位法定代表人或者法律、行政法规规定代表单位行使职权的主要负责人。（招标文件中所列“单位负责人”均作本条解释）</w:t>
      </w:r>
    </w:p>
  </w:footnote>
  <w:footnote w:id="5">
    <w:p w14:paraId="4CB9CFB9" w14:textId="77777777" w:rsidR="00DA404B" w:rsidRPr="005F666B" w:rsidRDefault="00DA404B" w:rsidP="00A869F7">
      <w:pPr>
        <w:pStyle w:val="afd"/>
        <w:spacing w:line="240" w:lineRule="auto"/>
        <w:ind w:firstLine="0"/>
        <w:rPr>
          <w:rFonts w:ascii="黑体" w:eastAsia="黑体" w:hAnsi="黑体" w:cs="黑体"/>
        </w:rPr>
      </w:pPr>
      <w:r w:rsidRPr="005F666B">
        <w:rPr>
          <w:rStyle w:val="aff"/>
          <w:rFonts w:ascii="黑体" w:eastAsia="黑体" w:hAnsi="黑体" w:cs="黑体"/>
        </w:rPr>
        <w:footnoteRef/>
      </w:r>
      <w:r w:rsidRPr="005F666B">
        <w:rPr>
          <w:rFonts w:ascii="黑体" w:eastAsia="黑体" w:hAnsi="黑体" w:cs="黑体"/>
        </w:rPr>
        <w:t xml:space="preserve"> 控股，是指出资额（持股）占股本总额50%以上或虽不足50%，但依出资额或所</w:t>
      </w:r>
      <w:proofErr w:type="gramStart"/>
      <w:r w:rsidRPr="005F666B">
        <w:rPr>
          <w:rFonts w:ascii="黑体" w:eastAsia="黑体" w:hAnsi="黑体" w:cs="黑体"/>
        </w:rPr>
        <w:t>持股份所享有</w:t>
      </w:r>
      <w:proofErr w:type="gramEnd"/>
      <w:r w:rsidRPr="005F666B">
        <w:rPr>
          <w:rFonts w:ascii="黑体" w:eastAsia="黑体" w:hAnsi="黑体" w:cs="黑体"/>
        </w:rPr>
        <w:t>的表决权足以对股东会、股东大会的决议产生重大影响的，或者国有企事业单位通过投资关系、协议或者其他安排，能够实际支配公司行为的。（招标文件中所列“控股”均作本条解释）</w:t>
      </w:r>
    </w:p>
  </w:footnote>
  <w:footnote w:id="6">
    <w:p w14:paraId="0F62DACE" w14:textId="77777777" w:rsidR="00DA404B" w:rsidRPr="003571B9" w:rsidRDefault="00DA404B" w:rsidP="00A869F7">
      <w:pPr>
        <w:pStyle w:val="afd"/>
        <w:spacing w:line="240" w:lineRule="auto"/>
        <w:ind w:firstLine="0"/>
        <w:rPr>
          <w:rFonts w:ascii="华文新魏" w:eastAsia="华文新魏" w:hAnsi="黑体" w:cs="黑体"/>
        </w:rPr>
      </w:pPr>
      <w:r w:rsidRPr="005F666B">
        <w:rPr>
          <w:rStyle w:val="aff"/>
          <w:rFonts w:ascii="黑体" w:eastAsia="黑体" w:hAnsi="黑体" w:cs="黑体"/>
        </w:rPr>
        <w:footnoteRef/>
      </w:r>
      <w:r w:rsidRPr="005F666B">
        <w:rPr>
          <w:rFonts w:ascii="黑体" w:eastAsia="黑体" w:hAnsi="黑体" w:cs="黑体"/>
        </w:rPr>
        <w:t xml:space="preserve"> 管理，是指不具有出资持股关系的其他单位之间存在的管理与被管理关系。（招标文件中所列“管理”均作本条解释）</w:t>
      </w:r>
    </w:p>
  </w:footnote>
  <w:footnote w:id="7">
    <w:p w14:paraId="5E70C835" w14:textId="77777777" w:rsidR="00DA404B" w:rsidRPr="00C76540" w:rsidDel="00546E9A" w:rsidRDefault="00DA404B" w:rsidP="00A869F7">
      <w:pPr>
        <w:pStyle w:val="afd"/>
        <w:spacing w:line="240" w:lineRule="auto"/>
        <w:ind w:left="180" w:hangingChars="100" w:hanging="180"/>
        <w:jc w:val="both"/>
        <w:rPr>
          <w:del w:id="29" w:author="华杰" w:date="2019-07-08T13:49:00Z"/>
          <w:szCs w:val="18"/>
        </w:rPr>
      </w:pPr>
      <w:del w:id="30" w:author="华杰" w:date="2019-07-08T13:49:00Z">
        <w:r w:rsidRPr="00C76540" w:rsidDel="00546E9A">
          <w:rPr>
            <w:rStyle w:val="aff"/>
            <w:szCs w:val="18"/>
          </w:rPr>
          <w:footnoteRef/>
        </w:r>
        <w:r w:rsidRPr="00C76540" w:rsidDel="00546E9A">
          <w:rPr>
            <w:rFonts w:hint="eastAsia"/>
            <w:szCs w:val="18"/>
          </w:rPr>
          <w:delText xml:space="preserve"> </w:delText>
        </w:r>
        <w:r w:rsidRPr="00C76540" w:rsidDel="00546E9A">
          <w:rPr>
            <w:rFonts w:hint="eastAsia"/>
            <w:szCs w:val="18"/>
          </w:rPr>
          <w:delText>招标文件（未进行资格预审）的发售时间不得少于</w:delText>
        </w:r>
        <w:r w:rsidRPr="00C76540" w:rsidDel="00546E9A">
          <w:rPr>
            <w:rFonts w:hint="eastAsia"/>
            <w:szCs w:val="18"/>
          </w:rPr>
          <w:delText>5</w:delText>
        </w:r>
        <w:r w:rsidRPr="00C76540" w:rsidDel="00546E9A">
          <w:rPr>
            <w:rFonts w:hint="eastAsia"/>
            <w:szCs w:val="18"/>
          </w:rPr>
          <w:delText>日。</w:delText>
        </w:r>
      </w:del>
    </w:p>
  </w:footnote>
  <w:footnote w:id="8">
    <w:p w14:paraId="27BD7C03" w14:textId="77777777" w:rsidR="00DA404B" w:rsidRDefault="00DA404B" w:rsidP="00546E9A">
      <w:pPr>
        <w:pStyle w:val="afd"/>
        <w:spacing w:line="320" w:lineRule="atLeast"/>
        <w:ind w:left="180" w:hangingChars="100" w:hanging="180"/>
        <w:jc w:val="both"/>
        <w:rPr>
          <w:ins w:id="35" w:author="华杰" w:date="2019-07-08T13:50:00Z"/>
          <w:kern w:val="2"/>
          <w:szCs w:val="18"/>
        </w:rPr>
      </w:pPr>
      <w:ins w:id="36" w:author="华杰" w:date="2019-07-08T13:50:00Z">
        <w:r w:rsidRPr="00AB3085">
          <w:rPr>
            <w:rStyle w:val="aff"/>
          </w:rPr>
          <w:footnoteRef/>
        </w:r>
        <w:r w:rsidRPr="005251E4">
          <w:rPr>
            <w:rFonts w:ascii="黑体" w:eastAsia="黑体" w:hAnsi="黑体" w:hint="eastAsia"/>
          </w:rPr>
          <w:t>本款适用于</w:t>
        </w:r>
        <w:r>
          <w:rPr>
            <w:rFonts w:ascii="黑体" w:eastAsia="黑体" w:hAnsi="黑体" w:hint="eastAsia"/>
          </w:rPr>
          <w:t>在有关公共资源交易网下载/获取招标文件的项目。</w:t>
        </w:r>
      </w:ins>
    </w:p>
  </w:footnote>
  <w:footnote w:id="9">
    <w:p w14:paraId="2B4B4201" w14:textId="77777777" w:rsidR="00DA404B" w:rsidRPr="00C76540" w:rsidRDefault="00DA404B" w:rsidP="00546E9A">
      <w:pPr>
        <w:pStyle w:val="afd"/>
        <w:spacing w:line="300" w:lineRule="atLeast"/>
        <w:ind w:firstLine="0"/>
        <w:rPr>
          <w:ins w:id="41" w:author="华杰" w:date="2019-07-08T13:50:00Z"/>
          <w:szCs w:val="18"/>
        </w:rPr>
      </w:pPr>
      <w:ins w:id="42" w:author="华杰" w:date="2019-07-08T13:50:00Z">
        <w:r w:rsidRPr="00C76540">
          <w:rPr>
            <w:rStyle w:val="aff"/>
            <w:szCs w:val="18"/>
          </w:rPr>
          <w:footnoteRef/>
        </w:r>
        <w:r w:rsidRPr="00C76540">
          <w:rPr>
            <w:rFonts w:hint="eastAsia"/>
            <w:szCs w:val="18"/>
          </w:rPr>
          <w:t xml:space="preserve"> </w:t>
        </w:r>
        <w:r w:rsidRPr="00C76540">
          <w:rPr>
            <w:szCs w:val="18"/>
          </w:rPr>
          <w:t>招标文件中提到的货币单位除有特别说明外，均指人民币元。</w:t>
        </w:r>
      </w:ins>
    </w:p>
  </w:footnote>
  <w:footnote w:id="10">
    <w:p w14:paraId="012FDBB6" w14:textId="77777777" w:rsidR="00DA404B" w:rsidRPr="00C76540" w:rsidRDefault="00DA404B" w:rsidP="00546E9A">
      <w:pPr>
        <w:pStyle w:val="afd"/>
        <w:spacing w:line="300" w:lineRule="atLeast"/>
        <w:ind w:left="180" w:hangingChars="100" w:hanging="180"/>
        <w:rPr>
          <w:ins w:id="43" w:author="华杰" w:date="2019-07-08T13:50:00Z"/>
          <w:szCs w:val="18"/>
        </w:rPr>
      </w:pPr>
      <w:ins w:id="44" w:author="华杰" w:date="2019-07-08T13:50:00Z">
        <w:r w:rsidRPr="00C76540">
          <w:rPr>
            <w:rStyle w:val="aff"/>
            <w:szCs w:val="18"/>
          </w:rPr>
          <w:footnoteRef/>
        </w:r>
        <w:r w:rsidRPr="00C76540">
          <w:rPr>
            <w:rFonts w:hint="eastAsia"/>
            <w:szCs w:val="18"/>
          </w:rPr>
          <w:t xml:space="preserve"> </w:t>
        </w:r>
        <w:r w:rsidRPr="00C76540">
          <w:rPr>
            <w:rFonts w:hint="eastAsia"/>
            <w:szCs w:val="18"/>
          </w:rPr>
          <w:t>每套招标文件售价只计工本费，最高不超过</w:t>
        </w:r>
        <w:r w:rsidRPr="00C76540">
          <w:rPr>
            <w:rFonts w:hint="eastAsia"/>
            <w:szCs w:val="18"/>
          </w:rPr>
          <w:t>100</w:t>
        </w:r>
        <w:r w:rsidRPr="00C76540">
          <w:rPr>
            <w:szCs w:val="18"/>
          </w:rPr>
          <w:t>0</w:t>
        </w:r>
        <w:r w:rsidRPr="00C76540">
          <w:rPr>
            <w:rFonts w:hint="eastAsia"/>
            <w:szCs w:val="18"/>
          </w:rPr>
          <w:t>元</w:t>
        </w:r>
        <w:r w:rsidRPr="00C76540">
          <w:rPr>
            <w:rFonts w:hint="eastAsia"/>
            <w:szCs w:val="18"/>
          </w:rPr>
          <w:t>(</w:t>
        </w:r>
        <w:r w:rsidRPr="00C76540">
          <w:rPr>
            <w:rFonts w:hint="eastAsia"/>
            <w:szCs w:val="18"/>
          </w:rPr>
          <w:t>不含图纸部分</w:t>
        </w:r>
        <w:r w:rsidRPr="00C76540">
          <w:rPr>
            <w:rFonts w:hint="eastAsia"/>
            <w:szCs w:val="18"/>
          </w:rPr>
          <w:t>)</w:t>
        </w:r>
      </w:ins>
      <w:ins w:id="45" w:author="华杰" w:date="2019-07-08T13:52:00Z">
        <w:r>
          <w:rPr>
            <w:rFonts w:hint="eastAsia"/>
            <w:szCs w:val="18"/>
          </w:rPr>
          <w:t>。</w:t>
        </w:r>
      </w:ins>
    </w:p>
  </w:footnote>
  <w:footnote w:id="11">
    <w:p w14:paraId="240C8333" w14:textId="77777777" w:rsidR="00DA404B" w:rsidDel="00546E9A" w:rsidRDefault="00DA404B" w:rsidP="00AA700E">
      <w:pPr>
        <w:pStyle w:val="afd"/>
        <w:spacing w:line="320" w:lineRule="atLeast"/>
        <w:ind w:left="180" w:hangingChars="100" w:hanging="180"/>
        <w:jc w:val="both"/>
        <w:rPr>
          <w:del w:id="47" w:author="华杰" w:date="2019-07-08T13:50:00Z"/>
          <w:kern w:val="2"/>
          <w:szCs w:val="18"/>
        </w:rPr>
      </w:pPr>
      <w:del w:id="48" w:author="华杰" w:date="2019-07-08T13:50:00Z">
        <w:r w:rsidDel="00546E9A">
          <w:rPr>
            <w:rStyle w:val="aff"/>
          </w:rPr>
          <w:footnoteRef/>
        </w:r>
        <w:r w:rsidDel="00546E9A">
          <w:rPr>
            <w:rFonts w:ascii="黑体" w:eastAsia="黑体" w:hAnsi="黑体" w:hint="eastAsia"/>
          </w:rPr>
          <w:delText>本款适用于在有关公共资源交易网下载/获取招标文件的项目。</w:delText>
        </w:r>
      </w:del>
    </w:p>
  </w:footnote>
  <w:footnote w:id="12">
    <w:p w14:paraId="0F120A35" w14:textId="77777777" w:rsidR="00DA404B" w:rsidRPr="00C76540" w:rsidDel="00546E9A" w:rsidRDefault="00DA404B" w:rsidP="006B69C1">
      <w:pPr>
        <w:pStyle w:val="afd"/>
        <w:spacing w:line="300" w:lineRule="atLeast"/>
        <w:ind w:firstLine="0"/>
        <w:rPr>
          <w:del w:id="50" w:author="华杰" w:date="2019-07-08T13:50:00Z"/>
          <w:szCs w:val="18"/>
        </w:rPr>
      </w:pPr>
      <w:del w:id="51" w:author="华杰" w:date="2019-07-08T13:50:00Z">
        <w:r w:rsidRPr="00C76540" w:rsidDel="00546E9A">
          <w:rPr>
            <w:rStyle w:val="aff"/>
            <w:szCs w:val="18"/>
          </w:rPr>
          <w:footnoteRef/>
        </w:r>
        <w:r w:rsidRPr="00C76540" w:rsidDel="00546E9A">
          <w:rPr>
            <w:rFonts w:hint="eastAsia"/>
            <w:szCs w:val="18"/>
          </w:rPr>
          <w:delText xml:space="preserve"> </w:delText>
        </w:r>
        <w:r w:rsidRPr="00C76540" w:rsidDel="00546E9A">
          <w:rPr>
            <w:szCs w:val="18"/>
          </w:rPr>
          <w:delText>招标文件中提到的货币单位除有特别说明外，均指人民币元。</w:delText>
        </w:r>
      </w:del>
    </w:p>
  </w:footnote>
  <w:footnote w:id="13">
    <w:p w14:paraId="421E4797" w14:textId="77777777" w:rsidR="00DA404B" w:rsidRPr="0002335B" w:rsidDel="00546E9A" w:rsidRDefault="00DA404B" w:rsidP="00733E0E">
      <w:pPr>
        <w:pStyle w:val="afd"/>
        <w:spacing w:line="300" w:lineRule="atLeast"/>
        <w:ind w:firstLine="0"/>
        <w:rPr>
          <w:del w:id="52" w:author="华杰" w:date="2019-07-08T13:50:00Z"/>
          <w:color w:val="000000" w:themeColor="text1"/>
          <w:szCs w:val="18"/>
        </w:rPr>
      </w:pPr>
      <w:del w:id="53" w:author="华杰" w:date="2019-07-08T13:50:00Z">
        <w:r w:rsidRPr="0002335B" w:rsidDel="00546E9A">
          <w:rPr>
            <w:rStyle w:val="aff"/>
            <w:color w:val="000000" w:themeColor="text1"/>
            <w:szCs w:val="18"/>
          </w:rPr>
          <w:footnoteRef/>
        </w:r>
        <w:r w:rsidRPr="0002335B" w:rsidDel="00546E9A">
          <w:rPr>
            <w:color w:val="000000" w:themeColor="text1"/>
            <w:szCs w:val="18"/>
          </w:rPr>
          <w:delText xml:space="preserve"> </w:delText>
        </w:r>
        <w:r w:rsidRPr="0002335B" w:rsidDel="00546E9A">
          <w:rPr>
            <w:rFonts w:hint="eastAsia"/>
            <w:color w:val="000000" w:themeColor="text1"/>
            <w:szCs w:val="18"/>
          </w:rPr>
          <w:delText>每套招标文件售价只计工本费，最高不超过</w:delText>
        </w:r>
        <w:r w:rsidRPr="0002335B" w:rsidDel="00546E9A">
          <w:rPr>
            <w:color w:val="000000" w:themeColor="text1"/>
            <w:szCs w:val="18"/>
          </w:rPr>
          <w:delText>1000</w:delText>
        </w:r>
        <w:r w:rsidRPr="0002335B" w:rsidDel="00546E9A">
          <w:rPr>
            <w:rFonts w:hint="eastAsia"/>
            <w:color w:val="000000" w:themeColor="text1"/>
            <w:szCs w:val="18"/>
          </w:rPr>
          <w:delText>元。</w:delText>
        </w:r>
      </w:del>
    </w:p>
  </w:footnote>
  <w:footnote w:id="14">
    <w:p w14:paraId="1EAD541F" w14:textId="77777777" w:rsidR="00DA404B" w:rsidDel="00B5140F" w:rsidRDefault="00DA404B" w:rsidP="00733E0E">
      <w:pPr>
        <w:pStyle w:val="afd"/>
        <w:spacing w:line="320" w:lineRule="atLeast"/>
        <w:ind w:firstLine="0"/>
        <w:jc w:val="both"/>
        <w:rPr>
          <w:del w:id="63" w:author="华杰" w:date="2019-07-08T13:51:00Z"/>
          <w:szCs w:val="18"/>
        </w:rPr>
      </w:pPr>
      <w:del w:id="64" w:author="华杰" w:date="2019-07-08T13:51:00Z">
        <w:r w:rsidDel="00B5140F">
          <w:rPr>
            <w:rStyle w:val="aff"/>
            <w:szCs w:val="18"/>
          </w:rPr>
          <w:footnoteRef/>
        </w:r>
        <w:r w:rsidDel="00B5140F">
          <w:rPr>
            <w:rFonts w:hint="eastAsia"/>
          </w:rPr>
          <w:delText xml:space="preserve"> </w:delText>
        </w:r>
        <w:r w:rsidRPr="003A1DE0" w:rsidDel="00B5140F">
          <w:rPr>
            <w:rFonts w:hint="eastAsia"/>
          </w:rPr>
          <w:delText>依法必须进行招标的公路工程</w:delText>
        </w:r>
        <w:r w:rsidDel="00B5140F">
          <w:rPr>
            <w:rFonts w:hint="eastAsia"/>
          </w:rPr>
          <w:delText>，</w:delText>
        </w:r>
        <w:r w:rsidRPr="00C76540" w:rsidDel="00B5140F">
          <w:rPr>
            <w:rFonts w:hint="eastAsia"/>
            <w:szCs w:val="18"/>
          </w:rPr>
          <w:delText>自招标文件开始发售之日起至投标人递交投标文件截止</w:delText>
        </w:r>
        <w:r w:rsidDel="00B5140F">
          <w:rPr>
            <w:rFonts w:hint="eastAsia"/>
            <w:szCs w:val="18"/>
          </w:rPr>
          <w:delText>之日</w:delText>
        </w:r>
        <w:r w:rsidRPr="00C76540" w:rsidDel="00B5140F">
          <w:rPr>
            <w:rFonts w:hint="eastAsia"/>
            <w:szCs w:val="18"/>
          </w:rPr>
          <w:delText>止，不得少于</w:delText>
        </w:r>
        <w:r w:rsidRPr="00C76540" w:rsidDel="00B5140F">
          <w:rPr>
            <w:rFonts w:hint="eastAsia"/>
            <w:szCs w:val="18"/>
          </w:rPr>
          <w:delText>20</w:delText>
        </w:r>
        <w:r w:rsidDel="00B5140F">
          <w:rPr>
            <w:rFonts w:hint="eastAsia"/>
            <w:szCs w:val="18"/>
          </w:rPr>
          <w:delText>日</w:delText>
        </w:r>
        <w:r w:rsidRPr="00C76540" w:rsidDel="00B5140F">
          <w:rPr>
            <w:rFonts w:hint="eastAsia"/>
            <w:szCs w:val="18"/>
          </w:rPr>
          <w:delText>。</w:delText>
        </w:r>
      </w:del>
    </w:p>
  </w:footnote>
  <w:footnote w:id="15">
    <w:p w14:paraId="7A80E666" w14:textId="77777777" w:rsidR="00DA404B" w:rsidRDefault="00DA404B" w:rsidP="00AA700E">
      <w:pPr>
        <w:pStyle w:val="afd"/>
        <w:ind w:firstLine="0"/>
      </w:pPr>
      <w:r>
        <w:rPr>
          <w:rStyle w:val="aff"/>
        </w:rPr>
        <w:footnoteRef/>
      </w:r>
      <w:r>
        <w:rPr>
          <w:rFonts w:hint="eastAsia"/>
        </w:rPr>
        <w:t>招标人可根据国家或湖南省以及招标项目所在地有关部门要求，增加其他刊登公告的媒介。</w:t>
      </w:r>
    </w:p>
  </w:footnote>
  <w:footnote w:id="16">
    <w:p w14:paraId="3E13DFA6" w14:textId="77777777" w:rsidR="00DA404B" w:rsidRDefault="00DA404B" w:rsidP="00240A99">
      <w:pPr>
        <w:pStyle w:val="afd"/>
        <w:spacing w:line="320" w:lineRule="atLeast"/>
        <w:ind w:firstLine="0"/>
        <w:jc w:val="both"/>
        <w:rPr>
          <w:szCs w:val="18"/>
        </w:rPr>
      </w:pPr>
      <w:r>
        <w:rPr>
          <w:rStyle w:val="aff"/>
          <w:szCs w:val="18"/>
        </w:rPr>
        <w:footnoteRef/>
      </w:r>
      <w:r>
        <w:rPr>
          <w:rFonts w:hint="eastAsia"/>
          <w:szCs w:val="18"/>
        </w:rPr>
        <w:t xml:space="preserve"> </w:t>
      </w:r>
      <w:r>
        <w:rPr>
          <w:rFonts w:hint="eastAsia"/>
          <w:szCs w:val="18"/>
        </w:rPr>
        <w:t>招标人可根据项目具体特点和实际需要对本章内容进行补充、细化，但应遵守《中华人民共和国招标投标法》等有关法律法规的规定。</w:t>
      </w:r>
    </w:p>
  </w:footnote>
  <w:footnote w:id="17">
    <w:p w14:paraId="1B77C23E" w14:textId="77777777" w:rsidR="00DA404B" w:rsidRDefault="00DA404B" w:rsidP="00240A99">
      <w:pPr>
        <w:pStyle w:val="afd"/>
        <w:spacing w:line="320" w:lineRule="atLeast"/>
        <w:ind w:firstLine="0"/>
        <w:jc w:val="both"/>
        <w:rPr>
          <w:szCs w:val="18"/>
        </w:rPr>
      </w:pPr>
      <w:r>
        <w:rPr>
          <w:rStyle w:val="aff"/>
        </w:rPr>
        <w:footnoteRef/>
      </w:r>
      <w:r>
        <w:rPr>
          <w:rFonts w:hint="eastAsia"/>
          <w:szCs w:val="18"/>
        </w:rPr>
        <w:t xml:space="preserve"> </w:t>
      </w:r>
      <w:r w:rsidRPr="00684023">
        <w:rPr>
          <w:rFonts w:hint="eastAsia"/>
          <w:szCs w:val="18"/>
        </w:rPr>
        <w:t>招标人应自</w:t>
      </w:r>
      <w:r>
        <w:rPr>
          <w:rFonts w:hint="eastAsia"/>
          <w:szCs w:val="18"/>
        </w:rPr>
        <w:t>招标</w:t>
      </w:r>
      <w:r w:rsidRPr="00684023">
        <w:rPr>
          <w:rFonts w:hint="eastAsia"/>
          <w:szCs w:val="18"/>
        </w:rPr>
        <w:t>文件开始发售之日起，将</w:t>
      </w:r>
      <w:r>
        <w:rPr>
          <w:rFonts w:hint="eastAsia"/>
          <w:szCs w:val="18"/>
        </w:rPr>
        <w:t>招标文件的关键内容</w:t>
      </w:r>
      <w:r w:rsidRPr="00684023">
        <w:rPr>
          <w:rFonts w:hint="eastAsia"/>
          <w:szCs w:val="18"/>
        </w:rPr>
        <w:t>上传至</w:t>
      </w:r>
      <w:r>
        <w:rPr>
          <w:rFonts w:hint="eastAsia"/>
          <w:szCs w:val="18"/>
        </w:rPr>
        <w:t>对该项目</w:t>
      </w:r>
      <w:r w:rsidRPr="00684023">
        <w:rPr>
          <w:rFonts w:hint="eastAsia"/>
          <w:szCs w:val="18"/>
        </w:rPr>
        <w:t>具有招标监督职责的交通运输主管部门政府网站</w:t>
      </w:r>
      <w:r w:rsidRPr="00682093">
        <w:rPr>
          <w:rFonts w:ascii="黑体" w:eastAsia="黑体" w:hAnsi="黑体" w:cs="黑体" w:hint="eastAsia"/>
        </w:rPr>
        <w:t>、湖南省招标投标监管网、省或市州公共资源交易网</w:t>
      </w:r>
      <w:r w:rsidRPr="00684023">
        <w:rPr>
          <w:rFonts w:hint="eastAsia"/>
          <w:szCs w:val="18"/>
        </w:rPr>
        <w:t>或其指定的其他网站上进行公开，公开内容包括项目概况、对</w:t>
      </w:r>
      <w:r>
        <w:rPr>
          <w:rFonts w:hint="eastAsia"/>
          <w:szCs w:val="18"/>
        </w:rPr>
        <w:t>投标</w:t>
      </w:r>
      <w:r w:rsidRPr="00684023">
        <w:rPr>
          <w:rFonts w:hint="eastAsia"/>
          <w:szCs w:val="18"/>
        </w:rPr>
        <w:t>人的</w:t>
      </w:r>
      <w:r w:rsidRPr="00C174DE">
        <w:rPr>
          <w:rFonts w:hint="eastAsia"/>
          <w:szCs w:val="18"/>
        </w:rPr>
        <w:t>全部</w:t>
      </w:r>
      <w:r w:rsidRPr="00684023">
        <w:rPr>
          <w:rFonts w:hint="eastAsia"/>
          <w:szCs w:val="18"/>
        </w:rPr>
        <w:t>资格条件要求、</w:t>
      </w:r>
      <w:r>
        <w:rPr>
          <w:rFonts w:hint="eastAsia"/>
          <w:szCs w:val="18"/>
        </w:rPr>
        <w:t>评标</w:t>
      </w:r>
      <w:r w:rsidRPr="00684023">
        <w:rPr>
          <w:rFonts w:hint="eastAsia"/>
          <w:szCs w:val="18"/>
        </w:rPr>
        <w:t>办法</w:t>
      </w:r>
      <w:r w:rsidRPr="00C174DE">
        <w:rPr>
          <w:rFonts w:hint="eastAsia"/>
          <w:szCs w:val="18"/>
        </w:rPr>
        <w:t>全文</w:t>
      </w:r>
      <w:r w:rsidRPr="00684023">
        <w:rPr>
          <w:rFonts w:hint="eastAsia"/>
          <w:szCs w:val="18"/>
        </w:rPr>
        <w:t>、招标人联系方式等。</w:t>
      </w:r>
    </w:p>
  </w:footnote>
  <w:footnote w:id="18">
    <w:p w14:paraId="5C637D51" w14:textId="77777777" w:rsidR="00DA404B" w:rsidRDefault="00DA404B" w:rsidP="00AA700E">
      <w:pPr>
        <w:pStyle w:val="afd"/>
        <w:spacing w:line="240" w:lineRule="auto"/>
        <w:ind w:firstLine="0"/>
      </w:pPr>
      <w:r>
        <w:rPr>
          <w:rStyle w:val="aff"/>
        </w:rPr>
        <w:footnoteRef/>
      </w:r>
      <w:r>
        <w:rPr>
          <w:rFonts w:ascii="黑体" w:eastAsia="黑体" w:hAnsi="黑体" w:hint="eastAsia"/>
        </w:rPr>
        <w:t>若规定每个投标人只允许中一个标，则同一个投标人在本项目不同标段投标文件中提供的项目负责人在满足资格要求的基础上可以重复（或相同）。</w:t>
      </w:r>
    </w:p>
  </w:footnote>
  <w:footnote w:id="19">
    <w:p w14:paraId="6FCB807D" w14:textId="77777777" w:rsidR="00DA404B" w:rsidRPr="00B333F9" w:rsidRDefault="00DA404B" w:rsidP="00AA700E">
      <w:pPr>
        <w:pStyle w:val="afd"/>
        <w:spacing w:line="240" w:lineRule="auto"/>
        <w:ind w:firstLine="0"/>
        <w:rPr>
          <w:rFonts w:ascii="黑体" w:eastAsia="黑体" w:hAnsi="黑体" w:cs="黑体"/>
        </w:rPr>
      </w:pPr>
      <w:r w:rsidRPr="00B333F9">
        <w:rPr>
          <w:rStyle w:val="aff"/>
          <w:rFonts w:ascii="黑体" w:eastAsia="黑体" w:hAnsi="黑体" w:cs="黑体" w:hint="eastAsia"/>
        </w:rPr>
        <w:footnoteRef/>
      </w:r>
      <w:r w:rsidRPr="00B333F9">
        <w:rPr>
          <w:rFonts w:ascii="黑体" w:eastAsia="黑体" w:hAnsi="黑体" w:cs="黑体" w:hint="eastAsia"/>
        </w:rPr>
        <w:t xml:space="preserve"> 单位负责人，是指单位法定代表人或者法律、行政法规规定代表单位行使职权的主要负责人。（招标文件中所列“单位负责人”均作本条解释）</w:t>
      </w:r>
    </w:p>
  </w:footnote>
  <w:footnote w:id="20">
    <w:p w14:paraId="6D0D231C" w14:textId="77777777" w:rsidR="00DA404B" w:rsidRPr="00B333F9" w:rsidRDefault="00DA404B" w:rsidP="00AA700E">
      <w:pPr>
        <w:pStyle w:val="afd"/>
        <w:spacing w:line="240" w:lineRule="auto"/>
        <w:ind w:firstLine="0"/>
        <w:rPr>
          <w:rFonts w:ascii="黑体" w:eastAsia="黑体" w:hAnsi="黑体" w:cs="黑体"/>
        </w:rPr>
      </w:pPr>
      <w:r w:rsidRPr="00B333F9">
        <w:rPr>
          <w:rStyle w:val="aff"/>
          <w:rFonts w:ascii="黑体" w:eastAsia="黑体" w:hAnsi="黑体" w:cs="黑体" w:hint="eastAsia"/>
        </w:rPr>
        <w:footnoteRef/>
      </w:r>
      <w:r w:rsidRPr="00B333F9">
        <w:rPr>
          <w:rFonts w:ascii="黑体" w:eastAsia="黑体" w:hAnsi="黑体" w:cs="黑体" w:hint="eastAsia"/>
        </w:rPr>
        <w:t xml:space="preserve"> 控股，是指出资额（持股）占股本总额50%以上或虽不足50%，但依出资额或所</w:t>
      </w:r>
      <w:proofErr w:type="gramStart"/>
      <w:r w:rsidRPr="00B333F9">
        <w:rPr>
          <w:rFonts w:ascii="黑体" w:eastAsia="黑体" w:hAnsi="黑体" w:cs="黑体" w:hint="eastAsia"/>
        </w:rPr>
        <w:t>持股份所享有</w:t>
      </w:r>
      <w:proofErr w:type="gramEnd"/>
      <w:r w:rsidRPr="00B333F9">
        <w:rPr>
          <w:rFonts w:ascii="黑体" w:eastAsia="黑体" w:hAnsi="黑体" w:cs="黑体" w:hint="eastAsia"/>
        </w:rPr>
        <w:t>的表决权足以对股东会、股东大会的决议产生重大影响的，或者国有企事业单位通过投资关系、协议或者其他安排，能够实际支配公司行为的。（招标文件中所列“控股”均作本条解释）</w:t>
      </w:r>
    </w:p>
  </w:footnote>
  <w:footnote w:id="21">
    <w:p w14:paraId="2C08D200" w14:textId="77777777" w:rsidR="00DA404B" w:rsidRPr="003571B9" w:rsidRDefault="00DA404B" w:rsidP="00AA700E">
      <w:pPr>
        <w:pStyle w:val="afd"/>
        <w:spacing w:line="240" w:lineRule="auto"/>
        <w:ind w:firstLine="0"/>
        <w:rPr>
          <w:rFonts w:ascii="华文新魏" w:eastAsia="华文新魏" w:hAnsi="黑体" w:cs="黑体"/>
        </w:rPr>
      </w:pPr>
      <w:r w:rsidRPr="00B333F9">
        <w:rPr>
          <w:rStyle w:val="aff"/>
          <w:rFonts w:ascii="黑体" w:eastAsia="黑体" w:hAnsi="黑体" w:cs="黑体" w:hint="eastAsia"/>
        </w:rPr>
        <w:footnoteRef/>
      </w:r>
      <w:r w:rsidRPr="00B333F9">
        <w:rPr>
          <w:rFonts w:ascii="黑体" w:eastAsia="黑体" w:hAnsi="黑体" w:cs="黑体" w:hint="eastAsia"/>
        </w:rPr>
        <w:t xml:space="preserve"> 管理，是指不具有出资持股关系的其他单位之间存在的管理与被管理关系。（招标文件中所列“管理”均作本条解释）</w:t>
      </w:r>
    </w:p>
  </w:footnote>
  <w:footnote w:id="22">
    <w:p w14:paraId="696D01F8" w14:textId="77777777" w:rsidR="00DA404B" w:rsidRPr="00353ED8" w:rsidRDefault="00DA404B" w:rsidP="004373C3">
      <w:pPr>
        <w:pStyle w:val="afd"/>
        <w:spacing w:line="320" w:lineRule="atLeast"/>
        <w:ind w:left="180" w:hangingChars="100" w:hanging="180"/>
        <w:rPr>
          <w:ins w:id="93" w:author="华杰" w:date="2019-07-08T13:55:00Z"/>
          <w:szCs w:val="18"/>
        </w:rPr>
      </w:pPr>
      <w:ins w:id="94" w:author="华杰" w:date="2019-07-08T13:55:00Z">
        <w:r w:rsidRPr="00353ED8">
          <w:rPr>
            <w:rStyle w:val="aff"/>
            <w:szCs w:val="18"/>
          </w:rPr>
          <w:footnoteRef/>
        </w:r>
        <w:r>
          <w:rPr>
            <w:rFonts w:hint="eastAsia"/>
            <w:szCs w:val="18"/>
          </w:rPr>
          <w:t xml:space="preserve"> </w:t>
        </w:r>
        <w:r w:rsidRPr="00353ED8">
          <w:rPr>
            <w:rFonts w:hint="eastAsia"/>
            <w:szCs w:val="18"/>
          </w:rPr>
          <w:t>每套招标文件售价只计工本费，最高不超过</w:t>
        </w:r>
        <w:r w:rsidRPr="00353ED8">
          <w:rPr>
            <w:rFonts w:hint="eastAsia"/>
            <w:szCs w:val="18"/>
          </w:rPr>
          <w:t>100</w:t>
        </w:r>
        <w:r w:rsidRPr="00353ED8">
          <w:rPr>
            <w:szCs w:val="18"/>
          </w:rPr>
          <w:t>0</w:t>
        </w:r>
        <w:r w:rsidRPr="00353ED8">
          <w:rPr>
            <w:rFonts w:hint="eastAsia"/>
            <w:szCs w:val="18"/>
          </w:rPr>
          <w:t>元</w:t>
        </w:r>
        <w:r w:rsidRPr="00353ED8">
          <w:rPr>
            <w:rFonts w:hint="eastAsia"/>
            <w:szCs w:val="18"/>
          </w:rPr>
          <w:t>(</w:t>
        </w:r>
        <w:r w:rsidRPr="00353ED8">
          <w:rPr>
            <w:rFonts w:hint="eastAsia"/>
            <w:szCs w:val="18"/>
          </w:rPr>
          <w:t>不含图纸部分</w:t>
        </w:r>
        <w:r w:rsidRPr="00353ED8">
          <w:rPr>
            <w:rFonts w:hint="eastAsia"/>
            <w:szCs w:val="18"/>
          </w:rPr>
          <w:t>)</w:t>
        </w:r>
        <w:r w:rsidRPr="00353ED8">
          <w:rPr>
            <w:rFonts w:hint="eastAsia"/>
            <w:szCs w:val="18"/>
          </w:rPr>
          <w:t>；图纸每套售价最高不超过</w:t>
        </w:r>
        <w:r w:rsidRPr="00353ED8">
          <w:rPr>
            <w:rFonts w:hint="eastAsia"/>
            <w:szCs w:val="18"/>
          </w:rPr>
          <w:t>3000</w:t>
        </w:r>
        <w:r w:rsidRPr="00353ED8">
          <w:rPr>
            <w:rFonts w:hint="eastAsia"/>
            <w:szCs w:val="18"/>
          </w:rPr>
          <w:t>元。</w:t>
        </w:r>
        <w:r w:rsidRPr="00485130">
          <w:rPr>
            <w:rFonts w:hint="eastAsia"/>
            <w:szCs w:val="18"/>
          </w:rPr>
          <w:t>招标人若不提供图纸，应提供满足投标人编制技术建议书需要的参考资料。</w:t>
        </w:r>
      </w:ins>
    </w:p>
  </w:footnote>
  <w:footnote w:id="23">
    <w:p w14:paraId="15F17B3C" w14:textId="77777777" w:rsidR="00DA404B" w:rsidRPr="00B75A75" w:rsidDel="004373C3" w:rsidRDefault="00DA404B">
      <w:pPr>
        <w:pStyle w:val="afd"/>
        <w:spacing w:line="300" w:lineRule="atLeast"/>
        <w:ind w:left="180" w:hangingChars="100" w:hanging="180"/>
        <w:jc w:val="both"/>
        <w:rPr>
          <w:del w:id="96" w:author="华杰" w:date="2019-07-08T13:55:00Z"/>
          <w:rFonts w:ascii="黑体" w:eastAsia="黑体" w:hAnsi="黑体"/>
          <w:szCs w:val="18"/>
          <w:rPrChange w:id="97" w:author="华杰" w:date="2019-07-08T14:00:00Z">
            <w:rPr>
              <w:del w:id="98" w:author="华杰" w:date="2019-07-08T13:55:00Z"/>
              <w:szCs w:val="18"/>
            </w:rPr>
          </w:rPrChange>
        </w:rPr>
        <w:pPrChange w:id="99" w:author="华杰" w:date="2019-07-08T14:01:00Z">
          <w:pPr>
            <w:pStyle w:val="afd"/>
            <w:spacing w:line="320" w:lineRule="atLeast"/>
            <w:ind w:left="180" w:hangingChars="100" w:hanging="180"/>
            <w:jc w:val="both"/>
          </w:pPr>
        </w:pPrChange>
      </w:pPr>
      <w:del w:id="100" w:author="华杰" w:date="2019-07-08T13:55:00Z">
        <w:r w:rsidRPr="00B75A75" w:rsidDel="004373C3">
          <w:rPr>
            <w:rStyle w:val="aff"/>
            <w:rFonts w:ascii="黑体" w:eastAsia="黑体" w:hAnsi="黑体"/>
            <w:szCs w:val="18"/>
            <w:rPrChange w:id="101" w:author="华杰" w:date="2019-07-08T14:00:00Z">
              <w:rPr>
                <w:rStyle w:val="aff"/>
                <w:szCs w:val="18"/>
              </w:rPr>
            </w:rPrChange>
          </w:rPr>
          <w:footnoteRef/>
        </w:r>
        <w:r w:rsidRPr="00B75A75" w:rsidDel="004373C3">
          <w:rPr>
            <w:rFonts w:ascii="黑体" w:eastAsia="黑体" w:hAnsi="黑体"/>
            <w:szCs w:val="18"/>
            <w:rPrChange w:id="102" w:author="华杰" w:date="2019-07-08T14:00:00Z">
              <w:rPr>
                <w:szCs w:val="18"/>
              </w:rPr>
            </w:rPrChange>
          </w:rPr>
          <w:delText xml:space="preserve"> </w:delText>
        </w:r>
        <w:r w:rsidRPr="00B75A75" w:rsidDel="004373C3">
          <w:rPr>
            <w:rFonts w:ascii="黑体" w:eastAsia="黑体" w:hAnsi="黑体" w:cs="黑体" w:hint="eastAsia"/>
            <w:rPrChange w:id="103" w:author="华杰" w:date="2019-07-08T14:00:00Z">
              <w:rPr>
                <w:rFonts w:asciiTheme="minorEastAsia" w:eastAsiaTheme="minorEastAsia" w:hAnsiTheme="minorEastAsia" w:cs="黑体" w:hint="eastAsia"/>
              </w:rPr>
            </w:rPrChange>
          </w:rPr>
          <w:delText>招标文件的发售时间不得少于</w:delText>
        </w:r>
        <w:r w:rsidRPr="00B75A75" w:rsidDel="004373C3">
          <w:rPr>
            <w:rFonts w:ascii="黑体" w:eastAsia="黑体" w:hAnsi="黑体"/>
            <w:rPrChange w:id="104" w:author="华杰" w:date="2019-07-08T14:00:00Z">
              <w:rPr>
                <w:rFonts w:eastAsiaTheme="minorEastAsia"/>
              </w:rPr>
            </w:rPrChange>
          </w:rPr>
          <w:delText>5</w:delText>
        </w:r>
        <w:r w:rsidRPr="00B75A75" w:rsidDel="004373C3">
          <w:rPr>
            <w:rFonts w:ascii="黑体" w:eastAsia="黑体" w:hAnsi="黑体" w:hint="eastAsia"/>
            <w:rPrChange w:id="105" w:author="华杰" w:date="2019-07-08T14:00:00Z">
              <w:rPr>
                <w:rFonts w:eastAsiaTheme="minorEastAsia" w:hint="eastAsia"/>
              </w:rPr>
            </w:rPrChange>
          </w:rPr>
          <w:delText>日。</w:delText>
        </w:r>
      </w:del>
    </w:p>
  </w:footnote>
  <w:footnote w:id="24">
    <w:p w14:paraId="6C11751A" w14:textId="77777777" w:rsidR="00DA404B" w:rsidRPr="00B75A75" w:rsidDel="004373C3" w:rsidRDefault="00DA404B">
      <w:pPr>
        <w:pStyle w:val="afd"/>
        <w:spacing w:line="300" w:lineRule="atLeast"/>
        <w:ind w:left="180" w:hangingChars="100" w:hanging="180"/>
        <w:jc w:val="both"/>
        <w:rPr>
          <w:del w:id="108" w:author="华杰" w:date="2019-07-08T13:55:00Z"/>
          <w:rFonts w:ascii="黑体" w:eastAsia="黑体" w:hAnsi="黑体"/>
          <w:kern w:val="2"/>
          <w:szCs w:val="18"/>
          <w:rPrChange w:id="109" w:author="华杰" w:date="2019-07-08T14:00:00Z">
            <w:rPr>
              <w:del w:id="110" w:author="华杰" w:date="2019-07-08T13:55:00Z"/>
              <w:kern w:val="2"/>
              <w:szCs w:val="18"/>
            </w:rPr>
          </w:rPrChange>
        </w:rPr>
        <w:pPrChange w:id="111" w:author="华杰" w:date="2019-07-08T14:01:00Z">
          <w:pPr>
            <w:pStyle w:val="afd"/>
            <w:spacing w:line="320" w:lineRule="atLeast"/>
            <w:ind w:left="180" w:hangingChars="100" w:hanging="180"/>
            <w:jc w:val="both"/>
          </w:pPr>
        </w:pPrChange>
      </w:pPr>
      <w:del w:id="112" w:author="华杰" w:date="2019-07-08T13:55:00Z">
        <w:r w:rsidRPr="00B75A75" w:rsidDel="004373C3">
          <w:rPr>
            <w:rStyle w:val="aff"/>
            <w:rFonts w:ascii="黑体" w:eastAsia="黑体" w:hAnsi="黑体"/>
            <w:rPrChange w:id="113" w:author="华杰" w:date="2019-07-08T14:00:00Z">
              <w:rPr>
                <w:rStyle w:val="aff"/>
              </w:rPr>
            </w:rPrChange>
          </w:rPr>
          <w:footnoteRef/>
        </w:r>
        <w:r w:rsidRPr="00B75A75" w:rsidDel="004373C3">
          <w:rPr>
            <w:rFonts w:ascii="黑体" w:eastAsia="黑体" w:hAnsi="黑体" w:hint="eastAsia"/>
          </w:rPr>
          <w:delText>本款适用于在有关公共资源交易网下载</w:delText>
        </w:r>
        <w:r w:rsidRPr="00B75A75" w:rsidDel="004373C3">
          <w:rPr>
            <w:rFonts w:ascii="黑体" w:eastAsia="黑体" w:hAnsi="黑体"/>
          </w:rPr>
          <w:delText>/获取招标文件的项目。</w:delText>
        </w:r>
      </w:del>
    </w:p>
  </w:footnote>
  <w:footnote w:id="25">
    <w:p w14:paraId="74C64B25" w14:textId="77777777" w:rsidR="00DA404B" w:rsidRPr="00B75A75" w:rsidDel="004373C3" w:rsidRDefault="00DA404B">
      <w:pPr>
        <w:pStyle w:val="afd"/>
        <w:spacing w:line="300" w:lineRule="atLeast"/>
        <w:ind w:left="100" w:hanging="100"/>
        <w:rPr>
          <w:del w:id="115" w:author="华杰" w:date="2019-07-08T13:55:00Z"/>
          <w:rFonts w:ascii="黑体" w:eastAsia="黑体" w:hAnsi="黑体"/>
          <w:szCs w:val="18"/>
          <w:rPrChange w:id="116" w:author="华杰" w:date="2019-07-08T14:00:00Z">
            <w:rPr>
              <w:del w:id="117" w:author="华杰" w:date="2019-07-08T13:55:00Z"/>
              <w:szCs w:val="18"/>
            </w:rPr>
          </w:rPrChange>
        </w:rPr>
        <w:pPrChange w:id="118" w:author="华杰" w:date="2019-07-08T14:01:00Z">
          <w:pPr>
            <w:pStyle w:val="afd"/>
            <w:spacing w:line="320" w:lineRule="atLeast"/>
            <w:ind w:firstLine="0"/>
          </w:pPr>
        </w:pPrChange>
      </w:pPr>
      <w:del w:id="119" w:author="华杰" w:date="2019-07-08T13:55:00Z">
        <w:r w:rsidRPr="00B75A75" w:rsidDel="004373C3">
          <w:rPr>
            <w:rStyle w:val="aff"/>
            <w:rFonts w:ascii="黑体" w:eastAsia="黑体" w:hAnsi="黑体"/>
            <w:szCs w:val="18"/>
            <w:rPrChange w:id="120" w:author="华杰" w:date="2019-07-08T14:00:00Z">
              <w:rPr>
                <w:rStyle w:val="aff"/>
                <w:szCs w:val="18"/>
              </w:rPr>
            </w:rPrChange>
          </w:rPr>
          <w:footnoteRef/>
        </w:r>
        <w:r w:rsidRPr="00B75A75" w:rsidDel="004373C3">
          <w:rPr>
            <w:rFonts w:ascii="黑体" w:eastAsia="黑体" w:hAnsi="黑体" w:hint="eastAsia"/>
            <w:szCs w:val="18"/>
            <w:rPrChange w:id="121" w:author="华杰" w:date="2019-07-08T14:00:00Z">
              <w:rPr>
                <w:rFonts w:hint="eastAsia"/>
                <w:szCs w:val="18"/>
              </w:rPr>
            </w:rPrChange>
          </w:rPr>
          <w:delText>每套招标文件售价只计工本费，最高不超过</w:delText>
        </w:r>
        <w:r w:rsidRPr="00B75A75" w:rsidDel="004373C3">
          <w:rPr>
            <w:rFonts w:ascii="黑体" w:eastAsia="黑体" w:hAnsi="黑体"/>
            <w:szCs w:val="18"/>
            <w:rPrChange w:id="122" w:author="华杰" w:date="2019-07-08T14:00:00Z">
              <w:rPr>
                <w:szCs w:val="18"/>
              </w:rPr>
            </w:rPrChange>
          </w:rPr>
          <w:delText>1000</w:delText>
        </w:r>
        <w:r w:rsidRPr="00B75A75" w:rsidDel="004373C3">
          <w:rPr>
            <w:rFonts w:ascii="黑体" w:eastAsia="黑体" w:hAnsi="黑体" w:hint="eastAsia"/>
            <w:szCs w:val="18"/>
            <w:rPrChange w:id="123" w:author="华杰" w:date="2019-07-08T14:00:00Z">
              <w:rPr>
                <w:rFonts w:hint="eastAsia"/>
                <w:szCs w:val="18"/>
              </w:rPr>
            </w:rPrChange>
          </w:rPr>
          <w:delText>元。</w:delText>
        </w:r>
      </w:del>
    </w:p>
  </w:footnote>
  <w:footnote w:id="26">
    <w:p w14:paraId="763DCF70" w14:textId="77777777" w:rsidR="00DA404B" w:rsidRPr="00B75A75" w:rsidDel="002E2F14" w:rsidRDefault="00DA404B">
      <w:pPr>
        <w:pStyle w:val="afd"/>
        <w:spacing w:line="300" w:lineRule="atLeast"/>
        <w:ind w:left="180" w:hangingChars="100" w:hanging="180"/>
        <w:rPr>
          <w:del w:id="134" w:author="华杰" w:date="2019-07-08T13:57:00Z"/>
          <w:rFonts w:ascii="黑体" w:eastAsia="黑体" w:hAnsi="黑体"/>
          <w:szCs w:val="18"/>
          <w:rPrChange w:id="135" w:author="华杰" w:date="2019-07-08T14:00:00Z">
            <w:rPr>
              <w:del w:id="136" w:author="华杰" w:date="2019-07-08T13:57:00Z"/>
              <w:szCs w:val="18"/>
            </w:rPr>
          </w:rPrChange>
        </w:rPr>
        <w:pPrChange w:id="137" w:author="华杰" w:date="2019-07-08T14:01:00Z">
          <w:pPr>
            <w:pStyle w:val="afd"/>
            <w:spacing w:line="320" w:lineRule="atLeast"/>
            <w:ind w:left="180" w:hangingChars="100" w:hanging="180"/>
          </w:pPr>
        </w:pPrChange>
      </w:pPr>
      <w:del w:id="138" w:author="华杰" w:date="2019-07-08T13:57:00Z">
        <w:r w:rsidRPr="00B75A75" w:rsidDel="002E2F14">
          <w:rPr>
            <w:rStyle w:val="aff"/>
            <w:rFonts w:ascii="黑体" w:eastAsia="黑体" w:hAnsi="黑体"/>
            <w:szCs w:val="18"/>
            <w:rPrChange w:id="139" w:author="华杰" w:date="2019-07-08T14:00:00Z">
              <w:rPr>
                <w:rStyle w:val="aff"/>
                <w:szCs w:val="18"/>
              </w:rPr>
            </w:rPrChange>
          </w:rPr>
          <w:footnoteRef/>
        </w:r>
        <w:r w:rsidRPr="00B75A75" w:rsidDel="002E2F14">
          <w:rPr>
            <w:rFonts w:ascii="黑体" w:eastAsia="黑体" w:hAnsi="黑体"/>
            <w:rPrChange w:id="140" w:author="华杰" w:date="2019-07-08T14:00:00Z">
              <w:rPr/>
            </w:rPrChange>
          </w:rPr>
          <w:delText xml:space="preserve"> </w:delText>
        </w:r>
        <w:r w:rsidRPr="00B75A75" w:rsidDel="002E2F14">
          <w:rPr>
            <w:rFonts w:ascii="黑体" w:eastAsia="黑体" w:hAnsi="黑体" w:hint="eastAsia"/>
            <w:rPrChange w:id="141" w:author="华杰" w:date="2019-07-08T14:00:00Z">
              <w:rPr>
                <w:rFonts w:hint="eastAsia"/>
              </w:rPr>
            </w:rPrChange>
          </w:rPr>
          <w:delText>依法必须进行招标的公路工程，</w:delText>
        </w:r>
        <w:r w:rsidRPr="00B75A75" w:rsidDel="002E2F14">
          <w:rPr>
            <w:rFonts w:ascii="黑体" w:eastAsia="黑体" w:hAnsi="黑体" w:hint="eastAsia"/>
            <w:szCs w:val="18"/>
            <w:rPrChange w:id="142" w:author="华杰" w:date="2019-07-08T14:00:00Z">
              <w:rPr>
                <w:rFonts w:hint="eastAsia"/>
                <w:szCs w:val="18"/>
              </w:rPr>
            </w:rPrChange>
          </w:rPr>
          <w:delText>自招标文件开始发售之日起至投标人递交投标文件截止之日止，不得少于</w:delText>
        </w:r>
        <w:r w:rsidRPr="00B75A75" w:rsidDel="002E2F14">
          <w:rPr>
            <w:rFonts w:ascii="黑体" w:eastAsia="黑体" w:hAnsi="黑体"/>
            <w:szCs w:val="18"/>
            <w:rPrChange w:id="143" w:author="华杰" w:date="2019-07-08T14:00:00Z">
              <w:rPr>
                <w:szCs w:val="18"/>
              </w:rPr>
            </w:rPrChange>
          </w:rPr>
          <w:delText>20</w:delText>
        </w:r>
        <w:r w:rsidRPr="00B75A75" w:rsidDel="002E2F14">
          <w:rPr>
            <w:rFonts w:ascii="黑体" w:eastAsia="黑体" w:hAnsi="黑体" w:hint="eastAsia"/>
            <w:szCs w:val="18"/>
            <w:rPrChange w:id="144" w:author="华杰" w:date="2019-07-08T14:00:00Z">
              <w:rPr>
                <w:rFonts w:hint="eastAsia"/>
                <w:szCs w:val="18"/>
              </w:rPr>
            </w:rPrChange>
          </w:rPr>
          <w:delText>日。</w:delText>
        </w:r>
      </w:del>
    </w:p>
  </w:footnote>
  <w:footnote w:id="27">
    <w:p w14:paraId="3C4BE569" w14:textId="77777777" w:rsidR="00DA404B" w:rsidRPr="00B75A75" w:rsidRDefault="00DA404B">
      <w:pPr>
        <w:pStyle w:val="afd"/>
        <w:spacing w:line="300" w:lineRule="atLeast"/>
        <w:ind w:left="180" w:hangingChars="100" w:hanging="180"/>
        <w:jc w:val="both"/>
        <w:rPr>
          <w:rFonts w:ascii="黑体" w:eastAsia="黑体" w:hAnsi="黑体"/>
          <w:szCs w:val="18"/>
          <w:rPrChange w:id="157" w:author="华杰" w:date="2019-07-08T14:00:00Z">
            <w:rPr>
              <w:szCs w:val="18"/>
            </w:rPr>
          </w:rPrChange>
        </w:rPr>
        <w:pPrChange w:id="158" w:author="华杰" w:date="2019-07-08T14:01:00Z">
          <w:pPr>
            <w:pStyle w:val="afd"/>
            <w:spacing w:line="320" w:lineRule="atLeast"/>
            <w:ind w:left="180" w:hangingChars="100" w:hanging="180"/>
            <w:jc w:val="both"/>
          </w:pPr>
        </w:pPrChange>
      </w:pPr>
      <w:r w:rsidRPr="00B75A75">
        <w:rPr>
          <w:rStyle w:val="aff"/>
          <w:rFonts w:ascii="黑体" w:eastAsia="黑体" w:hAnsi="黑体"/>
          <w:szCs w:val="18"/>
          <w:rPrChange w:id="159" w:author="华杰" w:date="2019-07-08T14:00:00Z">
            <w:rPr>
              <w:rStyle w:val="aff"/>
              <w:szCs w:val="18"/>
            </w:rPr>
          </w:rPrChange>
        </w:rPr>
        <w:footnoteRef/>
      </w:r>
      <w:r w:rsidRPr="00B75A75">
        <w:rPr>
          <w:rFonts w:ascii="黑体" w:eastAsia="黑体" w:hAnsi="黑体"/>
          <w:szCs w:val="18"/>
          <w:rPrChange w:id="160" w:author="华杰" w:date="2019-07-08T14:00:00Z">
            <w:rPr>
              <w:szCs w:val="18"/>
            </w:rPr>
          </w:rPrChange>
        </w:rPr>
        <w:t xml:space="preserve"> </w:t>
      </w:r>
      <w:r w:rsidRPr="00B75A75">
        <w:rPr>
          <w:rFonts w:ascii="黑体" w:eastAsia="黑体" w:hAnsi="黑体" w:hint="eastAsia"/>
          <w:szCs w:val="18"/>
          <w:rPrChange w:id="161" w:author="华杰" w:date="2019-07-08T14:00:00Z">
            <w:rPr>
              <w:rFonts w:hint="eastAsia"/>
              <w:szCs w:val="18"/>
            </w:rPr>
          </w:rPrChange>
        </w:rPr>
        <w:t>招标人可根据项目具体特点和实际需要对本章内容进行补充、细化，但应遵守《中华人民共和国招标投标法》等有关法律法规的规定。</w:t>
      </w:r>
    </w:p>
  </w:footnote>
  <w:footnote w:id="28">
    <w:p w14:paraId="46ACD25F" w14:textId="77777777" w:rsidR="00DA404B" w:rsidRPr="00B75A75" w:rsidRDefault="00DA404B">
      <w:pPr>
        <w:pStyle w:val="afd"/>
        <w:spacing w:line="300" w:lineRule="atLeast"/>
        <w:ind w:left="180" w:hangingChars="100" w:hanging="180"/>
        <w:jc w:val="both"/>
        <w:rPr>
          <w:rFonts w:ascii="黑体" w:eastAsia="黑体" w:hAnsi="黑体"/>
          <w:szCs w:val="18"/>
          <w:rPrChange w:id="162" w:author="华杰" w:date="2019-07-08T14:00:00Z">
            <w:rPr>
              <w:szCs w:val="18"/>
            </w:rPr>
          </w:rPrChange>
        </w:rPr>
        <w:pPrChange w:id="163" w:author="华杰" w:date="2019-07-08T14:01:00Z">
          <w:pPr>
            <w:pStyle w:val="afd"/>
            <w:spacing w:line="320" w:lineRule="atLeast"/>
            <w:ind w:left="180" w:hangingChars="100" w:hanging="180"/>
            <w:jc w:val="both"/>
          </w:pPr>
        </w:pPrChange>
      </w:pPr>
      <w:r w:rsidRPr="00B75A75">
        <w:rPr>
          <w:rStyle w:val="aff"/>
          <w:rFonts w:ascii="黑体" w:eastAsia="黑体" w:hAnsi="黑体"/>
          <w:rPrChange w:id="164" w:author="华杰" w:date="2019-07-08T14:00:00Z">
            <w:rPr>
              <w:rStyle w:val="aff"/>
            </w:rPr>
          </w:rPrChange>
        </w:rPr>
        <w:footnoteRef/>
      </w:r>
      <w:r w:rsidRPr="00B75A75">
        <w:rPr>
          <w:rFonts w:ascii="黑体" w:eastAsia="黑体" w:hAnsi="黑体"/>
          <w:szCs w:val="18"/>
          <w:rPrChange w:id="165" w:author="华杰" w:date="2019-07-08T14:00:00Z">
            <w:rPr>
              <w:szCs w:val="18"/>
            </w:rPr>
          </w:rPrChange>
        </w:rPr>
        <w:t xml:space="preserve"> </w:t>
      </w:r>
      <w:r w:rsidRPr="00B75A75">
        <w:rPr>
          <w:rFonts w:ascii="黑体" w:eastAsia="黑体" w:hAnsi="黑体" w:hint="eastAsia"/>
          <w:szCs w:val="18"/>
          <w:rPrChange w:id="166" w:author="华杰" w:date="2019-07-08T14:00:00Z">
            <w:rPr>
              <w:rFonts w:hint="eastAsia"/>
              <w:szCs w:val="18"/>
            </w:rPr>
          </w:rPrChange>
        </w:rPr>
        <w:t>招标人应自招标文件开始发售之日起，将招标文件的关键内容上传至对该项目具有招标监督职责的交通运输主管部门政府网站</w:t>
      </w:r>
      <w:r w:rsidRPr="00B75A75">
        <w:rPr>
          <w:rFonts w:ascii="黑体" w:eastAsia="黑体" w:hAnsi="黑体" w:hint="eastAsia"/>
        </w:rPr>
        <w:t>、湖南省招标投标监管网、省或市州公共资源交易网</w:t>
      </w:r>
      <w:r w:rsidRPr="00B75A75">
        <w:rPr>
          <w:rFonts w:ascii="黑体" w:eastAsia="黑体" w:hAnsi="黑体" w:hint="eastAsia"/>
          <w:szCs w:val="18"/>
          <w:rPrChange w:id="167" w:author="华杰" w:date="2019-07-08T14:00:00Z">
            <w:rPr>
              <w:rFonts w:hint="eastAsia"/>
              <w:szCs w:val="18"/>
            </w:rPr>
          </w:rPrChange>
        </w:rPr>
        <w:t>或其指定的其他网站上进行公开，公开内容包括项目概况、对投标人的全部资格条件要求、评标办法全文、招标人联系方式等。</w:t>
      </w:r>
    </w:p>
  </w:footnote>
  <w:footnote w:id="29">
    <w:p w14:paraId="6F0F6F8F" w14:textId="77777777" w:rsidR="00DA404B" w:rsidRPr="00B75A75" w:rsidRDefault="00DA404B">
      <w:pPr>
        <w:pStyle w:val="afd"/>
        <w:spacing w:line="300" w:lineRule="atLeast"/>
        <w:ind w:left="180" w:hangingChars="100" w:hanging="180"/>
        <w:jc w:val="both"/>
        <w:rPr>
          <w:ins w:id="172" w:author="华杰" w:date="2019-07-08T13:58:00Z"/>
          <w:rFonts w:ascii="黑体" w:eastAsia="黑体" w:hAnsi="黑体"/>
          <w:kern w:val="2"/>
          <w:szCs w:val="18"/>
          <w:rPrChange w:id="173" w:author="华杰" w:date="2019-07-08T14:00:00Z">
            <w:rPr>
              <w:ins w:id="174" w:author="华杰" w:date="2019-07-08T13:58:00Z"/>
              <w:kern w:val="2"/>
              <w:szCs w:val="18"/>
            </w:rPr>
          </w:rPrChange>
        </w:rPr>
        <w:pPrChange w:id="175" w:author="华杰" w:date="2019-07-08T14:01:00Z">
          <w:pPr>
            <w:pStyle w:val="afd"/>
            <w:spacing w:line="320" w:lineRule="atLeast"/>
            <w:ind w:left="180" w:hangingChars="100" w:hanging="180"/>
            <w:jc w:val="both"/>
          </w:pPr>
        </w:pPrChange>
      </w:pPr>
      <w:ins w:id="176" w:author="华杰" w:date="2019-07-08T13:58:00Z">
        <w:r w:rsidRPr="00B75A75">
          <w:rPr>
            <w:rStyle w:val="aff"/>
            <w:rFonts w:ascii="黑体" w:eastAsia="黑体" w:hAnsi="黑体"/>
            <w:rPrChange w:id="177" w:author="华杰" w:date="2019-07-08T14:00:00Z">
              <w:rPr>
                <w:rStyle w:val="aff"/>
              </w:rPr>
            </w:rPrChange>
          </w:rPr>
          <w:footnoteRef/>
        </w:r>
      </w:ins>
      <w:ins w:id="178" w:author="华杰" w:date="2019-07-08T14:01:00Z">
        <w:r>
          <w:rPr>
            <w:rFonts w:ascii="黑体" w:eastAsia="黑体" w:hAnsi="黑体" w:hint="eastAsia"/>
          </w:rPr>
          <w:t xml:space="preserve"> </w:t>
        </w:r>
      </w:ins>
      <w:ins w:id="179" w:author="华杰" w:date="2019-07-08T13:58:00Z">
        <w:r w:rsidRPr="00B75A75">
          <w:rPr>
            <w:rFonts w:ascii="黑体" w:eastAsia="黑体" w:hAnsi="黑体" w:hint="eastAsia"/>
          </w:rPr>
          <w:t>本款适用于在有关公共资源交易网下载/获取招标文件的项目。</w:t>
        </w:r>
      </w:ins>
    </w:p>
  </w:footnote>
  <w:footnote w:id="30">
    <w:p w14:paraId="3E37B41D" w14:textId="77777777" w:rsidR="00DA404B" w:rsidRPr="00B75A75" w:rsidDel="002E2F14" w:rsidRDefault="00DA404B">
      <w:pPr>
        <w:pStyle w:val="afd"/>
        <w:spacing w:line="300" w:lineRule="atLeast"/>
        <w:ind w:left="180" w:hangingChars="100" w:hanging="180"/>
        <w:jc w:val="both"/>
        <w:rPr>
          <w:del w:id="186" w:author="华杰" w:date="2019-07-08T13:58:00Z"/>
          <w:rFonts w:ascii="黑体" w:eastAsia="黑体" w:hAnsi="黑体"/>
          <w:kern w:val="2"/>
          <w:szCs w:val="18"/>
          <w:rPrChange w:id="187" w:author="华杰" w:date="2019-07-08T14:00:00Z">
            <w:rPr>
              <w:del w:id="188" w:author="华杰" w:date="2019-07-08T13:58:00Z"/>
              <w:kern w:val="2"/>
              <w:szCs w:val="18"/>
            </w:rPr>
          </w:rPrChange>
        </w:rPr>
        <w:pPrChange w:id="189" w:author="华杰" w:date="2019-07-08T14:01:00Z">
          <w:pPr>
            <w:pStyle w:val="afd"/>
            <w:spacing w:line="320" w:lineRule="atLeast"/>
            <w:ind w:left="180" w:hangingChars="100" w:hanging="180"/>
            <w:jc w:val="both"/>
          </w:pPr>
        </w:pPrChange>
      </w:pPr>
      <w:del w:id="190" w:author="华杰" w:date="2019-07-08T13:58:00Z">
        <w:r w:rsidRPr="00B75A75" w:rsidDel="002E2F14">
          <w:rPr>
            <w:rStyle w:val="aff"/>
            <w:rFonts w:ascii="黑体" w:eastAsia="黑体" w:hAnsi="黑体"/>
            <w:rPrChange w:id="191" w:author="华杰" w:date="2019-07-08T14:00:00Z">
              <w:rPr>
                <w:rStyle w:val="aff"/>
              </w:rPr>
            </w:rPrChange>
          </w:rPr>
          <w:footnoteRef/>
        </w:r>
        <w:r w:rsidRPr="00B75A75" w:rsidDel="002E2F14">
          <w:rPr>
            <w:rFonts w:ascii="黑体" w:eastAsia="黑体" w:hAnsi="黑体" w:hint="eastAsia"/>
          </w:rPr>
          <w:delText>本款适用于在有关公共资源交易网下载</w:delText>
        </w:r>
        <w:r w:rsidRPr="00B75A75" w:rsidDel="002E2F14">
          <w:rPr>
            <w:rFonts w:ascii="黑体" w:eastAsia="黑体" w:hAnsi="黑体"/>
          </w:rPr>
          <w:delText>/获取招标文件的项目。</w:delText>
        </w:r>
      </w:del>
    </w:p>
  </w:footnote>
  <w:footnote w:id="31">
    <w:p w14:paraId="7A059D6A" w14:textId="77777777" w:rsidR="00DA404B" w:rsidRPr="00B75A75" w:rsidRDefault="00DA404B">
      <w:pPr>
        <w:pStyle w:val="afd"/>
        <w:spacing w:line="300" w:lineRule="atLeast"/>
        <w:ind w:left="180" w:hangingChars="100" w:hanging="180"/>
        <w:jc w:val="both"/>
        <w:rPr>
          <w:rFonts w:ascii="黑体" w:eastAsia="黑体" w:hAnsi="黑体"/>
          <w:szCs w:val="18"/>
          <w:rPrChange w:id="192" w:author="华杰" w:date="2019-07-08T14:00:00Z">
            <w:rPr>
              <w:szCs w:val="18"/>
            </w:rPr>
          </w:rPrChange>
        </w:rPr>
        <w:pPrChange w:id="193" w:author="华杰" w:date="2019-07-08T14:01:00Z">
          <w:pPr>
            <w:pStyle w:val="afd"/>
            <w:spacing w:line="320" w:lineRule="atLeast"/>
            <w:ind w:left="180" w:hangingChars="100" w:hanging="180"/>
            <w:jc w:val="both"/>
          </w:pPr>
        </w:pPrChange>
      </w:pPr>
      <w:r w:rsidRPr="00B75A75">
        <w:rPr>
          <w:rStyle w:val="aff"/>
          <w:rFonts w:ascii="黑体" w:eastAsia="黑体" w:hAnsi="黑体"/>
          <w:szCs w:val="18"/>
          <w:rPrChange w:id="194" w:author="华杰" w:date="2019-07-08T14:00:00Z">
            <w:rPr>
              <w:rStyle w:val="aff"/>
              <w:szCs w:val="18"/>
            </w:rPr>
          </w:rPrChange>
        </w:rPr>
        <w:footnoteRef/>
      </w:r>
      <w:r w:rsidRPr="00B75A75">
        <w:rPr>
          <w:rFonts w:ascii="黑体" w:eastAsia="黑体" w:hAnsi="黑体"/>
          <w:szCs w:val="18"/>
          <w:rPrChange w:id="195" w:author="华杰" w:date="2019-07-08T14:00:00Z">
            <w:rPr>
              <w:szCs w:val="18"/>
            </w:rPr>
          </w:rPrChange>
        </w:rPr>
        <w:t xml:space="preserve"> </w:t>
      </w:r>
      <w:r w:rsidRPr="00B75A75">
        <w:rPr>
          <w:rFonts w:ascii="黑体" w:eastAsia="黑体" w:hAnsi="黑体" w:hint="eastAsia"/>
          <w:szCs w:val="18"/>
          <w:rPrChange w:id="196" w:author="华杰" w:date="2019-07-08T14:00:00Z">
            <w:rPr>
              <w:rFonts w:hint="eastAsia"/>
              <w:szCs w:val="18"/>
            </w:rPr>
          </w:rPrChange>
        </w:rPr>
        <w:t>每套招标文件售价只计工本费，最高不超过</w:t>
      </w:r>
      <w:r w:rsidRPr="00B75A75">
        <w:rPr>
          <w:rFonts w:ascii="黑体" w:eastAsia="黑体" w:hAnsi="黑体"/>
          <w:szCs w:val="18"/>
          <w:rPrChange w:id="197" w:author="华杰" w:date="2019-07-08T14:00:00Z">
            <w:rPr>
              <w:szCs w:val="18"/>
            </w:rPr>
          </w:rPrChange>
        </w:rPr>
        <w:t>1000</w:t>
      </w:r>
      <w:r w:rsidRPr="00B75A75">
        <w:rPr>
          <w:rFonts w:ascii="黑体" w:eastAsia="黑体" w:hAnsi="黑体" w:hint="eastAsia"/>
          <w:szCs w:val="18"/>
          <w:rPrChange w:id="198" w:author="华杰" w:date="2019-07-08T14:00:00Z">
            <w:rPr>
              <w:rFonts w:hint="eastAsia"/>
              <w:szCs w:val="18"/>
            </w:rPr>
          </w:rPrChange>
        </w:rPr>
        <w:t>元。</w:t>
      </w:r>
    </w:p>
  </w:footnote>
  <w:footnote w:id="32">
    <w:p w14:paraId="4474E664" w14:textId="77777777" w:rsidR="00DA404B" w:rsidRPr="00AC325F" w:rsidRDefault="00DA404B">
      <w:pPr>
        <w:pStyle w:val="afd"/>
        <w:spacing w:line="300" w:lineRule="atLeast"/>
        <w:ind w:left="180" w:hangingChars="100" w:hanging="180"/>
        <w:jc w:val="both"/>
        <w:rPr>
          <w:ins w:id="201" w:author="华杰" w:date="2019-07-08T13:59:00Z"/>
          <w:szCs w:val="18"/>
        </w:rPr>
        <w:pPrChange w:id="202" w:author="华杰" w:date="2019-07-08T14:01:00Z">
          <w:pPr>
            <w:pStyle w:val="afd"/>
            <w:spacing w:line="320" w:lineRule="atLeast"/>
            <w:ind w:left="180" w:hangingChars="100" w:hanging="180"/>
            <w:jc w:val="both"/>
          </w:pPr>
        </w:pPrChange>
      </w:pPr>
      <w:ins w:id="203" w:author="华杰" w:date="2019-07-08T13:59:00Z">
        <w:r w:rsidRPr="00B75A75">
          <w:rPr>
            <w:rStyle w:val="aff"/>
            <w:rFonts w:ascii="黑体" w:eastAsia="黑体" w:hAnsi="黑体"/>
            <w:szCs w:val="18"/>
            <w:rPrChange w:id="204" w:author="华杰" w:date="2019-07-08T14:00:00Z">
              <w:rPr>
                <w:rStyle w:val="aff"/>
                <w:szCs w:val="18"/>
              </w:rPr>
            </w:rPrChange>
          </w:rPr>
          <w:footnoteRef/>
        </w:r>
        <w:r w:rsidRPr="00B75A75">
          <w:rPr>
            <w:rFonts w:ascii="黑体" w:eastAsia="黑体" w:hAnsi="黑体"/>
            <w:rPrChange w:id="205" w:author="华杰" w:date="2019-07-08T14:00:00Z">
              <w:rPr/>
            </w:rPrChange>
          </w:rPr>
          <w:t xml:space="preserve"> </w:t>
        </w:r>
        <w:r w:rsidRPr="00B75A75">
          <w:rPr>
            <w:rFonts w:ascii="黑体" w:eastAsia="黑体" w:hAnsi="黑体" w:hint="eastAsia"/>
            <w:rPrChange w:id="206" w:author="华杰" w:date="2019-07-08T14:00:00Z">
              <w:rPr>
                <w:rFonts w:hint="eastAsia"/>
              </w:rPr>
            </w:rPrChange>
          </w:rPr>
          <w:t>依法必须进行招标的公路工程，</w:t>
        </w:r>
        <w:r w:rsidRPr="00B75A75">
          <w:rPr>
            <w:rFonts w:ascii="黑体" w:eastAsia="黑体" w:hAnsi="黑体" w:hint="eastAsia"/>
            <w:szCs w:val="18"/>
            <w:rPrChange w:id="207" w:author="华杰" w:date="2019-07-08T14:00:00Z">
              <w:rPr>
                <w:rFonts w:hint="eastAsia"/>
                <w:szCs w:val="18"/>
              </w:rPr>
            </w:rPrChange>
          </w:rPr>
          <w:t>自招标文件开始发售之日起至投标人递交投标文件截止之日止，不得少于</w:t>
        </w:r>
        <w:r w:rsidRPr="00B75A75">
          <w:rPr>
            <w:rFonts w:ascii="黑体" w:eastAsia="黑体" w:hAnsi="黑体"/>
            <w:szCs w:val="18"/>
            <w:rPrChange w:id="208" w:author="华杰" w:date="2019-07-08T14:00:00Z">
              <w:rPr>
                <w:szCs w:val="18"/>
              </w:rPr>
            </w:rPrChange>
          </w:rPr>
          <w:t>20</w:t>
        </w:r>
        <w:r w:rsidRPr="00B75A75">
          <w:rPr>
            <w:rFonts w:ascii="黑体" w:eastAsia="黑体" w:hAnsi="黑体" w:hint="eastAsia"/>
            <w:szCs w:val="18"/>
            <w:rPrChange w:id="209" w:author="华杰" w:date="2019-07-08T14:00:00Z">
              <w:rPr>
                <w:rFonts w:hint="eastAsia"/>
                <w:szCs w:val="18"/>
              </w:rPr>
            </w:rPrChange>
          </w:rPr>
          <w:t>日。</w:t>
        </w:r>
      </w:ins>
    </w:p>
  </w:footnote>
  <w:footnote w:id="33">
    <w:p w14:paraId="53B75FF8" w14:textId="77777777" w:rsidR="00DA404B" w:rsidDel="00B75A75" w:rsidRDefault="00DA404B" w:rsidP="00C378DD">
      <w:pPr>
        <w:pStyle w:val="afd"/>
        <w:spacing w:line="320" w:lineRule="atLeast"/>
        <w:ind w:left="180" w:hangingChars="100" w:hanging="180"/>
        <w:jc w:val="both"/>
        <w:rPr>
          <w:del w:id="216" w:author="华杰" w:date="2019-07-08T13:59:00Z"/>
          <w:szCs w:val="18"/>
        </w:rPr>
      </w:pPr>
      <w:del w:id="217" w:author="华杰" w:date="2019-07-08T13:59:00Z">
        <w:r w:rsidDel="00B75A75">
          <w:rPr>
            <w:rStyle w:val="aff"/>
            <w:szCs w:val="18"/>
          </w:rPr>
          <w:footnoteRef/>
        </w:r>
        <w:r w:rsidDel="00B75A75">
          <w:delText xml:space="preserve"> </w:delText>
        </w:r>
        <w:r w:rsidDel="00B75A75">
          <w:rPr>
            <w:rFonts w:hint="eastAsia"/>
          </w:rPr>
          <w:delText>依法必须进行招标的公路工程，</w:delText>
        </w:r>
        <w:r w:rsidDel="00B75A75">
          <w:rPr>
            <w:rFonts w:hint="eastAsia"/>
            <w:szCs w:val="18"/>
          </w:rPr>
          <w:delText>自招标文件开始发售之日起至投标人递交投标文件截止之日止，不得少于</w:delText>
        </w:r>
        <w:r w:rsidDel="00B75A75">
          <w:rPr>
            <w:szCs w:val="18"/>
          </w:rPr>
          <w:delText>20</w:delText>
        </w:r>
        <w:r w:rsidDel="00B75A75">
          <w:rPr>
            <w:rFonts w:hint="eastAsia"/>
            <w:szCs w:val="18"/>
          </w:rPr>
          <w:delText>日。</w:delText>
        </w:r>
      </w:del>
    </w:p>
  </w:footnote>
  <w:footnote w:id="34">
    <w:p w14:paraId="3CE99E89" w14:textId="77777777" w:rsidR="00DA404B" w:rsidRDefault="00DA404B" w:rsidP="008A3367">
      <w:pPr>
        <w:pStyle w:val="afd"/>
        <w:ind w:firstLine="0"/>
      </w:pPr>
      <w:r>
        <w:rPr>
          <w:rStyle w:val="aff"/>
        </w:rPr>
        <w:footnoteRef/>
      </w:r>
      <w:r>
        <w:t xml:space="preserve"> </w:t>
      </w:r>
      <w:r>
        <w:rPr>
          <w:rFonts w:hint="eastAsia"/>
        </w:rPr>
        <w:t>招标人可结合招标项目具体特点和实际需要进行补充、细化。</w:t>
      </w:r>
    </w:p>
  </w:footnote>
  <w:footnote w:id="35">
    <w:p w14:paraId="6973C7C2" w14:textId="77777777" w:rsidR="00DA404B" w:rsidRDefault="00DA404B" w:rsidP="0039286E">
      <w:pPr>
        <w:pStyle w:val="afd"/>
        <w:spacing w:line="320" w:lineRule="atLeast"/>
        <w:ind w:left="180" w:hangingChars="100" w:hanging="180"/>
        <w:rPr>
          <w:szCs w:val="18"/>
        </w:rPr>
      </w:pPr>
      <w:r>
        <w:rPr>
          <w:rStyle w:val="aff"/>
          <w:szCs w:val="18"/>
        </w:rPr>
        <w:footnoteRef/>
      </w:r>
      <w:r>
        <w:rPr>
          <w:szCs w:val="18"/>
        </w:rPr>
        <w:t xml:space="preserve"> </w:t>
      </w:r>
      <w:r>
        <w:rPr>
          <w:rFonts w:hint="eastAsia"/>
          <w:szCs w:val="18"/>
        </w:rPr>
        <w:t xml:space="preserve">a. </w:t>
      </w:r>
      <w:r>
        <w:rPr>
          <w:rFonts w:hint="eastAsia"/>
          <w:szCs w:val="18"/>
        </w:rPr>
        <w:t>“</w:t>
      </w:r>
      <w:proofErr w:type="gramStart"/>
      <w:r>
        <w:rPr>
          <w:rFonts w:hint="eastAsia"/>
          <w:szCs w:val="18"/>
        </w:rPr>
        <w:t>投标人须知前附表”用于进一步明确正文中的未尽事宜</w:t>
      </w:r>
      <w:proofErr w:type="gramEnd"/>
      <w:r>
        <w:rPr>
          <w:rFonts w:hint="eastAsia"/>
          <w:szCs w:val="18"/>
        </w:rPr>
        <w:t>，由招标人根据招标项目具体特点和实际需要编制和填写，且</w:t>
      </w:r>
      <w:r>
        <w:rPr>
          <w:szCs w:val="18"/>
        </w:rPr>
        <w:t>应</w:t>
      </w:r>
      <w:r w:rsidRPr="00732417">
        <w:rPr>
          <w:rFonts w:hint="eastAsia"/>
          <w:szCs w:val="18"/>
        </w:rPr>
        <w:t>与招标文件中其他章节</w:t>
      </w:r>
      <w:r>
        <w:rPr>
          <w:rFonts w:hint="eastAsia"/>
          <w:szCs w:val="18"/>
        </w:rPr>
        <w:t>相</w:t>
      </w:r>
      <w:r w:rsidRPr="00732417">
        <w:rPr>
          <w:rFonts w:hint="eastAsia"/>
          <w:szCs w:val="18"/>
        </w:rPr>
        <w:t>衔接，</w:t>
      </w:r>
      <w:r>
        <w:rPr>
          <w:rFonts w:hint="eastAsia"/>
          <w:szCs w:val="18"/>
        </w:rPr>
        <w:t>并不得与本章正文内容相抵触。</w:t>
      </w:r>
    </w:p>
    <w:p w14:paraId="19C33D16" w14:textId="77777777" w:rsidR="00DA404B" w:rsidRDefault="00DA404B" w:rsidP="0039286E">
      <w:pPr>
        <w:pStyle w:val="afd"/>
        <w:spacing w:line="320" w:lineRule="atLeast"/>
        <w:ind w:firstLineChars="150" w:firstLine="270"/>
        <w:rPr>
          <w:szCs w:val="18"/>
        </w:rPr>
      </w:pPr>
      <w:proofErr w:type="gramStart"/>
      <w:r>
        <w:rPr>
          <w:rFonts w:hint="eastAsia"/>
          <w:szCs w:val="18"/>
        </w:rPr>
        <w:t>b.</w:t>
      </w:r>
      <w:r>
        <w:rPr>
          <w:rFonts w:ascii="宋体" w:hAnsi="宋体" w:cs="宋体-18030" w:hint="eastAsia"/>
          <w:szCs w:val="18"/>
        </w:rPr>
        <w:t>“</w:t>
      </w:r>
      <w:proofErr w:type="gramEnd"/>
      <w:r>
        <w:rPr>
          <w:rFonts w:ascii="宋体" w:hAnsi="宋体" w:cs="宋体-18030" w:hint="eastAsia"/>
          <w:szCs w:val="18"/>
        </w:rPr>
        <w:t>投标人须知前附表”中的附录表格同属“投标人须知前附表”内容，具有同等效力。</w:t>
      </w:r>
    </w:p>
  </w:footnote>
  <w:footnote w:id="36">
    <w:p w14:paraId="720B4623" w14:textId="77777777" w:rsidR="00DA404B" w:rsidRDefault="00DA404B" w:rsidP="0039286E">
      <w:pPr>
        <w:pStyle w:val="afd"/>
        <w:spacing w:line="320" w:lineRule="atLeast"/>
        <w:ind w:left="180" w:hangingChars="100" w:hanging="180"/>
        <w:rPr>
          <w:szCs w:val="18"/>
        </w:rPr>
      </w:pPr>
      <w:r>
        <w:rPr>
          <w:rStyle w:val="aff"/>
          <w:szCs w:val="18"/>
        </w:rPr>
        <w:footnoteRef/>
      </w:r>
      <w:r>
        <w:rPr>
          <w:szCs w:val="18"/>
        </w:rPr>
        <w:t xml:space="preserve"> </w:t>
      </w:r>
      <w:r>
        <w:rPr>
          <w:rFonts w:hint="eastAsia"/>
          <w:szCs w:val="18"/>
        </w:rPr>
        <w:t>招标人应根据招标项目具体特点和实际需要，对工程咨询服务质量提出目标要求。</w:t>
      </w:r>
    </w:p>
  </w:footnote>
  <w:footnote w:id="37">
    <w:p w14:paraId="358EA20E" w14:textId="77777777" w:rsidR="00DA404B" w:rsidRDefault="00DA404B" w:rsidP="0039286E">
      <w:pPr>
        <w:pStyle w:val="afd"/>
        <w:spacing w:line="320" w:lineRule="atLeast"/>
        <w:ind w:left="180" w:hangingChars="100" w:hanging="180"/>
        <w:rPr>
          <w:szCs w:val="18"/>
        </w:rPr>
      </w:pPr>
      <w:r>
        <w:rPr>
          <w:rStyle w:val="aff"/>
          <w:szCs w:val="18"/>
        </w:rPr>
        <w:footnoteRef/>
      </w:r>
      <w:r>
        <w:rPr>
          <w:szCs w:val="18"/>
        </w:rPr>
        <w:t xml:space="preserve"> </w:t>
      </w:r>
      <w:r>
        <w:rPr>
          <w:rFonts w:hint="eastAsia"/>
          <w:szCs w:val="18"/>
        </w:rPr>
        <w:t>招标人应根据招标项目具体特点和实际需要，对工程咨询服务过程中的人员安全提出目标要求。</w:t>
      </w:r>
    </w:p>
  </w:footnote>
  <w:footnote w:id="38">
    <w:p w14:paraId="3BEBB7F2" w14:textId="77777777" w:rsidR="00DA404B" w:rsidRPr="008A3367" w:rsidRDefault="00DA404B" w:rsidP="00AD1E86">
      <w:pPr>
        <w:pStyle w:val="afd"/>
        <w:spacing w:line="280" w:lineRule="atLeast"/>
        <w:ind w:left="180" w:hangingChars="100" w:hanging="180"/>
        <w:rPr>
          <w:rFonts w:ascii="黑体" w:eastAsia="黑体" w:hAnsi="黑体"/>
          <w:szCs w:val="18"/>
        </w:rPr>
      </w:pPr>
      <w:r w:rsidRPr="008A3367">
        <w:rPr>
          <w:rStyle w:val="aff"/>
          <w:rFonts w:ascii="黑体" w:eastAsia="黑体" w:hAnsi="黑体"/>
        </w:rPr>
        <w:footnoteRef/>
      </w:r>
      <w:r w:rsidRPr="008A3367">
        <w:rPr>
          <w:rFonts w:ascii="黑体" w:eastAsia="黑体" w:hAnsi="黑体"/>
          <w:szCs w:val="18"/>
        </w:rPr>
        <w:t xml:space="preserve"> </w:t>
      </w:r>
      <w:r w:rsidRPr="008A3367">
        <w:rPr>
          <w:rFonts w:ascii="黑体" w:eastAsia="黑体" w:hAnsi="黑体" w:hint="eastAsia"/>
          <w:szCs w:val="18"/>
        </w:rPr>
        <w:t>招标人应根据招标项目具体特点和实际需要，对工程</w:t>
      </w:r>
      <w:r>
        <w:rPr>
          <w:rFonts w:ascii="黑体" w:eastAsia="黑体" w:hAnsi="黑体" w:hint="eastAsia"/>
          <w:szCs w:val="18"/>
        </w:rPr>
        <w:t>咨询服务</w:t>
      </w:r>
      <w:r w:rsidRPr="008A3367">
        <w:rPr>
          <w:rFonts w:ascii="黑体" w:eastAsia="黑体" w:hAnsi="黑体" w:hint="eastAsia"/>
          <w:szCs w:val="18"/>
        </w:rPr>
        <w:t>过程中的环境保护提出目标要求。</w:t>
      </w:r>
    </w:p>
  </w:footnote>
  <w:footnote w:id="39">
    <w:p w14:paraId="5CFC95FB" w14:textId="77777777" w:rsidR="00DA404B" w:rsidRDefault="00DA404B" w:rsidP="00E119CF">
      <w:pPr>
        <w:pStyle w:val="afd"/>
        <w:spacing w:line="300" w:lineRule="atLeast"/>
        <w:ind w:firstLine="0"/>
        <w:rPr>
          <w:szCs w:val="18"/>
        </w:rPr>
      </w:pPr>
      <w:r>
        <w:rPr>
          <w:rStyle w:val="aff"/>
          <w:szCs w:val="18"/>
        </w:rPr>
        <w:footnoteRef/>
      </w:r>
      <w:r>
        <w:rPr>
          <w:szCs w:val="18"/>
        </w:rPr>
        <w:t xml:space="preserve"> </w:t>
      </w:r>
      <w:r>
        <w:rPr>
          <w:rFonts w:hint="eastAsia"/>
          <w:szCs w:val="18"/>
        </w:rPr>
        <w:t>本项适用于未进行资格预审的情况。</w:t>
      </w:r>
    </w:p>
  </w:footnote>
  <w:footnote w:id="40">
    <w:p w14:paraId="61129A92" w14:textId="77777777" w:rsidR="00DA404B" w:rsidRPr="00732417" w:rsidRDefault="00DA404B" w:rsidP="0039286E">
      <w:pPr>
        <w:pStyle w:val="afd"/>
        <w:spacing w:line="300" w:lineRule="atLeast"/>
        <w:ind w:left="180" w:hangingChars="100" w:hanging="180"/>
        <w:rPr>
          <w:szCs w:val="18"/>
        </w:rPr>
      </w:pPr>
      <w:r w:rsidRPr="00732417">
        <w:rPr>
          <w:rStyle w:val="aff"/>
          <w:szCs w:val="18"/>
        </w:rPr>
        <w:footnoteRef/>
      </w:r>
      <w:r w:rsidRPr="00732417">
        <w:rPr>
          <w:szCs w:val="18"/>
        </w:rPr>
        <w:t xml:space="preserve"> </w:t>
      </w:r>
      <w:r w:rsidRPr="006A0AD5">
        <w:rPr>
          <w:rFonts w:ascii="黑体" w:eastAsia="黑体" w:hAnsi="黑体" w:hint="eastAsia"/>
          <w:szCs w:val="18"/>
        </w:rPr>
        <w:t>对于无资质准入要求或有特殊要求的咨询项目，招标人还可增加附录</w:t>
      </w:r>
      <w:r w:rsidRPr="006A0AD5">
        <w:rPr>
          <w:rFonts w:ascii="黑体" w:eastAsia="黑体" w:hAnsi="黑体"/>
          <w:szCs w:val="18"/>
        </w:rPr>
        <w:t>5</w:t>
      </w:r>
      <w:r w:rsidRPr="006A0AD5">
        <w:rPr>
          <w:rFonts w:ascii="黑体" w:eastAsia="黑体" w:hAnsi="黑体" w:hint="eastAsia"/>
          <w:szCs w:val="18"/>
        </w:rPr>
        <w:t>对投标人的其他主要咨询服务人员提出要求。</w:t>
      </w:r>
    </w:p>
  </w:footnote>
  <w:footnote w:id="41">
    <w:p w14:paraId="21C0AB75" w14:textId="77777777" w:rsidR="00DA404B" w:rsidRDefault="00DA404B" w:rsidP="00E119CF">
      <w:pPr>
        <w:pStyle w:val="afd"/>
        <w:spacing w:line="300" w:lineRule="atLeast"/>
        <w:ind w:firstLine="0"/>
        <w:rPr>
          <w:szCs w:val="18"/>
        </w:rPr>
      </w:pPr>
      <w:r>
        <w:rPr>
          <w:rStyle w:val="aff"/>
          <w:szCs w:val="18"/>
        </w:rPr>
        <w:footnoteRef/>
      </w:r>
      <w:r>
        <w:rPr>
          <w:szCs w:val="18"/>
        </w:rPr>
        <w:t xml:space="preserve"> </w:t>
      </w:r>
      <w:r>
        <w:rPr>
          <w:rFonts w:hint="eastAsia"/>
          <w:szCs w:val="18"/>
        </w:rPr>
        <w:t>本项适用于未进行资格预审的情况。</w:t>
      </w:r>
    </w:p>
  </w:footnote>
  <w:footnote w:id="42">
    <w:p w14:paraId="777E67DD" w14:textId="77777777" w:rsidR="00DA404B" w:rsidRDefault="00DA404B" w:rsidP="00E119CF">
      <w:pPr>
        <w:pStyle w:val="afd"/>
        <w:spacing w:line="320" w:lineRule="atLeast"/>
        <w:ind w:left="180" w:rightChars="-109" w:right="-229" w:hangingChars="100" w:hanging="180"/>
        <w:rPr>
          <w:szCs w:val="18"/>
        </w:rPr>
      </w:pPr>
      <w:r>
        <w:rPr>
          <w:rStyle w:val="aff"/>
          <w:szCs w:val="18"/>
        </w:rPr>
        <w:footnoteRef/>
      </w:r>
      <w:r>
        <w:rPr>
          <w:rFonts w:hint="eastAsia"/>
        </w:rPr>
        <w:t xml:space="preserve"> </w:t>
      </w:r>
      <w:r>
        <w:rPr>
          <w:rFonts w:hint="eastAsia"/>
        </w:rPr>
        <w:t>招标人不得强制限定投标保证金必须采用现金或支票方式缴纳，</w:t>
      </w:r>
      <w:r w:rsidRPr="00FE393F">
        <w:t>不得拒绝银行保函形式的投标保证金</w:t>
      </w:r>
      <w:r>
        <w:rPr>
          <w:rFonts w:hint="eastAsia"/>
        </w:rPr>
        <w:t>。</w:t>
      </w:r>
    </w:p>
  </w:footnote>
  <w:footnote w:id="43">
    <w:p w14:paraId="47638A9C" w14:textId="77777777" w:rsidR="00DA404B" w:rsidRPr="006A43EA" w:rsidRDefault="00DA404B" w:rsidP="006A43EA">
      <w:pPr>
        <w:pStyle w:val="afd"/>
        <w:spacing w:line="300" w:lineRule="atLeast"/>
        <w:ind w:firstLine="0"/>
        <w:rPr>
          <w:color w:val="FF0000"/>
          <w:szCs w:val="18"/>
        </w:rPr>
      </w:pPr>
      <w:r w:rsidRPr="008A3367">
        <w:rPr>
          <w:rStyle w:val="aff"/>
          <w:szCs w:val="18"/>
        </w:rPr>
        <w:footnoteRef/>
      </w:r>
      <w:r w:rsidRPr="001D1B97">
        <w:rPr>
          <w:rFonts w:hint="eastAsia"/>
          <w:szCs w:val="18"/>
        </w:rPr>
        <w:t>评标委员会应由招标人代表和有关方面的专家组成，人数为</w:t>
      </w:r>
      <w:r w:rsidRPr="007339E1">
        <w:rPr>
          <w:szCs w:val="18"/>
        </w:rPr>
        <w:t>5</w:t>
      </w:r>
      <w:r w:rsidRPr="007339E1">
        <w:rPr>
          <w:rFonts w:hint="eastAsia"/>
          <w:szCs w:val="18"/>
        </w:rPr>
        <w:t>人以上单数，其中技术、经济专家人数应不少于成员总数的三分之二。</w:t>
      </w:r>
      <w:r w:rsidRPr="007339E1">
        <w:rPr>
          <w:rFonts w:ascii="黑体" w:eastAsia="黑体" w:hAnsi="黑体" w:hint="eastAsia"/>
        </w:rPr>
        <w:t>采用经评审的最低投标价法的评标委员会人数应为不少于</w:t>
      </w:r>
      <w:r w:rsidRPr="007339E1">
        <w:rPr>
          <w:rFonts w:ascii="黑体" w:eastAsia="黑体" w:hAnsi="黑体"/>
        </w:rPr>
        <w:t>5人以上单数，其中招标人代表原则上以1人为限，且不得担任评标委员会主任；采用综合</w:t>
      </w:r>
      <w:r>
        <w:rPr>
          <w:rFonts w:ascii="黑体" w:eastAsia="黑体" w:hAnsi="黑体" w:hint="eastAsia"/>
        </w:rPr>
        <w:t>评</w:t>
      </w:r>
      <w:r w:rsidRPr="001D1B97">
        <w:rPr>
          <w:rFonts w:ascii="黑体" w:eastAsia="黑体" w:hAnsi="黑体" w:hint="eastAsia"/>
        </w:rPr>
        <w:t>法的评标委员会人数</w:t>
      </w:r>
      <w:r w:rsidRPr="007339E1">
        <w:rPr>
          <w:rFonts w:ascii="黑体" w:eastAsia="黑体" w:hAnsi="黑体" w:hint="eastAsia"/>
        </w:rPr>
        <w:t>应为不少于</w:t>
      </w:r>
      <w:r w:rsidRPr="007339E1">
        <w:rPr>
          <w:rFonts w:ascii="黑体" w:eastAsia="黑体" w:hAnsi="黑体"/>
        </w:rPr>
        <w:t>7人以上单数，原则上不派招标人代表。</w:t>
      </w:r>
    </w:p>
  </w:footnote>
  <w:footnote w:id="44">
    <w:p w14:paraId="50C9704B" w14:textId="77777777" w:rsidR="00DA404B" w:rsidRDefault="00DA404B" w:rsidP="00E119CF">
      <w:pPr>
        <w:pStyle w:val="afd"/>
        <w:spacing w:line="300" w:lineRule="atLeast"/>
        <w:ind w:rightChars="-109" w:right="-229" w:firstLine="0"/>
        <w:rPr>
          <w:szCs w:val="18"/>
        </w:rPr>
      </w:pPr>
      <w:r>
        <w:rPr>
          <w:rStyle w:val="aff"/>
          <w:szCs w:val="18"/>
        </w:rPr>
        <w:footnoteRef/>
      </w:r>
      <w:r>
        <w:rPr>
          <w:rFonts w:hint="eastAsia"/>
        </w:rPr>
        <w:t xml:space="preserve"> </w:t>
      </w:r>
      <w:r>
        <w:rPr>
          <w:rFonts w:hint="eastAsia"/>
        </w:rPr>
        <w:t>招标人不得强制限定履约保证金必须采用现金或支票方式缴纳，</w:t>
      </w:r>
      <w:r w:rsidRPr="00FE393F">
        <w:t>不得拒绝银行保函形式的</w:t>
      </w:r>
      <w:r>
        <w:rPr>
          <w:rFonts w:hint="eastAsia"/>
        </w:rPr>
        <w:t>履约保证金。</w:t>
      </w:r>
    </w:p>
  </w:footnote>
  <w:footnote w:id="45">
    <w:p w14:paraId="5AE5BD1E" w14:textId="77777777" w:rsidR="00DA404B" w:rsidRPr="0004141C" w:rsidRDefault="00DA404B" w:rsidP="009E331B">
      <w:pPr>
        <w:pStyle w:val="afd"/>
        <w:ind w:firstLine="0"/>
        <w:rPr>
          <w:szCs w:val="18"/>
        </w:rPr>
      </w:pPr>
      <w:r w:rsidRPr="0004141C">
        <w:rPr>
          <w:rStyle w:val="aff"/>
          <w:szCs w:val="18"/>
        </w:rPr>
        <w:footnoteRef/>
      </w:r>
      <w:r w:rsidRPr="0004141C">
        <w:rPr>
          <w:rFonts w:hint="eastAsia"/>
          <w:szCs w:val="18"/>
        </w:rPr>
        <w:t xml:space="preserve"> </w:t>
      </w:r>
      <w:r w:rsidRPr="0004141C">
        <w:rPr>
          <w:rFonts w:hint="eastAsia"/>
          <w:szCs w:val="18"/>
        </w:rPr>
        <w:t>具体资质要求由招标人在满足国家相关法律法规前提下，根据招标项目具体特点和实际情况确定。</w:t>
      </w:r>
      <w:r w:rsidRPr="005F666B">
        <w:rPr>
          <w:rFonts w:ascii="黑体" w:eastAsia="黑体" w:hAnsi="黑体" w:hint="eastAsia"/>
          <w:szCs w:val="18"/>
        </w:rPr>
        <w:t>具体资质要求应当与项目工程规模、性质、特点等相适应，并与咨询企业资质管理有关工程承接范围规定相一致。</w:t>
      </w:r>
    </w:p>
  </w:footnote>
  <w:footnote w:id="46">
    <w:p w14:paraId="3A9519DD" w14:textId="77777777" w:rsidR="00DA404B" w:rsidRPr="00373A02" w:rsidRDefault="00DA404B" w:rsidP="00373A02">
      <w:pPr>
        <w:pStyle w:val="afd"/>
        <w:spacing w:line="300" w:lineRule="atLeast"/>
        <w:ind w:left="180" w:hangingChars="100" w:hanging="180"/>
        <w:rPr>
          <w:szCs w:val="18"/>
        </w:rPr>
      </w:pPr>
      <w:r w:rsidRPr="00373A02">
        <w:rPr>
          <w:rStyle w:val="aff"/>
          <w:szCs w:val="18"/>
        </w:rPr>
        <w:footnoteRef/>
      </w:r>
      <w:r w:rsidRPr="00373A02">
        <w:rPr>
          <w:rFonts w:hint="eastAsia"/>
          <w:szCs w:val="18"/>
        </w:rPr>
        <w:t xml:space="preserve"> </w:t>
      </w:r>
      <w:r w:rsidRPr="00373A02">
        <w:rPr>
          <w:rFonts w:hint="eastAsia"/>
          <w:szCs w:val="18"/>
        </w:rPr>
        <w:t>具体业绩要求由招标人在满足国家相关法律法规前提下，根据招标项目具体特点和实际情况确定，但不得设置过高的业绩资格条件。</w:t>
      </w:r>
    </w:p>
  </w:footnote>
  <w:footnote w:id="47">
    <w:p w14:paraId="050E17B1" w14:textId="77777777" w:rsidR="00DA404B" w:rsidRPr="001639C4" w:rsidRDefault="00DA404B" w:rsidP="00F368B3">
      <w:pPr>
        <w:pStyle w:val="afd"/>
        <w:spacing w:line="240" w:lineRule="auto"/>
        <w:ind w:firstLine="0"/>
        <w:rPr>
          <w:szCs w:val="18"/>
        </w:rPr>
      </w:pPr>
      <w:r w:rsidRPr="001639C4">
        <w:rPr>
          <w:rStyle w:val="aff"/>
          <w:szCs w:val="18"/>
        </w:rPr>
        <w:footnoteRef/>
      </w:r>
      <w:r w:rsidRPr="00F64086">
        <w:rPr>
          <w:rFonts w:hint="eastAsia"/>
        </w:rPr>
        <w:t>具体信誉要求由招标人在满足国家相关法律法规前提下，根据招标项目具体特点和实际情况确定</w:t>
      </w:r>
      <w:r>
        <w:rPr>
          <w:rFonts w:hint="eastAsia"/>
        </w:rPr>
        <w:t>，但</w:t>
      </w:r>
      <w:r>
        <w:t>不得与</w:t>
      </w:r>
      <w:r>
        <w:t>“</w:t>
      </w:r>
      <w:r>
        <w:rPr>
          <w:rFonts w:hint="eastAsia"/>
        </w:rPr>
        <w:t>投标人</w:t>
      </w:r>
      <w:r>
        <w:t>须知</w:t>
      </w:r>
      <w:r>
        <w:t>”</w:t>
      </w:r>
      <w:r>
        <w:t>第</w:t>
      </w:r>
      <w:r>
        <w:rPr>
          <w:rFonts w:hint="eastAsia"/>
        </w:rPr>
        <w:t>1</w:t>
      </w:r>
      <w:r>
        <w:t>.4.4</w:t>
      </w:r>
      <w:r>
        <w:rPr>
          <w:rFonts w:hint="eastAsia"/>
        </w:rPr>
        <w:t>项</w:t>
      </w:r>
      <w:r>
        <w:t>规定的</w:t>
      </w:r>
      <w:r>
        <w:rPr>
          <w:rFonts w:hint="eastAsia"/>
        </w:rPr>
        <w:t>内容</w:t>
      </w:r>
      <w:r>
        <w:t>重复。</w:t>
      </w:r>
    </w:p>
  </w:footnote>
  <w:footnote w:id="48">
    <w:p w14:paraId="08AFA411" w14:textId="77777777" w:rsidR="00DA404B" w:rsidRPr="001639C4" w:rsidRDefault="00DA404B" w:rsidP="001639C4">
      <w:pPr>
        <w:pStyle w:val="afd"/>
        <w:spacing w:line="360" w:lineRule="atLeast"/>
        <w:ind w:left="180" w:hangingChars="100" w:hanging="180"/>
        <w:rPr>
          <w:szCs w:val="18"/>
        </w:rPr>
      </w:pPr>
      <w:r w:rsidRPr="001639C4">
        <w:rPr>
          <w:rStyle w:val="aff"/>
          <w:szCs w:val="18"/>
        </w:rPr>
        <w:footnoteRef/>
      </w:r>
      <w:r>
        <w:rPr>
          <w:rFonts w:hint="eastAsia"/>
          <w:szCs w:val="18"/>
        </w:rPr>
        <w:t xml:space="preserve"> </w:t>
      </w:r>
      <w:r w:rsidRPr="001639C4">
        <w:rPr>
          <w:rFonts w:hint="eastAsia"/>
          <w:szCs w:val="18"/>
        </w:rPr>
        <w:t>对</w:t>
      </w:r>
      <w:r>
        <w:rPr>
          <w:rFonts w:hint="eastAsia"/>
          <w:szCs w:val="18"/>
        </w:rPr>
        <w:t>项目负责人</w:t>
      </w:r>
      <w:r w:rsidRPr="001639C4">
        <w:rPr>
          <w:rFonts w:hint="eastAsia"/>
          <w:szCs w:val="18"/>
        </w:rPr>
        <w:t>的具体资格要求由招标人在满足国家相关法律法规前提下，根据招标项目具体特点和实际情况确定，但不得设置过高的资格条件。</w:t>
      </w:r>
    </w:p>
  </w:footnote>
  <w:footnote w:id="49">
    <w:p w14:paraId="5535CD95" w14:textId="77777777" w:rsidR="00DA404B" w:rsidRPr="001639C4" w:rsidRDefault="00DA404B" w:rsidP="00B37077">
      <w:pPr>
        <w:pStyle w:val="afd"/>
        <w:spacing w:line="300" w:lineRule="atLeast"/>
        <w:ind w:left="180" w:hangingChars="100" w:hanging="180"/>
        <w:jc w:val="both"/>
        <w:rPr>
          <w:rFonts w:ascii="宋体" w:hAnsi="宋体"/>
          <w:szCs w:val="18"/>
        </w:rPr>
      </w:pPr>
      <w:r w:rsidRPr="00190127">
        <w:rPr>
          <w:rStyle w:val="aff"/>
          <w:rFonts w:ascii="宋体" w:hAnsi="宋体"/>
          <w:szCs w:val="18"/>
        </w:rPr>
        <w:footnoteRef/>
      </w:r>
      <w:r w:rsidRPr="00190127">
        <w:rPr>
          <w:rFonts w:ascii="宋体" w:hAnsi="宋体" w:hint="eastAsia"/>
          <w:szCs w:val="18"/>
        </w:rPr>
        <w:t xml:space="preserve"> </w:t>
      </w:r>
      <w:r w:rsidRPr="006A0AD5">
        <w:rPr>
          <w:rFonts w:ascii="黑体" w:eastAsia="黑体" w:hAnsi="黑体" w:hint="eastAsia"/>
          <w:szCs w:val="18"/>
        </w:rPr>
        <w:t>本表仅适用于无资质准入要求或有特殊要求的咨询项目。对其他主要咨询服务人员的岗位、数量及资格条件要求，由招标人根据招标项目具体特点和实际情况确定，但不得设置过高的人员数量和资格条件。</w:t>
      </w:r>
    </w:p>
  </w:footnote>
  <w:footnote w:id="50">
    <w:p w14:paraId="0C1CA9D2" w14:textId="77777777" w:rsidR="00DA404B" w:rsidRDefault="00DA404B" w:rsidP="00157346">
      <w:pPr>
        <w:pStyle w:val="afd"/>
        <w:spacing w:line="340" w:lineRule="atLeast"/>
        <w:ind w:rightChars="-42" w:right="-88" w:firstLine="0"/>
        <w:rPr>
          <w:szCs w:val="18"/>
        </w:rPr>
      </w:pPr>
      <w:r>
        <w:rPr>
          <w:rStyle w:val="aff"/>
          <w:szCs w:val="18"/>
        </w:rPr>
        <w:footnoteRef/>
      </w:r>
      <w:r>
        <w:rPr>
          <w:rFonts w:hint="eastAsia"/>
          <w:szCs w:val="18"/>
        </w:rPr>
        <w:t xml:space="preserve"> </w:t>
      </w:r>
      <w:r>
        <w:rPr>
          <w:rFonts w:hint="eastAsia"/>
          <w:szCs w:val="18"/>
        </w:rPr>
        <w:t>投标保证金</w:t>
      </w:r>
      <w:r>
        <w:rPr>
          <w:szCs w:val="18"/>
        </w:rPr>
        <w:t>不得超过招标标段估算价的</w:t>
      </w:r>
      <w:r>
        <w:rPr>
          <w:szCs w:val="18"/>
        </w:rPr>
        <w:t>2%</w:t>
      </w:r>
      <w:r>
        <w:rPr>
          <w:rFonts w:hint="eastAsia"/>
          <w:szCs w:val="18"/>
        </w:rPr>
        <w:t>，招标人应据此测算出具体金额。</w:t>
      </w:r>
    </w:p>
  </w:footnote>
  <w:footnote w:id="51">
    <w:p w14:paraId="42AB84DA" w14:textId="77777777" w:rsidR="00DA404B" w:rsidRPr="00C76540" w:rsidRDefault="00DA404B" w:rsidP="00B37077">
      <w:pPr>
        <w:pStyle w:val="afd"/>
        <w:spacing w:line="320" w:lineRule="atLeast"/>
        <w:ind w:left="180" w:hangingChars="100" w:hanging="180"/>
        <w:rPr>
          <w:szCs w:val="18"/>
        </w:rPr>
      </w:pPr>
      <w:r w:rsidRPr="00C76540">
        <w:rPr>
          <w:rStyle w:val="aff"/>
          <w:szCs w:val="18"/>
        </w:rPr>
        <w:footnoteRef/>
      </w:r>
      <w:r>
        <w:rPr>
          <w:rFonts w:hint="eastAsia"/>
          <w:szCs w:val="18"/>
        </w:rPr>
        <w:t xml:space="preserve"> </w:t>
      </w:r>
      <w:r>
        <w:rPr>
          <w:rFonts w:hint="eastAsia"/>
          <w:szCs w:val="18"/>
        </w:rPr>
        <w:t>招标文件中要求</w:t>
      </w:r>
      <w:r>
        <w:rPr>
          <w:szCs w:val="18"/>
        </w:rPr>
        <w:t>投标人提供的各类</w:t>
      </w:r>
      <w:r>
        <w:rPr>
          <w:rFonts w:hint="eastAsia"/>
          <w:szCs w:val="18"/>
        </w:rPr>
        <w:t>证照复印件均指彩色扫描件或彩色复印件，</w:t>
      </w:r>
      <w:r>
        <w:rPr>
          <w:szCs w:val="18"/>
        </w:rPr>
        <w:t>其他</w:t>
      </w:r>
      <w:r>
        <w:rPr>
          <w:rFonts w:hint="eastAsia"/>
          <w:szCs w:val="18"/>
        </w:rPr>
        <w:t>资料</w:t>
      </w:r>
      <w:r>
        <w:rPr>
          <w:szCs w:val="18"/>
        </w:rPr>
        <w:t>的复印件可</w:t>
      </w:r>
      <w:r>
        <w:rPr>
          <w:rFonts w:hint="eastAsia"/>
          <w:szCs w:val="18"/>
        </w:rPr>
        <w:t>为</w:t>
      </w:r>
      <w:r>
        <w:rPr>
          <w:szCs w:val="18"/>
        </w:rPr>
        <w:t>黑白扫描件或黑白复印件</w:t>
      </w:r>
      <w:r>
        <w:rPr>
          <w:rFonts w:hint="eastAsia"/>
          <w:szCs w:val="18"/>
        </w:rPr>
        <w:t>。</w:t>
      </w:r>
    </w:p>
  </w:footnote>
  <w:footnote w:id="52">
    <w:p w14:paraId="49147570" w14:textId="77777777" w:rsidR="00DA404B" w:rsidRDefault="00DA404B" w:rsidP="00B66879">
      <w:pPr>
        <w:pStyle w:val="afd"/>
        <w:ind w:firstLine="0"/>
        <w:rPr>
          <w:szCs w:val="18"/>
        </w:rPr>
      </w:pPr>
      <w:r>
        <w:rPr>
          <w:rStyle w:val="aff"/>
          <w:szCs w:val="18"/>
        </w:rPr>
        <w:footnoteRef/>
      </w:r>
      <w:r>
        <w:rPr>
          <w:rFonts w:hint="eastAsia"/>
          <w:szCs w:val="18"/>
        </w:rPr>
        <w:t xml:space="preserve"> </w:t>
      </w:r>
      <w:r>
        <w:rPr>
          <w:rFonts w:hint="eastAsia"/>
          <w:szCs w:val="18"/>
        </w:rPr>
        <w:t>若投标函中的投标价大小写金额不一致，应以大写金额为准。</w:t>
      </w:r>
    </w:p>
  </w:footnote>
  <w:footnote w:id="53">
    <w:p w14:paraId="30EA2626" w14:textId="77777777" w:rsidR="00DA404B" w:rsidRDefault="00DA404B" w:rsidP="00543825">
      <w:pPr>
        <w:pStyle w:val="afd"/>
        <w:tabs>
          <w:tab w:val="left" w:pos="3780"/>
        </w:tabs>
        <w:spacing w:line="340" w:lineRule="atLeast"/>
        <w:ind w:firstLine="0"/>
        <w:rPr>
          <w:szCs w:val="18"/>
        </w:rPr>
      </w:pPr>
      <w:r>
        <w:rPr>
          <w:rStyle w:val="aff"/>
          <w:szCs w:val="18"/>
        </w:rPr>
        <w:footnoteRef/>
      </w:r>
      <w:r>
        <w:rPr>
          <w:szCs w:val="18"/>
        </w:rPr>
        <w:t xml:space="preserve"> </w:t>
      </w:r>
      <w:r>
        <w:rPr>
          <w:rFonts w:hint="eastAsia"/>
          <w:szCs w:val="18"/>
        </w:rPr>
        <w:t>招标人可根据项目具体特点和实际情况进行修改。</w:t>
      </w:r>
    </w:p>
  </w:footnote>
  <w:footnote w:id="54">
    <w:p w14:paraId="21C65F31" w14:textId="77777777" w:rsidR="00DA404B" w:rsidRPr="005D7D89" w:rsidRDefault="00DA404B" w:rsidP="002E6C6E">
      <w:pPr>
        <w:pStyle w:val="afd"/>
        <w:spacing w:line="300" w:lineRule="atLeast"/>
        <w:ind w:left="180" w:hangingChars="100" w:hanging="180"/>
        <w:jc w:val="both"/>
        <w:rPr>
          <w:rFonts w:hAnsi="宋体"/>
          <w:szCs w:val="18"/>
        </w:rPr>
      </w:pPr>
      <w:r w:rsidRPr="00316AB5">
        <w:rPr>
          <w:rStyle w:val="aff"/>
          <w:rFonts w:ascii="宋体" w:hAnsi="宋体"/>
          <w:szCs w:val="18"/>
        </w:rPr>
        <w:footnoteRef/>
      </w:r>
      <w:r>
        <w:rPr>
          <w:rFonts w:hAnsi="宋体" w:hint="eastAsia"/>
          <w:szCs w:val="18"/>
        </w:rPr>
        <w:t xml:space="preserve"> </w:t>
      </w:r>
      <w:r>
        <w:rPr>
          <w:rFonts w:hAnsi="宋体" w:hint="eastAsia"/>
          <w:szCs w:val="18"/>
        </w:rPr>
        <w:t>投标人仅须在投标文件的澄清或说明上加盖单位章，或由法定代表人或其委托代理人签字</w:t>
      </w:r>
      <w:r w:rsidRPr="005D7D89">
        <w:rPr>
          <w:rFonts w:hAnsi="宋体" w:hint="eastAsia"/>
          <w:szCs w:val="18"/>
        </w:rPr>
        <w:t>。</w:t>
      </w:r>
    </w:p>
  </w:footnote>
  <w:footnote w:id="55">
    <w:p w14:paraId="523E970B" w14:textId="77777777" w:rsidR="00DA404B" w:rsidRPr="00190127" w:rsidRDefault="00DA404B" w:rsidP="00A048AD">
      <w:pPr>
        <w:pStyle w:val="afd"/>
        <w:spacing w:line="300" w:lineRule="atLeast"/>
        <w:ind w:left="180" w:hangingChars="100" w:hanging="180"/>
        <w:rPr>
          <w:szCs w:val="18"/>
        </w:rPr>
      </w:pPr>
      <w:r w:rsidRPr="00190127">
        <w:rPr>
          <w:rStyle w:val="aff"/>
          <w:szCs w:val="18"/>
        </w:rPr>
        <w:footnoteRef/>
      </w:r>
      <w:r w:rsidRPr="006A0AD5">
        <w:rPr>
          <w:rFonts w:ascii="黑体" w:eastAsia="黑体" w:hAnsi="黑体" w:hint="eastAsia"/>
          <w:szCs w:val="18"/>
        </w:rPr>
        <w:t>本办法适用于无资质准入要求或有特殊要求的</w:t>
      </w:r>
      <w:proofErr w:type="gramStart"/>
      <w:r w:rsidRPr="006A0AD5">
        <w:rPr>
          <w:rFonts w:ascii="黑体" w:eastAsia="黑体" w:hAnsi="黑体" w:hint="eastAsia"/>
          <w:szCs w:val="18"/>
        </w:rPr>
        <w:t>的</w:t>
      </w:r>
      <w:proofErr w:type="gramEnd"/>
      <w:r w:rsidRPr="006A0AD5">
        <w:rPr>
          <w:rFonts w:ascii="黑体" w:eastAsia="黑体" w:hAnsi="黑体" w:hint="eastAsia"/>
          <w:szCs w:val="18"/>
        </w:rPr>
        <w:t>服务项目。</w:t>
      </w:r>
    </w:p>
  </w:footnote>
  <w:footnote w:id="56">
    <w:p w14:paraId="46355C55" w14:textId="77777777" w:rsidR="00DA404B" w:rsidRDefault="00DA404B" w:rsidP="0097645B">
      <w:pPr>
        <w:pStyle w:val="afd"/>
        <w:spacing w:line="300" w:lineRule="atLeast"/>
        <w:ind w:left="180" w:hangingChars="100" w:hanging="180"/>
        <w:rPr>
          <w:szCs w:val="18"/>
        </w:rPr>
      </w:pPr>
      <w:r>
        <w:rPr>
          <w:rStyle w:val="aff"/>
          <w:szCs w:val="18"/>
        </w:rPr>
        <w:footnoteRef/>
      </w:r>
      <w:r>
        <w:rPr>
          <w:szCs w:val="18"/>
        </w:rPr>
        <w:t xml:space="preserve"> “</w:t>
      </w:r>
      <w:r>
        <w:rPr>
          <w:rFonts w:hint="eastAsia"/>
          <w:szCs w:val="18"/>
        </w:rPr>
        <w:t>评标办法前附表</w:t>
      </w:r>
      <w:r>
        <w:rPr>
          <w:szCs w:val="18"/>
        </w:rPr>
        <w:t>”</w:t>
      </w:r>
      <w:r>
        <w:rPr>
          <w:rFonts w:hint="eastAsia"/>
          <w:szCs w:val="18"/>
        </w:rPr>
        <w:t>用于明确评标的方法、因素、标准和程序。招标人应根据招标项目具体特点和实际需要，详细列明全部评审因素、标准，没有列明的因素和标准不得作为评标的依据。</w:t>
      </w:r>
    </w:p>
  </w:footnote>
  <w:footnote w:id="57">
    <w:p w14:paraId="082412D5" w14:textId="77777777" w:rsidR="00DA404B" w:rsidRDefault="00DA404B" w:rsidP="0097645B">
      <w:pPr>
        <w:pStyle w:val="afd"/>
        <w:spacing w:line="300" w:lineRule="atLeast"/>
        <w:ind w:left="180" w:hangingChars="100" w:hanging="180"/>
        <w:jc w:val="both"/>
        <w:rPr>
          <w:szCs w:val="18"/>
        </w:rPr>
      </w:pPr>
      <w:r>
        <w:rPr>
          <w:rStyle w:val="aff"/>
          <w:szCs w:val="18"/>
        </w:rPr>
        <w:footnoteRef/>
      </w:r>
      <w:r>
        <w:rPr>
          <w:szCs w:val="18"/>
        </w:rPr>
        <w:t xml:space="preserve"> </w:t>
      </w:r>
      <w:r>
        <w:rPr>
          <w:rFonts w:hint="eastAsia"/>
          <w:szCs w:val="18"/>
        </w:rPr>
        <w:t>本项适用于未进行资格预审的情况。</w:t>
      </w:r>
    </w:p>
  </w:footnote>
  <w:footnote w:id="58">
    <w:p w14:paraId="6AF322B5" w14:textId="77777777" w:rsidR="00DA404B" w:rsidRPr="00190127" w:rsidRDefault="00DA404B" w:rsidP="0097645B">
      <w:pPr>
        <w:pStyle w:val="afd"/>
        <w:spacing w:line="300" w:lineRule="atLeast"/>
        <w:ind w:left="180" w:hangingChars="100" w:hanging="180"/>
        <w:jc w:val="both"/>
        <w:rPr>
          <w:szCs w:val="18"/>
        </w:rPr>
      </w:pPr>
      <w:r w:rsidRPr="00190127">
        <w:rPr>
          <w:rStyle w:val="aff"/>
          <w:szCs w:val="18"/>
        </w:rPr>
        <w:footnoteRef/>
      </w:r>
      <w:r w:rsidRPr="006A0AD5">
        <w:rPr>
          <w:rFonts w:ascii="黑体" w:eastAsia="黑体" w:hAnsi="黑体" w:hint="eastAsia"/>
          <w:szCs w:val="18"/>
        </w:rPr>
        <w:t>对于无资质准入要求或有特殊要求的咨询项目，还可对其他主要咨询人员进行资格评审。</w:t>
      </w:r>
    </w:p>
  </w:footnote>
  <w:footnote w:id="59">
    <w:p w14:paraId="0C8775D7" w14:textId="77777777" w:rsidR="00DA404B" w:rsidRPr="00AC325F" w:rsidRDefault="00DA404B" w:rsidP="00814B6D">
      <w:pPr>
        <w:pStyle w:val="afd"/>
        <w:spacing w:line="300" w:lineRule="atLeast"/>
        <w:ind w:left="180" w:hangingChars="100" w:hanging="180"/>
        <w:jc w:val="both"/>
        <w:rPr>
          <w:szCs w:val="18"/>
        </w:rPr>
      </w:pPr>
      <w:r w:rsidRPr="00AC325F">
        <w:rPr>
          <w:rStyle w:val="aff"/>
          <w:szCs w:val="18"/>
        </w:rPr>
        <w:footnoteRef/>
      </w:r>
      <w:r w:rsidRPr="005F666B">
        <w:rPr>
          <w:rFonts w:ascii="黑体" w:eastAsia="黑体" w:hAnsi="黑体" w:hint="eastAsia"/>
        </w:rPr>
        <w:t>招标人不得将人员资格、企业资质等级、注册资本等资格条件设为加分项。</w:t>
      </w:r>
    </w:p>
  </w:footnote>
  <w:footnote w:id="60">
    <w:p w14:paraId="43C064CA" w14:textId="77777777" w:rsidR="00DA404B" w:rsidRPr="000F6918" w:rsidRDefault="00DA404B" w:rsidP="0097645B">
      <w:pPr>
        <w:pStyle w:val="afd"/>
        <w:spacing w:line="300" w:lineRule="atLeast"/>
        <w:ind w:left="180" w:hangingChars="100" w:hanging="180"/>
        <w:jc w:val="both"/>
        <w:rPr>
          <w:rStyle w:val="aff"/>
        </w:rPr>
      </w:pPr>
      <w:r w:rsidRPr="000F6918">
        <w:rPr>
          <w:rStyle w:val="aff"/>
          <w:szCs w:val="18"/>
        </w:rPr>
        <w:footnoteRef/>
      </w:r>
      <w:r w:rsidRPr="000F6918">
        <w:rPr>
          <w:rStyle w:val="aff"/>
          <w:rFonts w:hint="eastAsia"/>
          <w:szCs w:val="18"/>
        </w:rPr>
        <w:t xml:space="preserve"> </w:t>
      </w:r>
      <w:r w:rsidRPr="005F666B">
        <w:rPr>
          <w:rFonts w:ascii="黑体" w:eastAsia="黑体" w:hAnsi="黑体" w:hint="eastAsia"/>
        </w:rPr>
        <w:t>“技术能力”指投标人的科研开发和技术创新能力，招标人可结合招标项目的具体情况提出相关要求，包括投标人获得的与工程咨询管理有关的专利（发明专利或实用新型专利）、国家或省级科学技术进步奖，主编或参编过的国家、行业或地方标准等</w:t>
      </w:r>
      <w:r w:rsidRPr="005F666B">
        <w:rPr>
          <w:rFonts w:ascii="黑体" w:eastAsia="黑体" w:hAnsi="黑体" w:hint="eastAsia"/>
          <w:szCs w:val="18"/>
        </w:rPr>
        <w:t>。</w:t>
      </w:r>
    </w:p>
  </w:footnote>
  <w:footnote w:id="61">
    <w:p w14:paraId="46E76F40" w14:textId="77777777" w:rsidR="00DA404B" w:rsidRDefault="00DA404B" w:rsidP="0097645B">
      <w:pPr>
        <w:pStyle w:val="afd"/>
        <w:spacing w:line="300" w:lineRule="atLeast"/>
        <w:ind w:left="100" w:hanging="100"/>
        <w:jc w:val="both"/>
        <w:rPr>
          <w:szCs w:val="18"/>
        </w:rPr>
      </w:pPr>
      <w:r w:rsidRPr="0002335B">
        <w:rPr>
          <w:rStyle w:val="aff"/>
          <w:szCs w:val="18"/>
        </w:rPr>
        <w:footnoteRef/>
      </w:r>
      <w:r w:rsidRPr="0002335B">
        <w:rPr>
          <w:rFonts w:ascii="黑体" w:eastAsia="黑体" w:hAnsi="黑体" w:hint="eastAsia"/>
          <w:szCs w:val="18"/>
        </w:rPr>
        <w:t>对于复杂的项目，评标价权重分值不宜超过</w:t>
      </w:r>
      <w:r w:rsidRPr="0002335B">
        <w:rPr>
          <w:rFonts w:ascii="黑体" w:eastAsia="黑体" w:hAnsi="黑体"/>
          <w:szCs w:val="18"/>
        </w:rPr>
        <w:t>10</w:t>
      </w:r>
      <w:r w:rsidRPr="0002335B">
        <w:rPr>
          <w:rFonts w:ascii="黑体" w:eastAsia="黑体" w:hAnsi="黑体" w:hint="eastAsia"/>
          <w:szCs w:val="18"/>
        </w:rPr>
        <w:t>分；对于市场服务成熟度高的项目，评标价权重分值不宜超过</w:t>
      </w:r>
      <w:r w:rsidRPr="0002335B">
        <w:rPr>
          <w:rFonts w:ascii="黑体" w:eastAsia="黑体" w:hAnsi="黑体"/>
          <w:szCs w:val="18"/>
        </w:rPr>
        <w:t>30</w:t>
      </w:r>
      <w:r w:rsidRPr="0002335B">
        <w:rPr>
          <w:rFonts w:ascii="黑体" w:eastAsia="黑体" w:hAnsi="黑体" w:hint="eastAsia"/>
          <w:szCs w:val="18"/>
        </w:rPr>
        <w:t>分。</w:t>
      </w:r>
    </w:p>
  </w:footnote>
  <w:footnote w:id="62">
    <w:p w14:paraId="37A3CA3C" w14:textId="77777777" w:rsidR="00DA404B" w:rsidRDefault="00DA404B" w:rsidP="007F5ECF">
      <w:pPr>
        <w:pStyle w:val="afd"/>
        <w:spacing w:line="280" w:lineRule="atLeast"/>
        <w:ind w:left="180" w:hangingChars="100" w:hanging="180"/>
        <w:rPr>
          <w:rFonts w:ascii="黑体" w:eastAsia="黑体" w:hAnsi="黑体"/>
          <w:szCs w:val="18"/>
        </w:rPr>
      </w:pPr>
      <w:r>
        <w:rPr>
          <w:rStyle w:val="aff"/>
          <w:rFonts w:ascii="黑体" w:eastAsia="黑体" w:hAnsi="黑体"/>
          <w:szCs w:val="18"/>
        </w:rPr>
        <w:footnoteRef/>
      </w:r>
      <w:r>
        <w:rPr>
          <w:rFonts w:ascii="黑体" w:eastAsia="黑体" w:hAnsi="黑体" w:hint="eastAsia"/>
          <w:szCs w:val="18"/>
        </w:rPr>
        <w:t xml:space="preserve"> </w:t>
      </w:r>
      <w:r>
        <w:rPr>
          <w:rFonts w:ascii="黑体" w:eastAsia="黑体" w:hAnsi="黑体" w:hint="eastAsia"/>
        </w:rPr>
        <w:t>具体数值由招标人依据项目特点和实际需要予以明确。</w:t>
      </w:r>
    </w:p>
  </w:footnote>
  <w:footnote w:id="63">
    <w:p w14:paraId="21922D6D" w14:textId="77777777" w:rsidR="00DA404B" w:rsidRDefault="00DA404B" w:rsidP="0097645B">
      <w:pPr>
        <w:pStyle w:val="afd"/>
        <w:spacing w:line="300" w:lineRule="atLeast"/>
        <w:ind w:left="180" w:hangingChars="100" w:hanging="180"/>
        <w:rPr>
          <w:szCs w:val="18"/>
        </w:rPr>
      </w:pPr>
      <w:r>
        <w:rPr>
          <w:rStyle w:val="aff"/>
          <w:szCs w:val="18"/>
        </w:rPr>
        <w:footnoteRef/>
      </w:r>
      <w:r>
        <w:rPr>
          <w:rFonts w:hint="eastAsia"/>
          <w:szCs w:val="18"/>
        </w:rPr>
        <w:t xml:space="preserve"> </w:t>
      </w:r>
      <w:r w:rsidRPr="005F666B">
        <w:rPr>
          <w:rFonts w:ascii="黑体" w:eastAsia="黑体" w:hAnsi="黑体" w:hint="eastAsia"/>
          <w:szCs w:val="18"/>
        </w:rPr>
        <w:t>招标人应根据项目具体情况确定各评分因素及评分因素权重分值，并对各评分因素进行细分（如有）、确定各评分因素细分项的分值，各评分因素权重分值合计应为</w:t>
      </w:r>
      <w:r w:rsidRPr="005F666B">
        <w:rPr>
          <w:rFonts w:ascii="黑体" w:eastAsia="黑体" w:hAnsi="黑体"/>
          <w:szCs w:val="18"/>
        </w:rPr>
        <w:t>100</w:t>
      </w:r>
      <w:r w:rsidRPr="005F666B">
        <w:rPr>
          <w:rFonts w:ascii="黑体" w:eastAsia="黑体" w:hAnsi="黑体" w:hint="eastAsia"/>
          <w:szCs w:val="18"/>
        </w:rPr>
        <w:t>分。各评分因素（评标价和履约信誉评分项除外）得分一般不得低于其权重分值的</w:t>
      </w:r>
      <w:r w:rsidRPr="005F666B">
        <w:rPr>
          <w:rFonts w:ascii="黑体" w:eastAsia="黑体" w:hAnsi="黑体"/>
          <w:szCs w:val="18"/>
        </w:rPr>
        <w:t>80%</w:t>
      </w:r>
      <w:r w:rsidRPr="005F666B">
        <w:rPr>
          <w:rFonts w:ascii="黑体" w:eastAsia="黑体" w:hAnsi="黑体" w:hint="eastAsia"/>
          <w:szCs w:val="18"/>
        </w:rPr>
        <w:t>，且各评分因素得分应以评标委员会各成员的打分平均值确定，评标委员会成员总数为</w:t>
      </w:r>
      <w:r w:rsidRPr="005F666B">
        <w:rPr>
          <w:rFonts w:ascii="黑体" w:eastAsia="黑体" w:hAnsi="黑体"/>
          <w:szCs w:val="18"/>
        </w:rPr>
        <w:t>7</w:t>
      </w:r>
      <w:r w:rsidRPr="005F666B">
        <w:rPr>
          <w:rFonts w:ascii="黑体" w:eastAsia="黑体" w:hAnsi="黑体" w:hint="eastAsia"/>
          <w:szCs w:val="18"/>
        </w:rPr>
        <w:t>人以上时，该平均值以去掉一个最高分和一个最低分后计算。评标委员会成员对某一项评分因素的评分低于权重分值</w:t>
      </w:r>
      <w:r w:rsidRPr="005F666B">
        <w:rPr>
          <w:rFonts w:ascii="黑体" w:eastAsia="黑体" w:hAnsi="黑体"/>
          <w:szCs w:val="18"/>
        </w:rPr>
        <w:t>80%</w:t>
      </w:r>
      <w:r w:rsidRPr="005F666B">
        <w:rPr>
          <w:rFonts w:ascii="黑体" w:eastAsia="黑体" w:hAnsi="黑体" w:hint="eastAsia"/>
          <w:szCs w:val="18"/>
        </w:rPr>
        <w:t>的，应在评标报告中</w:t>
      </w:r>
      <w:proofErr w:type="gramStart"/>
      <w:r w:rsidRPr="005F666B">
        <w:rPr>
          <w:rFonts w:ascii="黑体" w:eastAsia="黑体" w:hAnsi="黑体" w:hint="eastAsia"/>
          <w:szCs w:val="18"/>
        </w:rPr>
        <w:t>作出</w:t>
      </w:r>
      <w:proofErr w:type="gramEnd"/>
      <w:r w:rsidRPr="005F666B">
        <w:rPr>
          <w:rFonts w:ascii="黑体" w:eastAsia="黑体" w:hAnsi="黑体" w:hint="eastAsia"/>
          <w:szCs w:val="18"/>
        </w:rPr>
        <w:t>说明。</w:t>
      </w:r>
    </w:p>
  </w:footnote>
  <w:footnote w:id="64">
    <w:p w14:paraId="7FE568F7" w14:textId="77777777" w:rsidR="00DA404B" w:rsidRPr="00CA11CA" w:rsidRDefault="00DA404B" w:rsidP="0097645B">
      <w:pPr>
        <w:pStyle w:val="afd"/>
        <w:spacing w:line="320" w:lineRule="atLeast"/>
        <w:ind w:firstLine="0"/>
      </w:pPr>
      <w:r w:rsidRPr="004151FA">
        <w:rPr>
          <w:rStyle w:val="aff"/>
          <w:szCs w:val="18"/>
        </w:rPr>
        <w:footnoteRef/>
      </w:r>
      <w:r w:rsidRPr="004151FA">
        <w:rPr>
          <w:rStyle w:val="aff"/>
          <w:rFonts w:hint="eastAsia"/>
          <w:szCs w:val="18"/>
        </w:rPr>
        <w:t xml:space="preserve"> </w:t>
      </w:r>
      <w:r w:rsidRPr="004151FA">
        <w:rPr>
          <w:rFonts w:hint="eastAsia"/>
          <w:szCs w:val="18"/>
        </w:rPr>
        <w:t>招标人应列明各评分因素或各评分因素细分项</w:t>
      </w:r>
      <w:r w:rsidRPr="004151FA">
        <w:rPr>
          <w:rFonts w:hint="eastAsia"/>
          <w:szCs w:val="18"/>
        </w:rPr>
        <w:t>(</w:t>
      </w:r>
      <w:r w:rsidRPr="004151FA">
        <w:rPr>
          <w:rFonts w:hint="eastAsia"/>
          <w:szCs w:val="18"/>
        </w:rPr>
        <w:t>如有</w:t>
      </w:r>
      <w:r w:rsidRPr="004151FA">
        <w:rPr>
          <w:rFonts w:hint="eastAsia"/>
          <w:szCs w:val="18"/>
        </w:rPr>
        <w:t>)</w:t>
      </w:r>
      <w:r w:rsidRPr="004151FA">
        <w:rPr>
          <w:rFonts w:hint="eastAsia"/>
          <w:szCs w:val="18"/>
        </w:rPr>
        <w:t>的评分标准并作为评标委员会进行评分的依据。</w:t>
      </w:r>
    </w:p>
  </w:footnote>
  <w:footnote w:id="65">
    <w:p w14:paraId="1EF8B8AE" w14:textId="77777777" w:rsidR="00DA404B" w:rsidRPr="0002335B" w:rsidRDefault="00DA404B" w:rsidP="006F20B8">
      <w:pPr>
        <w:pStyle w:val="afd"/>
        <w:ind w:firstLine="0"/>
        <w:rPr>
          <w:rFonts w:ascii="黑体" w:eastAsia="黑体" w:hAnsi="黑体"/>
        </w:rPr>
      </w:pPr>
      <w:r w:rsidRPr="0002335B">
        <w:rPr>
          <w:rStyle w:val="aff"/>
          <w:rFonts w:ascii="黑体" w:eastAsia="黑体" w:hAnsi="黑体"/>
        </w:rPr>
        <w:footnoteRef/>
      </w:r>
      <w:r w:rsidRPr="0002335B">
        <w:rPr>
          <w:rFonts w:ascii="黑体" w:eastAsia="黑体" w:hAnsi="黑体"/>
        </w:rPr>
        <w:t xml:space="preserve"> </w:t>
      </w:r>
      <w:r w:rsidRPr="0002335B">
        <w:rPr>
          <w:rFonts w:ascii="黑体" w:eastAsia="黑体" w:hAnsi="黑体" w:hint="eastAsia"/>
        </w:rPr>
        <w:t>第（</w:t>
      </w:r>
      <w:r w:rsidRPr="0002335B">
        <w:rPr>
          <w:rFonts w:ascii="黑体" w:eastAsia="黑体" w:hAnsi="黑体"/>
        </w:rPr>
        <w:t>1</w:t>
      </w:r>
      <w:r w:rsidRPr="0002335B">
        <w:rPr>
          <w:rFonts w:ascii="黑体" w:eastAsia="黑体" w:hAnsi="黑体" w:hint="eastAsia"/>
        </w:rPr>
        <w:t>）、（</w:t>
      </w:r>
      <w:r w:rsidRPr="0002335B">
        <w:rPr>
          <w:rFonts w:ascii="黑体" w:eastAsia="黑体" w:hAnsi="黑体"/>
        </w:rPr>
        <w:t>2</w:t>
      </w:r>
      <w:r w:rsidRPr="0002335B">
        <w:rPr>
          <w:rFonts w:ascii="黑体" w:eastAsia="黑体" w:hAnsi="黑体" w:hint="eastAsia"/>
        </w:rPr>
        <w:t>）、（</w:t>
      </w:r>
      <w:r w:rsidRPr="0002335B">
        <w:rPr>
          <w:rFonts w:ascii="黑体" w:eastAsia="黑体" w:hAnsi="黑体"/>
        </w:rPr>
        <w:t>3</w:t>
      </w:r>
      <w:r w:rsidRPr="0002335B">
        <w:rPr>
          <w:rFonts w:ascii="黑体" w:eastAsia="黑体" w:hAnsi="黑体" w:hint="eastAsia"/>
        </w:rPr>
        <w:t>）、（</w:t>
      </w:r>
      <w:r w:rsidRPr="0002335B">
        <w:rPr>
          <w:rFonts w:ascii="黑体" w:eastAsia="黑体" w:hAnsi="黑体"/>
        </w:rPr>
        <w:t>4</w:t>
      </w:r>
      <w:r w:rsidRPr="0002335B">
        <w:rPr>
          <w:rFonts w:ascii="黑体" w:eastAsia="黑体" w:hAnsi="黑体" w:hint="eastAsia"/>
        </w:rPr>
        <w:t>）、（</w:t>
      </w:r>
      <w:r w:rsidRPr="0002335B">
        <w:rPr>
          <w:rFonts w:ascii="黑体" w:eastAsia="黑体" w:hAnsi="黑体"/>
        </w:rPr>
        <w:t>5</w:t>
      </w:r>
      <w:r w:rsidRPr="0002335B">
        <w:rPr>
          <w:rFonts w:ascii="黑体" w:eastAsia="黑体" w:hAnsi="黑体" w:hint="eastAsia"/>
        </w:rPr>
        <w:t>）目满分分别为技术能力满分的</w:t>
      </w:r>
      <w:r w:rsidRPr="0002335B">
        <w:rPr>
          <w:rFonts w:ascii="黑体" w:eastAsia="黑体" w:hAnsi="黑体"/>
        </w:rPr>
        <w:t>40%</w:t>
      </w:r>
      <w:r w:rsidRPr="0002335B">
        <w:rPr>
          <w:rFonts w:ascii="黑体" w:eastAsia="黑体" w:hAnsi="黑体" w:hint="eastAsia"/>
        </w:rPr>
        <w:t>、</w:t>
      </w:r>
      <w:r w:rsidRPr="0002335B">
        <w:rPr>
          <w:rFonts w:ascii="黑体" w:eastAsia="黑体" w:hAnsi="黑体"/>
        </w:rPr>
        <w:t>20%</w:t>
      </w:r>
      <w:r w:rsidRPr="0002335B">
        <w:rPr>
          <w:rFonts w:ascii="黑体" w:eastAsia="黑体" w:hAnsi="黑体" w:hint="eastAsia"/>
        </w:rPr>
        <w:t>、</w:t>
      </w:r>
      <w:r w:rsidRPr="0002335B">
        <w:rPr>
          <w:rFonts w:ascii="黑体" w:eastAsia="黑体" w:hAnsi="黑体"/>
        </w:rPr>
        <w:t>20%</w:t>
      </w:r>
      <w:r w:rsidRPr="0002335B">
        <w:rPr>
          <w:rFonts w:ascii="黑体" w:eastAsia="黑体" w:hAnsi="黑体" w:hint="eastAsia"/>
        </w:rPr>
        <w:t>、</w:t>
      </w:r>
      <w:r w:rsidRPr="0002335B">
        <w:rPr>
          <w:rFonts w:ascii="黑体" w:eastAsia="黑体" w:hAnsi="黑体"/>
        </w:rPr>
        <w:t>10%</w:t>
      </w:r>
      <w:r w:rsidRPr="0002335B">
        <w:rPr>
          <w:rFonts w:ascii="黑体" w:eastAsia="黑体" w:hAnsi="黑体" w:hint="eastAsia"/>
        </w:rPr>
        <w:t>、</w:t>
      </w:r>
      <w:r w:rsidRPr="0002335B">
        <w:rPr>
          <w:rFonts w:ascii="黑体" w:eastAsia="黑体" w:hAnsi="黑体"/>
        </w:rPr>
        <w:t>10%</w:t>
      </w:r>
      <w:r w:rsidRPr="0002335B">
        <w:rPr>
          <w:rFonts w:ascii="黑体" w:eastAsia="黑体" w:hAnsi="黑体" w:hint="eastAsia"/>
        </w:rPr>
        <w:t>。</w:t>
      </w:r>
    </w:p>
  </w:footnote>
  <w:footnote w:id="66">
    <w:p w14:paraId="46D1A2E2" w14:textId="77777777" w:rsidR="00DA404B" w:rsidRPr="004151FA" w:rsidRDefault="00DA404B" w:rsidP="007131E1">
      <w:pPr>
        <w:pStyle w:val="afd"/>
        <w:spacing w:line="300" w:lineRule="atLeast"/>
        <w:ind w:left="180" w:hangingChars="100" w:hanging="180"/>
        <w:rPr>
          <w:szCs w:val="18"/>
        </w:rPr>
      </w:pPr>
      <w:r w:rsidRPr="004151FA">
        <w:rPr>
          <w:rStyle w:val="aff"/>
          <w:szCs w:val="18"/>
        </w:rPr>
        <w:footnoteRef/>
      </w:r>
      <w:r>
        <w:rPr>
          <w:rFonts w:hint="eastAsia"/>
          <w:szCs w:val="18"/>
        </w:rPr>
        <w:t xml:space="preserve"> </w:t>
      </w:r>
      <w:r>
        <w:rPr>
          <w:rFonts w:hint="eastAsia"/>
          <w:szCs w:val="18"/>
        </w:rPr>
        <w:t>根据</w:t>
      </w:r>
      <w:r>
        <w:rPr>
          <w:szCs w:val="18"/>
        </w:rPr>
        <w:t>项目实际情况确定</w:t>
      </w:r>
      <w:r>
        <w:rPr>
          <w:rFonts w:hint="eastAsia"/>
          <w:szCs w:val="18"/>
        </w:rPr>
        <w:t>，</w:t>
      </w:r>
      <w:r>
        <w:rPr>
          <w:szCs w:val="18"/>
        </w:rPr>
        <w:t>原则上是指与招标项目类似的业绩</w:t>
      </w:r>
      <w:r>
        <w:rPr>
          <w:rFonts w:hint="eastAsia"/>
          <w:szCs w:val="18"/>
        </w:rPr>
        <w:t>，可在业绩最低要求的基础上适当提高。</w:t>
      </w:r>
    </w:p>
  </w:footnote>
  <w:footnote w:id="67">
    <w:p w14:paraId="7362905D" w14:textId="77777777" w:rsidR="00DA404B" w:rsidRDefault="00DA404B" w:rsidP="0097645B">
      <w:pPr>
        <w:pStyle w:val="afd"/>
        <w:spacing w:line="300" w:lineRule="atLeast"/>
        <w:ind w:left="180" w:hangingChars="100" w:hanging="180"/>
        <w:rPr>
          <w:szCs w:val="18"/>
        </w:rPr>
      </w:pPr>
      <w:r>
        <w:rPr>
          <w:rStyle w:val="aff"/>
          <w:szCs w:val="18"/>
        </w:rPr>
        <w:footnoteRef/>
      </w:r>
      <w:r>
        <w:rPr>
          <w:rFonts w:hint="eastAsia"/>
          <w:szCs w:val="18"/>
        </w:rPr>
        <w:t xml:space="preserve"> </w:t>
      </w:r>
      <w:r w:rsidRPr="005F666B">
        <w:rPr>
          <w:rFonts w:ascii="黑体" w:eastAsia="黑体" w:hAnsi="黑体" w:hint="eastAsia"/>
          <w:szCs w:val="18"/>
        </w:rPr>
        <w:t>招标人应根据项目具体情况确定各评分因素及评分因素权重分值，并对各评分因素进行细分（如有）、确定各评分因素细分项的分值，各评分因素权重分值合计应为</w:t>
      </w:r>
      <w:r w:rsidRPr="005F666B">
        <w:rPr>
          <w:rFonts w:ascii="黑体" w:eastAsia="黑体" w:hAnsi="黑体"/>
          <w:szCs w:val="18"/>
        </w:rPr>
        <w:t>100</w:t>
      </w:r>
      <w:r w:rsidRPr="005F666B">
        <w:rPr>
          <w:rFonts w:ascii="黑体" w:eastAsia="黑体" w:hAnsi="黑体" w:hint="eastAsia"/>
          <w:szCs w:val="18"/>
        </w:rPr>
        <w:t>分。各评分因素（评标价和履约信誉评分项除外）得分一般不得低于其权重分值的</w:t>
      </w:r>
      <w:r w:rsidRPr="005F666B">
        <w:rPr>
          <w:rFonts w:ascii="黑体" w:eastAsia="黑体" w:hAnsi="黑体"/>
          <w:szCs w:val="18"/>
        </w:rPr>
        <w:t>80%</w:t>
      </w:r>
      <w:r w:rsidRPr="005F666B">
        <w:rPr>
          <w:rFonts w:ascii="黑体" w:eastAsia="黑体" w:hAnsi="黑体" w:hint="eastAsia"/>
          <w:szCs w:val="18"/>
        </w:rPr>
        <w:t>，且各评分因素得分应以评标委员会各成员的打分平均值确定，评标委员会成员总数为</w:t>
      </w:r>
      <w:r w:rsidRPr="005F666B">
        <w:rPr>
          <w:rFonts w:ascii="黑体" w:eastAsia="黑体" w:hAnsi="黑体"/>
          <w:szCs w:val="18"/>
        </w:rPr>
        <w:t>7</w:t>
      </w:r>
      <w:r w:rsidRPr="005F666B">
        <w:rPr>
          <w:rFonts w:ascii="黑体" w:eastAsia="黑体" w:hAnsi="黑体" w:hint="eastAsia"/>
          <w:szCs w:val="18"/>
        </w:rPr>
        <w:t>人以上时，该平均值以去掉一个最高分和一个最低分后计算。评标委员会成员对某一项评分因素的评分低于权重分值</w:t>
      </w:r>
      <w:r w:rsidRPr="005F666B">
        <w:rPr>
          <w:rFonts w:ascii="黑体" w:eastAsia="黑体" w:hAnsi="黑体"/>
          <w:szCs w:val="18"/>
        </w:rPr>
        <w:t>80%</w:t>
      </w:r>
      <w:r w:rsidRPr="005F666B">
        <w:rPr>
          <w:rFonts w:ascii="黑体" w:eastAsia="黑体" w:hAnsi="黑体" w:hint="eastAsia"/>
          <w:szCs w:val="18"/>
        </w:rPr>
        <w:t>的，应在评标报告中</w:t>
      </w:r>
      <w:proofErr w:type="gramStart"/>
      <w:r w:rsidRPr="005F666B">
        <w:rPr>
          <w:rFonts w:ascii="黑体" w:eastAsia="黑体" w:hAnsi="黑体" w:hint="eastAsia"/>
          <w:szCs w:val="18"/>
        </w:rPr>
        <w:t>作出</w:t>
      </w:r>
      <w:proofErr w:type="gramEnd"/>
      <w:r w:rsidRPr="005F666B">
        <w:rPr>
          <w:rFonts w:ascii="黑体" w:eastAsia="黑体" w:hAnsi="黑体" w:hint="eastAsia"/>
          <w:szCs w:val="18"/>
        </w:rPr>
        <w:t>说明。</w:t>
      </w:r>
    </w:p>
  </w:footnote>
  <w:footnote w:id="68">
    <w:p w14:paraId="27493EF1" w14:textId="77777777" w:rsidR="00DA404B" w:rsidRPr="00CA11CA" w:rsidRDefault="00DA404B" w:rsidP="0097645B">
      <w:pPr>
        <w:pStyle w:val="afd"/>
        <w:spacing w:line="320" w:lineRule="atLeast"/>
        <w:ind w:firstLine="0"/>
      </w:pPr>
      <w:r w:rsidRPr="004151FA">
        <w:rPr>
          <w:rStyle w:val="aff"/>
          <w:szCs w:val="18"/>
        </w:rPr>
        <w:footnoteRef/>
      </w:r>
      <w:r w:rsidRPr="004151FA">
        <w:rPr>
          <w:rStyle w:val="aff"/>
          <w:rFonts w:hint="eastAsia"/>
          <w:szCs w:val="18"/>
        </w:rPr>
        <w:t xml:space="preserve"> </w:t>
      </w:r>
      <w:r w:rsidRPr="004151FA">
        <w:rPr>
          <w:rFonts w:hint="eastAsia"/>
          <w:szCs w:val="18"/>
        </w:rPr>
        <w:t>招标人应列明各评分因素或各评分因素细分项</w:t>
      </w:r>
      <w:r w:rsidRPr="004151FA">
        <w:rPr>
          <w:rFonts w:hint="eastAsia"/>
          <w:szCs w:val="18"/>
        </w:rPr>
        <w:t>(</w:t>
      </w:r>
      <w:r w:rsidRPr="004151FA">
        <w:rPr>
          <w:rFonts w:hint="eastAsia"/>
          <w:szCs w:val="18"/>
        </w:rPr>
        <w:t>如有</w:t>
      </w:r>
      <w:r w:rsidRPr="004151FA">
        <w:rPr>
          <w:rFonts w:hint="eastAsia"/>
          <w:szCs w:val="18"/>
        </w:rPr>
        <w:t>)</w:t>
      </w:r>
      <w:r w:rsidRPr="004151FA">
        <w:rPr>
          <w:rFonts w:hint="eastAsia"/>
          <w:szCs w:val="18"/>
        </w:rPr>
        <w:t>的评分标准并作为评标委员会进行评分的依据。</w:t>
      </w:r>
    </w:p>
  </w:footnote>
  <w:footnote w:id="69">
    <w:p w14:paraId="40006078" w14:textId="77777777" w:rsidR="00DA404B" w:rsidRPr="00AC325F" w:rsidRDefault="00DA404B" w:rsidP="0061490D">
      <w:pPr>
        <w:pStyle w:val="afd"/>
        <w:spacing w:line="300" w:lineRule="atLeast"/>
        <w:ind w:left="180" w:hangingChars="100" w:hanging="180"/>
        <w:rPr>
          <w:szCs w:val="18"/>
          <w:vertAlign w:val="superscript"/>
        </w:rPr>
      </w:pPr>
      <w:r w:rsidRPr="00AC325F">
        <w:rPr>
          <w:rStyle w:val="aff"/>
          <w:szCs w:val="18"/>
        </w:rPr>
        <w:footnoteRef/>
      </w:r>
      <w:r w:rsidRPr="00AC325F">
        <w:rPr>
          <w:rFonts w:hint="eastAsia"/>
          <w:szCs w:val="18"/>
        </w:rPr>
        <w:t xml:space="preserve"> </w:t>
      </w:r>
      <w:r w:rsidRPr="005202A2">
        <w:rPr>
          <w:rFonts w:ascii="黑体" w:eastAsia="黑体" w:hAnsi="黑体" w:hint="eastAsia"/>
          <w:szCs w:val="18"/>
        </w:rPr>
        <w:t>满足资格审查条件（信誉最低要求）及投标人须知第</w:t>
      </w:r>
      <w:r w:rsidRPr="005202A2">
        <w:rPr>
          <w:rFonts w:ascii="黑体" w:eastAsia="黑体" w:hAnsi="黑体"/>
          <w:szCs w:val="18"/>
        </w:rPr>
        <w:t xml:space="preserve">1.4.4 </w:t>
      </w:r>
      <w:r w:rsidRPr="005202A2">
        <w:rPr>
          <w:rFonts w:ascii="黑体" w:eastAsia="黑体" w:hAnsi="黑体" w:hint="eastAsia"/>
          <w:szCs w:val="18"/>
        </w:rPr>
        <w:t>项规定的</w:t>
      </w:r>
      <w:r w:rsidRPr="00342213">
        <w:rPr>
          <w:rFonts w:ascii="黑体" w:eastAsia="黑体" w:hAnsi="黑体" w:hint="eastAsia"/>
          <w:szCs w:val="18"/>
        </w:rPr>
        <w:t>投标人</w:t>
      </w:r>
      <w:r w:rsidRPr="005202A2">
        <w:rPr>
          <w:rFonts w:ascii="黑体" w:eastAsia="黑体" w:hAnsi="黑体" w:hint="eastAsia"/>
          <w:szCs w:val="18"/>
        </w:rPr>
        <w:t>，</w:t>
      </w:r>
      <w:r>
        <w:rPr>
          <w:rFonts w:ascii="黑体" w:eastAsia="黑体" w:hAnsi="黑体" w:hint="eastAsia"/>
          <w:szCs w:val="18"/>
        </w:rPr>
        <w:t>均</w:t>
      </w:r>
      <w:r w:rsidRPr="005202A2">
        <w:rPr>
          <w:rFonts w:ascii="黑体" w:eastAsia="黑体" w:hAnsi="黑体" w:hint="eastAsia"/>
          <w:szCs w:val="18"/>
        </w:rPr>
        <w:t>得扣除履约信誉第</w:t>
      </w:r>
      <w:r>
        <w:rPr>
          <w:rFonts w:ascii="黑体" w:eastAsia="黑体" w:hAnsi="黑体"/>
          <w:szCs w:val="18"/>
        </w:rPr>
        <w:t>2</w:t>
      </w:r>
      <w:r w:rsidRPr="005202A2">
        <w:rPr>
          <w:rFonts w:ascii="黑体" w:eastAsia="黑体" w:hAnsi="黑体" w:hint="eastAsia"/>
          <w:szCs w:val="18"/>
        </w:rPr>
        <w:t>项满分外的余下分值。</w:t>
      </w:r>
    </w:p>
  </w:footnote>
  <w:footnote w:id="70">
    <w:p w14:paraId="6981A8EB" w14:textId="77777777" w:rsidR="00DA404B" w:rsidRPr="00AC325F" w:rsidRDefault="00DA404B" w:rsidP="0061490D">
      <w:pPr>
        <w:pStyle w:val="afd"/>
        <w:spacing w:line="300" w:lineRule="atLeast"/>
        <w:ind w:left="180" w:hangingChars="100" w:hanging="180"/>
        <w:rPr>
          <w:szCs w:val="18"/>
          <w:vertAlign w:val="superscript"/>
        </w:rPr>
      </w:pPr>
      <w:r w:rsidRPr="00AC325F">
        <w:rPr>
          <w:rStyle w:val="aff"/>
          <w:szCs w:val="18"/>
        </w:rPr>
        <w:footnoteRef/>
      </w:r>
      <w:r w:rsidRPr="00AC325F">
        <w:rPr>
          <w:rFonts w:hint="eastAsia"/>
          <w:szCs w:val="18"/>
        </w:rPr>
        <w:t xml:space="preserve"> </w:t>
      </w:r>
      <w:r w:rsidRPr="007D4BFF">
        <w:rPr>
          <w:rFonts w:ascii="黑体" w:eastAsia="黑体" w:hAnsi="黑体" w:hint="eastAsia"/>
          <w:szCs w:val="18"/>
          <w:lang w:eastAsia="x-none"/>
        </w:rPr>
        <w:t>其他履约信誉得分，不得超过2分。</w:t>
      </w:r>
    </w:p>
  </w:footnote>
  <w:footnote w:id="71">
    <w:p w14:paraId="2E3A2A98" w14:textId="77777777" w:rsidR="00DA404B" w:rsidRPr="00AC325F" w:rsidRDefault="00DA404B" w:rsidP="001D1B97">
      <w:pPr>
        <w:pStyle w:val="afd"/>
        <w:spacing w:line="300" w:lineRule="atLeast"/>
        <w:ind w:left="180" w:hangingChars="100" w:hanging="180"/>
        <w:rPr>
          <w:szCs w:val="18"/>
        </w:rPr>
      </w:pPr>
      <w:r w:rsidRPr="0002335B">
        <w:rPr>
          <w:rStyle w:val="aff"/>
          <w:szCs w:val="18"/>
        </w:rPr>
        <w:footnoteRef/>
      </w:r>
      <w:r w:rsidRPr="0002335B">
        <w:rPr>
          <w:szCs w:val="18"/>
        </w:rPr>
        <w:t xml:space="preserve"> </w:t>
      </w:r>
      <w:r w:rsidRPr="006A0AD5">
        <w:rPr>
          <w:rFonts w:ascii="黑体" w:eastAsia="黑体" w:hAnsi="黑体" w:hint="eastAsia"/>
          <w:szCs w:val="18"/>
        </w:rPr>
        <w:t>本办法原则适用于有资质准入要求，服务内容和服务标准明确</w:t>
      </w:r>
      <w:r w:rsidRPr="006A0AD5">
        <w:rPr>
          <w:rFonts w:ascii="黑体" w:eastAsia="黑体" w:hAnsi="黑体" w:hint="eastAsia"/>
        </w:rPr>
        <w:t>的服务项目。</w:t>
      </w:r>
    </w:p>
  </w:footnote>
  <w:footnote w:id="72">
    <w:p w14:paraId="0880E04A" w14:textId="77777777" w:rsidR="00DA404B" w:rsidRPr="00AC325F" w:rsidRDefault="00DA404B" w:rsidP="000D668E">
      <w:pPr>
        <w:pStyle w:val="afd"/>
        <w:spacing w:line="300" w:lineRule="atLeast"/>
        <w:ind w:left="180" w:hangingChars="100" w:hanging="180"/>
        <w:rPr>
          <w:szCs w:val="18"/>
        </w:rPr>
      </w:pPr>
      <w:r w:rsidRPr="00AC325F">
        <w:rPr>
          <w:rStyle w:val="aff"/>
          <w:szCs w:val="18"/>
        </w:rPr>
        <w:footnoteRef/>
      </w:r>
      <w:r w:rsidRPr="00AC325F">
        <w:rPr>
          <w:szCs w:val="18"/>
        </w:rPr>
        <w:t xml:space="preserve"> “</w:t>
      </w:r>
      <w:r w:rsidRPr="00AC325F">
        <w:rPr>
          <w:rFonts w:hint="eastAsia"/>
          <w:szCs w:val="18"/>
        </w:rPr>
        <w:t>评标办法前附表</w:t>
      </w:r>
      <w:r w:rsidRPr="00AC325F">
        <w:rPr>
          <w:szCs w:val="18"/>
        </w:rPr>
        <w:t>”</w:t>
      </w:r>
      <w:r w:rsidRPr="00AC325F">
        <w:rPr>
          <w:rFonts w:hint="eastAsia"/>
          <w:szCs w:val="18"/>
        </w:rPr>
        <w:t>用于明确评标的方法、因素、标准和程序。招标人应根据招标项目具体特点和实际需要，详细列明全部评审因素、标准，没有列明的因素和标准不得作为评标的依据。</w:t>
      </w:r>
    </w:p>
  </w:footnote>
  <w:footnote w:id="73">
    <w:p w14:paraId="53292CE8" w14:textId="77777777" w:rsidR="00DA404B" w:rsidRPr="00AC325F" w:rsidRDefault="00DA404B" w:rsidP="000D668E">
      <w:pPr>
        <w:pStyle w:val="afd"/>
        <w:spacing w:line="300" w:lineRule="atLeast"/>
        <w:ind w:left="210" w:hanging="210"/>
        <w:rPr>
          <w:szCs w:val="18"/>
        </w:rPr>
      </w:pPr>
      <w:r w:rsidRPr="00AC325F">
        <w:rPr>
          <w:rStyle w:val="aff"/>
          <w:szCs w:val="18"/>
        </w:rPr>
        <w:footnoteRef/>
      </w:r>
      <w:r w:rsidRPr="00AC325F">
        <w:rPr>
          <w:szCs w:val="18"/>
        </w:rPr>
        <w:t xml:space="preserve"> </w:t>
      </w:r>
      <w:r w:rsidRPr="00AC325F">
        <w:rPr>
          <w:rFonts w:hint="eastAsia"/>
          <w:szCs w:val="18"/>
        </w:rPr>
        <w:t>本项适用于未进行资格预审的情况。</w:t>
      </w:r>
    </w:p>
  </w:footnote>
  <w:footnote w:id="74">
    <w:p w14:paraId="6DAC98B2" w14:textId="77777777" w:rsidR="00DA404B" w:rsidRPr="009A7F60" w:rsidRDefault="00DA404B" w:rsidP="00A86B24">
      <w:pPr>
        <w:pStyle w:val="afd"/>
        <w:tabs>
          <w:tab w:val="left" w:pos="3780"/>
        </w:tabs>
        <w:spacing w:line="340" w:lineRule="atLeast"/>
        <w:ind w:firstLine="0"/>
        <w:jc w:val="both"/>
      </w:pPr>
      <w:r w:rsidRPr="001330BA">
        <w:rPr>
          <w:rStyle w:val="aff"/>
        </w:rPr>
        <w:footnoteRef/>
      </w:r>
      <w:r>
        <w:rPr>
          <w:rFonts w:hint="eastAsia"/>
        </w:rPr>
        <w:t>本条内容可修改为：“</w:t>
      </w:r>
      <w:r w:rsidRPr="007A5603">
        <w:t>本</w:t>
      </w:r>
      <w:r>
        <w:rPr>
          <w:rFonts w:hint="eastAsia"/>
        </w:rPr>
        <w:t>担保</w:t>
      </w:r>
      <w:r w:rsidRPr="007A5603">
        <w:t>自</w:t>
      </w:r>
      <w:r>
        <w:rPr>
          <w:rFonts w:hint="eastAsia"/>
          <w:u w:val="single"/>
        </w:rPr>
        <w:t xml:space="preserve">         </w:t>
      </w:r>
      <w:r w:rsidRPr="003F3A01">
        <w:t>（生效日期）</w:t>
      </w:r>
      <w:r w:rsidRPr="007A5603">
        <w:t>之日起生效，至</w:t>
      </w:r>
      <w:r>
        <w:rPr>
          <w:rFonts w:hint="eastAsia"/>
          <w:u w:val="single"/>
        </w:rPr>
        <w:t xml:space="preserve">         </w:t>
      </w:r>
      <w:r w:rsidRPr="003F3A01">
        <w:t>（失效日期）</w:t>
      </w:r>
      <w:r w:rsidRPr="007A5603">
        <w:t>之日失效</w:t>
      </w:r>
      <w:r>
        <w:rPr>
          <w:rFonts w:hint="eastAsia"/>
        </w:rPr>
        <w:t>。”</w:t>
      </w:r>
      <w:r w:rsidRPr="001330BA">
        <w:rPr>
          <w:rFonts w:hint="eastAsia"/>
          <w:sz w:val="21"/>
          <w:szCs w:val="21"/>
        </w:rPr>
        <w:t xml:space="preserve"> </w:t>
      </w:r>
      <w:r w:rsidRPr="009A7F60">
        <w:rPr>
          <w:rFonts w:hint="eastAsia"/>
        </w:rPr>
        <w:t>如</w:t>
      </w:r>
      <w:r>
        <w:rPr>
          <w:rFonts w:hint="eastAsia"/>
        </w:rPr>
        <w:t>委托人接受履约</w:t>
      </w:r>
      <w:r w:rsidRPr="009A7F60">
        <w:t>保函</w:t>
      </w:r>
      <w:r>
        <w:rPr>
          <w:rFonts w:hint="eastAsia"/>
        </w:rPr>
        <w:t>采用固定有效</w:t>
      </w:r>
      <w:r>
        <w:t>期，</w:t>
      </w:r>
      <w:r>
        <w:rPr>
          <w:rFonts w:hint="eastAsia"/>
        </w:rPr>
        <w:t>在项目</w:t>
      </w:r>
      <w:r>
        <w:t>专用合同条款中</w:t>
      </w:r>
      <w:r>
        <w:rPr>
          <w:rFonts w:hint="eastAsia"/>
        </w:rPr>
        <w:t>应</w:t>
      </w:r>
      <w:r>
        <w:t>增加</w:t>
      </w:r>
      <w:r>
        <w:rPr>
          <w:rFonts w:hint="eastAsia"/>
        </w:rPr>
        <w:t>保证咨询人在履约</w:t>
      </w:r>
      <w:r>
        <w:t>保函失效</w:t>
      </w:r>
      <w:r>
        <w:rPr>
          <w:rFonts w:hint="eastAsia"/>
        </w:rPr>
        <w:t>日</w:t>
      </w:r>
      <w:r w:rsidRPr="0087389D">
        <w:t>前向</w:t>
      </w:r>
      <w:r>
        <w:t>委托人</w:t>
      </w:r>
      <w:r w:rsidRPr="0087389D">
        <w:t>出具后续阶段履约保函</w:t>
      </w:r>
      <w:r>
        <w:rPr>
          <w:rFonts w:hint="eastAsia"/>
        </w:rPr>
        <w:t>的约束性</w:t>
      </w:r>
      <w:r>
        <w:t>条款</w:t>
      </w:r>
      <w:r w:rsidRPr="0087389D">
        <w:t>，直至</w:t>
      </w:r>
      <w:r>
        <w:t>委托人</w:t>
      </w:r>
      <w:r w:rsidRPr="00D30B62">
        <w:t>签发交工验收证书</w:t>
      </w:r>
      <w:proofErr w:type="gramStart"/>
      <w:r w:rsidRPr="00D30B62">
        <w:t>且</w:t>
      </w:r>
      <w:r>
        <w:rPr>
          <w:rFonts w:hint="eastAsia"/>
        </w:rPr>
        <w:t>咨询</w:t>
      </w:r>
      <w:proofErr w:type="gramEnd"/>
      <w:r w:rsidRPr="00D30B62">
        <w:t>人按照合同约定提交缺陷责任期保函之日</w:t>
      </w:r>
      <w:r>
        <w:rPr>
          <w:rFonts w:hint="eastAsia"/>
        </w:rPr>
        <w:t>为止</w:t>
      </w:r>
      <w:r w:rsidRPr="0087389D">
        <w:t>。</w:t>
      </w:r>
    </w:p>
  </w:footnote>
  <w:footnote w:id="75">
    <w:p w14:paraId="116ACB65" w14:textId="77777777" w:rsidR="00DA404B" w:rsidRDefault="00DA404B" w:rsidP="00AA7255">
      <w:pPr>
        <w:pStyle w:val="afd"/>
        <w:ind w:firstLine="0"/>
        <w:rPr>
          <w:szCs w:val="18"/>
        </w:rPr>
      </w:pPr>
      <w:r>
        <w:rPr>
          <w:rStyle w:val="aff"/>
          <w:szCs w:val="18"/>
        </w:rPr>
        <w:footnoteRef/>
      </w:r>
      <w:r>
        <w:rPr>
          <w:rFonts w:hint="eastAsia"/>
          <w:szCs w:val="18"/>
        </w:rPr>
        <w:t xml:space="preserve"> </w:t>
      </w:r>
      <w:r>
        <w:rPr>
          <w:rFonts w:hint="eastAsia"/>
          <w:szCs w:val="18"/>
        </w:rPr>
        <w:t>招标人可结合招标项目具体特点和实际需要，对本章内容进行补充、细化。</w:t>
      </w:r>
    </w:p>
  </w:footnote>
  <w:footnote w:id="76">
    <w:p w14:paraId="4909965E" w14:textId="77777777" w:rsidR="00DA404B" w:rsidRPr="00131AEF" w:rsidRDefault="00DA404B" w:rsidP="00111797">
      <w:pPr>
        <w:pStyle w:val="afd"/>
        <w:ind w:firstLine="0"/>
        <w:rPr>
          <w:szCs w:val="18"/>
        </w:rPr>
      </w:pPr>
      <w:r w:rsidRPr="00131AEF">
        <w:rPr>
          <w:rStyle w:val="aff"/>
          <w:szCs w:val="18"/>
        </w:rPr>
        <w:footnoteRef/>
      </w:r>
      <w:r>
        <w:rPr>
          <w:rFonts w:hint="eastAsia"/>
          <w:szCs w:val="18"/>
        </w:rPr>
        <w:t xml:space="preserve"> </w:t>
      </w:r>
      <w:r w:rsidRPr="00131AEF">
        <w:rPr>
          <w:rFonts w:hint="eastAsia"/>
          <w:szCs w:val="18"/>
        </w:rPr>
        <w:t>招标人可结合招标项目具体特点和实际需要，对本章内容进行补充、细化。</w:t>
      </w:r>
    </w:p>
  </w:footnote>
  <w:footnote w:id="77">
    <w:p w14:paraId="0FDA623A" w14:textId="77777777" w:rsidR="00DA404B" w:rsidRPr="005D7D89" w:rsidRDefault="00DA404B" w:rsidP="0097645B">
      <w:pPr>
        <w:pStyle w:val="afd"/>
        <w:spacing w:line="300" w:lineRule="atLeast"/>
        <w:ind w:left="180" w:hangingChars="100" w:hanging="180"/>
        <w:jc w:val="both"/>
        <w:rPr>
          <w:rFonts w:hAnsi="宋体"/>
          <w:szCs w:val="18"/>
        </w:rPr>
      </w:pPr>
      <w:r w:rsidRPr="00316AB5">
        <w:rPr>
          <w:rStyle w:val="aff"/>
          <w:rFonts w:ascii="宋体" w:hAnsi="宋体"/>
          <w:szCs w:val="18"/>
        </w:rPr>
        <w:footnoteRef/>
      </w:r>
      <w:r>
        <w:rPr>
          <w:rFonts w:hAnsi="宋体" w:hint="eastAsia"/>
          <w:szCs w:val="18"/>
        </w:rPr>
        <w:t xml:space="preserve"> </w:t>
      </w:r>
      <w:r>
        <w:rPr>
          <w:rFonts w:hAnsi="宋体" w:hint="eastAsia"/>
          <w:szCs w:val="18"/>
        </w:rPr>
        <w:t>对于</w:t>
      </w:r>
      <w:r w:rsidRPr="00316AB5">
        <w:rPr>
          <w:rFonts w:hAnsi="宋体"/>
          <w:szCs w:val="18"/>
        </w:rPr>
        <w:t>已按资格预审文件或招标文件要求提供了</w:t>
      </w:r>
      <w:r>
        <w:rPr>
          <w:rFonts w:hAnsi="宋体"/>
          <w:szCs w:val="18"/>
        </w:rPr>
        <w:t>其他</w:t>
      </w:r>
      <w:r>
        <w:rPr>
          <w:rFonts w:hAnsi="宋体" w:hint="eastAsia"/>
          <w:szCs w:val="18"/>
        </w:rPr>
        <w:t>主要咨询服务</w:t>
      </w:r>
      <w:r>
        <w:rPr>
          <w:rFonts w:hAnsi="宋体"/>
          <w:szCs w:val="18"/>
        </w:rPr>
        <w:t>人员</w:t>
      </w:r>
      <w:r w:rsidRPr="00316AB5">
        <w:rPr>
          <w:rFonts w:hAnsi="宋体"/>
          <w:szCs w:val="18"/>
        </w:rPr>
        <w:t>的</w:t>
      </w:r>
      <w:r>
        <w:rPr>
          <w:rFonts w:hAnsi="宋体" w:hint="eastAsia"/>
          <w:szCs w:val="18"/>
        </w:rPr>
        <w:t>项目，本条款应修改为“</w:t>
      </w:r>
      <w:r w:rsidRPr="00996996">
        <w:rPr>
          <w:rFonts w:hAnsi="宋体"/>
          <w:szCs w:val="18"/>
        </w:rPr>
        <w:t>在</w:t>
      </w:r>
      <w:r w:rsidRPr="00996996">
        <w:rPr>
          <w:rFonts w:hAnsi="宋体" w:hint="eastAsia"/>
          <w:szCs w:val="18"/>
        </w:rPr>
        <w:t>你方和</w:t>
      </w:r>
      <w:r w:rsidRPr="00996996">
        <w:rPr>
          <w:rFonts w:hAnsi="宋体"/>
          <w:szCs w:val="18"/>
        </w:rPr>
        <w:t>我方</w:t>
      </w:r>
      <w:r w:rsidRPr="00996996">
        <w:rPr>
          <w:rFonts w:hAnsi="宋体" w:hint="eastAsia"/>
          <w:szCs w:val="18"/>
        </w:rPr>
        <w:t>进行合同谈判</w:t>
      </w:r>
      <w:r w:rsidRPr="00996996">
        <w:rPr>
          <w:rFonts w:hAnsi="宋体"/>
          <w:szCs w:val="18"/>
        </w:rPr>
        <w:t>之前，我方将按照合同附件提出的最低要求填报</w:t>
      </w:r>
      <w:r w:rsidRPr="00996996">
        <w:rPr>
          <w:rFonts w:hAnsi="宋体" w:hint="eastAsia"/>
          <w:szCs w:val="18"/>
        </w:rPr>
        <w:t>拟投入的</w:t>
      </w:r>
      <w:r w:rsidRPr="00996996">
        <w:rPr>
          <w:rFonts w:hAnsi="宋体"/>
          <w:szCs w:val="18"/>
        </w:rPr>
        <w:t>主要设备，</w:t>
      </w:r>
      <w:r w:rsidRPr="00996996">
        <w:rPr>
          <w:rFonts w:hAnsi="宋体" w:hint="eastAsia"/>
          <w:szCs w:val="18"/>
        </w:rPr>
        <w:t>经</w:t>
      </w:r>
      <w:r w:rsidRPr="00996996">
        <w:rPr>
          <w:rFonts w:hAnsi="宋体"/>
          <w:szCs w:val="18"/>
        </w:rPr>
        <w:t>你方审批后作为投入本标段的主要设备且不进行更换。如我方拟</w:t>
      </w:r>
      <w:r w:rsidRPr="00996996">
        <w:rPr>
          <w:rFonts w:hAnsi="宋体" w:hint="eastAsia"/>
          <w:szCs w:val="18"/>
        </w:rPr>
        <w:t>投入</w:t>
      </w:r>
      <w:r w:rsidRPr="00996996">
        <w:rPr>
          <w:rFonts w:hAnsi="宋体"/>
          <w:szCs w:val="18"/>
        </w:rPr>
        <w:t>的设备不满足合同附件要求</w:t>
      </w:r>
      <w:r w:rsidRPr="00996996">
        <w:rPr>
          <w:rFonts w:hAnsi="宋体" w:hint="eastAsia"/>
          <w:szCs w:val="18"/>
        </w:rPr>
        <w:t>，</w:t>
      </w:r>
      <w:r w:rsidRPr="00996996">
        <w:rPr>
          <w:rFonts w:hAnsi="宋体"/>
          <w:szCs w:val="18"/>
        </w:rPr>
        <w:t>你方有权取消我方中标资格</w:t>
      </w:r>
      <w:r w:rsidRPr="00996996">
        <w:rPr>
          <w:rFonts w:hAnsi="宋体" w:hint="eastAsia"/>
          <w:szCs w:val="18"/>
        </w:rPr>
        <w:t>。</w:t>
      </w:r>
      <w:r>
        <w:rPr>
          <w:rFonts w:hAnsi="宋体" w:hint="eastAsia"/>
          <w:szCs w:val="18"/>
        </w:rPr>
        <w:t>”</w:t>
      </w:r>
    </w:p>
  </w:footnote>
  <w:footnote w:id="78">
    <w:p w14:paraId="47F708E3" w14:textId="77777777" w:rsidR="00120B09" w:rsidRPr="005D7D89" w:rsidRDefault="00DA404B">
      <w:pPr>
        <w:pStyle w:val="afd"/>
        <w:spacing w:line="300" w:lineRule="atLeast"/>
        <w:ind w:left="180" w:hangingChars="100" w:hanging="180"/>
        <w:rPr>
          <w:ins w:id="1254" w:author="华杰" w:date="2019-07-11T15:50:00Z"/>
          <w:rFonts w:hAnsi="宋体"/>
          <w:szCs w:val="18"/>
        </w:rPr>
        <w:pPrChange w:id="1255" w:author="华杰" w:date="2019-07-11T15:50:00Z">
          <w:pPr>
            <w:pStyle w:val="afd"/>
            <w:spacing w:line="300" w:lineRule="atLeast"/>
            <w:ind w:left="180" w:hangingChars="100" w:hanging="180"/>
            <w:jc w:val="both"/>
          </w:pPr>
        </w:pPrChange>
      </w:pPr>
      <w:r w:rsidRPr="00316AB5">
        <w:rPr>
          <w:rStyle w:val="aff"/>
          <w:rFonts w:ascii="宋体" w:hAnsi="宋体"/>
          <w:szCs w:val="18"/>
        </w:rPr>
        <w:footnoteRef/>
      </w:r>
      <w:r>
        <w:rPr>
          <w:rFonts w:hAnsi="宋体" w:hint="eastAsia"/>
          <w:szCs w:val="18"/>
        </w:rPr>
        <w:t xml:space="preserve"> </w:t>
      </w:r>
      <w:r>
        <w:rPr>
          <w:rFonts w:hAnsi="宋体" w:hint="eastAsia"/>
          <w:szCs w:val="18"/>
        </w:rPr>
        <w:t>投标人仅须在投标函上加盖单位章，</w:t>
      </w:r>
      <w:ins w:id="1256" w:author="华杰" w:date="2019-07-11T15:50:00Z">
        <w:r w:rsidR="00120B09" w:rsidRPr="007848F9">
          <w:rPr>
            <w:rFonts w:hAnsi="宋体" w:hint="eastAsia"/>
            <w:szCs w:val="18"/>
          </w:rPr>
          <w:t>并加盖法定代表人签章。</w:t>
        </w:r>
      </w:ins>
    </w:p>
    <w:p w14:paraId="6B1CC0AF" w14:textId="77777777" w:rsidR="00DA404B" w:rsidRPr="005D7D89" w:rsidRDefault="00DA404B" w:rsidP="0097645B">
      <w:pPr>
        <w:pStyle w:val="afd"/>
        <w:spacing w:line="300" w:lineRule="atLeast"/>
        <w:ind w:left="180" w:hangingChars="100" w:hanging="180"/>
        <w:jc w:val="both"/>
        <w:rPr>
          <w:rFonts w:hAnsi="宋体"/>
          <w:szCs w:val="18"/>
        </w:rPr>
      </w:pPr>
      <w:del w:id="1257" w:author="华杰" w:date="2019-07-11T15:50:00Z">
        <w:r w:rsidDel="00120B09">
          <w:rPr>
            <w:rFonts w:hAnsi="宋体" w:hint="eastAsia"/>
            <w:szCs w:val="18"/>
          </w:rPr>
          <w:delText>或由法定代表人或其委托代理人签字</w:delText>
        </w:r>
        <w:r w:rsidRPr="005D7D89" w:rsidDel="00120B09">
          <w:rPr>
            <w:rFonts w:hAnsi="宋体" w:hint="eastAsia"/>
            <w:szCs w:val="18"/>
          </w:rPr>
          <w:delText>。</w:delText>
        </w:r>
      </w:del>
    </w:p>
  </w:footnote>
  <w:footnote w:id="79">
    <w:p w14:paraId="4918D9B5" w14:textId="77777777" w:rsidR="00DA404B" w:rsidRPr="003A2CBF" w:rsidDel="00120B09" w:rsidRDefault="00DA404B" w:rsidP="0097645B">
      <w:pPr>
        <w:pStyle w:val="afd"/>
        <w:spacing w:line="300" w:lineRule="atLeast"/>
        <w:ind w:left="180" w:hangingChars="100" w:hanging="180"/>
        <w:rPr>
          <w:del w:id="1266" w:author="华杰" w:date="2019-07-11T15:51:00Z"/>
          <w:szCs w:val="18"/>
        </w:rPr>
      </w:pPr>
      <w:del w:id="1267" w:author="华杰" w:date="2019-07-11T15:51:00Z">
        <w:r w:rsidRPr="003A2CBF" w:rsidDel="00120B09">
          <w:rPr>
            <w:szCs w:val="18"/>
            <w:vertAlign w:val="superscript"/>
          </w:rPr>
          <w:footnoteRef/>
        </w:r>
        <w:r w:rsidRPr="003A2CBF" w:rsidDel="00120B09">
          <w:rPr>
            <w:rFonts w:hint="eastAsia"/>
            <w:szCs w:val="18"/>
          </w:rPr>
          <w:delText xml:space="preserve"> </w:delText>
        </w:r>
        <w:r w:rsidRPr="003A2CBF" w:rsidDel="00120B09">
          <w:rPr>
            <w:rFonts w:hint="eastAsia"/>
            <w:szCs w:val="18"/>
          </w:rPr>
          <w:delText>如果由投标人的法定代表人签署投标文件，则</w:delText>
        </w:r>
        <w:r w:rsidDel="00120B09">
          <w:rPr>
            <w:rFonts w:hint="eastAsia"/>
            <w:szCs w:val="18"/>
          </w:rPr>
          <w:delText>无须</w:delText>
        </w:r>
        <w:r w:rsidRPr="003A2CBF" w:rsidDel="00120B09">
          <w:rPr>
            <w:rFonts w:hint="eastAsia"/>
            <w:szCs w:val="18"/>
          </w:rPr>
          <w:delText>提交授权委托书。</w:delText>
        </w:r>
      </w:del>
    </w:p>
  </w:footnote>
  <w:footnote w:id="80">
    <w:p w14:paraId="5964D064" w14:textId="77777777" w:rsidR="00DA404B" w:rsidRDefault="00DA404B" w:rsidP="0097645B">
      <w:pPr>
        <w:pStyle w:val="afd"/>
        <w:spacing w:line="300" w:lineRule="atLeast"/>
        <w:ind w:left="180" w:hangingChars="100" w:hanging="180"/>
        <w:rPr>
          <w:szCs w:val="18"/>
        </w:rPr>
      </w:pPr>
      <w:r>
        <w:rPr>
          <w:rStyle w:val="aff"/>
          <w:szCs w:val="18"/>
        </w:rPr>
        <w:footnoteRef/>
      </w:r>
      <w:r>
        <w:rPr>
          <w:szCs w:val="18"/>
        </w:rPr>
        <w:t xml:space="preserve"> </w:t>
      </w:r>
      <w:r>
        <w:rPr>
          <w:rFonts w:hint="eastAsia"/>
          <w:szCs w:val="18"/>
        </w:rPr>
        <w:t>本联合体协议书格式适用于未进行资格预审的情况。如果采用资格预审，投标人应在此提供资格预审申请文件中所附的联合体协议书复印件。</w:t>
      </w:r>
    </w:p>
  </w:footnote>
  <w:footnote w:id="81">
    <w:p w14:paraId="0B9B6BCA" w14:textId="77777777" w:rsidR="00DA404B" w:rsidRPr="00516AE1" w:rsidRDefault="00DA404B" w:rsidP="0097645B">
      <w:pPr>
        <w:pStyle w:val="afd"/>
        <w:ind w:firstLine="0"/>
        <w:jc w:val="both"/>
        <w:rPr>
          <w:rFonts w:ascii="宋体" w:hAnsi="宋体"/>
          <w:szCs w:val="18"/>
        </w:rPr>
      </w:pPr>
      <w:r w:rsidRPr="00516AE1">
        <w:rPr>
          <w:rStyle w:val="aff"/>
          <w:rFonts w:ascii="宋体" w:hAnsi="宋体"/>
          <w:szCs w:val="18"/>
        </w:rPr>
        <w:footnoteRef/>
      </w:r>
      <w:r>
        <w:rPr>
          <w:rFonts w:ascii="宋体" w:hAnsi="宋体" w:hint="eastAsia"/>
          <w:szCs w:val="18"/>
        </w:rPr>
        <w:t xml:space="preserve"> </w:t>
      </w:r>
      <w:r w:rsidRPr="006A0AD5">
        <w:rPr>
          <w:rFonts w:ascii="黑体" w:eastAsia="黑体" w:hAnsi="黑体" w:hint="eastAsia"/>
          <w:szCs w:val="18"/>
        </w:rPr>
        <w:t>本表仅适用于无资质准入要求或有特殊要求的咨询项目。</w:t>
      </w:r>
    </w:p>
  </w:footnote>
  <w:footnote w:id="82">
    <w:p w14:paraId="6482E797" w14:textId="77777777" w:rsidR="00DA404B" w:rsidRPr="007A4627" w:rsidRDefault="00DA404B" w:rsidP="0097645B">
      <w:pPr>
        <w:pStyle w:val="afd"/>
        <w:ind w:firstLine="0"/>
        <w:jc w:val="both"/>
        <w:rPr>
          <w:rFonts w:ascii="宋体" w:hAnsi="宋体"/>
          <w:szCs w:val="18"/>
        </w:rPr>
      </w:pPr>
      <w:r w:rsidRPr="00190127">
        <w:rPr>
          <w:rStyle w:val="aff"/>
          <w:rFonts w:ascii="宋体" w:hAnsi="宋体"/>
          <w:szCs w:val="18"/>
        </w:rPr>
        <w:footnoteRef/>
      </w:r>
      <w:r w:rsidRPr="006A0AD5">
        <w:rPr>
          <w:rFonts w:ascii="黑体" w:eastAsia="黑体" w:hAnsi="黑体" w:hint="eastAsia"/>
          <w:szCs w:val="18"/>
        </w:rPr>
        <w:t>本表仅适用于无资质准入要求或有特殊要求的咨询项目。</w:t>
      </w:r>
    </w:p>
  </w:footnote>
  <w:footnote w:id="83">
    <w:p w14:paraId="0CFB8970" w14:textId="77777777" w:rsidR="00DA404B" w:rsidRPr="005D7D89" w:rsidRDefault="00DA404B" w:rsidP="0097645B">
      <w:pPr>
        <w:pStyle w:val="afd"/>
        <w:spacing w:line="300" w:lineRule="atLeast"/>
        <w:ind w:left="180" w:hangingChars="100" w:hanging="180"/>
        <w:jc w:val="both"/>
        <w:rPr>
          <w:rFonts w:hAnsi="宋体"/>
          <w:szCs w:val="18"/>
        </w:rPr>
      </w:pPr>
      <w:r w:rsidRPr="00316AB5">
        <w:rPr>
          <w:rStyle w:val="aff"/>
          <w:rFonts w:ascii="宋体" w:hAnsi="宋体"/>
          <w:szCs w:val="18"/>
        </w:rPr>
        <w:footnoteRef/>
      </w:r>
      <w:r>
        <w:rPr>
          <w:rFonts w:hAnsi="宋体" w:hint="eastAsia"/>
          <w:szCs w:val="18"/>
        </w:rPr>
        <w:t xml:space="preserve"> </w:t>
      </w:r>
      <w:r>
        <w:rPr>
          <w:rFonts w:hAnsi="宋体" w:hint="eastAsia"/>
          <w:szCs w:val="18"/>
        </w:rPr>
        <w:t>投标人仅须在投标函上加盖单位章，或由法定代表人或其委托代理人签字</w:t>
      </w:r>
      <w:r w:rsidRPr="005D7D89">
        <w:rPr>
          <w:rFonts w:hAnsi="宋体" w:hint="eastAsia"/>
          <w:szCs w:val="18"/>
        </w:rPr>
        <w:t>。</w:t>
      </w:r>
    </w:p>
  </w:footnote>
  <w:footnote w:id="84">
    <w:p w14:paraId="28D451A6" w14:textId="77777777" w:rsidR="00DA404B" w:rsidRDefault="00DA404B" w:rsidP="00C12469">
      <w:pPr>
        <w:rPr>
          <w:sz w:val="24"/>
        </w:rPr>
      </w:pPr>
      <w:r>
        <w:rPr>
          <w:rStyle w:val="aff"/>
        </w:rPr>
        <w:footnoteRef/>
      </w:r>
      <w:r>
        <w:rPr>
          <w:rFonts w:hAnsi="宋体" w:hint="eastAsia"/>
          <w:sz w:val="18"/>
          <w:szCs w:val="18"/>
        </w:rPr>
        <w:t>暂列金额的百分比宜控制在</w:t>
      </w:r>
      <w:r>
        <w:rPr>
          <w:rFonts w:hAnsi="宋体"/>
          <w:sz w:val="18"/>
          <w:szCs w:val="18"/>
        </w:rPr>
        <w:t>5%</w:t>
      </w:r>
      <w:r>
        <w:rPr>
          <w:rFonts w:hAnsi="宋体" w:hint="eastAsia"/>
          <w:sz w:val="18"/>
          <w:szCs w:val="18"/>
        </w:rPr>
        <w:t>以内。</w:t>
      </w:r>
    </w:p>
    <w:p w14:paraId="744D1D7A" w14:textId="77777777" w:rsidR="00DA404B" w:rsidRDefault="00DA404B" w:rsidP="00C12469">
      <w:pPr>
        <w:pStyle w:val="afd"/>
        <w:ind w:firstLine="36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BE09A" w14:textId="77777777" w:rsidR="00DA404B" w:rsidRDefault="00DA404B">
    <w:pPr>
      <w:pStyle w:val="a6"/>
      <w:jc w:val="both"/>
      <w:rPr>
        <w:sz w:val="17"/>
        <w:szCs w:val="17"/>
      </w:rPr>
    </w:pPr>
    <w:r>
      <w:rPr>
        <w:rFonts w:hint="eastAsia"/>
        <w:sz w:val="20"/>
        <w:szCs w:val="20"/>
      </w:rPr>
      <w:t>咨询服务招标文件范本</w:t>
    </w:r>
    <w:r>
      <w:rPr>
        <w:rFonts w:hint="eastAsia"/>
        <w:sz w:val="20"/>
        <w:szCs w:val="20"/>
      </w:rPr>
      <w:t>(</w:t>
    </w:r>
    <w:r>
      <w:rPr>
        <w:rFonts w:hint="eastAsia"/>
        <w:sz w:val="20"/>
        <w:szCs w:val="20"/>
      </w:rPr>
      <w:t>征求意见稿</w:t>
    </w:r>
    <w:r>
      <w:rPr>
        <w:rFonts w:hint="eastAsia"/>
        <w:sz w:val="20"/>
        <w:szCs w:val="20"/>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9BD99" w14:textId="77777777" w:rsidR="00DA404B" w:rsidRPr="00437B32" w:rsidRDefault="00DA404B" w:rsidP="00437B32">
    <w:pPr>
      <w:pStyle w:val="a6"/>
      <w:rPr>
        <w:szCs w:val="17"/>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EA4EE" w14:textId="77777777" w:rsidR="00DA404B" w:rsidRPr="006E4AFD" w:rsidRDefault="00DA404B" w:rsidP="006E4AFD">
    <w:pPr>
      <w:pStyle w:val="a6"/>
      <w:rPr>
        <w:szCs w:val="17"/>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D2A3B" w14:textId="77777777" w:rsidR="00DA404B" w:rsidRPr="004035E3" w:rsidRDefault="00DA404B" w:rsidP="004035E3">
    <w:pPr>
      <w:pStyle w:val="a6"/>
      <w:rPr>
        <w:szCs w:val="17"/>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66C7D" w14:textId="77777777" w:rsidR="00DA404B" w:rsidRPr="007D5BEC" w:rsidRDefault="00DA404B" w:rsidP="008A3367">
    <w:pPr>
      <w:pBdr>
        <w:bottom w:val="single" w:sz="4" w:space="1" w:color="auto"/>
      </w:pBdr>
      <w:topLinePunct/>
      <w:spacing w:line="240" w:lineRule="atLeast"/>
      <w:ind w:right="190"/>
      <w:jc w:val="right"/>
      <w:rPr>
        <w:rStyle w:val="font161"/>
        <w:rFonts w:ascii="黑体" w:eastAsia="黑体" w:hAnsi="黑体"/>
        <w:kern w:val="10"/>
        <w:sz w:val="21"/>
        <w:szCs w:val="21"/>
      </w:rPr>
    </w:pPr>
    <w:r>
      <w:rPr>
        <w:rStyle w:val="font161"/>
        <w:rFonts w:ascii="黑体" w:eastAsia="黑体" w:hAnsi="黑体" w:hint="eastAsia"/>
        <w:b w:val="0"/>
        <w:bCs w:val="0"/>
        <w:kern w:val="10"/>
        <w:sz w:val="21"/>
        <w:szCs w:val="21"/>
      </w:rPr>
      <w:t>湖南省</w:t>
    </w:r>
    <w:r w:rsidRPr="007D5BEC">
      <w:rPr>
        <w:rStyle w:val="font161"/>
        <w:rFonts w:ascii="黑体" w:eastAsia="黑体" w:hAnsi="黑体" w:hint="eastAsia"/>
        <w:b w:val="0"/>
        <w:bCs w:val="0"/>
        <w:kern w:val="10"/>
        <w:sz w:val="21"/>
        <w:szCs w:val="21"/>
      </w:rPr>
      <w:t>公路工程</w:t>
    </w:r>
    <w:r>
      <w:rPr>
        <w:rStyle w:val="font161"/>
        <w:rFonts w:ascii="黑体" w:eastAsia="黑体" w:hAnsi="黑体" w:hint="eastAsia"/>
        <w:b w:val="0"/>
        <w:bCs w:val="0"/>
        <w:kern w:val="10"/>
        <w:sz w:val="21"/>
        <w:szCs w:val="21"/>
      </w:rPr>
      <w:t>标准咨询服务</w:t>
    </w:r>
    <w:r w:rsidRPr="007D5BEC">
      <w:rPr>
        <w:rStyle w:val="font161"/>
        <w:rFonts w:ascii="黑体" w:eastAsia="黑体" w:hAnsi="黑体" w:hint="eastAsia"/>
        <w:b w:val="0"/>
        <w:bCs w:val="0"/>
        <w:kern w:val="10"/>
        <w:sz w:val="21"/>
        <w:szCs w:val="21"/>
      </w:rPr>
      <w:t>招标文件（</w:t>
    </w:r>
    <w:r>
      <w:rPr>
        <w:rStyle w:val="font161"/>
        <w:rFonts w:ascii="黑体" w:eastAsia="黑体" w:hAnsi="黑体" w:hint="eastAsia"/>
        <w:b w:val="0"/>
        <w:bCs w:val="0"/>
        <w:kern w:val="10"/>
        <w:sz w:val="21"/>
        <w:szCs w:val="21"/>
      </w:rPr>
      <w:t>2019</w:t>
    </w:r>
    <w:r w:rsidRPr="007D5BEC">
      <w:rPr>
        <w:rStyle w:val="font161"/>
        <w:rFonts w:ascii="黑体" w:eastAsia="黑体" w:hAnsi="黑体" w:hint="eastAsia"/>
        <w:b w:val="0"/>
        <w:bCs w:val="0"/>
        <w:kern w:val="10"/>
        <w:sz w:val="21"/>
        <w:szCs w:val="21"/>
      </w:rPr>
      <w:t>年版）</w:t>
    </w:r>
  </w:p>
  <w:p w14:paraId="34BCEDDF" w14:textId="77777777" w:rsidR="00DA404B" w:rsidRPr="00914735" w:rsidRDefault="00DA404B" w:rsidP="004035E3">
    <w:pPr>
      <w:pStyle w:val="a6"/>
      <w:rPr>
        <w:b/>
        <w:szCs w:val="17"/>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8E06F" w14:textId="77777777" w:rsidR="00DA404B" w:rsidRPr="00AE4483" w:rsidRDefault="00DA404B" w:rsidP="008A3367">
    <w:pPr>
      <w:pBdr>
        <w:bottom w:val="single" w:sz="4" w:space="1" w:color="auto"/>
      </w:pBdr>
      <w:topLinePunct/>
      <w:spacing w:line="240" w:lineRule="atLeast"/>
      <w:ind w:right="190"/>
      <w:jc w:val="right"/>
      <w:rPr>
        <w:rStyle w:val="font161"/>
        <w:rFonts w:eastAsia="黑体"/>
        <w:kern w:val="10"/>
        <w:sz w:val="22"/>
        <w:szCs w:val="22"/>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w:t>
    </w:r>
    <w:r>
      <w:rPr>
        <w:rStyle w:val="font161"/>
        <w:rFonts w:eastAsia="黑体" w:hint="eastAsia"/>
        <w:b w:val="0"/>
        <w:bCs w:val="0"/>
        <w:kern w:val="10"/>
        <w:sz w:val="22"/>
        <w:szCs w:val="22"/>
      </w:rPr>
      <w:t>标准咨询服务</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w:t>
    </w:r>
    <w:r>
      <w:rPr>
        <w:rStyle w:val="font161"/>
        <w:rFonts w:eastAsia="黑体"/>
        <w:b w:val="0"/>
        <w:bCs w:val="0"/>
        <w:kern w:val="10"/>
        <w:sz w:val="22"/>
        <w:szCs w:val="22"/>
      </w:rPr>
      <w:t>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FE467" w14:textId="77777777" w:rsidR="00DA404B" w:rsidRPr="000F414D" w:rsidRDefault="00DA404B" w:rsidP="008A3367">
    <w:pPr>
      <w:pStyle w:val="a6"/>
      <w:pBdr>
        <w:bottom w:val="single" w:sz="4" w:space="1" w:color="auto"/>
      </w:pBdr>
      <w:jc w:val="right"/>
      <w:rPr>
        <w:rFonts w:ascii="黑体" w:eastAsia="黑体" w:hAnsi="黑体"/>
        <w:sz w:val="21"/>
        <w:szCs w:val="21"/>
      </w:rPr>
    </w:pPr>
    <w:r>
      <w:rPr>
        <w:rFonts w:ascii="黑体" w:eastAsia="黑体" w:hAnsi="黑体" w:hint="eastAsia"/>
        <w:sz w:val="21"/>
        <w:szCs w:val="21"/>
        <w:lang w:val="zh-CN"/>
      </w:rPr>
      <w:t>湖南省公路工程标准咨询服务招标文件（2019年版）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DA3C5" w14:textId="77777777" w:rsidR="00DA404B" w:rsidRPr="00DD733B" w:rsidRDefault="00DA404B" w:rsidP="00DD733B">
    <w:pPr>
      <w:pStyle w:val="a6"/>
      <w:rPr>
        <w:szCs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3659C" w14:textId="77777777" w:rsidR="00DA404B" w:rsidRPr="00F908EE" w:rsidRDefault="00DA404B" w:rsidP="00F908EE">
    <w:pPr>
      <w:pStyle w:val="a6"/>
      <w:rPr>
        <w:szCs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0F7AB" w14:textId="77777777" w:rsidR="00DA404B" w:rsidRDefault="00DA404B">
    <w:pPr>
      <w:pBdr>
        <w:bottom w:val="single" w:sz="4" w:space="1" w:color="auto"/>
      </w:pBdr>
      <w:topLinePunct/>
      <w:spacing w:line="240" w:lineRule="atLeast"/>
      <w:ind w:right="190"/>
      <w:rPr>
        <w:sz w:val="17"/>
        <w:szCs w:val="17"/>
      </w:rPr>
    </w:pPr>
    <w:r>
      <w:rPr>
        <w:rStyle w:val="font161"/>
        <w:rFonts w:eastAsia="黑体" w:hint="eastAsia"/>
        <w:kern w:val="10"/>
        <w:sz w:val="22"/>
        <w:szCs w:val="22"/>
      </w:rPr>
      <w:t>公路工程标准咨询服务招标文件（</w:t>
    </w:r>
    <w:r>
      <w:rPr>
        <w:rStyle w:val="font161"/>
        <w:rFonts w:eastAsia="黑体" w:hint="eastAsia"/>
        <w:kern w:val="10"/>
        <w:sz w:val="22"/>
        <w:szCs w:val="22"/>
      </w:rPr>
      <w:t>2019</w:t>
    </w:r>
    <w:r>
      <w:rPr>
        <w:rStyle w:val="font161"/>
        <w:rFonts w:eastAsia="黑体" w:hint="eastAsia"/>
        <w:kern w:val="10"/>
        <w:sz w:val="22"/>
        <w:szCs w:val="22"/>
      </w:rPr>
      <w:t>年版）</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57D33" w14:textId="77777777" w:rsidR="00DA404B" w:rsidRDefault="00DA404B" w:rsidP="008A3367">
    <w:pPr>
      <w:pStyle w:val="a6"/>
      <w:pBdr>
        <w:bottom w:val="single" w:sz="4" w:space="1" w:color="auto"/>
      </w:pBdr>
      <w:jc w:val="right"/>
      <w:rPr>
        <w:rFonts w:ascii="黑体" w:eastAsia="黑体" w:hAnsi="黑体"/>
        <w:sz w:val="21"/>
        <w:szCs w:val="21"/>
      </w:rPr>
    </w:pPr>
    <w:r>
      <w:rPr>
        <w:rFonts w:ascii="黑体" w:eastAsia="黑体" w:hAnsi="黑体" w:hint="eastAsia"/>
        <w:sz w:val="21"/>
        <w:szCs w:val="21"/>
        <w:lang w:val="zh-CN"/>
      </w:rPr>
      <w:t>湖南省公路工程标准咨询服务招标文件（2019年版）</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E7140" w14:textId="77777777" w:rsidR="00DA404B" w:rsidRDefault="00DA404B">
    <w:pPr>
      <w:pBdr>
        <w:bottom w:val="single" w:sz="4" w:space="1" w:color="auto"/>
      </w:pBdr>
      <w:topLinePunct/>
      <w:spacing w:line="240" w:lineRule="atLeast"/>
      <w:ind w:right="190"/>
      <w:rPr>
        <w:sz w:val="17"/>
        <w:szCs w:val="17"/>
      </w:rPr>
    </w:pPr>
    <w:r>
      <w:rPr>
        <w:rStyle w:val="font161"/>
        <w:rFonts w:eastAsia="黑体" w:hint="eastAsia"/>
        <w:kern w:val="10"/>
        <w:sz w:val="22"/>
        <w:szCs w:val="22"/>
      </w:rPr>
      <w:t>公路工程标准咨询服务招标文件（</w:t>
    </w:r>
    <w:r>
      <w:rPr>
        <w:rStyle w:val="font161"/>
        <w:rFonts w:eastAsia="黑体" w:hint="eastAsia"/>
        <w:kern w:val="10"/>
        <w:sz w:val="22"/>
        <w:szCs w:val="22"/>
      </w:rPr>
      <w:t>2019</w:t>
    </w:r>
    <w:r>
      <w:rPr>
        <w:rStyle w:val="font161"/>
        <w:rFonts w:eastAsia="黑体" w:hint="eastAsia"/>
        <w:kern w:val="10"/>
        <w:sz w:val="22"/>
        <w:szCs w:val="22"/>
      </w:rPr>
      <w:t>年版）</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52DBC" w14:textId="77777777" w:rsidR="00DA404B" w:rsidRDefault="00DA404B">
    <w:pPr>
      <w:pBdr>
        <w:bottom w:val="single" w:sz="4" w:space="1" w:color="auto"/>
      </w:pBdr>
      <w:topLinePunct/>
      <w:spacing w:line="240" w:lineRule="atLeast"/>
      <w:ind w:right="190"/>
      <w:rPr>
        <w:sz w:val="17"/>
        <w:szCs w:val="17"/>
      </w:rPr>
    </w:pPr>
    <w:r>
      <w:rPr>
        <w:rStyle w:val="font161"/>
        <w:rFonts w:eastAsia="黑体" w:hint="eastAsia"/>
        <w:kern w:val="10"/>
        <w:sz w:val="22"/>
        <w:szCs w:val="22"/>
      </w:rPr>
      <w:t>公路工程标准咨询服务招标文件（</w:t>
    </w:r>
    <w:r>
      <w:rPr>
        <w:rStyle w:val="font161"/>
        <w:rFonts w:eastAsia="黑体" w:hint="eastAsia"/>
        <w:kern w:val="10"/>
        <w:sz w:val="22"/>
        <w:szCs w:val="22"/>
      </w:rPr>
      <w:t>2019</w:t>
    </w:r>
    <w:r>
      <w:rPr>
        <w:rStyle w:val="font161"/>
        <w:rFonts w:eastAsia="黑体" w:hint="eastAsia"/>
        <w:kern w:val="10"/>
        <w:sz w:val="22"/>
        <w:szCs w:val="22"/>
      </w:rPr>
      <w:t>年版）</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EE262" w14:textId="77777777" w:rsidR="00DA404B" w:rsidRDefault="00DA404B">
    <w:pPr>
      <w:pBdr>
        <w:bottom w:val="single" w:sz="4" w:space="1" w:color="auto"/>
      </w:pBdr>
      <w:topLinePunct/>
      <w:spacing w:line="240" w:lineRule="atLeast"/>
      <w:ind w:right="190"/>
      <w:rPr>
        <w:sz w:val="17"/>
        <w:szCs w:val="17"/>
      </w:rPr>
    </w:pPr>
    <w:r>
      <w:rPr>
        <w:rStyle w:val="font161"/>
        <w:rFonts w:eastAsia="黑体" w:hint="eastAsia"/>
        <w:kern w:val="10"/>
        <w:sz w:val="22"/>
        <w:szCs w:val="22"/>
      </w:rPr>
      <w:t>公路工程标准咨询服务招标文件（</w:t>
    </w:r>
    <w:r>
      <w:rPr>
        <w:rStyle w:val="font161"/>
        <w:rFonts w:eastAsia="黑体" w:hint="eastAsia"/>
        <w:kern w:val="10"/>
        <w:sz w:val="22"/>
        <w:szCs w:val="22"/>
      </w:rPr>
      <w:t>2019</w:t>
    </w:r>
    <w:r>
      <w:rPr>
        <w:rStyle w:val="font161"/>
        <w:rFonts w:eastAsia="黑体" w:hint="eastAsia"/>
        <w:kern w:val="10"/>
        <w:sz w:val="22"/>
        <w:szCs w:val="22"/>
      </w:rPr>
      <w:t>年版）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6162DD"/>
    <w:multiLevelType w:val="singleLevel"/>
    <w:tmpl w:val="846162DD"/>
    <w:lvl w:ilvl="0">
      <w:start w:val="7"/>
      <w:numFmt w:val="decimal"/>
      <w:suff w:val="space"/>
      <w:lvlText w:val="(%1)"/>
      <w:lvlJc w:val="left"/>
    </w:lvl>
  </w:abstractNum>
  <w:abstractNum w:abstractNumId="1" w15:restartNumberingAfterBreak="0">
    <w:nsid w:val="0178051D"/>
    <w:multiLevelType w:val="hybridMultilevel"/>
    <w:tmpl w:val="A1C69834"/>
    <w:lvl w:ilvl="0" w:tplc="90D81A26">
      <w:start w:val="3"/>
      <w:numFmt w:val="japaneseCounting"/>
      <w:lvlText w:val="第%1章"/>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CE96764"/>
    <w:multiLevelType w:val="hybridMultilevel"/>
    <w:tmpl w:val="4BA45308"/>
    <w:lvl w:ilvl="0" w:tplc="B3F65FDE">
      <w:start w:val="3"/>
      <w:numFmt w:val="japaneseCounting"/>
      <w:lvlText w:val="第%1章"/>
      <w:lvlJc w:val="left"/>
      <w:pPr>
        <w:tabs>
          <w:tab w:val="num" w:pos="1200"/>
        </w:tabs>
        <w:ind w:left="1200" w:hanging="1200"/>
      </w:pPr>
      <w:rPr>
        <w:rFonts w:ascii="Times New Roman" w:eastAsia="黑体" w:hAnsi="Times New Roman" w:hint="default"/>
        <w:sz w:val="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2602B27"/>
    <w:multiLevelType w:val="multilevel"/>
    <w:tmpl w:val="8684F9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1B389B"/>
    <w:multiLevelType w:val="hybridMultilevel"/>
    <w:tmpl w:val="5E14B33E"/>
    <w:lvl w:ilvl="0" w:tplc="A516DC98">
      <w:start w:val="2"/>
      <w:numFmt w:val="decimal"/>
      <w:lvlText w:val="%1．"/>
      <w:lvlJc w:val="left"/>
      <w:pPr>
        <w:tabs>
          <w:tab w:val="num" w:pos="360"/>
        </w:tabs>
        <w:ind w:left="360" w:hanging="36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1ADF1B3E"/>
    <w:multiLevelType w:val="hybridMultilevel"/>
    <w:tmpl w:val="F7844F74"/>
    <w:lvl w:ilvl="0" w:tplc="5BAAEEE2">
      <w:start w:val="2"/>
      <w:numFmt w:val="decimal"/>
      <w:lvlText w:val="（%1）"/>
      <w:lvlJc w:val="left"/>
      <w:pPr>
        <w:tabs>
          <w:tab w:val="num" w:pos="1120"/>
        </w:tabs>
        <w:ind w:left="1120" w:hanging="720"/>
      </w:pPr>
      <w:rPr>
        <w:rFonts w:hint="default"/>
      </w:rPr>
    </w:lvl>
    <w:lvl w:ilvl="1" w:tplc="04090019" w:tentative="1">
      <w:start w:val="1"/>
      <w:numFmt w:val="lowerLetter"/>
      <w:lvlText w:val="%2)"/>
      <w:lvlJc w:val="left"/>
      <w:pPr>
        <w:tabs>
          <w:tab w:val="num" w:pos="1240"/>
        </w:tabs>
        <w:ind w:left="1240" w:hanging="420"/>
      </w:pPr>
    </w:lvl>
    <w:lvl w:ilvl="2" w:tplc="0409001B" w:tentative="1">
      <w:start w:val="1"/>
      <w:numFmt w:val="lowerRoman"/>
      <w:lvlText w:val="%3."/>
      <w:lvlJc w:val="right"/>
      <w:pPr>
        <w:tabs>
          <w:tab w:val="num" w:pos="1660"/>
        </w:tabs>
        <w:ind w:left="1660" w:hanging="420"/>
      </w:pPr>
    </w:lvl>
    <w:lvl w:ilvl="3" w:tplc="0409000F" w:tentative="1">
      <w:start w:val="1"/>
      <w:numFmt w:val="decimal"/>
      <w:lvlText w:val="%4."/>
      <w:lvlJc w:val="left"/>
      <w:pPr>
        <w:tabs>
          <w:tab w:val="num" w:pos="2080"/>
        </w:tabs>
        <w:ind w:left="2080" w:hanging="420"/>
      </w:pPr>
    </w:lvl>
    <w:lvl w:ilvl="4" w:tplc="04090019" w:tentative="1">
      <w:start w:val="1"/>
      <w:numFmt w:val="lowerLetter"/>
      <w:lvlText w:val="%5)"/>
      <w:lvlJc w:val="left"/>
      <w:pPr>
        <w:tabs>
          <w:tab w:val="num" w:pos="2500"/>
        </w:tabs>
        <w:ind w:left="2500" w:hanging="420"/>
      </w:pPr>
    </w:lvl>
    <w:lvl w:ilvl="5" w:tplc="0409001B" w:tentative="1">
      <w:start w:val="1"/>
      <w:numFmt w:val="lowerRoman"/>
      <w:lvlText w:val="%6."/>
      <w:lvlJc w:val="right"/>
      <w:pPr>
        <w:tabs>
          <w:tab w:val="num" w:pos="2920"/>
        </w:tabs>
        <w:ind w:left="2920" w:hanging="420"/>
      </w:pPr>
    </w:lvl>
    <w:lvl w:ilvl="6" w:tplc="0409000F" w:tentative="1">
      <w:start w:val="1"/>
      <w:numFmt w:val="decimal"/>
      <w:lvlText w:val="%7."/>
      <w:lvlJc w:val="left"/>
      <w:pPr>
        <w:tabs>
          <w:tab w:val="num" w:pos="3340"/>
        </w:tabs>
        <w:ind w:left="3340" w:hanging="420"/>
      </w:pPr>
    </w:lvl>
    <w:lvl w:ilvl="7" w:tplc="04090019" w:tentative="1">
      <w:start w:val="1"/>
      <w:numFmt w:val="lowerLetter"/>
      <w:lvlText w:val="%8)"/>
      <w:lvlJc w:val="left"/>
      <w:pPr>
        <w:tabs>
          <w:tab w:val="num" w:pos="3760"/>
        </w:tabs>
        <w:ind w:left="3760" w:hanging="420"/>
      </w:pPr>
    </w:lvl>
    <w:lvl w:ilvl="8" w:tplc="0409001B" w:tentative="1">
      <w:start w:val="1"/>
      <w:numFmt w:val="lowerRoman"/>
      <w:lvlText w:val="%9."/>
      <w:lvlJc w:val="right"/>
      <w:pPr>
        <w:tabs>
          <w:tab w:val="num" w:pos="4180"/>
        </w:tabs>
        <w:ind w:left="4180" w:hanging="420"/>
      </w:pPr>
    </w:lvl>
  </w:abstractNum>
  <w:abstractNum w:abstractNumId="6" w15:restartNumberingAfterBreak="0">
    <w:nsid w:val="20B865AC"/>
    <w:multiLevelType w:val="multilevel"/>
    <w:tmpl w:val="B282B23C"/>
    <w:lvl w:ilvl="0">
      <w:start w:val="1"/>
      <w:numFmt w:val="japaneseCounting"/>
      <w:lvlText w:val="%1、"/>
      <w:lvlJc w:val="left"/>
      <w:pPr>
        <w:tabs>
          <w:tab w:val="num" w:pos="480"/>
        </w:tabs>
        <w:ind w:left="480" w:hanging="48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15:restartNumberingAfterBreak="0">
    <w:nsid w:val="260412BE"/>
    <w:multiLevelType w:val="singleLevel"/>
    <w:tmpl w:val="57F246E0"/>
    <w:lvl w:ilvl="0">
      <w:start w:val="1"/>
      <w:numFmt w:val="japaneseCounting"/>
      <w:lvlText w:val="第%1条"/>
      <w:lvlJc w:val="left"/>
      <w:pPr>
        <w:tabs>
          <w:tab w:val="num" w:pos="1005"/>
        </w:tabs>
        <w:ind w:left="1005" w:hanging="1005"/>
      </w:pPr>
      <w:rPr>
        <w:rFonts w:hint="eastAsia"/>
        <w:b/>
      </w:rPr>
    </w:lvl>
  </w:abstractNum>
  <w:abstractNum w:abstractNumId="8" w15:restartNumberingAfterBreak="0">
    <w:nsid w:val="28CA10A2"/>
    <w:multiLevelType w:val="hybridMultilevel"/>
    <w:tmpl w:val="05D2BD34"/>
    <w:lvl w:ilvl="0" w:tplc="EA06AFAC">
      <w:start w:val="1"/>
      <w:numFmt w:val="japaneseCounting"/>
      <w:lvlText w:val="%1、"/>
      <w:lvlJc w:val="left"/>
      <w:pPr>
        <w:tabs>
          <w:tab w:val="num" w:pos="1275"/>
        </w:tabs>
        <w:ind w:left="1275" w:hanging="390"/>
      </w:pPr>
      <w:rPr>
        <w:rFonts w:hint="default"/>
      </w:rPr>
    </w:lvl>
    <w:lvl w:ilvl="1" w:tplc="04090019" w:tentative="1">
      <w:start w:val="1"/>
      <w:numFmt w:val="lowerLetter"/>
      <w:lvlText w:val="%2)"/>
      <w:lvlJc w:val="left"/>
      <w:pPr>
        <w:tabs>
          <w:tab w:val="num" w:pos="1725"/>
        </w:tabs>
        <w:ind w:left="1725" w:hanging="420"/>
      </w:pPr>
    </w:lvl>
    <w:lvl w:ilvl="2" w:tplc="0409001B" w:tentative="1">
      <w:start w:val="1"/>
      <w:numFmt w:val="lowerRoman"/>
      <w:lvlText w:val="%3."/>
      <w:lvlJc w:val="righ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9" w:tentative="1">
      <w:start w:val="1"/>
      <w:numFmt w:val="lowerLetter"/>
      <w:lvlText w:val="%5)"/>
      <w:lvlJc w:val="left"/>
      <w:pPr>
        <w:tabs>
          <w:tab w:val="num" w:pos="2985"/>
        </w:tabs>
        <w:ind w:left="2985" w:hanging="420"/>
      </w:pPr>
    </w:lvl>
    <w:lvl w:ilvl="5" w:tplc="0409001B" w:tentative="1">
      <w:start w:val="1"/>
      <w:numFmt w:val="lowerRoman"/>
      <w:lvlText w:val="%6."/>
      <w:lvlJc w:val="righ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9" w:tentative="1">
      <w:start w:val="1"/>
      <w:numFmt w:val="lowerLetter"/>
      <w:lvlText w:val="%8)"/>
      <w:lvlJc w:val="left"/>
      <w:pPr>
        <w:tabs>
          <w:tab w:val="num" w:pos="4245"/>
        </w:tabs>
        <w:ind w:left="4245" w:hanging="420"/>
      </w:pPr>
    </w:lvl>
    <w:lvl w:ilvl="8" w:tplc="0409001B" w:tentative="1">
      <w:start w:val="1"/>
      <w:numFmt w:val="lowerRoman"/>
      <w:lvlText w:val="%9."/>
      <w:lvlJc w:val="right"/>
      <w:pPr>
        <w:tabs>
          <w:tab w:val="num" w:pos="4665"/>
        </w:tabs>
        <w:ind w:left="4665" w:hanging="420"/>
      </w:pPr>
    </w:lvl>
  </w:abstractNum>
  <w:abstractNum w:abstractNumId="9" w15:restartNumberingAfterBreak="0">
    <w:nsid w:val="28E056BA"/>
    <w:multiLevelType w:val="hybridMultilevel"/>
    <w:tmpl w:val="A26EF2BE"/>
    <w:lvl w:ilvl="0" w:tplc="AF943424">
      <w:start w:val="1"/>
      <w:numFmt w:val="decimal"/>
      <w:lvlText w:val="%1、"/>
      <w:lvlJc w:val="left"/>
      <w:pPr>
        <w:tabs>
          <w:tab w:val="num" w:pos="1460"/>
        </w:tabs>
        <w:ind w:left="1460" w:hanging="90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0" w15:restartNumberingAfterBreak="0">
    <w:nsid w:val="30A27F98"/>
    <w:multiLevelType w:val="singleLevel"/>
    <w:tmpl w:val="56CA1472"/>
    <w:lvl w:ilvl="0">
      <w:start w:val="1"/>
      <w:numFmt w:val="decimal"/>
      <w:lvlText w:val="%1."/>
      <w:lvlJc w:val="left"/>
      <w:pPr>
        <w:tabs>
          <w:tab w:val="num" w:pos="425"/>
        </w:tabs>
        <w:ind w:left="425" w:hanging="425"/>
      </w:pPr>
    </w:lvl>
  </w:abstractNum>
  <w:abstractNum w:abstractNumId="11" w15:restartNumberingAfterBreak="0">
    <w:nsid w:val="380D13B1"/>
    <w:multiLevelType w:val="hybridMultilevel"/>
    <w:tmpl w:val="188E6EFC"/>
    <w:lvl w:ilvl="0" w:tplc="70DC0DCE">
      <w:start w:val="418"/>
      <w:numFmt w:val="decimal"/>
      <w:lvlText w:val="第%1节"/>
      <w:lvlJc w:val="left"/>
      <w:pPr>
        <w:tabs>
          <w:tab w:val="num" w:pos="1275"/>
        </w:tabs>
        <w:ind w:left="1275" w:hanging="127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381836CC"/>
    <w:multiLevelType w:val="hybridMultilevel"/>
    <w:tmpl w:val="3D1A89D8"/>
    <w:lvl w:ilvl="0" w:tplc="807A47B4">
      <w:start w:val="9"/>
      <w:numFmt w:val="decimalEnclosedCircle"/>
      <w:lvlText w:val="%1"/>
      <w:lvlJc w:val="left"/>
      <w:pPr>
        <w:ind w:left="2040" w:hanging="360"/>
      </w:pPr>
      <w:rPr>
        <w:rFonts w:hint="default"/>
        <w:b/>
      </w:rPr>
    </w:lvl>
    <w:lvl w:ilvl="1" w:tplc="04090019" w:tentative="1">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13" w15:restartNumberingAfterBreak="0">
    <w:nsid w:val="391B0DAE"/>
    <w:multiLevelType w:val="hybridMultilevel"/>
    <w:tmpl w:val="B99E8716"/>
    <w:lvl w:ilvl="0" w:tplc="BE52D6BE">
      <w:start w:val="1"/>
      <w:numFmt w:val="japaneseCounting"/>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3A127EE0"/>
    <w:multiLevelType w:val="hybridMultilevel"/>
    <w:tmpl w:val="572A4252"/>
    <w:lvl w:ilvl="0" w:tplc="49BE5FE6">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6D8026C"/>
    <w:multiLevelType w:val="singleLevel"/>
    <w:tmpl w:val="3D74F0AE"/>
    <w:lvl w:ilvl="0">
      <w:start w:val="1"/>
      <w:numFmt w:val="japaneseCounting"/>
      <w:lvlText w:val="（%1）"/>
      <w:lvlJc w:val="left"/>
      <w:pPr>
        <w:tabs>
          <w:tab w:val="num" w:pos="1395"/>
        </w:tabs>
        <w:ind w:left="1395" w:hanging="855"/>
      </w:pPr>
      <w:rPr>
        <w:rFonts w:hint="eastAsia"/>
      </w:rPr>
    </w:lvl>
  </w:abstractNum>
  <w:abstractNum w:abstractNumId="16" w15:restartNumberingAfterBreak="0">
    <w:nsid w:val="498A6E4F"/>
    <w:multiLevelType w:val="singleLevel"/>
    <w:tmpl w:val="4D04FE8A"/>
    <w:lvl w:ilvl="0">
      <w:start w:val="1"/>
      <w:numFmt w:val="japaneseCounting"/>
      <w:lvlText w:val="（%1）"/>
      <w:lvlJc w:val="left"/>
      <w:pPr>
        <w:tabs>
          <w:tab w:val="num" w:pos="1410"/>
        </w:tabs>
        <w:ind w:left="1410" w:hanging="855"/>
      </w:pPr>
      <w:rPr>
        <w:rFonts w:hint="eastAsia"/>
      </w:rPr>
    </w:lvl>
  </w:abstractNum>
  <w:abstractNum w:abstractNumId="17" w15:restartNumberingAfterBreak="0">
    <w:nsid w:val="511D1777"/>
    <w:multiLevelType w:val="multilevel"/>
    <w:tmpl w:val="C2D61B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ascii="Times New Roman" w:eastAsia="宋体" w:hAnsi="宋体" w:cs="Times New Roman"/>
      </w:rPr>
    </w:lvl>
    <w:lvl w:ilvl="2">
      <w:start w:val="1"/>
      <w:numFmt w:val="lowerRoman"/>
      <w:lvlText w:val="%3."/>
      <w:lvlJc w:val="right"/>
      <w:pPr>
        <w:tabs>
          <w:tab w:val="num" w:pos="1260"/>
        </w:tabs>
        <w:ind w:left="1260" w:hanging="420"/>
      </w:pPr>
    </w:lvl>
    <w:lvl w:ilvl="3">
      <w:start w:val="1"/>
      <w:numFmt w:val="lowerLetter"/>
      <w:lvlText w:val="%4."/>
      <w:lvlJc w:val="left"/>
      <w:pPr>
        <w:tabs>
          <w:tab w:val="num" w:pos="1680"/>
        </w:tabs>
        <w:ind w:left="1680" w:hanging="420"/>
      </w:pPr>
      <w:rPr>
        <w:rFonts w:ascii="Times New Roman" w:eastAsia="宋体" w:hAnsi="宋体" w:cs="Times New Roman"/>
      </w:rPr>
    </w:lvl>
    <w:lvl w:ilvl="4">
      <w:start w:val="1"/>
      <w:numFmt w:val="lowerLetter"/>
      <w:lvlText w:val="%5)"/>
      <w:lvlJc w:val="left"/>
      <w:pPr>
        <w:tabs>
          <w:tab w:val="num" w:pos="2100"/>
        </w:tabs>
        <w:ind w:left="2100" w:hanging="420"/>
      </w:pPr>
    </w:lvl>
    <w:lvl w:ilvl="5">
      <w:start w:val="1"/>
      <w:numFmt w:val="decimal"/>
      <w:lvlText w:val="%6．"/>
      <w:lvlJc w:val="left"/>
      <w:pPr>
        <w:tabs>
          <w:tab w:val="num" w:pos="2460"/>
        </w:tabs>
        <w:ind w:left="2460" w:hanging="360"/>
      </w:pPr>
      <w:rPr>
        <w:rFonts w:hAnsi="宋体" w:hint="default"/>
      </w:r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15:restartNumberingAfterBreak="0">
    <w:nsid w:val="54B434E1"/>
    <w:multiLevelType w:val="hybridMultilevel"/>
    <w:tmpl w:val="6402F9CE"/>
    <w:lvl w:ilvl="0" w:tplc="014294C8">
      <w:start w:val="1"/>
      <w:numFmt w:val="decimal"/>
      <w:lvlText w:val="（%1）"/>
      <w:lvlJc w:val="left"/>
      <w:pPr>
        <w:tabs>
          <w:tab w:val="num" w:pos="1140"/>
        </w:tabs>
        <w:ind w:left="1140" w:hanging="7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9" w15:restartNumberingAfterBreak="0">
    <w:nsid w:val="54E47B9F"/>
    <w:multiLevelType w:val="hybridMultilevel"/>
    <w:tmpl w:val="011C08AE"/>
    <w:lvl w:ilvl="0" w:tplc="17683A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5AE38B4"/>
    <w:multiLevelType w:val="singleLevel"/>
    <w:tmpl w:val="2F0EB5CE"/>
    <w:lvl w:ilvl="0">
      <w:start w:val="1"/>
      <w:numFmt w:val="japaneseCounting"/>
      <w:lvlText w:val="（%1）"/>
      <w:lvlJc w:val="left"/>
      <w:pPr>
        <w:tabs>
          <w:tab w:val="num" w:pos="1410"/>
        </w:tabs>
        <w:ind w:left="1410" w:hanging="855"/>
      </w:pPr>
      <w:rPr>
        <w:rFonts w:hint="eastAsia"/>
      </w:rPr>
    </w:lvl>
  </w:abstractNum>
  <w:abstractNum w:abstractNumId="21" w15:restartNumberingAfterBreak="0">
    <w:nsid w:val="56331C6C"/>
    <w:multiLevelType w:val="hybridMultilevel"/>
    <w:tmpl w:val="F5043C70"/>
    <w:lvl w:ilvl="0" w:tplc="3F6C7408">
      <w:start w:val="1"/>
      <w:numFmt w:val="japaneseCounting"/>
      <w:lvlText w:val="第%1章"/>
      <w:lvlJc w:val="left"/>
      <w:pPr>
        <w:tabs>
          <w:tab w:val="num" w:pos="2700"/>
        </w:tabs>
        <w:ind w:left="2700" w:hanging="1350"/>
      </w:pPr>
      <w:rPr>
        <w:rFonts w:hint="default"/>
      </w:rPr>
    </w:lvl>
    <w:lvl w:ilvl="1" w:tplc="04090019" w:tentative="1">
      <w:start w:val="1"/>
      <w:numFmt w:val="lowerLetter"/>
      <w:lvlText w:val="%2)"/>
      <w:lvlJc w:val="left"/>
      <w:pPr>
        <w:tabs>
          <w:tab w:val="num" w:pos="2190"/>
        </w:tabs>
        <w:ind w:left="2190" w:hanging="420"/>
      </w:pPr>
    </w:lvl>
    <w:lvl w:ilvl="2" w:tplc="0409001B" w:tentative="1">
      <w:start w:val="1"/>
      <w:numFmt w:val="lowerRoman"/>
      <w:lvlText w:val="%3."/>
      <w:lvlJc w:val="right"/>
      <w:pPr>
        <w:tabs>
          <w:tab w:val="num" w:pos="2610"/>
        </w:tabs>
        <w:ind w:left="2610" w:hanging="420"/>
      </w:pPr>
    </w:lvl>
    <w:lvl w:ilvl="3" w:tplc="0409000F" w:tentative="1">
      <w:start w:val="1"/>
      <w:numFmt w:val="decimal"/>
      <w:lvlText w:val="%4."/>
      <w:lvlJc w:val="left"/>
      <w:pPr>
        <w:tabs>
          <w:tab w:val="num" w:pos="3030"/>
        </w:tabs>
        <w:ind w:left="3030" w:hanging="420"/>
      </w:pPr>
    </w:lvl>
    <w:lvl w:ilvl="4" w:tplc="04090019" w:tentative="1">
      <w:start w:val="1"/>
      <w:numFmt w:val="lowerLetter"/>
      <w:lvlText w:val="%5)"/>
      <w:lvlJc w:val="left"/>
      <w:pPr>
        <w:tabs>
          <w:tab w:val="num" w:pos="3450"/>
        </w:tabs>
        <w:ind w:left="3450" w:hanging="420"/>
      </w:pPr>
    </w:lvl>
    <w:lvl w:ilvl="5" w:tplc="0409001B" w:tentative="1">
      <w:start w:val="1"/>
      <w:numFmt w:val="lowerRoman"/>
      <w:lvlText w:val="%6."/>
      <w:lvlJc w:val="right"/>
      <w:pPr>
        <w:tabs>
          <w:tab w:val="num" w:pos="3870"/>
        </w:tabs>
        <w:ind w:left="3870" w:hanging="420"/>
      </w:pPr>
    </w:lvl>
    <w:lvl w:ilvl="6" w:tplc="0409000F" w:tentative="1">
      <w:start w:val="1"/>
      <w:numFmt w:val="decimal"/>
      <w:lvlText w:val="%7."/>
      <w:lvlJc w:val="left"/>
      <w:pPr>
        <w:tabs>
          <w:tab w:val="num" w:pos="4290"/>
        </w:tabs>
        <w:ind w:left="4290" w:hanging="420"/>
      </w:pPr>
    </w:lvl>
    <w:lvl w:ilvl="7" w:tplc="04090019" w:tentative="1">
      <w:start w:val="1"/>
      <w:numFmt w:val="lowerLetter"/>
      <w:lvlText w:val="%8)"/>
      <w:lvlJc w:val="left"/>
      <w:pPr>
        <w:tabs>
          <w:tab w:val="num" w:pos="4710"/>
        </w:tabs>
        <w:ind w:left="4710" w:hanging="420"/>
      </w:pPr>
    </w:lvl>
    <w:lvl w:ilvl="8" w:tplc="0409001B" w:tentative="1">
      <w:start w:val="1"/>
      <w:numFmt w:val="lowerRoman"/>
      <w:lvlText w:val="%9."/>
      <w:lvlJc w:val="right"/>
      <w:pPr>
        <w:tabs>
          <w:tab w:val="num" w:pos="5130"/>
        </w:tabs>
        <w:ind w:left="5130" w:hanging="420"/>
      </w:pPr>
    </w:lvl>
  </w:abstractNum>
  <w:abstractNum w:abstractNumId="22" w15:restartNumberingAfterBreak="0">
    <w:nsid w:val="56983EC3"/>
    <w:multiLevelType w:val="hybridMultilevel"/>
    <w:tmpl w:val="D2B029B2"/>
    <w:lvl w:ilvl="0" w:tplc="88FA88CE">
      <w:start w:val="3"/>
      <w:numFmt w:val="japaneseCounting"/>
      <w:lvlText w:val="第%1章"/>
      <w:lvlJc w:val="left"/>
      <w:pPr>
        <w:tabs>
          <w:tab w:val="num" w:pos="1200"/>
        </w:tabs>
        <w:ind w:left="1200" w:hanging="1200"/>
      </w:pPr>
      <w:rPr>
        <w:rFonts w:ascii="Times New Roman" w:eastAsia="黑体" w:hAnsi="Times New Roman" w:hint="default"/>
        <w:sz w:val="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56E2776C"/>
    <w:multiLevelType w:val="singleLevel"/>
    <w:tmpl w:val="1E947E2E"/>
    <w:lvl w:ilvl="0">
      <w:start w:val="1"/>
      <w:numFmt w:val="chineseCountingThousand"/>
      <w:lvlText w:val="%1"/>
      <w:lvlJc w:val="left"/>
      <w:pPr>
        <w:tabs>
          <w:tab w:val="num" w:pos="480"/>
        </w:tabs>
        <w:ind w:left="480" w:hanging="480"/>
      </w:pPr>
    </w:lvl>
  </w:abstractNum>
  <w:abstractNum w:abstractNumId="24" w15:restartNumberingAfterBreak="0">
    <w:nsid w:val="58BC5E76"/>
    <w:multiLevelType w:val="hybridMultilevel"/>
    <w:tmpl w:val="685CEC5A"/>
    <w:lvl w:ilvl="0" w:tplc="91448A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A912045"/>
    <w:multiLevelType w:val="singleLevel"/>
    <w:tmpl w:val="5A912045"/>
    <w:lvl w:ilvl="0">
      <w:start w:val="1"/>
      <w:numFmt w:val="decimal"/>
      <w:suff w:val="nothing"/>
      <w:lvlText w:val="（%1）"/>
      <w:lvlJc w:val="left"/>
    </w:lvl>
  </w:abstractNum>
  <w:abstractNum w:abstractNumId="26" w15:restartNumberingAfterBreak="0">
    <w:nsid w:val="5A9265F8"/>
    <w:multiLevelType w:val="hybridMultilevel"/>
    <w:tmpl w:val="3E56C7EE"/>
    <w:lvl w:ilvl="0" w:tplc="6D6403A2">
      <w:start w:val="4"/>
      <w:numFmt w:val="decimal"/>
      <w:lvlText w:val="%1、"/>
      <w:lvlJc w:val="left"/>
      <w:pPr>
        <w:tabs>
          <w:tab w:val="num" w:pos="1440"/>
        </w:tabs>
        <w:ind w:left="144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5B70301C"/>
    <w:multiLevelType w:val="hybridMultilevel"/>
    <w:tmpl w:val="E9C6E3E0"/>
    <w:lvl w:ilvl="0" w:tplc="57409872">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8" w15:restartNumberingAfterBreak="0">
    <w:nsid w:val="66D665B2"/>
    <w:multiLevelType w:val="hybridMultilevel"/>
    <w:tmpl w:val="7F266408"/>
    <w:lvl w:ilvl="0" w:tplc="ECF04E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7C07013"/>
    <w:multiLevelType w:val="hybridMultilevel"/>
    <w:tmpl w:val="C2D61B66"/>
    <w:lvl w:ilvl="0" w:tplc="C66CBD5C">
      <w:start w:val="1"/>
      <w:numFmt w:val="decimal"/>
      <w:lvlText w:val="%1."/>
      <w:lvlJc w:val="left"/>
      <w:pPr>
        <w:tabs>
          <w:tab w:val="num" w:pos="360"/>
        </w:tabs>
        <w:ind w:left="360" w:hanging="360"/>
      </w:pPr>
      <w:rPr>
        <w:rFonts w:hint="default"/>
      </w:rPr>
    </w:lvl>
    <w:lvl w:ilvl="1" w:tplc="9E906E3C">
      <w:start w:val="1"/>
      <w:numFmt w:val="decimal"/>
      <w:lvlText w:val="(%2)"/>
      <w:lvlJc w:val="left"/>
      <w:pPr>
        <w:tabs>
          <w:tab w:val="num" w:pos="840"/>
        </w:tabs>
        <w:ind w:left="840" w:hanging="420"/>
      </w:pPr>
      <w:rPr>
        <w:rFonts w:ascii="Times New Roman" w:eastAsia="宋体" w:hAnsi="宋体" w:cs="Times New Roman"/>
      </w:rPr>
    </w:lvl>
    <w:lvl w:ilvl="2" w:tplc="0409001B">
      <w:start w:val="1"/>
      <w:numFmt w:val="lowerRoman"/>
      <w:lvlText w:val="%3."/>
      <w:lvlJc w:val="right"/>
      <w:pPr>
        <w:tabs>
          <w:tab w:val="num" w:pos="1260"/>
        </w:tabs>
        <w:ind w:left="1260" w:hanging="420"/>
      </w:pPr>
    </w:lvl>
    <w:lvl w:ilvl="3" w:tplc="95F0BABE">
      <w:start w:val="1"/>
      <w:numFmt w:val="lowerLetter"/>
      <w:lvlText w:val="%4."/>
      <w:lvlJc w:val="left"/>
      <w:pPr>
        <w:tabs>
          <w:tab w:val="num" w:pos="1680"/>
        </w:tabs>
        <w:ind w:left="1680" w:hanging="420"/>
      </w:pPr>
      <w:rPr>
        <w:rFonts w:ascii="Times New Roman" w:eastAsia="宋体" w:hAnsi="宋体" w:cs="Times New Roman"/>
      </w:rPr>
    </w:lvl>
    <w:lvl w:ilvl="4" w:tplc="04090019">
      <w:start w:val="1"/>
      <w:numFmt w:val="lowerLetter"/>
      <w:lvlText w:val="%5)"/>
      <w:lvlJc w:val="left"/>
      <w:pPr>
        <w:tabs>
          <w:tab w:val="num" w:pos="2100"/>
        </w:tabs>
        <w:ind w:left="2100" w:hanging="420"/>
      </w:pPr>
    </w:lvl>
    <w:lvl w:ilvl="5" w:tplc="239A5136">
      <w:start w:val="1"/>
      <w:numFmt w:val="decimal"/>
      <w:lvlText w:val="%6．"/>
      <w:lvlJc w:val="left"/>
      <w:pPr>
        <w:tabs>
          <w:tab w:val="num" w:pos="2460"/>
        </w:tabs>
        <w:ind w:left="2460" w:hanging="360"/>
      </w:pPr>
      <w:rPr>
        <w:rFonts w:hAnsi="宋体"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87067EC"/>
    <w:multiLevelType w:val="hybridMultilevel"/>
    <w:tmpl w:val="57D04AB8"/>
    <w:lvl w:ilvl="0" w:tplc="FFFFFFFF">
      <w:start w:val="1"/>
      <w:numFmt w:val="decimal"/>
      <w:lvlText w:val="（%1）"/>
      <w:lvlJc w:val="left"/>
      <w:pPr>
        <w:tabs>
          <w:tab w:val="num" w:pos="1140"/>
        </w:tabs>
        <w:ind w:left="1140" w:hanging="720"/>
      </w:pPr>
      <w:rPr>
        <w:rFonts w:hint="default"/>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31" w15:restartNumberingAfterBreak="0">
    <w:nsid w:val="6CC356C9"/>
    <w:multiLevelType w:val="hybridMultilevel"/>
    <w:tmpl w:val="2CECE892"/>
    <w:lvl w:ilvl="0" w:tplc="9E906E3C">
      <w:start w:val="1"/>
      <w:numFmt w:val="decimal"/>
      <w:lvlText w:val="(%1)"/>
      <w:lvlJc w:val="left"/>
      <w:pPr>
        <w:tabs>
          <w:tab w:val="num" w:pos="840"/>
        </w:tabs>
        <w:ind w:left="840" w:hanging="420"/>
      </w:pPr>
      <w:rPr>
        <w:rFonts w:ascii="Times New Roman" w:eastAsia="宋体" w:hAnsi="宋体"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DB7464F"/>
    <w:multiLevelType w:val="hybridMultilevel"/>
    <w:tmpl w:val="CF3CE694"/>
    <w:lvl w:ilvl="0" w:tplc="2B4C88DE">
      <w:start w:val="3"/>
      <w:numFmt w:val="japaneseCounting"/>
      <w:lvlText w:val="第%1章"/>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705C4757"/>
    <w:multiLevelType w:val="hybridMultilevel"/>
    <w:tmpl w:val="36384D34"/>
    <w:lvl w:ilvl="0" w:tplc="5A6EC5F0">
      <w:start w:val="1"/>
      <w:numFmt w:val="japaneseCounting"/>
      <w:lvlText w:val="%1、"/>
      <w:lvlJc w:val="left"/>
      <w:pPr>
        <w:tabs>
          <w:tab w:val="num" w:pos="1290"/>
        </w:tabs>
        <w:ind w:left="1290" w:hanging="405"/>
      </w:pPr>
      <w:rPr>
        <w:rFonts w:hint="default"/>
      </w:rPr>
    </w:lvl>
    <w:lvl w:ilvl="1" w:tplc="04090019" w:tentative="1">
      <w:start w:val="1"/>
      <w:numFmt w:val="lowerLetter"/>
      <w:lvlText w:val="%2)"/>
      <w:lvlJc w:val="left"/>
      <w:pPr>
        <w:tabs>
          <w:tab w:val="num" w:pos="1725"/>
        </w:tabs>
        <w:ind w:left="1725" w:hanging="420"/>
      </w:pPr>
    </w:lvl>
    <w:lvl w:ilvl="2" w:tplc="0409001B" w:tentative="1">
      <w:start w:val="1"/>
      <w:numFmt w:val="lowerRoman"/>
      <w:lvlText w:val="%3."/>
      <w:lvlJc w:val="righ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9" w:tentative="1">
      <w:start w:val="1"/>
      <w:numFmt w:val="lowerLetter"/>
      <w:lvlText w:val="%5)"/>
      <w:lvlJc w:val="left"/>
      <w:pPr>
        <w:tabs>
          <w:tab w:val="num" w:pos="2985"/>
        </w:tabs>
        <w:ind w:left="2985" w:hanging="420"/>
      </w:pPr>
    </w:lvl>
    <w:lvl w:ilvl="5" w:tplc="0409001B" w:tentative="1">
      <w:start w:val="1"/>
      <w:numFmt w:val="lowerRoman"/>
      <w:lvlText w:val="%6."/>
      <w:lvlJc w:val="righ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9" w:tentative="1">
      <w:start w:val="1"/>
      <w:numFmt w:val="lowerLetter"/>
      <w:lvlText w:val="%8)"/>
      <w:lvlJc w:val="left"/>
      <w:pPr>
        <w:tabs>
          <w:tab w:val="num" w:pos="4245"/>
        </w:tabs>
        <w:ind w:left="4245" w:hanging="420"/>
      </w:pPr>
    </w:lvl>
    <w:lvl w:ilvl="8" w:tplc="0409001B" w:tentative="1">
      <w:start w:val="1"/>
      <w:numFmt w:val="lowerRoman"/>
      <w:lvlText w:val="%9."/>
      <w:lvlJc w:val="right"/>
      <w:pPr>
        <w:tabs>
          <w:tab w:val="num" w:pos="4665"/>
        </w:tabs>
        <w:ind w:left="4665" w:hanging="420"/>
      </w:pPr>
    </w:lvl>
  </w:abstractNum>
  <w:abstractNum w:abstractNumId="34" w15:restartNumberingAfterBreak="0">
    <w:nsid w:val="722B16EB"/>
    <w:multiLevelType w:val="singleLevel"/>
    <w:tmpl w:val="722B16EB"/>
    <w:lvl w:ilvl="0">
      <w:start w:val="2"/>
      <w:numFmt w:val="decimal"/>
      <w:suff w:val="space"/>
      <w:lvlText w:val="(%1)"/>
      <w:lvlJc w:val="left"/>
    </w:lvl>
  </w:abstractNum>
  <w:abstractNum w:abstractNumId="35" w15:restartNumberingAfterBreak="0">
    <w:nsid w:val="75367D27"/>
    <w:multiLevelType w:val="hybridMultilevel"/>
    <w:tmpl w:val="C94268AA"/>
    <w:lvl w:ilvl="0" w:tplc="2946EFCA">
      <w:start w:val="3"/>
      <w:numFmt w:val="japaneseCounting"/>
      <w:lvlText w:val="第%1章"/>
      <w:lvlJc w:val="left"/>
      <w:pPr>
        <w:tabs>
          <w:tab w:val="num" w:pos="1348"/>
        </w:tabs>
        <w:ind w:left="1348" w:hanging="1350"/>
      </w:pPr>
      <w:rPr>
        <w:rFonts w:ascii="Times New Roman" w:eastAsia="黑体" w:hAnsi="Times New Roman" w:hint="default"/>
        <w:sz w:val="30"/>
      </w:rPr>
    </w:lvl>
    <w:lvl w:ilvl="1" w:tplc="04090019" w:tentative="1">
      <w:start w:val="1"/>
      <w:numFmt w:val="lowerLetter"/>
      <w:lvlText w:val="%2)"/>
      <w:lvlJc w:val="left"/>
      <w:pPr>
        <w:tabs>
          <w:tab w:val="num" w:pos="838"/>
        </w:tabs>
        <w:ind w:left="838" w:hanging="420"/>
      </w:pPr>
    </w:lvl>
    <w:lvl w:ilvl="2" w:tplc="0409001B" w:tentative="1">
      <w:start w:val="1"/>
      <w:numFmt w:val="lowerRoman"/>
      <w:lvlText w:val="%3."/>
      <w:lvlJc w:val="righ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9" w:tentative="1">
      <w:start w:val="1"/>
      <w:numFmt w:val="lowerLetter"/>
      <w:lvlText w:val="%5)"/>
      <w:lvlJc w:val="left"/>
      <w:pPr>
        <w:tabs>
          <w:tab w:val="num" w:pos="2098"/>
        </w:tabs>
        <w:ind w:left="2098" w:hanging="420"/>
      </w:pPr>
    </w:lvl>
    <w:lvl w:ilvl="5" w:tplc="0409001B" w:tentative="1">
      <w:start w:val="1"/>
      <w:numFmt w:val="lowerRoman"/>
      <w:lvlText w:val="%6."/>
      <w:lvlJc w:val="righ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9" w:tentative="1">
      <w:start w:val="1"/>
      <w:numFmt w:val="lowerLetter"/>
      <w:lvlText w:val="%8)"/>
      <w:lvlJc w:val="left"/>
      <w:pPr>
        <w:tabs>
          <w:tab w:val="num" w:pos="3358"/>
        </w:tabs>
        <w:ind w:left="3358" w:hanging="420"/>
      </w:pPr>
    </w:lvl>
    <w:lvl w:ilvl="8" w:tplc="0409001B" w:tentative="1">
      <w:start w:val="1"/>
      <w:numFmt w:val="lowerRoman"/>
      <w:lvlText w:val="%9."/>
      <w:lvlJc w:val="right"/>
      <w:pPr>
        <w:tabs>
          <w:tab w:val="num" w:pos="3778"/>
        </w:tabs>
        <w:ind w:left="3778" w:hanging="420"/>
      </w:pPr>
    </w:lvl>
  </w:abstractNum>
  <w:abstractNum w:abstractNumId="36" w15:restartNumberingAfterBreak="0">
    <w:nsid w:val="78470F02"/>
    <w:multiLevelType w:val="singleLevel"/>
    <w:tmpl w:val="CC1CF6F6"/>
    <w:lvl w:ilvl="0">
      <w:start w:val="1"/>
      <w:numFmt w:val="decimal"/>
      <w:lvlText w:val="%1．"/>
      <w:lvlJc w:val="left"/>
      <w:pPr>
        <w:tabs>
          <w:tab w:val="num" w:pos="769"/>
        </w:tabs>
        <w:ind w:left="769" w:hanging="315"/>
      </w:pPr>
      <w:rPr>
        <w:rFonts w:hint="eastAsia"/>
      </w:rPr>
    </w:lvl>
  </w:abstractNum>
  <w:abstractNum w:abstractNumId="37" w15:restartNumberingAfterBreak="0">
    <w:nsid w:val="7BBD47F9"/>
    <w:multiLevelType w:val="multilevel"/>
    <w:tmpl w:val="CC042EAA"/>
    <w:lvl w:ilvl="0">
      <w:start w:val="1"/>
      <w:numFmt w:val="decimal"/>
      <w:lvlText w:val="%1."/>
      <w:lvlJc w:val="left"/>
      <w:pPr>
        <w:tabs>
          <w:tab w:val="num" w:pos="425"/>
        </w:tabs>
        <w:ind w:left="425" w:hanging="425"/>
      </w:pPr>
    </w:lvl>
    <w:lvl w:ilvl="1">
      <w:start w:val="1"/>
      <w:numFmt w:val="decimal"/>
      <w:lvlText w:val="%1.%2."/>
      <w:lvlJc w:val="left"/>
      <w:pPr>
        <w:tabs>
          <w:tab w:val="num" w:pos="747"/>
        </w:tabs>
        <w:ind w:left="747" w:hanging="567"/>
      </w:pPr>
    </w:lvl>
    <w:lvl w:ilvl="2">
      <w:start w:val="1"/>
      <w:numFmt w:val="decimal"/>
      <w:lvlText w:val="%1.%2.%3."/>
      <w:lvlJc w:val="left"/>
      <w:pPr>
        <w:tabs>
          <w:tab w:val="num" w:pos="3229"/>
        </w:tabs>
        <w:ind w:left="322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25"/>
  </w:num>
  <w:num w:numId="2">
    <w:abstractNumId w:val="37"/>
  </w:num>
  <w:num w:numId="3">
    <w:abstractNumId w:val="18"/>
  </w:num>
  <w:num w:numId="4">
    <w:abstractNumId w:val="21"/>
  </w:num>
  <w:num w:numId="5">
    <w:abstractNumId w:val="30"/>
  </w:num>
  <w:num w:numId="6">
    <w:abstractNumId w:val="9"/>
  </w:num>
  <w:num w:numId="7">
    <w:abstractNumId w:val="26"/>
  </w:num>
  <w:num w:numId="8">
    <w:abstractNumId w:val="13"/>
  </w:num>
  <w:num w:numId="9">
    <w:abstractNumId w:val="32"/>
  </w:num>
  <w:num w:numId="10">
    <w:abstractNumId w:val="19"/>
  </w:num>
  <w:num w:numId="11">
    <w:abstractNumId w:val="1"/>
  </w:num>
  <w:num w:numId="12">
    <w:abstractNumId w:val="22"/>
  </w:num>
  <w:num w:numId="13">
    <w:abstractNumId w:val="2"/>
  </w:num>
  <w:num w:numId="14">
    <w:abstractNumId w:val="35"/>
  </w:num>
  <w:num w:numId="15">
    <w:abstractNumId w:val="24"/>
  </w:num>
  <w:num w:numId="16">
    <w:abstractNumId w:val="33"/>
  </w:num>
  <w:num w:numId="17">
    <w:abstractNumId w:val="8"/>
  </w:num>
  <w:num w:numId="18">
    <w:abstractNumId w:val="14"/>
  </w:num>
  <w:num w:numId="19">
    <w:abstractNumId w:val="7"/>
  </w:num>
  <w:num w:numId="20">
    <w:abstractNumId w:val="15"/>
  </w:num>
  <w:num w:numId="21">
    <w:abstractNumId w:val="16"/>
  </w:num>
  <w:num w:numId="22">
    <w:abstractNumId w:val="20"/>
  </w:num>
  <w:num w:numId="23">
    <w:abstractNumId w:val="36"/>
  </w:num>
  <w:num w:numId="24">
    <w:abstractNumId w:val="5"/>
  </w:num>
  <w:num w:numId="25">
    <w:abstractNumId w:val="11"/>
  </w:num>
  <w:num w:numId="26">
    <w:abstractNumId w:val="29"/>
  </w:num>
  <w:num w:numId="27">
    <w:abstractNumId w:val="12"/>
  </w:num>
  <w:num w:numId="28">
    <w:abstractNumId w:val="4"/>
  </w:num>
  <w:num w:numId="29">
    <w:abstractNumId w:val="17"/>
  </w:num>
  <w:num w:numId="30">
    <w:abstractNumId w:val="31"/>
  </w:num>
  <w:num w:numId="31">
    <w:abstractNumId w:val="6"/>
  </w:num>
  <w:num w:numId="32">
    <w:abstractNumId w:val="10"/>
  </w:num>
  <w:num w:numId="33">
    <w:abstractNumId w:val="10"/>
    <w:lvlOverride w:ilvl="0">
      <w:startOverride w:val="1"/>
    </w:lvlOverride>
  </w:num>
  <w:num w:numId="34">
    <w:abstractNumId w:val="23"/>
  </w:num>
  <w:num w:numId="35">
    <w:abstractNumId w:val="23"/>
    <w:lvlOverride w:ilvl="0">
      <w:startOverride w:val="1"/>
    </w:lvlOverride>
  </w:num>
  <w:num w:numId="36">
    <w:abstractNumId w:val="27"/>
  </w:num>
  <w:num w:numId="37">
    <w:abstractNumId w:val="28"/>
  </w:num>
  <w:num w:numId="38">
    <w:abstractNumId w:val="34"/>
  </w:num>
  <w:num w:numId="39">
    <w:abstractNumId w:val="0"/>
  </w:num>
  <w:num w:numId="40">
    <w:abstractNumId w:val="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华杰">
    <w15:presenceInfo w15:providerId="None" w15:userId="华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bordersDoNotSurroundHeader/>
  <w:bordersDoNotSurroundFooter/>
  <w:hideSpellingErrors/>
  <w:hideGrammatical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A6E"/>
    <w:rsid w:val="0000001F"/>
    <w:rsid w:val="0000015E"/>
    <w:rsid w:val="000004EC"/>
    <w:rsid w:val="00000524"/>
    <w:rsid w:val="0000071E"/>
    <w:rsid w:val="00000EEC"/>
    <w:rsid w:val="000013AF"/>
    <w:rsid w:val="000027F1"/>
    <w:rsid w:val="00002AD1"/>
    <w:rsid w:val="00002B9B"/>
    <w:rsid w:val="0000303A"/>
    <w:rsid w:val="00003C39"/>
    <w:rsid w:val="00003C73"/>
    <w:rsid w:val="00003F38"/>
    <w:rsid w:val="0000436D"/>
    <w:rsid w:val="00004C0C"/>
    <w:rsid w:val="00005417"/>
    <w:rsid w:val="0000567A"/>
    <w:rsid w:val="00005781"/>
    <w:rsid w:val="00005AF8"/>
    <w:rsid w:val="00005D16"/>
    <w:rsid w:val="0000601A"/>
    <w:rsid w:val="000060FE"/>
    <w:rsid w:val="000062A9"/>
    <w:rsid w:val="00006980"/>
    <w:rsid w:val="0000700D"/>
    <w:rsid w:val="0000722D"/>
    <w:rsid w:val="00007455"/>
    <w:rsid w:val="00007799"/>
    <w:rsid w:val="00007E1B"/>
    <w:rsid w:val="00010CBD"/>
    <w:rsid w:val="00010D0A"/>
    <w:rsid w:val="00011909"/>
    <w:rsid w:val="0001267B"/>
    <w:rsid w:val="00012A9E"/>
    <w:rsid w:val="000135D2"/>
    <w:rsid w:val="0001364D"/>
    <w:rsid w:val="00014EA1"/>
    <w:rsid w:val="000152F7"/>
    <w:rsid w:val="000156DA"/>
    <w:rsid w:val="0001594C"/>
    <w:rsid w:val="00015B67"/>
    <w:rsid w:val="00015FF0"/>
    <w:rsid w:val="00016921"/>
    <w:rsid w:val="0001738A"/>
    <w:rsid w:val="000173A0"/>
    <w:rsid w:val="0001746B"/>
    <w:rsid w:val="000175A9"/>
    <w:rsid w:val="00017876"/>
    <w:rsid w:val="0002009E"/>
    <w:rsid w:val="0002025C"/>
    <w:rsid w:val="00020375"/>
    <w:rsid w:val="00020382"/>
    <w:rsid w:val="00020409"/>
    <w:rsid w:val="000207C2"/>
    <w:rsid w:val="0002098B"/>
    <w:rsid w:val="000216E6"/>
    <w:rsid w:val="0002185D"/>
    <w:rsid w:val="000219A3"/>
    <w:rsid w:val="0002204B"/>
    <w:rsid w:val="00023047"/>
    <w:rsid w:val="000232C6"/>
    <w:rsid w:val="0002335B"/>
    <w:rsid w:val="00023703"/>
    <w:rsid w:val="000237C3"/>
    <w:rsid w:val="0002394B"/>
    <w:rsid w:val="00023E8C"/>
    <w:rsid w:val="00024283"/>
    <w:rsid w:val="00024371"/>
    <w:rsid w:val="00024A25"/>
    <w:rsid w:val="00024C5C"/>
    <w:rsid w:val="00024D41"/>
    <w:rsid w:val="000250A1"/>
    <w:rsid w:val="0002617F"/>
    <w:rsid w:val="00026423"/>
    <w:rsid w:val="00026D2B"/>
    <w:rsid w:val="00027B42"/>
    <w:rsid w:val="0003009E"/>
    <w:rsid w:val="0003015B"/>
    <w:rsid w:val="000302DB"/>
    <w:rsid w:val="00030850"/>
    <w:rsid w:val="00030F00"/>
    <w:rsid w:val="00031249"/>
    <w:rsid w:val="000316B1"/>
    <w:rsid w:val="000318AC"/>
    <w:rsid w:val="00031A9B"/>
    <w:rsid w:val="00032323"/>
    <w:rsid w:val="0003252B"/>
    <w:rsid w:val="00033048"/>
    <w:rsid w:val="00033271"/>
    <w:rsid w:val="000333E6"/>
    <w:rsid w:val="0003369F"/>
    <w:rsid w:val="00033BA1"/>
    <w:rsid w:val="00033CB7"/>
    <w:rsid w:val="00034A2F"/>
    <w:rsid w:val="0003557E"/>
    <w:rsid w:val="000355F3"/>
    <w:rsid w:val="000357A5"/>
    <w:rsid w:val="00035C00"/>
    <w:rsid w:val="00035EFC"/>
    <w:rsid w:val="000360AF"/>
    <w:rsid w:val="0003643A"/>
    <w:rsid w:val="0003653D"/>
    <w:rsid w:val="00036575"/>
    <w:rsid w:val="00036605"/>
    <w:rsid w:val="00036E8E"/>
    <w:rsid w:val="00037A32"/>
    <w:rsid w:val="00037FF8"/>
    <w:rsid w:val="000406C1"/>
    <w:rsid w:val="00041302"/>
    <w:rsid w:val="000413A1"/>
    <w:rsid w:val="0004141C"/>
    <w:rsid w:val="00041598"/>
    <w:rsid w:val="0004179D"/>
    <w:rsid w:val="0004197A"/>
    <w:rsid w:val="00041DCF"/>
    <w:rsid w:val="00042459"/>
    <w:rsid w:val="0004298A"/>
    <w:rsid w:val="00042A06"/>
    <w:rsid w:val="00042F0B"/>
    <w:rsid w:val="00043269"/>
    <w:rsid w:val="00043437"/>
    <w:rsid w:val="00043AF5"/>
    <w:rsid w:val="00043BA4"/>
    <w:rsid w:val="00043BB1"/>
    <w:rsid w:val="00043D44"/>
    <w:rsid w:val="00043E93"/>
    <w:rsid w:val="000448C6"/>
    <w:rsid w:val="00045307"/>
    <w:rsid w:val="00045474"/>
    <w:rsid w:val="00045588"/>
    <w:rsid w:val="00045BF8"/>
    <w:rsid w:val="00045ED3"/>
    <w:rsid w:val="00046385"/>
    <w:rsid w:val="00046742"/>
    <w:rsid w:val="0004688A"/>
    <w:rsid w:val="00046C6C"/>
    <w:rsid w:val="00046E46"/>
    <w:rsid w:val="00046F75"/>
    <w:rsid w:val="000470FD"/>
    <w:rsid w:val="00047E18"/>
    <w:rsid w:val="00047F50"/>
    <w:rsid w:val="0005001E"/>
    <w:rsid w:val="0005085F"/>
    <w:rsid w:val="000509E1"/>
    <w:rsid w:val="00050A3B"/>
    <w:rsid w:val="00050A57"/>
    <w:rsid w:val="00050ACF"/>
    <w:rsid w:val="00050C5E"/>
    <w:rsid w:val="000518A1"/>
    <w:rsid w:val="000519C9"/>
    <w:rsid w:val="00051D76"/>
    <w:rsid w:val="000522D6"/>
    <w:rsid w:val="000527D2"/>
    <w:rsid w:val="00052918"/>
    <w:rsid w:val="0005336F"/>
    <w:rsid w:val="0005350A"/>
    <w:rsid w:val="0005365E"/>
    <w:rsid w:val="00054111"/>
    <w:rsid w:val="000555D9"/>
    <w:rsid w:val="00055AB6"/>
    <w:rsid w:val="00055FC3"/>
    <w:rsid w:val="00056659"/>
    <w:rsid w:val="00056868"/>
    <w:rsid w:val="00056B72"/>
    <w:rsid w:val="000572A7"/>
    <w:rsid w:val="00057692"/>
    <w:rsid w:val="00057F27"/>
    <w:rsid w:val="000603C4"/>
    <w:rsid w:val="000608B3"/>
    <w:rsid w:val="00060B96"/>
    <w:rsid w:val="0006168E"/>
    <w:rsid w:val="000616D0"/>
    <w:rsid w:val="00061BC0"/>
    <w:rsid w:val="00061C1B"/>
    <w:rsid w:val="00061E21"/>
    <w:rsid w:val="00062D89"/>
    <w:rsid w:val="00062E9C"/>
    <w:rsid w:val="00063161"/>
    <w:rsid w:val="0006334C"/>
    <w:rsid w:val="00063B44"/>
    <w:rsid w:val="00063B57"/>
    <w:rsid w:val="00063D02"/>
    <w:rsid w:val="00063E83"/>
    <w:rsid w:val="00063EAB"/>
    <w:rsid w:val="000641E9"/>
    <w:rsid w:val="00064380"/>
    <w:rsid w:val="000643F2"/>
    <w:rsid w:val="000644B9"/>
    <w:rsid w:val="00064857"/>
    <w:rsid w:val="00065384"/>
    <w:rsid w:val="00065B0A"/>
    <w:rsid w:val="00065F8D"/>
    <w:rsid w:val="0006638C"/>
    <w:rsid w:val="00066735"/>
    <w:rsid w:val="00067AC0"/>
    <w:rsid w:val="0007022C"/>
    <w:rsid w:val="0007037D"/>
    <w:rsid w:val="000704F8"/>
    <w:rsid w:val="00070522"/>
    <w:rsid w:val="00070656"/>
    <w:rsid w:val="000706F5"/>
    <w:rsid w:val="00070FE7"/>
    <w:rsid w:val="0007147C"/>
    <w:rsid w:val="000715D7"/>
    <w:rsid w:val="000716AB"/>
    <w:rsid w:val="00071B8A"/>
    <w:rsid w:val="000725F4"/>
    <w:rsid w:val="00072643"/>
    <w:rsid w:val="0007269F"/>
    <w:rsid w:val="000726A6"/>
    <w:rsid w:val="00072E36"/>
    <w:rsid w:val="000733ED"/>
    <w:rsid w:val="00073431"/>
    <w:rsid w:val="00073C97"/>
    <w:rsid w:val="00074090"/>
    <w:rsid w:val="000740B0"/>
    <w:rsid w:val="0007425D"/>
    <w:rsid w:val="00074972"/>
    <w:rsid w:val="00074C68"/>
    <w:rsid w:val="00074D82"/>
    <w:rsid w:val="00074F9B"/>
    <w:rsid w:val="00074FF8"/>
    <w:rsid w:val="00075B9F"/>
    <w:rsid w:val="00076D26"/>
    <w:rsid w:val="00076F72"/>
    <w:rsid w:val="00076FD6"/>
    <w:rsid w:val="00077029"/>
    <w:rsid w:val="00077120"/>
    <w:rsid w:val="00077713"/>
    <w:rsid w:val="00077756"/>
    <w:rsid w:val="0007778E"/>
    <w:rsid w:val="00077EAC"/>
    <w:rsid w:val="000808D7"/>
    <w:rsid w:val="00080C3A"/>
    <w:rsid w:val="00080DF4"/>
    <w:rsid w:val="00080E55"/>
    <w:rsid w:val="00080E94"/>
    <w:rsid w:val="00080ED8"/>
    <w:rsid w:val="0008123A"/>
    <w:rsid w:val="00081A55"/>
    <w:rsid w:val="00081F5B"/>
    <w:rsid w:val="00083298"/>
    <w:rsid w:val="00083489"/>
    <w:rsid w:val="000837DD"/>
    <w:rsid w:val="00083F9A"/>
    <w:rsid w:val="000840A6"/>
    <w:rsid w:val="000845C3"/>
    <w:rsid w:val="00084744"/>
    <w:rsid w:val="0008478E"/>
    <w:rsid w:val="00085015"/>
    <w:rsid w:val="00085174"/>
    <w:rsid w:val="000858F1"/>
    <w:rsid w:val="00085B7E"/>
    <w:rsid w:val="00085E0C"/>
    <w:rsid w:val="00085E67"/>
    <w:rsid w:val="00086726"/>
    <w:rsid w:val="00086CB8"/>
    <w:rsid w:val="0008716E"/>
    <w:rsid w:val="00087B78"/>
    <w:rsid w:val="00087C4A"/>
    <w:rsid w:val="00087D47"/>
    <w:rsid w:val="00090245"/>
    <w:rsid w:val="00090903"/>
    <w:rsid w:val="00090907"/>
    <w:rsid w:val="00090F1F"/>
    <w:rsid w:val="0009131C"/>
    <w:rsid w:val="000914F2"/>
    <w:rsid w:val="000915D5"/>
    <w:rsid w:val="00091AEB"/>
    <w:rsid w:val="00091EF6"/>
    <w:rsid w:val="00092130"/>
    <w:rsid w:val="0009214B"/>
    <w:rsid w:val="000931C5"/>
    <w:rsid w:val="0009379A"/>
    <w:rsid w:val="00093BEA"/>
    <w:rsid w:val="000943FA"/>
    <w:rsid w:val="00094591"/>
    <w:rsid w:val="00094875"/>
    <w:rsid w:val="00094C83"/>
    <w:rsid w:val="00094FED"/>
    <w:rsid w:val="0009547B"/>
    <w:rsid w:val="00095BD6"/>
    <w:rsid w:val="00095F22"/>
    <w:rsid w:val="000960F1"/>
    <w:rsid w:val="00097246"/>
    <w:rsid w:val="000972BB"/>
    <w:rsid w:val="00097D04"/>
    <w:rsid w:val="00097DDB"/>
    <w:rsid w:val="000A0114"/>
    <w:rsid w:val="000A01B9"/>
    <w:rsid w:val="000A04EF"/>
    <w:rsid w:val="000A0AFA"/>
    <w:rsid w:val="000A0CE7"/>
    <w:rsid w:val="000A1330"/>
    <w:rsid w:val="000A18E2"/>
    <w:rsid w:val="000A1D8C"/>
    <w:rsid w:val="000A26A9"/>
    <w:rsid w:val="000A2AEF"/>
    <w:rsid w:val="000A2D88"/>
    <w:rsid w:val="000A31F5"/>
    <w:rsid w:val="000A3338"/>
    <w:rsid w:val="000A3F5B"/>
    <w:rsid w:val="000A45CB"/>
    <w:rsid w:val="000A4A47"/>
    <w:rsid w:val="000A4FE7"/>
    <w:rsid w:val="000A5528"/>
    <w:rsid w:val="000A5935"/>
    <w:rsid w:val="000A5CD2"/>
    <w:rsid w:val="000A5CF1"/>
    <w:rsid w:val="000A5EFF"/>
    <w:rsid w:val="000A610F"/>
    <w:rsid w:val="000A627F"/>
    <w:rsid w:val="000A659F"/>
    <w:rsid w:val="000A6613"/>
    <w:rsid w:val="000A666A"/>
    <w:rsid w:val="000A6891"/>
    <w:rsid w:val="000A7442"/>
    <w:rsid w:val="000A7B25"/>
    <w:rsid w:val="000A7E78"/>
    <w:rsid w:val="000B070D"/>
    <w:rsid w:val="000B0F3E"/>
    <w:rsid w:val="000B1980"/>
    <w:rsid w:val="000B216A"/>
    <w:rsid w:val="000B22CB"/>
    <w:rsid w:val="000B24A3"/>
    <w:rsid w:val="000B24F4"/>
    <w:rsid w:val="000B2B0C"/>
    <w:rsid w:val="000B2E75"/>
    <w:rsid w:val="000B30BD"/>
    <w:rsid w:val="000B317B"/>
    <w:rsid w:val="000B34E6"/>
    <w:rsid w:val="000B388D"/>
    <w:rsid w:val="000B389E"/>
    <w:rsid w:val="000B3922"/>
    <w:rsid w:val="000B48BB"/>
    <w:rsid w:val="000B4953"/>
    <w:rsid w:val="000B4E6F"/>
    <w:rsid w:val="000B501B"/>
    <w:rsid w:val="000B5B41"/>
    <w:rsid w:val="000B69AB"/>
    <w:rsid w:val="000B6A50"/>
    <w:rsid w:val="000B6B21"/>
    <w:rsid w:val="000B6E09"/>
    <w:rsid w:val="000B75C5"/>
    <w:rsid w:val="000C083D"/>
    <w:rsid w:val="000C1050"/>
    <w:rsid w:val="000C1885"/>
    <w:rsid w:val="000C18B8"/>
    <w:rsid w:val="000C2010"/>
    <w:rsid w:val="000C2704"/>
    <w:rsid w:val="000C29B6"/>
    <w:rsid w:val="000C3341"/>
    <w:rsid w:val="000C3414"/>
    <w:rsid w:val="000C384C"/>
    <w:rsid w:val="000C3ADC"/>
    <w:rsid w:val="000C3DF6"/>
    <w:rsid w:val="000C3EEC"/>
    <w:rsid w:val="000C40AF"/>
    <w:rsid w:val="000C473F"/>
    <w:rsid w:val="000C4A5D"/>
    <w:rsid w:val="000C532C"/>
    <w:rsid w:val="000C55A8"/>
    <w:rsid w:val="000C5DFE"/>
    <w:rsid w:val="000C5E78"/>
    <w:rsid w:val="000C5F02"/>
    <w:rsid w:val="000C678C"/>
    <w:rsid w:val="000C697F"/>
    <w:rsid w:val="000C6997"/>
    <w:rsid w:val="000C6DED"/>
    <w:rsid w:val="000C7208"/>
    <w:rsid w:val="000C74BA"/>
    <w:rsid w:val="000C74BE"/>
    <w:rsid w:val="000C757B"/>
    <w:rsid w:val="000C7BEF"/>
    <w:rsid w:val="000D0506"/>
    <w:rsid w:val="000D12D1"/>
    <w:rsid w:val="000D19D3"/>
    <w:rsid w:val="000D1A37"/>
    <w:rsid w:val="000D1B0E"/>
    <w:rsid w:val="000D25F4"/>
    <w:rsid w:val="000D2739"/>
    <w:rsid w:val="000D28FA"/>
    <w:rsid w:val="000D2B15"/>
    <w:rsid w:val="000D2C53"/>
    <w:rsid w:val="000D2C75"/>
    <w:rsid w:val="000D32A6"/>
    <w:rsid w:val="000D3395"/>
    <w:rsid w:val="000D3B2A"/>
    <w:rsid w:val="000D4042"/>
    <w:rsid w:val="000D4177"/>
    <w:rsid w:val="000D4265"/>
    <w:rsid w:val="000D4BFB"/>
    <w:rsid w:val="000D4CCF"/>
    <w:rsid w:val="000D4D62"/>
    <w:rsid w:val="000D4E80"/>
    <w:rsid w:val="000D4EEB"/>
    <w:rsid w:val="000D5115"/>
    <w:rsid w:val="000D5765"/>
    <w:rsid w:val="000D57FA"/>
    <w:rsid w:val="000D5902"/>
    <w:rsid w:val="000D5CCF"/>
    <w:rsid w:val="000D60F8"/>
    <w:rsid w:val="000D63A8"/>
    <w:rsid w:val="000D668E"/>
    <w:rsid w:val="000D6ABE"/>
    <w:rsid w:val="000D6B3E"/>
    <w:rsid w:val="000D6CF7"/>
    <w:rsid w:val="000D7C93"/>
    <w:rsid w:val="000E087A"/>
    <w:rsid w:val="000E0D30"/>
    <w:rsid w:val="000E0F8F"/>
    <w:rsid w:val="000E14FD"/>
    <w:rsid w:val="000E15CC"/>
    <w:rsid w:val="000E1BAC"/>
    <w:rsid w:val="000E1E2A"/>
    <w:rsid w:val="000E1F2B"/>
    <w:rsid w:val="000E2291"/>
    <w:rsid w:val="000E294B"/>
    <w:rsid w:val="000E2BBA"/>
    <w:rsid w:val="000E3659"/>
    <w:rsid w:val="000E3A5C"/>
    <w:rsid w:val="000E3FE5"/>
    <w:rsid w:val="000E4159"/>
    <w:rsid w:val="000E58C7"/>
    <w:rsid w:val="000E5ABE"/>
    <w:rsid w:val="000E5B50"/>
    <w:rsid w:val="000E5B9F"/>
    <w:rsid w:val="000E5EE4"/>
    <w:rsid w:val="000E63A4"/>
    <w:rsid w:val="000E66F7"/>
    <w:rsid w:val="000E6F28"/>
    <w:rsid w:val="000E7037"/>
    <w:rsid w:val="000E7263"/>
    <w:rsid w:val="000E7387"/>
    <w:rsid w:val="000E751B"/>
    <w:rsid w:val="000E7614"/>
    <w:rsid w:val="000E7A3F"/>
    <w:rsid w:val="000E7BC6"/>
    <w:rsid w:val="000F0614"/>
    <w:rsid w:val="000F08A1"/>
    <w:rsid w:val="000F125B"/>
    <w:rsid w:val="000F18AD"/>
    <w:rsid w:val="000F219D"/>
    <w:rsid w:val="000F23BC"/>
    <w:rsid w:val="000F2F8A"/>
    <w:rsid w:val="000F34B1"/>
    <w:rsid w:val="000F3770"/>
    <w:rsid w:val="000F3E55"/>
    <w:rsid w:val="000F414D"/>
    <w:rsid w:val="000F4804"/>
    <w:rsid w:val="000F5CC3"/>
    <w:rsid w:val="000F6064"/>
    <w:rsid w:val="000F6B5A"/>
    <w:rsid w:val="000F6DFE"/>
    <w:rsid w:val="000F7128"/>
    <w:rsid w:val="000F7FB7"/>
    <w:rsid w:val="001000F9"/>
    <w:rsid w:val="00100873"/>
    <w:rsid w:val="00100884"/>
    <w:rsid w:val="00101096"/>
    <w:rsid w:val="001010B9"/>
    <w:rsid w:val="001012B9"/>
    <w:rsid w:val="0010183A"/>
    <w:rsid w:val="00101CB6"/>
    <w:rsid w:val="0010209B"/>
    <w:rsid w:val="0010238C"/>
    <w:rsid w:val="00102510"/>
    <w:rsid w:val="00102585"/>
    <w:rsid w:val="0010293D"/>
    <w:rsid w:val="001029A6"/>
    <w:rsid w:val="00102A47"/>
    <w:rsid w:val="00102DC7"/>
    <w:rsid w:val="00103696"/>
    <w:rsid w:val="0010405D"/>
    <w:rsid w:val="001043B4"/>
    <w:rsid w:val="0010444F"/>
    <w:rsid w:val="001045E4"/>
    <w:rsid w:val="001046F1"/>
    <w:rsid w:val="001049F2"/>
    <w:rsid w:val="001053C2"/>
    <w:rsid w:val="00105F4B"/>
    <w:rsid w:val="0010623A"/>
    <w:rsid w:val="001064B4"/>
    <w:rsid w:val="0010678A"/>
    <w:rsid w:val="00106927"/>
    <w:rsid w:val="00106AB6"/>
    <w:rsid w:val="00106F6C"/>
    <w:rsid w:val="00107D22"/>
    <w:rsid w:val="00111409"/>
    <w:rsid w:val="00111797"/>
    <w:rsid w:val="001117F2"/>
    <w:rsid w:val="00111946"/>
    <w:rsid w:val="00111966"/>
    <w:rsid w:val="001120D3"/>
    <w:rsid w:val="0011236D"/>
    <w:rsid w:val="00112B4A"/>
    <w:rsid w:val="00113540"/>
    <w:rsid w:val="001138ED"/>
    <w:rsid w:val="00113ACB"/>
    <w:rsid w:val="00113D3F"/>
    <w:rsid w:val="001140AD"/>
    <w:rsid w:val="0011496D"/>
    <w:rsid w:val="00114DD9"/>
    <w:rsid w:val="00115546"/>
    <w:rsid w:val="001157AB"/>
    <w:rsid w:val="00115D86"/>
    <w:rsid w:val="00115EFE"/>
    <w:rsid w:val="00116134"/>
    <w:rsid w:val="0011640B"/>
    <w:rsid w:val="0011674E"/>
    <w:rsid w:val="00116C28"/>
    <w:rsid w:val="00116F83"/>
    <w:rsid w:val="0011720A"/>
    <w:rsid w:val="001179B6"/>
    <w:rsid w:val="00117A3A"/>
    <w:rsid w:val="00117EAE"/>
    <w:rsid w:val="00117F1B"/>
    <w:rsid w:val="00120B09"/>
    <w:rsid w:val="00120BCB"/>
    <w:rsid w:val="001227CC"/>
    <w:rsid w:val="00122DD3"/>
    <w:rsid w:val="00122FC9"/>
    <w:rsid w:val="00123370"/>
    <w:rsid w:val="00123396"/>
    <w:rsid w:val="00123468"/>
    <w:rsid w:val="00123772"/>
    <w:rsid w:val="00123FBF"/>
    <w:rsid w:val="00124485"/>
    <w:rsid w:val="001247DB"/>
    <w:rsid w:val="00124969"/>
    <w:rsid w:val="001249C5"/>
    <w:rsid w:val="0012509C"/>
    <w:rsid w:val="001251FF"/>
    <w:rsid w:val="00125420"/>
    <w:rsid w:val="001263E5"/>
    <w:rsid w:val="00127200"/>
    <w:rsid w:val="0012732F"/>
    <w:rsid w:val="00127689"/>
    <w:rsid w:val="00127911"/>
    <w:rsid w:val="00127CF0"/>
    <w:rsid w:val="001309EA"/>
    <w:rsid w:val="00131AEF"/>
    <w:rsid w:val="001320D1"/>
    <w:rsid w:val="00132269"/>
    <w:rsid w:val="0013245F"/>
    <w:rsid w:val="0013292B"/>
    <w:rsid w:val="00133B3C"/>
    <w:rsid w:val="00133B60"/>
    <w:rsid w:val="001344FC"/>
    <w:rsid w:val="001348D0"/>
    <w:rsid w:val="00134C18"/>
    <w:rsid w:val="00134C27"/>
    <w:rsid w:val="001352AA"/>
    <w:rsid w:val="00135F8F"/>
    <w:rsid w:val="0014008F"/>
    <w:rsid w:val="00140305"/>
    <w:rsid w:val="0014069F"/>
    <w:rsid w:val="001406FD"/>
    <w:rsid w:val="00140A61"/>
    <w:rsid w:val="0014123A"/>
    <w:rsid w:val="0014178B"/>
    <w:rsid w:val="00141966"/>
    <w:rsid w:val="00141D5D"/>
    <w:rsid w:val="00141E3A"/>
    <w:rsid w:val="001421E7"/>
    <w:rsid w:val="00142219"/>
    <w:rsid w:val="00142B3F"/>
    <w:rsid w:val="00142B6A"/>
    <w:rsid w:val="00142CD1"/>
    <w:rsid w:val="00142E68"/>
    <w:rsid w:val="00142E7D"/>
    <w:rsid w:val="0014306A"/>
    <w:rsid w:val="001434BA"/>
    <w:rsid w:val="00143C47"/>
    <w:rsid w:val="00143C48"/>
    <w:rsid w:val="00143C68"/>
    <w:rsid w:val="00143D4C"/>
    <w:rsid w:val="00143EA5"/>
    <w:rsid w:val="00144441"/>
    <w:rsid w:val="001448A5"/>
    <w:rsid w:val="00144B21"/>
    <w:rsid w:val="001459F8"/>
    <w:rsid w:val="00145E6D"/>
    <w:rsid w:val="0014600B"/>
    <w:rsid w:val="0014658C"/>
    <w:rsid w:val="00146710"/>
    <w:rsid w:val="0014690F"/>
    <w:rsid w:val="00146989"/>
    <w:rsid w:val="001476B3"/>
    <w:rsid w:val="00151038"/>
    <w:rsid w:val="00151A7F"/>
    <w:rsid w:val="00151F2E"/>
    <w:rsid w:val="001521E8"/>
    <w:rsid w:val="001527C1"/>
    <w:rsid w:val="00152861"/>
    <w:rsid w:val="00153DAB"/>
    <w:rsid w:val="00153EDC"/>
    <w:rsid w:val="0015434C"/>
    <w:rsid w:val="00154BB7"/>
    <w:rsid w:val="00155250"/>
    <w:rsid w:val="00155293"/>
    <w:rsid w:val="00155667"/>
    <w:rsid w:val="00155FC6"/>
    <w:rsid w:val="00156AD4"/>
    <w:rsid w:val="00157346"/>
    <w:rsid w:val="00157E52"/>
    <w:rsid w:val="001600C8"/>
    <w:rsid w:val="00160D73"/>
    <w:rsid w:val="0016205A"/>
    <w:rsid w:val="001623CE"/>
    <w:rsid w:val="00162541"/>
    <w:rsid w:val="00162720"/>
    <w:rsid w:val="001639C4"/>
    <w:rsid w:val="00163CB4"/>
    <w:rsid w:val="00164529"/>
    <w:rsid w:val="00164893"/>
    <w:rsid w:val="00164EDC"/>
    <w:rsid w:val="001655A3"/>
    <w:rsid w:val="00165E5B"/>
    <w:rsid w:val="001675B1"/>
    <w:rsid w:val="00167A32"/>
    <w:rsid w:val="00167AF9"/>
    <w:rsid w:val="00167EC1"/>
    <w:rsid w:val="00167F63"/>
    <w:rsid w:val="00170071"/>
    <w:rsid w:val="001701AF"/>
    <w:rsid w:val="00170CF8"/>
    <w:rsid w:val="00170F89"/>
    <w:rsid w:val="00171326"/>
    <w:rsid w:val="00171738"/>
    <w:rsid w:val="00171A81"/>
    <w:rsid w:val="00171F27"/>
    <w:rsid w:val="001722A2"/>
    <w:rsid w:val="001724E2"/>
    <w:rsid w:val="0017301A"/>
    <w:rsid w:val="001736BA"/>
    <w:rsid w:val="00174FFE"/>
    <w:rsid w:val="0017537A"/>
    <w:rsid w:val="001755A3"/>
    <w:rsid w:val="00175AB3"/>
    <w:rsid w:val="00175C51"/>
    <w:rsid w:val="00175F61"/>
    <w:rsid w:val="0017601A"/>
    <w:rsid w:val="0017609D"/>
    <w:rsid w:val="0017610F"/>
    <w:rsid w:val="00177050"/>
    <w:rsid w:val="00177564"/>
    <w:rsid w:val="00177857"/>
    <w:rsid w:val="00177D94"/>
    <w:rsid w:val="00177E64"/>
    <w:rsid w:val="00177F61"/>
    <w:rsid w:val="001801E3"/>
    <w:rsid w:val="00180461"/>
    <w:rsid w:val="00180BD9"/>
    <w:rsid w:val="0018150D"/>
    <w:rsid w:val="00181D41"/>
    <w:rsid w:val="00181DE7"/>
    <w:rsid w:val="00182E08"/>
    <w:rsid w:val="00182ED0"/>
    <w:rsid w:val="00182EE9"/>
    <w:rsid w:val="0018342A"/>
    <w:rsid w:val="00183553"/>
    <w:rsid w:val="00183A6E"/>
    <w:rsid w:val="00183AA1"/>
    <w:rsid w:val="001844D0"/>
    <w:rsid w:val="00184660"/>
    <w:rsid w:val="00184741"/>
    <w:rsid w:val="00185C87"/>
    <w:rsid w:val="00185CA1"/>
    <w:rsid w:val="00185D34"/>
    <w:rsid w:val="001861A7"/>
    <w:rsid w:val="001861EF"/>
    <w:rsid w:val="001867B8"/>
    <w:rsid w:val="00186CA7"/>
    <w:rsid w:val="001870B7"/>
    <w:rsid w:val="00187F1D"/>
    <w:rsid w:val="00190010"/>
    <w:rsid w:val="00190127"/>
    <w:rsid w:val="0019028F"/>
    <w:rsid w:val="001907E8"/>
    <w:rsid w:val="00190F1B"/>
    <w:rsid w:val="00191065"/>
    <w:rsid w:val="00191DE6"/>
    <w:rsid w:val="00192400"/>
    <w:rsid w:val="001928AA"/>
    <w:rsid w:val="00192F5D"/>
    <w:rsid w:val="0019378D"/>
    <w:rsid w:val="001937F4"/>
    <w:rsid w:val="001942E7"/>
    <w:rsid w:val="00194424"/>
    <w:rsid w:val="00194885"/>
    <w:rsid w:val="001948D6"/>
    <w:rsid w:val="001951E1"/>
    <w:rsid w:val="00195B3D"/>
    <w:rsid w:val="00195E02"/>
    <w:rsid w:val="00195EE2"/>
    <w:rsid w:val="00196648"/>
    <w:rsid w:val="0019679B"/>
    <w:rsid w:val="001970B8"/>
    <w:rsid w:val="00197451"/>
    <w:rsid w:val="001974F4"/>
    <w:rsid w:val="001976DF"/>
    <w:rsid w:val="001978F4"/>
    <w:rsid w:val="001979F5"/>
    <w:rsid w:val="00197C2B"/>
    <w:rsid w:val="001A022D"/>
    <w:rsid w:val="001A040D"/>
    <w:rsid w:val="001A0BFE"/>
    <w:rsid w:val="001A0DCA"/>
    <w:rsid w:val="001A1705"/>
    <w:rsid w:val="001A19C0"/>
    <w:rsid w:val="001A1B7D"/>
    <w:rsid w:val="001A235C"/>
    <w:rsid w:val="001A2394"/>
    <w:rsid w:val="001A2511"/>
    <w:rsid w:val="001A2F26"/>
    <w:rsid w:val="001A331C"/>
    <w:rsid w:val="001A3787"/>
    <w:rsid w:val="001A394A"/>
    <w:rsid w:val="001A4A1E"/>
    <w:rsid w:val="001A504B"/>
    <w:rsid w:val="001A521E"/>
    <w:rsid w:val="001A5288"/>
    <w:rsid w:val="001A5437"/>
    <w:rsid w:val="001A566A"/>
    <w:rsid w:val="001A5CEA"/>
    <w:rsid w:val="001A60BC"/>
    <w:rsid w:val="001A657E"/>
    <w:rsid w:val="001A7133"/>
    <w:rsid w:val="001A7519"/>
    <w:rsid w:val="001B0287"/>
    <w:rsid w:val="001B0400"/>
    <w:rsid w:val="001B08C8"/>
    <w:rsid w:val="001B0AF9"/>
    <w:rsid w:val="001B12B3"/>
    <w:rsid w:val="001B1532"/>
    <w:rsid w:val="001B156A"/>
    <w:rsid w:val="001B1621"/>
    <w:rsid w:val="001B1665"/>
    <w:rsid w:val="001B1F05"/>
    <w:rsid w:val="001B2591"/>
    <w:rsid w:val="001B2724"/>
    <w:rsid w:val="001B296B"/>
    <w:rsid w:val="001B3077"/>
    <w:rsid w:val="001B32C4"/>
    <w:rsid w:val="001B37CF"/>
    <w:rsid w:val="001B3A50"/>
    <w:rsid w:val="001B3A92"/>
    <w:rsid w:val="001B40A6"/>
    <w:rsid w:val="001B42CF"/>
    <w:rsid w:val="001B4551"/>
    <w:rsid w:val="001B4C52"/>
    <w:rsid w:val="001B5962"/>
    <w:rsid w:val="001B5C46"/>
    <w:rsid w:val="001B6EB9"/>
    <w:rsid w:val="001B709E"/>
    <w:rsid w:val="001B7600"/>
    <w:rsid w:val="001B7ADE"/>
    <w:rsid w:val="001B7F6B"/>
    <w:rsid w:val="001B7FAA"/>
    <w:rsid w:val="001C03EC"/>
    <w:rsid w:val="001C0798"/>
    <w:rsid w:val="001C0D43"/>
    <w:rsid w:val="001C0E0C"/>
    <w:rsid w:val="001C17B6"/>
    <w:rsid w:val="001C1F0F"/>
    <w:rsid w:val="001C2569"/>
    <w:rsid w:val="001C2706"/>
    <w:rsid w:val="001C2F08"/>
    <w:rsid w:val="001C371D"/>
    <w:rsid w:val="001C392F"/>
    <w:rsid w:val="001C39CD"/>
    <w:rsid w:val="001C3B66"/>
    <w:rsid w:val="001C3FC6"/>
    <w:rsid w:val="001C4090"/>
    <w:rsid w:val="001C515C"/>
    <w:rsid w:val="001C63CB"/>
    <w:rsid w:val="001C65FC"/>
    <w:rsid w:val="001C6637"/>
    <w:rsid w:val="001C6799"/>
    <w:rsid w:val="001C6FCA"/>
    <w:rsid w:val="001D02B6"/>
    <w:rsid w:val="001D052F"/>
    <w:rsid w:val="001D0C48"/>
    <w:rsid w:val="001D10E6"/>
    <w:rsid w:val="001D11C3"/>
    <w:rsid w:val="001D12E4"/>
    <w:rsid w:val="001D152C"/>
    <w:rsid w:val="001D167A"/>
    <w:rsid w:val="001D1B97"/>
    <w:rsid w:val="001D1CED"/>
    <w:rsid w:val="001D1E44"/>
    <w:rsid w:val="001D2FB7"/>
    <w:rsid w:val="001D4235"/>
    <w:rsid w:val="001D4307"/>
    <w:rsid w:val="001D4347"/>
    <w:rsid w:val="001D4533"/>
    <w:rsid w:val="001D4A24"/>
    <w:rsid w:val="001D57AC"/>
    <w:rsid w:val="001D5866"/>
    <w:rsid w:val="001D5DAF"/>
    <w:rsid w:val="001D6FAE"/>
    <w:rsid w:val="001D741C"/>
    <w:rsid w:val="001D7AAE"/>
    <w:rsid w:val="001D7D69"/>
    <w:rsid w:val="001E0669"/>
    <w:rsid w:val="001E0B04"/>
    <w:rsid w:val="001E0B91"/>
    <w:rsid w:val="001E115B"/>
    <w:rsid w:val="001E12A8"/>
    <w:rsid w:val="001E1824"/>
    <w:rsid w:val="001E1832"/>
    <w:rsid w:val="001E19EB"/>
    <w:rsid w:val="001E1B30"/>
    <w:rsid w:val="001E2042"/>
    <w:rsid w:val="001E373B"/>
    <w:rsid w:val="001E4157"/>
    <w:rsid w:val="001E49AB"/>
    <w:rsid w:val="001E4B2C"/>
    <w:rsid w:val="001E50F2"/>
    <w:rsid w:val="001E58DE"/>
    <w:rsid w:val="001E5CBA"/>
    <w:rsid w:val="001E5D85"/>
    <w:rsid w:val="001E5DA3"/>
    <w:rsid w:val="001E6754"/>
    <w:rsid w:val="001E679A"/>
    <w:rsid w:val="001E7161"/>
    <w:rsid w:val="001E72E6"/>
    <w:rsid w:val="001E7AC9"/>
    <w:rsid w:val="001F0054"/>
    <w:rsid w:val="001F0B5C"/>
    <w:rsid w:val="001F0C8E"/>
    <w:rsid w:val="001F10F7"/>
    <w:rsid w:val="001F1A09"/>
    <w:rsid w:val="001F239A"/>
    <w:rsid w:val="001F2CFE"/>
    <w:rsid w:val="001F3253"/>
    <w:rsid w:val="001F36DC"/>
    <w:rsid w:val="001F3F62"/>
    <w:rsid w:val="001F42BD"/>
    <w:rsid w:val="001F4AFD"/>
    <w:rsid w:val="001F5509"/>
    <w:rsid w:val="001F57DF"/>
    <w:rsid w:val="001F5A6D"/>
    <w:rsid w:val="001F5A72"/>
    <w:rsid w:val="001F5CC0"/>
    <w:rsid w:val="001F61A4"/>
    <w:rsid w:val="001F6978"/>
    <w:rsid w:val="001F6AF8"/>
    <w:rsid w:val="001F6C09"/>
    <w:rsid w:val="001F6CCF"/>
    <w:rsid w:val="001F7498"/>
    <w:rsid w:val="00200308"/>
    <w:rsid w:val="00200443"/>
    <w:rsid w:val="00200867"/>
    <w:rsid w:val="00200ECF"/>
    <w:rsid w:val="00201064"/>
    <w:rsid w:val="0020150A"/>
    <w:rsid w:val="0020179E"/>
    <w:rsid w:val="00201AC4"/>
    <w:rsid w:val="002020E2"/>
    <w:rsid w:val="002021E7"/>
    <w:rsid w:val="00202688"/>
    <w:rsid w:val="002028BE"/>
    <w:rsid w:val="00202C8B"/>
    <w:rsid w:val="00202E5F"/>
    <w:rsid w:val="002032AE"/>
    <w:rsid w:val="00203B2C"/>
    <w:rsid w:val="00204216"/>
    <w:rsid w:val="002046F4"/>
    <w:rsid w:val="00204811"/>
    <w:rsid w:val="002054A7"/>
    <w:rsid w:val="00205D23"/>
    <w:rsid w:val="00205E18"/>
    <w:rsid w:val="00206515"/>
    <w:rsid w:val="002065A4"/>
    <w:rsid w:val="002065BE"/>
    <w:rsid w:val="002065E5"/>
    <w:rsid w:val="00206614"/>
    <w:rsid w:val="00206837"/>
    <w:rsid w:val="00206911"/>
    <w:rsid w:val="00207070"/>
    <w:rsid w:val="00210261"/>
    <w:rsid w:val="002106DB"/>
    <w:rsid w:val="0021070F"/>
    <w:rsid w:val="002108B3"/>
    <w:rsid w:val="00210A9D"/>
    <w:rsid w:val="0021111D"/>
    <w:rsid w:val="00211290"/>
    <w:rsid w:val="00211F2E"/>
    <w:rsid w:val="00212112"/>
    <w:rsid w:val="00212930"/>
    <w:rsid w:val="00212EEE"/>
    <w:rsid w:val="00213CDF"/>
    <w:rsid w:val="002140AD"/>
    <w:rsid w:val="002144BD"/>
    <w:rsid w:val="002145CD"/>
    <w:rsid w:val="00214B79"/>
    <w:rsid w:val="00215256"/>
    <w:rsid w:val="002154B6"/>
    <w:rsid w:val="002154BD"/>
    <w:rsid w:val="00215715"/>
    <w:rsid w:val="00215CBA"/>
    <w:rsid w:val="002160BA"/>
    <w:rsid w:val="002165D8"/>
    <w:rsid w:val="0021666A"/>
    <w:rsid w:val="00216BB3"/>
    <w:rsid w:val="00216E27"/>
    <w:rsid w:val="00216E7F"/>
    <w:rsid w:val="0021718B"/>
    <w:rsid w:val="00217257"/>
    <w:rsid w:val="00217CF1"/>
    <w:rsid w:val="002201B6"/>
    <w:rsid w:val="00220C71"/>
    <w:rsid w:val="0022109F"/>
    <w:rsid w:val="0022165A"/>
    <w:rsid w:val="002219FC"/>
    <w:rsid w:val="00221C93"/>
    <w:rsid w:val="00222CCE"/>
    <w:rsid w:val="0022318A"/>
    <w:rsid w:val="00223607"/>
    <w:rsid w:val="00223909"/>
    <w:rsid w:val="0022391D"/>
    <w:rsid w:val="00223B1E"/>
    <w:rsid w:val="0022409B"/>
    <w:rsid w:val="0022468C"/>
    <w:rsid w:val="002246ED"/>
    <w:rsid w:val="00224EA5"/>
    <w:rsid w:val="002250A2"/>
    <w:rsid w:val="00227A17"/>
    <w:rsid w:val="00227C4C"/>
    <w:rsid w:val="00227FD0"/>
    <w:rsid w:val="0023000B"/>
    <w:rsid w:val="00230CC1"/>
    <w:rsid w:val="00230E1A"/>
    <w:rsid w:val="002316F7"/>
    <w:rsid w:val="00231924"/>
    <w:rsid w:val="00231A25"/>
    <w:rsid w:val="00231E84"/>
    <w:rsid w:val="00232B43"/>
    <w:rsid w:val="00233041"/>
    <w:rsid w:val="002331CB"/>
    <w:rsid w:val="0023365A"/>
    <w:rsid w:val="00233816"/>
    <w:rsid w:val="00233B47"/>
    <w:rsid w:val="00233BA2"/>
    <w:rsid w:val="00233F0A"/>
    <w:rsid w:val="00234046"/>
    <w:rsid w:val="0023437D"/>
    <w:rsid w:val="00234492"/>
    <w:rsid w:val="002344BC"/>
    <w:rsid w:val="00235022"/>
    <w:rsid w:val="002359BB"/>
    <w:rsid w:val="00235B31"/>
    <w:rsid w:val="00237420"/>
    <w:rsid w:val="0023753D"/>
    <w:rsid w:val="0023753F"/>
    <w:rsid w:val="002375FD"/>
    <w:rsid w:val="00237600"/>
    <w:rsid w:val="002378C0"/>
    <w:rsid w:val="002378E0"/>
    <w:rsid w:val="0023798D"/>
    <w:rsid w:val="00237AC6"/>
    <w:rsid w:val="0024026E"/>
    <w:rsid w:val="00240277"/>
    <w:rsid w:val="00240294"/>
    <w:rsid w:val="002402B6"/>
    <w:rsid w:val="002404B0"/>
    <w:rsid w:val="0024089F"/>
    <w:rsid w:val="00240A8C"/>
    <w:rsid w:val="00240A99"/>
    <w:rsid w:val="00240E40"/>
    <w:rsid w:val="00240FFC"/>
    <w:rsid w:val="0024141E"/>
    <w:rsid w:val="00241641"/>
    <w:rsid w:val="002418BA"/>
    <w:rsid w:val="00241CF9"/>
    <w:rsid w:val="00241F5A"/>
    <w:rsid w:val="00241F86"/>
    <w:rsid w:val="00242399"/>
    <w:rsid w:val="0024257A"/>
    <w:rsid w:val="002425C2"/>
    <w:rsid w:val="00242853"/>
    <w:rsid w:val="00242A5B"/>
    <w:rsid w:val="00242C8C"/>
    <w:rsid w:val="00242E9C"/>
    <w:rsid w:val="00243153"/>
    <w:rsid w:val="0024330C"/>
    <w:rsid w:val="00243B8D"/>
    <w:rsid w:val="00243CE1"/>
    <w:rsid w:val="0024401D"/>
    <w:rsid w:val="0024448F"/>
    <w:rsid w:val="0024573D"/>
    <w:rsid w:val="00245B13"/>
    <w:rsid w:val="00245B4A"/>
    <w:rsid w:val="002462F5"/>
    <w:rsid w:val="00246467"/>
    <w:rsid w:val="00246A6B"/>
    <w:rsid w:val="00247135"/>
    <w:rsid w:val="00247743"/>
    <w:rsid w:val="00247C28"/>
    <w:rsid w:val="00247E30"/>
    <w:rsid w:val="002504A3"/>
    <w:rsid w:val="00250752"/>
    <w:rsid w:val="002508CE"/>
    <w:rsid w:val="00250B12"/>
    <w:rsid w:val="0025110B"/>
    <w:rsid w:val="0025166D"/>
    <w:rsid w:val="00251817"/>
    <w:rsid w:val="00251CAE"/>
    <w:rsid w:val="00251F0B"/>
    <w:rsid w:val="002526D2"/>
    <w:rsid w:val="00253008"/>
    <w:rsid w:val="0025381B"/>
    <w:rsid w:val="00253D36"/>
    <w:rsid w:val="00254698"/>
    <w:rsid w:val="002551C1"/>
    <w:rsid w:val="00255397"/>
    <w:rsid w:val="002557AD"/>
    <w:rsid w:val="00255950"/>
    <w:rsid w:val="00255EA5"/>
    <w:rsid w:val="00255F7D"/>
    <w:rsid w:val="00256B38"/>
    <w:rsid w:val="00256E0A"/>
    <w:rsid w:val="002571DE"/>
    <w:rsid w:val="002574A6"/>
    <w:rsid w:val="002575DA"/>
    <w:rsid w:val="00257956"/>
    <w:rsid w:val="00260712"/>
    <w:rsid w:val="002609B8"/>
    <w:rsid w:val="00260B83"/>
    <w:rsid w:val="00260CED"/>
    <w:rsid w:val="00261214"/>
    <w:rsid w:val="00261345"/>
    <w:rsid w:val="002618D0"/>
    <w:rsid w:val="00262363"/>
    <w:rsid w:val="00262489"/>
    <w:rsid w:val="00262680"/>
    <w:rsid w:val="002626A6"/>
    <w:rsid w:val="0026284E"/>
    <w:rsid w:val="00262BD1"/>
    <w:rsid w:val="00262BEA"/>
    <w:rsid w:val="00262FF8"/>
    <w:rsid w:val="00263183"/>
    <w:rsid w:val="00263A33"/>
    <w:rsid w:val="00263E6F"/>
    <w:rsid w:val="002645C4"/>
    <w:rsid w:val="00264A64"/>
    <w:rsid w:val="00264FAF"/>
    <w:rsid w:val="00265412"/>
    <w:rsid w:val="002659F2"/>
    <w:rsid w:val="00265A72"/>
    <w:rsid w:val="00265CB8"/>
    <w:rsid w:val="00265EA7"/>
    <w:rsid w:val="00266006"/>
    <w:rsid w:val="002666CC"/>
    <w:rsid w:val="00266923"/>
    <w:rsid w:val="00266DC2"/>
    <w:rsid w:val="00267831"/>
    <w:rsid w:val="00267C08"/>
    <w:rsid w:val="00270598"/>
    <w:rsid w:val="00270AEF"/>
    <w:rsid w:val="00270F3F"/>
    <w:rsid w:val="0027103D"/>
    <w:rsid w:val="002711B5"/>
    <w:rsid w:val="00271294"/>
    <w:rsid w:val="002716E5"/>
    <w:rsid w:val="002717DC"/>
    <w:rsid w:val="00271B81"/>
    <w:rsid w:val="00272746"/>
    <w:rsid w:val="00273222"/>
    <w:rsid w:val="002734C1"/>
    <w:rsid w:val="00274870"/>
    <w:rsid w:val="00274C9D"/>
    <w:rsid w:val="00275CB1"/>
    <w:rsid w:val="0027634F"/>
    <w:rsid w:val="002769A8"/>
    <w:rsid w:val="00277167"/>
    <w:rsid w:val="002771E0"/>
    <w:rsid w:val="002773A0"/>
    <w:rsid w:val="002776CE"/>
    <w:rsid w:val="0028018D"/>
    <w:rsid w:val="002805EA"/>
    <w:rsid w:val="00280D65"/>
    <w:rsid w:val="00281A41"/>
    <w:rsid w:val="00281C4D"/>
    <w:rsid w:val="0028205E"/>
    <w:rsid w:val="00282120"/>
    <w:rsid w:val="002827B0"/>
    <w:rsid w:val="00282B9A"/>
    <w:rsid w:val="00283A57"/>
    <w:rsid w:val="00283AD7"/>
    <w:rsid w:val="00283E11"/>
    <w:rsid w:val="00284214"/>
    <w:rsid w:val="0028427F"/>
    <w:rsid w:val="00284401"/>
    <w:rsid w:val="00284410"/>
    <w:rsid w:val="00284557"/>
    <w:rsid w:val="00285158"/>
    <w:rsid w:val="00285553"/>
    <w:rsid w:val="002857E8"/>
    <w:rsid w:val="00285EC5"/>
    <w:rsid w:val="00286094"/>
    <w:rsid w:val="002860C8"/>
    <w:rsid w:val="0028653E"/>
    <w:rsid w:val="00286646"/>
    <w:rsid w:val="002867AF"/>
    <w:rsid w:val="00286F27"/>
    <w:rsid w:val="002870FA"/>
    <w:rsid w:val="00287DBC"/>
    <w:rsid w:val="00287FA5"/>
    <w:rsid w:val="002904C2"/>
    <w:rsid w:val="00290590"/>
    <w:rsid w:val="002907FE"/>
    <w:rsid w:val="00290C6D"/>
    <w:rsid w:val="00291290"/>
    <w:rsid w:val="002912BB"/>
    <w:rsid w:val="0029130F"/>
    <w:rsid w:val="0029143D"/>
    <w:rsid w:val="00291DA5"/>
    <w:rsid w:val="00291E84"/>
    <w:rsid w:val="0029264B"/>
    <w:rsid w:val="00292868"/>
    <w:rsid w:val="00292C9F"/>
    <w:rsid w:val="00292CBA"/>
    <w:rsid w:val="00292CF2"/>
    <w:rsid w:val="00292D11"/>
    <w:rsid w:val="00292DE6"/>
    <w:rsid w:val="00294316"/>
    <w:rsid w:val="00294C70"/>
    <w:rsid w:val="00295361"/>
    <w:rsid w:val="00295381"/>
    <w:rsid w:val="00295B78"/>
    <w:rsid w:val="00295FD5"/>
    <w:rsid w:val="0029631E"/>
    <w:rsid w:val="00296D16"/>
    <w:rsid w:val="002973CE"/>
    <w:rsid w:val="002975F0"/>
    <w:rsid w:val="00297A8B"/>
    <w:rsid w:val="00297AC9"/>
    <w:rsid w:val="002A0882"/>
    <w:rsid w:val="002A091E"/>
    <w:rsid w:val="002A092D"/>
    <w:rsid w:val="002A0D77"/>
    <w:rsid w:val="002A12FA"/>
    <w:rsid w:val="002A1845"/>
    <w:rsid w:val="002A19AC"/>
    <w:rsid w:val="002A1E56"/>
    <w:rsid w:val="002A2BAF"/>
    <w:rsid w:val="002A31B3"/>
    <w:rsid w:val="002A33CE"/>
    <w:rsid w:val="002A3583"/>
    <w:rsid w:val="002A3A20"/>
    <w:rsid w:val="002A43B7"/>
    <w:rsid w:val="002A448D"/>
    <w:rsid w:val="002A4544"/>
    <w:rsid w:val="002A481F"/>
    <w:rsid w:val="002A4B4C"/>
    <w:rsid w:val="002A572F"/>
    <w:rsid w:val="002A5734"/>
    <w:rsid w:val="002A593A"/>
    <w:rsid w:val="002A5D63"/>
    <w:rsid w:val="002A5E61"/>
    <w:rsid w:val="002A6594"/>
    <w:rsid w:val="002A65EE"/>
    <w:rsid w:val="002A694F"/>
    <w:rsid w:val="002A698F"/>
    <w:rsid w:val="002A6E6F"/>
    <w:rsid w:val="002A6F1D"/>
    <w:rsid w:val="002A6FF4"/>
    <w:rsid w:val="002A71DB"/>
    <w:rsid w:val="002A782C"/>
    <w:rsid w:val="002B00AF"/>
    <w:rsid w:val="002B077D"/>
    <w:rsid w:val="002B0F88"/>
    <w:rsid w:val="002B12D2"/>
    <w:rsid w:val="002B26A2"/>
    <w:rsid w:val="002B35BE"/>
    <w:rsid w:val="002B35CA"/>
    <w:rsid w:val="002B362B"/>
    <w:rsid w:val="002B3A08"/>
    <w:rsid w:val="002B3D00"/>
    <w:rsid w:val="002B46BC"/>
    <w:rsid w:val="002B52FB"/>
    <w:rsid w:val="002B530F"/>
    <w:rsid w:val="002B5F2E"/>
    <w:rsid w:val="002B5F92"/>
    <w:rsid w:val="002B6389"/>
    <w:rsid w:val="002B6524"/>
    <w:rsid w:val="002B6535"/>
    <w:rsid w:val="002B67F5"/>
    <w:rsid w:val="002B7884"/>
    <w:rsid w:val="002C04C4"/>
    <w:rsid w:val="002C074C"/>
    <w:rsid w:val="002C0774"/>
    <w:rsid w:val="002C0E56"/>
    <w:rsid w:val="002C10F9"/>
    <w:rsid w:val="002C1978"/>
    <w:rsid w:val="002C1A0E"/>
    <w:rsid w:val="002C1B69"/>
    <w:rsid w:val="002C255D"/>
    <w:rsid w:val="002C2F03"/>
    <w:rsid w:val="002C382F"/>
    <w:rsid w:val="002C3877"/>
    <w:rsid w:val="002C5279"/>
    <w:rsid w:val="002C57DB"/>
    <w:rsid w:val="002C5ECE"/>
    <w:rsid w:val="002C66A4"/>
    <w:rsid w:val="002C695C"/>
    <w:rsid w:val="002C6A7D"/>
    <w:rsid w:val="002C6C43"/>
    <w:rsid w:val="002C6D70"/>
    <w:rsid w:val="002C6FD8"/>
    <w:rsid w:val="002C745C"/>
    <w:rsid w:val="002D028A"/>
    <w:rsid w:val="002D0405"/>
    <w:rsid w:val="002D136C"/>
    <w:rsid w:val="002D1882"/>
    <w:rsid w:val="002D1BBD"/>
    <w:rsid w:val="002D1D40"/>
    <w:rsid w:val="002D2D6A"/>
    <w:rsid w:val="002D2FCF"/>
    <w:rsid w:val="002D3271"/>
    <w:rsid w:val="002D3343"/>
    <w:rsid w:val="002D38E7"/>
    <w:rsid w:val="002D3953"/>
    <w:rsid w:val="002D39DD"/>
    <w:rsid w:val="002D3E80"/>
    <w:rsid w:val="002D419F"/>
    <w:rsid w:val="002D461D"/>
    <w:rsid w:val="002D479D"/>
    <w:rsid w:val="002D48A5"/>
    <w:rsid w:val="002D502C"/>
    <w:rsid w:val="002D5241"/>
    <w:rsid w:val="002D53D2"/>
    <w:rsid w:val="002D5838"/>
    <w:rsid w:val="002D5B4D"/>
    <w:rsid w:val="002D680E"/>
    <w:rsid w:val="002D703D"/>
    <w:rsid w:val="002D7326"/>
    <w:rsid w:val="002D743A"/>
    <w:rsid w:val="002D7532"/>
    <w:rsid w:val="002E01E5"/>
    <w:rsid w:val="002E0209"/>
    <w:rsid w:val="002E074A"/>
    <w:rsid w:val="002E0889"/>
    <w:rsid w:val="002E0C80"/>
    <w:rsid w:val="002E0E6A"/>
    <w:rsid w:val="002E0FAE"/>
    <w:rsid w:val="002E10E1"/>
    <w:rsid w:val="002E1148"/>
    <w:rsid w:val="002E1192"/>
    <w:rsid w:val="002E1611"/>
    <w:rsid w:val="002E16E7"/>
    <w:rsid w:val="002E18BB"/>
    <w:rsid w:val="002E1922"/>
    <w:rsid w:val="002E1A96"/>
    <w:rsid w:val="002E20D6"/>
    <w:rsid w:val="002E2F14"/>
    <w:rsid w:val="002E3058"/>
    <w:rsid w:val="002E47F0"/>
    <w:rsid w:val="002E4900"/>
    <w:rsid w:val="002E49D5"/>
    <w:rsid w:val="002E4BB3"/>
    <w:rsid w:val="002E4DDE"/>
    <w:rsid w:val="002E58B9"/>
    <w:rsid w:val="002E58D0"/>
    <w:rsid w:val="002E5CE5"/>
    <w:rsid w:val="002E634D"/>
    <w:rsid w:val="002E6A67"/>
    <w:rsid w:val="002E6C6E"/>
    <w:rsid w:val="002E6D99"/>
    <w:rsid w:val="002E7071"/>
    <w:rsid w:val="002E7166"/>
    <w:rsid w:val="002E7560"/>
    <w:rsid w:val="002F07D4"/>
    <w:rsid w:val="002F0D32"/>
    <w:rsid w:val="002F14E7"/>
    <w:rsid w:val="002F15CE"/>
    <w:rsid w:val="002F1F70"/>
    <w:rsid w:val="002F20F2"/>
    <w:rsid w:val="002F236D"/>
    <w:rsid w:val="002F36FE"/>
    <w:rsid w:val="002F3979"/>
    <w:rsid w:val="002F3CB3"/>
    <w:rsid w:val="002F3CE3"/>
    <w:rsid w:val="002F3D41"/>
    <w:rsid w:val="002F4B12"/>
    <w:rsid w:val="002F53BA"/>
    <w:rsid w:val="002F58B0"/>
    <w:rsid w:val="002F5DBA"/>
    <w:rsid w:val="002F5EB5"/>
    <w:rsid w:val="002F6395"/>
    <w:rsid w:val="002F681C"/>
    <w:rsid w:val="002F6F71"/>
    <w:rsid w:val="002F7756"/>
    <w:rsid w:val="002F785A"/>
    <w:rsid w:val="002F788C"/>
    <w:rsid w:val="002F79F8"/>
    <w:rsid w:val="00300146"/>
    <w:rsid w:val="00300B2E"/>
    <w:rsid w:val="00300BE1"/>
    <w:rsid w:val="00300D79"/>
    <w:rsid w:val="00300EE0"/>
    <w:rsid w:val="0030157A"/>
    <w:rsid w:val="003016F7"/>
    <w:rsid w:val="00301D28"/>
    <w:rsid w:val="00301E9B"/>
    <w:rsid w:val="00302A44"/>
    <w:rsid w:val="00302AB0"/>
    <w:rsid w:val="00302CED"/>
    <w:rsid w:val="00303B96"/>
    <w:rsid w:val="0030464A"/>
    <w:rsid w:val="00305986"/>
    <w:rsid w:val="00305AC1"/>
    <w:rsid w:val="00305E93"/>
    <w:rsid w:val="00305F5D"/>
    <w:rsid w:val="003065B4"/>
    <w:rsid w:val="003067C8"/>
    <w:rsid w:val="00306EF6"/>
    <w:rsid w:val="003103D6"/>
    <w:rsid w:val="00310439"/>
    <w:rsid w:val="00310B0A"/>
    <w:rsid w:val="00310B4D"/>
    <w:rsid w:val="00310ED4"/>
    <w:rsid w:val="00311036"/>
    <w:rsid w:val="0031154C"/>
    <w:rsid w:val="0031161B"/>
    <w:rsid w:val="00311722"/>
    <w:rsid w:val="003119EE"/>
    <w:rsid w:val="00311B2A"/>
    <w:rsid w:val="00311BD6"/>
    <w:rsid w:val="00311C97"/>
    <w:rsid w:val="003120AC"/>
    <w:rsid w:val="00312571"/>
    <w:rsid w:val="0031284C"/>
    <w:rsid w:val="00312914"/>
    <w:rsid w:val="00312DBC"/>
    <w:rsid w:val="00312EEA"/>
    <w:rsid w:val="003134CD"/>
    <w:rsid w:val="0031441C"/>
    <w:rsid w:val="003145E2"/>
    <w:rsid w:val="00314F2A"/>
    <w:rsid w:val="003150B5"/>
    <w:rsid w:val="003152FA"/>
    <w:rsid w:val="00316AB5"/>
    <w:rsid w:val="00316D72"/>
    <w:rsid w:val="00316E5F"/>
    <w:rsid w:val="0031718F"/>
    <w:rsid w:val="00320940"/>
    <w:rsid w:val="003209BE"/>
    <w:rsid w:val="00320A94"/>
    <w:rsid w:val="00320BD3"/>
    <w:rsid w:val="003211A3"/>
    <w:rsid w:val="00321684"/>
    <w:rsid w:val="0032212D"/>
    <w:rsid w:val="00322870"/>
    <w:rsid w:val="00322872"/>
    <w:rsid w:val="003228F1"/>
    <w:rsid w:val="00322A99"/>
    <w:rsid w:val="00323025"/>
    <w:rsid w:val="00323A0A"/>
    <w:rsid w:val="00323B36"/>
    <w:rsid w:val="00324910"/>
    <w:rsid w:val="0032505F"/>
    <w:rsid w:val="00325558"/>
    <w:rsid w:val="003269D9"/>
    <w:rsid w:val="00326B81"/>
    <w:rsid w:val="00326E2F"/>
    <w:rsid w:val="00327062"/>
    <w:rsid w:val="003271C1"/>
    <w:rsid w:val="00327756"/>
    <w:rsid w:val="0032786C"/>
    <w:rsid w:val="00331598"/>
    <w:rsid w:val="00331CF7"/>
    <w:rsid w:val="0033218E"/>
    <w:rsid w:val="0033235F"/>
    <w:rsid w:val="0033237D"/>
    <w:rsid w:val="003324D5"/>
    <w:rsid w:val="00332582"/>
    <w:rsid w:val="003325C4"/>
    <w:rsid w:val="0033260F"/>
    <w:rsid w:val="00332AC5"/>
    <w:rsid w:val="00332EA0"/>
    <w:rsid w:val="00332F54"/>
    <w:rsid w:val="0033354C"/>
    <w:rsid w:val="00333865"/>
    <w:rsid w:val="003354E9"/>
    <w:rsid w:val="00335AD0"/>
    <w:rsid w:val="00335ADA"/>
    <w:rsid w:val="00335C08"/>
    <w:rsid w:val="00335DB8"/>
    <w:rsid w:val="00335E1C"/>
    <w:rsid w:val="00335E38"/>
    <w:rsid w:val="0033610B"/>
    <w:rsid w:val="00336371"/>
    <w:rsid w:val="00336526"/>
    <w:rsid w:val="003366F0"/>
    <w:rsid w:val="00336E0B"/>
    <w:rsid w:val="00337ABE"/>
    <w:rsid w:val="00337E74"/>
    <w:rsid w:val="003406F0"/>
    <w:rsid w:val="00340860"/>
    <w:rsid w:val="00340DB5"/>
    <w:rsid w:val="003411DE"/>
    <w:rsid w:val="0034176D"/>
    <w:rsid w:val="00341C8B"/>
    <w:rsid w:val="00341D3B"/>
    <w:rsid w:val="003420D2"/>
    <w:rsid w:val="003426CA"/>
    <w:rsid w:val="00342C18"/>
    <w:rsid w:val="00342E44"/>
    <w:rsid w:val="00343B54"/>
    <w:rsid w:val="003442B0"/>
    <w:rsid w:val="00344435"/>
    <w:rsid w:val="003446AE"/>
    <w:rsid w:val="003449AB"/>
    <w:rsid w:val="003450A7"/>
    <w:rsid w:val="00345192"/>
    <w:rsid w:val="00345382"/>
    <w:rsid w:val="00346124"/>
    <w:rsid w:val="0034615D"/>
    <w:rsid w:val="00346770"/>
    <w:rsid w:val="00346DE8"/>
    <w:rsid w:val="003474E5"/>
    <w:rsid w:val="00347D55"/>
    <w:rsid w:val="003503C9"/>
    <w:rsid w:val="003505CC"/>
    <w:rsid w:val="00350960"/>
    <w:rsid w:val="00350B9A"/>
    <w:rsid w:val="00352B43"/>
    <w:rsid w:val="00353498"/>
    <w:rsid w:val="0035354D"/>
    <w:rsid w:val="00353948"/>
    <w:rsid w:val="00353AE7"/>
    <w:rsid w:val="00353BC8"/>
    <w:rsid w:val="00353DCB"/>
    <w:rsid w:val="00353ED8"/>
    <w:rsid w:val="00354126"/>
    <w:rsid w:val="0035423E"/>
    <w:rsid w:val="00354B9A"/>
    <w:rsid w:val="00354D89"/>
    <w:rsid w:val="003553E6"/>
    <w:rsid w:val="00355BC2"/>
    <w:rsid w:val="00355CB4"/>
    <w:rsid w:val="003567CE"/>
    <w:rsid w:val="00356B81"/>
    <w:rsid w:val="00357155"/>
    <w:rsid w:val="00357162"/>
    <w:rsid w:val="0035763B"/>
    <w:rsid w:val="00357D00"/>
    <w:rsid w:val="003601DD"/>
    <w:rsid w:val="0036028E"/>
    <w:rsid w:val="00360879"/>
    <w:rsid w:val="00361FEE"/>
    <w:rsid w:val="0036215A"/>
    <w:rsid w:val="0036280E"/>
    <w:rsid w:val="00362CC1"/>
    <w:rsid w:val="00362DE3"/>
    <w:rsid w:val="00363015"/>
    <w:rsid w:val="003632B0"/>
    <w:rsid w:val="00364210"/>
    <w:rsid w:val="0036437B"/>
    <w:rsid w:val="00364502"/>
    <w:rsid w:val="00364B09"/>
    <w:rsid w:val="00364B32"/>
    <w:rsid w:val="00365029"/>
    <w:rsid w:val="00365C66"/>
    <w:rsid w:val="00365CD8"/>
    <w:rsid w:val="00365D9F"/>
    <w:rsid w:val="00366487"/>
    <w:rsid w:val="003669C1"/>
    <w:rsid w:val="00366A85"/>
    <w:rsid w:val="00367490"/>
    <w:rsid w:val="003675AB"/>
    <w:rsid w:val="00367EE6"/>
    <w:rsid w:val="00370083"/>
    <w:rsid w:val="003702A1"/>
    <w:rsid w:val="00371088"/>
    <w:rsid w:val="003714E8"/>
    <w:rsid w:val="00371E9B"/>
    <w:rsid w:val="00372165"/>
    <w:rsid w:val="00372367"/>
    <w:rsid w:val="003727CB"/>
    <w:rsid w:val="00372B64"/>
    <w:rsid w:val="00372B66"/>
    <w:rsid w:val="00372DF3"/>
    <w:rsid w:val="00372DF4"/>
    <w:rsid w:val="00372F48"/>
    <w:rsid w:val="00373306"/>
    <w:rsid w:val="00373A02"/>
    <w:rsid w:val="003741EB"/>
    <w:rsid w:val="00374AB2"/>
    <w:rsid w:val="00374CA9"/>
    <w:rsid w:val="00374E86"/>
    <w:rsid w:val="00374E9B"/>
    <w:rsid w:val="003756E1"/>
    <w:rsid w:val="00375808"/>
    <w:rsid w:val="003762A4"/>
    <w:rsid w:val="00376495"/>
    <w:rsid w:val="003766E6"/>
    <w:rsid w:val="00376A2E"/>
    <w:rsid w:val="00376BC6"/>
    <w:rsid w:val="00376CA3"/>
    <w:rsid w:val="003772C0"/>
    <w:rsid w:val="003778E3"/>
    <w:rsid w:val="00380674"/>
    <w:rsid w:val="00380B17"/>
    <w:rsid w:val="00380BC4"/>
    <w:rsid w:val="00380C8C"/>
    <w:rsid w:val="00380CFF"/>
    <w:rsid w:val="00381B78"/>
    <w:rsid w:val="003822FB"/>
    <w:rsid w:val="003825EF"/>
    <w:rsid w:val="003828D3"/>
    <w:rsid w:val="00382CCF"/>
    <w:rsid w:val="00382DBE"/>
    <w:rsid w:val="00383083"/>
    <w:rsid w:val="00383352"/>
    <w:rsid w:val="00383CDD"/>
    <w:rsid w:val="00383D62"/>
    <w:rsid w:val="00383F32"/>
    <w:rsid w:val="003842D6"/>
    <w:rsid w:val="003843D8"/>
    <w:rsid w:val="00384498"/>
    <w:rsid w:val="003848D5"/>
    <w:rsid w:val="00384E7E"/>
    <w:rsid w:val="0038553E"/>
    <w:rsid w:val="00385CA1"/>
    <w:rsid w:val="00385CD4"/>
    <w:rsid w:val="00385E29"/>
    <w:rsid w:val="00385F95"/>
    <w:rsid w:val="003861C1"/>
    <w:rsid w:val="00386377"/>
    <w:rsid w:val="0038648E"/>
    <w:rsid w:val="00386CA2"/>
    <w:rsid w:val="00387E34"/>
    <w:rsid w:val="00390092"/>
    <w:rsid w:val="00390125"/>
    <w:rsid w:val="00390C7A"/>
    <w:rsid w:val="003911CA"/>
    <w:rsid w:val="003916E0"/>
    <w:rsid w:val="0039180F"/>
    <w:rsid w:val="00391DD7"/>
    <w:rsid w:val="00391E4C"/>
    <w:rsid w:val="00391EA1"/>
    <w:rsid w:val="00391EA4"/>
    <w:rsid w:val="003920A8"/>
    <w:rsid w:val="00392347"/>
    <w:rsid w:val="003923C0"/>
    <w:rsid w:val="00392853"/>
    <w:rsid w:val="0039286E"/>
    <w:rsid w:val="0039294E"/>
    <w:rsid w:val="003931CC"/>
    <w:rsid w:val="003936B9"/>
    <w:rsid w:val="003943A7"/>
    <w:rsid w:val="003945D9"/>
    <w:rsid w:val="00394826"/>
    <w:rsid w:val="00394C3C"/>
    <w:rsid w:val="0039509C"/>
    <w:rsid w:val="0039512F"/>
    <w:rsid w:val="00395333"/>
    <w:rsid w:val="003955F3"/>
    <w:rsid w:val="00395BB7"/>
    <w:rsid w:val="003961E1"/>
    <w:rsid w:val="0039708B"/>
    <w:rsid w:val="003970AF"/>
    <w:rsid w:val="003971CB"/>
    <w:rsid w:val="00397240"/>
    <w:rsid w:val="003972D7"/>
    <w:rsid w:val="00397FC6"/>
    <w:rsid w:val="003A0B84"/>
    <w:rsid w:val="003A0CE7"/>
    <w:rsid w:val="003A1020"/>
    <w:rsid w:val="003A1689"/>
    <w:rsid w:val="003A1CB4"/>
    <w:rsid w:val="003A1E22"/>
    <w:rsid w:val="003A2CBF"/>
    <w:rsid w:val="003A2D5C"/>
    <w:rsid w:val="003A2E95"/>
    <w:rsid w:val="003A31D9"/>
    <w:rsid w:val="003A3E83"/>
    <w:rsid w:val="003A5761"/>
    <w:rsid w:val="003A5EF8"/>
    <w:rsid w:val="003A610B"/>
    <w:rsid w:val="003A6751"/>
    <w:rsid w:val="003A6A50"/>
    <w:rsid w:val="003A6D0E"/>
    <w:rsid w:val="003A7117"/>
    <w:rsid w:val="003A7119"/>
    <w:rsid w:val="003A7582"/>
    <w:rsid w:val="003A7642"/>
    <w:rsid w:val="003B0065"/>
    <w:rsid w:val="003B0452"/>
    <w:rsid w:val="003B1DEA"/>
    <w:rsid w:val="003B3126"/>
    <w:rsid w:val="003B3A93"/>
    <w:rsid w:val="003B3CDF"/>
    <w:rsid w:val="003B3FE6"/>
    <w:rsid w:val="003B440A"/>
    <w:rsid w:val="003B4462"/>
    <w:rsid w:val="003B44D7"/>
    <w:rsid w:val="003B46AA"/>
    <w:rsid w:val="003B4820"/>
    <w:rsid w:val="003B4BEB"/>
    <w:rsid w:val="003B4CAF"/>
    <w:rsid w:val="003B5262"/>
    <w:rsid w:val="003B5308"/>
    <w:rsid w:val="003B5503"/>
    <w:rsid w:val="003B5581"/>
    <w:rsid w:val="003B6514"/>
    <w:rsid w:val="003B665E"/>
    <w:rsid w:val="003B763E"/>
    <w:rsid w:val="003B7D81"/>
    <w:rsid w:val="003B7E96"/>
    <w:rsid w:val="003B7EE7"/>
    <w:rsid w:val="003C0515"/>
    <w:rsid w:val="003C07E5"/>
    <w:rsid w:val="003C11A6"/>
    <w:rsid w:val="003C199A"/>
    <w:rsid w:val="003C21B9"/>
    <w:rsid w:val="003C2B54"/>
    <w:rsid w:val="003C30AB"/>
    <w:rsid w:val="003C30F9"/>
    <w:rsid w:val="003C3598"/>
    <w:rsid w:val="003C365A"/>
    <w:rsid w:val="003C369E"/>
    <w:rsid w:val="003C3B65"/>
    <w:rsid w:val="003C41DE"/>
    <w:rsid w:val="003C4DA7"/>
    <w:rsid w:val="003C53DB"/>
    <w:rsid w:val="003C5561"/>
    <w:rsid w:val="003C5992"/>
    <w:rsid w:val="003C5D5C"/>
    <w:rsid w:val="003C6031"/>
    <w:rsid w:val="003C6202"/>
    <w:rsid w:val="003C63D2"/>
    <w:rsid w:val="003C6A36"/>
    <w:rsid w:val="003C6D13"/>
    <w:rsid w:val="003C70BF"/>
    <w:rsid w:val="003C7278"/>
    <w:rsid w:val="003D0570"/>
    <w:rsid w:val="003D0A1C"/>
    <w:rsid w:val="003D0A7A"/>
    <w:rsid w:val="003D0C03"/>
    <w:rsid w:val="003D103E"/>
    <w:rsid w:val="003D10C1"/>
    <w:rsid w:val="003D1772"/>
    <w:rsid w:val="003D213A"/>
    <w:rsid w:val="003D256B"/>
    <w:rsid w:val="003D28A9"/>
    <w:rsid w:val="003D33EA"/>
    <w:rsid w:val="003D35E1"/>
    <w:rsid w:val="003D3B9B"/>
    <w:rsid w:val="003D3DF4"/>
    <w:rsid w:val="003D3EC0"/>
    <w:rsid w:val="003D4113"/>
    <w:rsid w:val="003D43C3"/>
    <w:rsid w:val="003D4474"/>
    <w:rsid w:val="003D46DF"/>
    <w:rsid w:val="003D4759"/>
    <w:rsid w:val="003D489F"/>
    <w:rsid w:val="003D4E0E"/>
    <w:rsid w:val="003D5944"/>
    <w:rsid w:val="003D5A84"/>
    <w:rsid w:val="003D619F"/>
    <w:rsid w:val="003D6D8A"/>
    <w:rsid w:val="003D76EE"/>
    <w:rsid w:val="003D770C"/>
    <w:rsid w:val="003D7778"/>
    <w:rsid w:val="003E0605"/>
    <w:rsid w:val="003E08CC"/>
    <w:rsid w:val="003E0907"/>
    <w:rsid w:val="003E0BA6"/>
    <w:rsid w:val="003E0E31"/>
    <w:rsid w:val="003E10C3"/>
    <w:rsid w:val="003E1145"/>
    <w:rsid w:val="003E118B"/>
    <w:rsid w:val="003E25AC"/>
    <w:rsid w:val="003E2DB1"/>
    <w:rsid w:val="003E3BA5"/>
    <w:rsid w:val="003E3C39"/>
    <w:rsid w:val="003E4892"/>
    <w:rsid w:val="003E4BED"/>
    <w:rsid w:val="003E5177"/>
    <w:rsid w:val="003E5DFD"/>
    <w:rsid w:val="003E64C5"/>
    <w:rsid w:val="003E654C"/>
    <w:rsid w:val="003E6788"/>
    <w:rsid w:val="003E6E1A"/>
    <w:rsid w:val="003E6E99"/>
    <w:rsid w:val="003E7369"/>
    <w:rsid w:val="003E73D3"/>
    <w:rsid w:val="003E7FDB"/>
    <w:rsid w:val="003F014D"/>
    <w:rsid w:val="003F0488"/>
    <w:rsid w:val="003F07EA"/>
    <w:rsid w:val="003F09A0"/>
    <w:rsid w:val="003F1063"/>
    <w:rsid w:val="003F1366"/>
    <w:rsid w:val="003F2363"/>
    <w:rsid w:val="003F2702"/>
    <w:rsid w:val="003F2CDC"/>
    <w:rsid w:val="003F2E2B"/>
    <w:rsid w:val="003F2F31"/>
    <w:rsid w:val="003F32E3"/>
    <w:rsid w:val="003F3365"/>
    <w:rsid w:val="003F35F8"/>
    <w:rsid w:val="003F4598"/>
    <w:rsid w:val="003F4A05"/>
    <w:rsid w:val="003F4BA3"/>
    <w:rsid w:val="003F514A"/>
    <w:rsid w:val="003F5530"/>
    <w:rsid w:val="003F58B9"/>
    <w:rsid w:val="003F59C0"/>
    <w:rsid w:val="003F5E5C"/>
    <w:rsid w:val="003F6180"/>
    <w:rsid w:val="003F63FF"/>
    <w:rsid w:val="003F6522"/>
    <w:rsid w:val="003F6917"/>
    <w:rsid w:val="003F6F01"/>
    <w:rsid w:val="003F71DC"/>
    <w:rsid w:val="003F798F"/>
    <w:rsid w:val="003F7AD3"/>
    <w:rsid w:val="00400384"/>
    <w:rsid w:val="0040044D"/>
    <w:rsid w:val="00400769"/>
    <w:rsid w:val="00400874"/>
    <w:rsid w:val="004014D5"/>
    <w:rsid w:val="0040157E"/>
    <w:rsid w:val="004015E3"/>
    <w:rsid w:val="00401841"/>
    <w:rsid w:val="0040236E"/>
    <w:rsid w:val="00402651"/>
    <w:rsid w:val="00402FBA"/>
    <w:rsid w:val="00403127"/>
    <w:rsid w:val="004035E3"/>
    <w:rsid w:val="00403A46"/>
    <w:rsid w:val="00403C6A"/>
    <w:rsid w:val="0040412B"/>
    <w:rsid w:val="0040437F"/>
    <w:rsid w:val="00404922"/>
    <w:rsid w:val="00404B61"/>
    <w:rsid w:val="00404F0B"/>
    <w:rsid w:val="0040559E"/>
    <w:rsid w:val="00405982"/>
    <w:rsid w:val="00405C49"/>
    <w:rsid w:val="004062C7"/>
    <w:rsid w:val="00406AD5"/>
    <w:rsid w:val="00406C43"/>
    <w:rsid w:val="00406CE9"/>
    <w:rsid w:val="00406D1E"/>
    <w:rsid w:val="00406D99"/>
    <w:rsid w:val="00406FD8"/>
    <w:rsid w:val="00407135"/>
    <w:rsid w:val="0041033A"/>
    <w:rsid w:val="004105E4"/>
    <w:rsid w:val="00410643"/>
    <w:rsid w:val="0041089D"/>
    <w:rsid w:val="00410A42"/>
    <w:rsid w:val="004123CD"/>
    <w:rsid w:val="004128A9"/>
    <w:rsid w:val="00412CD2"/>
    <w:rsid w:val="00412F56"/>
    <w:rsid w:val="004138F7"/>
    <w:rsid w:val="00413CBF"/>
    <w:rsid w:val="0041412C"/>
    <w:rsid w:val="00415158"/>
    <w:rsid w:val="004151DA"/>
    <w:rsid w:val="004151FA"/>
    <w:rsid w:val="004154CE"/>
    <w:rsid w:val="004159EB"/>
    <w:rsid w:val="00415BDB"/>
    <w:rsid w:val="0041674B"/>
    <w:rsid w:val="00416E0E"/>
    <w:rsid w:val="00416E42"/>
    <w:rsid w:val="004174E8"/>
    <w:rsid w:val="00420398"/>
    <w:rsid w:val="00420B88"/>
    <w:rsid w:val="00420D50"/>
    <w:rsid w:val="00421208"/>
    <w:rsid w:val="0042124F"/>
    <w:rsid w:val="00421886"/>
    <w:rsid w:val="00421A17"/>
    <w:rsid w:val="00421C18"/>
    <w:rsid w:val="00421E5F"/>
    <w:rsid w:val="004222DC"/>
    <w:rsid w:val="004227E5"/>
    <w:rsid w:val="00422958"/>
    <w:rsid w:val="00423E54"/>
    <w:rsid w:val="00425F8F"/>
    <w:rsid w:val="00426080"/>
    <w:rsid w:val="00426AA6"/>
    <w:rsid w:val="00426B17"/>
    <w:rsid w:val="00426CEC"/>
    <w:rsid w:val="00426DAE"/>
    <w:rsid w:val="00426FC0"/>
    <w:rsid w:val="0042702A"/>
    <w:rsid w:val="004271C4"/>
    <w:rsid w:val="00427223"/>
    <w:rsid w:val="00427530"/>
    <w:rsid w:val="00430AA0"/>
    <w:rsid w:val="00431756"/>
    <w:rsid w:val="00432C07"/>
    <w:rsid w:val="00432D33"/>
    <w:rsid w:val="00433008"/>
    <w:rsid w:val="004336CD"/>
    <w:rsid w:val="004338C2"/>
    <w:rsid w:val="004339C8"/>
    <w:rsid w:val="00433D3E"/>
    <w:rsid w:val="0043492D"/>
    <w:rsid w:val="004357B9"/>
    <w:rsid w:val="00435A81"/>
    <w:rsid w:val="00435DA6"/>
    <w:rsid w:val="00436BFC"/>
    <w:rsid w:val="004373C3"/>
    <w:rsid w:val="00437B32"/>
    <w:rsid w:val="0044164E"/>
    <w:rsid w:val="00441931"/>
    <w:rsid w:val="00441C30"/>
    <w:rsid w:val="00441E26"/>
    <w:rsid w:val="00441F02"/>
    <w:rsid w:val="00441F3B"/>
    <w:rsid w:val="00442374"/>
    <w:rsid w:val="004427E5"/>
    <w:rsid w:val="00442C76"/>
    <w:rsid w:val="00442FD7"/>
    <w:rsid w:val="00442FF3"/>
    <w:rsid w:val="00443DFB"/>
    <w:rsid w:val="004449E2"/>
    <w:rsid w:val="00444D6A"/>
    <w:rsid w:val="00445116"/>
    <w:rsid w:val="00445131"/>
    <w:rsid w:val="0044522F"/>
    <w:rsid w:val="00445384"/>
    <w:rsid w:val="0044559F"/>
    <w:rsid w:val="004456E5"/>
    <w:rsid w:val="004462F4"/>
    <w:rsid w:val="00446D47"/>
    <w:rsid w:val="00446E9F"/>
    <w:rsid w:val="00447037"/>
    <w:rsid w:val="004470AC"/>
    <w:rsid w:val="00447F29"/>
    <w:rsid w:val="0045032D"/>
    <w:rsid w:val="004503D5"/>
    <w:rsid w:val="00450D34"/>
    <w:rsid w:val="00450E8F"/>
    <w:rsid w:val="0045116B"/>
    <w:rsid w:val="00451A2D"/>
    <w:rsid w:val="00452664"/>
    <w:rsid w:val="00452AB5"/>
    <w:rsid w:val="00452BC4"/>
    <w:rsid w:val="004531DF"/>
    <w:rsid w:val="00453F6E"/>
    <w:rsid w:val="004544AA"/>
    <w:rsid w:val="0045458E"/>
    <w:rsid w:val="00454634"/>
    <w:rsid w:val="00454804"/>
    <w:rsid w:val="0045486F"/>
    <w:rsid w:val="00454EFE"/>
    <w:rsid w:val="004551E2"/>
    <w:rsid w:val="00456422"/>
    <w:rsid w:val="00456E02"/>
    <w:rsid w:val="004570E7"/>
    <w:rsid w:val="00457E09"/>
    <w:rsid w:val="0046027B"/>
    <w:rsid w:val="00460634"/>
    <w:rsid w:val="0046067C"/>
    <w:rsid w:val="004609C4"/>
    <w:rsid w:val="00460F3F"/>
    <w:rsid w:val="00461242"/>
    <w:rsid w:val="00461B4B"/>
    <w:rsid w:val="00461D43"/>
    <w:rsid w:val="00461E14"/>
    <w:rsid w:val="00462A73"/>
    <w:rsid w:val="004631CC"/>
    <w:rsid w:val="00464302"/>
    <w:rsid w:val="00464464"/>
    <w:rsid w:val="00465029"/>
    <w:rsid w:val="004651F3"/>
    <w:rsid w:val="004656B8"/>
    <w:rsid w:val="004658B7"/>
    <w:rsid w:val="00465EF9"/>
    <w:rsid w:val="00465F5A"/>
    <w:rsid w:val="004663A9"/>
    <w:rsid w:val="00466685"/>
    <w:rsid w:val="00466A5A"/>
    <w:rsid w:val="00466F9D"/>
    <w:rsid w:val="00467427"/>
    <w:rsid w:val="00467A8D"/>
    <w:rsid w:val="004700B4"/>
    <w:rsid w:val="00470354"/>
    <w:rsid w:val="00470DD6"/>
    <w:rsid w:val="0047140D"/>
    <w:rsid w:val="0047187A"/>
    <w:rsid w:val="00471CFC"/>
    <w:rsid w:val="00471E63"/>
    <w:rsid w:val="00471EE3"/>
    <w:rsid w:val="00472204"/>
    <w:rsid w:val="00472636"/>
    <w:rsid w:val="00472655"/>
    <w:rsid w:val="00472B57"/>
    <w:rsid w:val="00473207"/>
    <w:rsid w:val="0047324C"/>
    <w:rsid w:val="0047333E"/>
    <w:rsid w:val="00473442"/>
    <w:rsid w:val="00473D74"/>
    <w:rsid w:val="004742D3"/>
    <w:rsid w:val="00474921"/>
    <w:rsid w:val="004752A8"/>
    <w:rsid w:val="00475756"/>
    <w:rsid w:val="00476003"/>
    <w:rsid w:val="004761B9"/>
    <w:rsid w:val="00476343"/>
    <w:rsid w:val="00476743"/>
    <w:rsid w:val="004768FA"/>
    <w:rsid w:val="00476DDB"/>
    <w:rsid w:val="00480424"/>
    <w:rsid w:val="00480916"/>
    <w:rsid w:val="0048190D"/>
    <w:rsid w:val="00481A01"/>
    <w:rsid w:val="00482322"/>
    <w:rsid w:val="004823D6"/>
    <w:rsid w:val="00482801"/>
    <w:rsid w:val="00482F8A"/>
    <w:rsid w:val="00483258"/>
    <w:rsid w:val="00483464"/>
    <w:rsid w:val="0048365D"/>
    <w:rsid w:val="004836E5"/>
    <w:rsid w:val="00483B24"/>
    <w:rsid w:val="00483EC8"/>
    <w:rsid w:val="00484149"/>
    <w:rsid w:val="004842F1"/>
    <w:rsid w:val="0048468D"/>
    <w:rsid w:val="0048497F"/>
    <w:rsid w:val="0048505C"/>
    <w:rsid w:val="00485130"/>
    <w:rsid w:val="00485240"/>
    <w:rsid w:val="00485300"/>
    <w:rsid w:val="004855D4"/>
    <w:rsid w:val="00485B35"/>
    <w:rsid w:val="00486019"/>
    <w:rsid w:val="00486B98"/>
    <w:rsid w:val="00486D08"/>
    <w:rsid w:val="004877B3"/>
    <w:rsid w:val="00487C10"/>
    <w:rsid w:val="00487D5F"/>
    <w:rsid w:val="00490B22"/>
    <w:rsid w:val="00490B42"/>
    <w:rsid w:val="00490DDF"/>
    <w:rsid w:val="00491AD6"/>
    <w:rsid w:val="00491E4A"/>
    <w:rsid w:val="00492156"/>
    <w:rsid w:val="004922EB"/>
    <w:rsid w:val="0049273C"/>
    <w:rsid w:val="00492BDA"/>
    <w:rsid w:val="00492D16"/>
    <w:rsid w:val="00492DED"/>
    <w:rsid w:val="004933DC"/>
    <w:rsid w:val="00493C24"/>
    <w:rsid w:val="00493CA6"/>
    <w:rsid w:val="00493D49"/>
    <w:rsid w:val="00493E57"/>
    <w:rsid w:val="00495127"/>
    <w:rsid w:val="00495786"/>
    <w:rsid w:val="00495A92"/>
    <w:rsid w:val="00495AC1"/>
    <w:rsid w:val="00495B83"/>
    <w:rsid w:val="00495C83"/>
    <w:rsid w:val="00495F8D"/>
    <w:rsid w:val="004962AD"/>
    <w:rsid w:val="004966FB"/>
    <w:rsid w:val="00496B87"/>
    <w:rsid w:val="00496D71"/>
    <w:rsid w:val="00497165"/>
    <w:rsid w:val="00497F76"/>
    <w:rsid w:val="004A0AF5"/>
    <w:rsid w:val="004A0E13"/>
    <w:rsid w:val="004A0F88"/>
    <w:rsid w:val="004A147F"/>
    <w:rsid w:val="004A1661"/>
    <w:rsid w:val="004A1AEC"/>
    <w:rsid w:val="004A1ED8"/>
    <w:rsid w:val="004A30AF"/>
    <w:rsid w:val="004A3291"/>
    <w:rsid w:val="004A333D"/>
    <w:rsid w:val="004A3577"/>
    <w:rsid w:val="004A3FD6"/>
    <w:rsid w:val="004A4222"/>
    <w:rsid w:val="004A482A"/>
    <w:rsid w:val="004A4E33"/>
    <w:rsid w:val="004A5065"/>
    <w:rsid w:val="004A5FB1"/>
    <w:rsid w:val="004A609E"/>
    <w:rsid w:val="004A631A"/>
    <w:rsid w:val="004A6972"/>
    <w:rsid w:val="004A6CE6"/>
    <w:rsid w:val="004A7182"/>
    <w:rsid w:val="004A7371"/>
    <w:rsid w:val="004A74E2"/>
    <w:rsid w:val="004B01DD"/>
    <w:rsid w:val="004B0A53"/>
    <w:rsid w:val="004B0CEC"/>
    <w:rsid w:val="004B1245"/>
    <w:rsid w:val="004B1882"/>
    <w:rsid w:val="004B1927"/>
    <w:rsid w:val="004B1B5C"/>
    <w:rsid w:val="004B1CE6"/>
    <w:rsid w:val="004B2285"/>
    <w:rsid w:val="004B281E"/>
    <w:rsid w:val="004B2EFD"/>
    <w:rsid w:val="004B32FA"/>
    <w:rsid w:val="004B36ED"/>
    <w:rsid w:val="004B3701"/>
    <w:rsid w:val="004B3BE4"/>
    <w:rsid w:val="004B3CB0"/>
    <w:rsid w:val="004B455A"/>
    <w:rsid w:val="004B4AA0"/>
    <w:rsid w:val="004B4DCC"/>
    <w:rsid w:val="004B4FEF"/>
    <w:rsid w:val="004B5550"/>
    <w:rsid w:val="004B567C"/>
    <w:rsid w:val="004B57F7"/>
    <w:rsid w:val="004B57FA"/>
    <w:rsid w:val="004B583B"/>
    <w:rsid w:val="004B5CA1"/>
    <w:rsid w:val="004B602E"/>
    <w:rsid w:val="004B649F"/>
    <w:rsid w:val="004B69DF"/>
    <w:rsid w:val="004B6A69"/>
    <w:rsid w:val="004B6E52"/>
    <w:rsid w:val="004B7196"/>
    <w:rsid w:val="004B73A9"/>
    <w:rsid w:val="004B78DA"/>
    <w:rsid w:val="004B7BEC"/>
    <w:rsid w:val="004C049B"/>
    <w:rsid w:val="004C0626"/>
    <w:rsid w:val="004C0C3E"/>
    <w:rsid w:val="004C0EDF"/>
    <w:rsid w:val="004C0F9A"/>
    <w:rsid w:val="004C1D8B"/>
    <w:rsid w:val="004C1DA8"/>
    <w:rsid w:val="004C210B"/>
    <w:rsid w:val="004C21B8"/>
    <w:rsid w:val="004C238E"/>
    <w:rsid w:val="004C2551"/>
    <w:rsid w:val="004C2EEA"/>
    <w:rsid w:val="004C326B"/>
    <w:rsid w:val="004C35EF"/>
    <w:rsid w:val="004C4195"/>
    <w:rsid w:val="004C6EEE"/>
    <w:rsid w:val="004C76A2"/>
    <w:rsid w:val="004C7C90"/>
    <w:rsid w:val="004C7CD8"/>
    <w:rsid w:val="004D039B"/>
    <w:rsid w:val="004D0A5C"/>
    <w:rsid w:val="004D0DA1"/>
    <w:rsid w:val="004D0F80"/>
    <w:rsid w:val="004D1560"/>
    <w:rsid w:val="004D195B"/>
    <w:rsid w:val="004D1D26"/>
    <w:rsid w:val="004D1E2C"/>
    <w:rsid w:val="004D221E"/>
    <w:rsid w:val="004D256D"/>
    <w:rsid w:val="004D2793"/>
    <w:rsid w:val="004D2CBC"/>
    <w:rsid w:val="004D2F12"/>
    <w:rsid w:val="004D5422"/>
    <w:rsid w:val="004D565F"/>
    <w:rsid w:val="004D5B19"/>
    <w:rsid w:val="004D5BBB"/>
    <w:rsid w:val="004D5BC1"/>
    <w:rsid w:val="004D5F90"/>
    <w:rsid w:val="004D6599"/>
    <w:rsid w:val="004D688C"/>
    <w:rsid w:val="004D6CF4"/>
    <w:rsid w:val="004D6D0C"/>
    <w:rsid w:val="004D7A1B"/>
    <w:rsid w:val="004D7A3C"/>
    <w:rsid w:val="004D7A55"/>
    <w:rsid w:val="004E0095"/>
    <w:rsid w:val="004E0735"/>
    <w:rsid w:val="004E095F"/>
    <w:rsid w:val="004E0B7F"/>
    <w:rsid w:val="004E0DD0"/>
    <w:rsid w:val="004E0F30"/>
    <w:rsid w:val="004E110B"/>
    <w:rsid w:val="004E1278"/>
    <w:rsid w:val="004E15C5"/>
    <w:rsid w:val="004E1F68"/>
    <w:rsid w:val="004E252A"/>
    <w:rsid w:val="004E28E1"/>
    <w:rsid w:val="004E2FBC"/>
    <w:rsid w:val="004E3423"/>
    <w:rsid w:val="004E35CD"/>
    <w:rsid w:val="004E3823"/>
    <w:rsid w:val="004E387F"/>
    <w:rsid w:val="004E3C80"/>
    <w:rsid w:val="004E4122"/>
    <w:rsid w:val="004E4440"/>
    <w:rsid w:val="004E4B75"/>
    <w:rsid w:val="004E5504"/>
    <w:rsid w:val="004E5A75"/>
    <w:rsid w:val="004E5E8E"/>
    <w:rsid w:val="004E6129"/>
    <w:rsid w:val="004E6347"/>
    <w:rsid w:val="004E6357"/>
    <w:rsid w:val="004E6AD4"/>
    <w:rsid w:val="004E72B9"/>
    <w:rsid w:val="004E7ADA"/>
    <w:rsid w:val="004E7D13"/>
    <w:rsid w:val="004E7FAF"/>
    <w:rsid w:val="004F0063"/>
    <w:rsid w:val="004F0074"/>
    <w:rsid w:val="004F0171"/>
    <w:rsid w:val="004F03E0"/>
    <w:rsid w:val="004F08D9"/>
    <w:rsid w:val="004F0909"/>
    <w:rsid w:val="004F0DE3"/>
    <w:rsid w:val="004F0FCC"/>
    <w:rsid w:val="004F1D9F"/>
    <w:rsid w:val="004F2390"/>
    <w:rsid w:val="004F248A"/>
    <w:rsid w:val="004F24B0"/>
    <w:rsid w:val="004F27D5"/>
    <w:rsid w:val="004F2D81"/>
    <w:rsid w:val="004F3205"/>
    <w:rsid w:val="004F36AE"/>
    <w:rsid w:val="004F4492"/>
    <w:rsid w:val="004F45B3"/>
    <w:rsid w:val="004F4672"/>
    <w:rsid w:val="004F50D0"/>
    <w:rsid w:val="004F5188"/>
    <w:rsid w:val="004F5215"/>
    <w:rsid w:val="004F5827"/>
    <w:rsid w:val="004F5A80"/>
    <w:rsid w:val="004F5B61"/>
    <w:rsid w:val="004F5E74"/>
    <w:rsid w:val="004F606D"/>
    <w:rsid w:val="004F6C18"/>
    <w:rsid w:val="004F6C2D"/>
    <w:rsid w:val="004F6E2D"/>
    <w:rsid w:val="004F6E32"/>
    <w:rsid w:val="004F7461"/>
    <w:rsid w:val="0050020B"/>
    <w:rsid w:val="005002F3"/>
    <w:rsid w:val="00500548"/>
    <w:rsid w:val="005008EC"/>
    <w:rsid w:val="005009A6"/>
    <w:rsid w:val="00500D4E"/>
    <w:rsid w:val="00500E47"/>
    <w:rsid w:val="00501493"/>
    <w:rsid w:val="0050191C"/>
    <w:rsid w:val="00502A4B"/>
    <w:rsid w:val="00502F64"/>
    <w:rsid w:val="00503354"/>
    <w:rsid w:val="005039F1"/>
    <w:rsid w:val="00503ED4"/>
    <w:rsid w:val="00504C63"/>
    <w:rsid w:val="00504E4C"/>
    <w:rsid w:val="00505C75"/>
    <w:rsid w:val="00506745"/>
    <w:rsid w:val="0050693F"/>
    <w:rsid w:val="00506A72"/>
    <w:rsid w:val="00506EAB"/>
    <w:rsid w:val="00506F43"/>
    <w:rsid w:val="00507446"/>
    <w:rsid w:val="00507CF1"/>
    <w:rsid w:val="00507E80"/>
    <w:rsid w:val="00510236"/>
    <w:rsid w:val="00510F70"/>
    <w:rsid w:val="00511047"/>
    <w:rsid w:val="00511C56"/>
    <w:rsid w:val="00511E91"/>
    <w:rsid w:val="00511FA9"/>
    <w:rsid w:val="005121BA"/>
    <w:rsid w:val="005124C9"/>
    <w:rsid w:val="00513269"/>
    <w:rsid w:val="005137A2"/>
    <w:rsid w:val="00513AD4"/>
    <w:rsid w:val="00513BBF"/>
    <w:rsid w:val="00513CC1"/>
    <w:rsid w:val="00513DE4"/>
    <w:rsid w:val="00513E9F"/>
    <w:rsid w:val="00513FAE"/>
    <w:rsid w:val="005144DB"/>
    <w:rsid w:val="00514E87"/>
    <w:rsid w:val="00514F08"/>
    <w:rsid w:val="00515BDA"/>
    <w:rsid w:val="00515F7A"/>
    <w:rsid w:val="005168BE"/>
    <w:rsid w:val="00516AE1"/>
    <w:rsid w:val="00516C80"/>
    <w:rsid w:val="00516DA4"/>
    <w:rsid w:val="00517540"/>
    <w:rsid w:val="00520F15"/>
    <w:rsid w:val="00521296"/>
    <w:rsid w:val="005212FB"/>
    <w:rsid w:val="00521583"/>
    <w:rsid w:val="00521687"/>
    <w:rsid w:val="00521B2F"/>
    <w:rsid w:val="00522077"/>
    <w:rsid w:val="00522728"/>
    <w:rsid w:val="00522AC0"/>
    <w:rsid w:val="00523195"/>
    <w:rsid w:val="0052344E"/>
    <w:rsid w:val="00523CEB"/>
    <w:rsid w:val="0052454F"/>
    <w:rsid w:val="00524A52"/>
    <w:rsid w:val="00525843"/>
    <w:rsid w:val="00525864"/>
    <w:rsid w:val="00525A94"/>
    <w:rsid w:val="00525B8C"/>
    <w:rsid w:val="00525F80"/>
    <w:rsid w:val="00526031"/>
    <w:rsid w:val="005260D2"/>
    <w:rsid w:val="00526108"/>
    <w:rsid w:val="00527407"/>
    <w:rsid w:val="005278CD"/>
    <w:rsid w:val="00530440"/>
    <w:rsid w:val="00530800"/>
    <w:rsid w:val="00531B2B"/>
    <w:rsid w:val="00532CE3"/>
    <w:rsid w:val="00533262"/>
    <w:rsid w:val="005336FE"/>
    <w:rsid w:val="005338BD"/>
    <w:rsid w:val="00533B5C"/>
    <w:rsid w:val="005343BC"/>
    <w:rsid w:val="00534B00"/>
    <w:rsid w:val="00535471"/>
    <w:rsid w:val="005358FA"/>
    <w:rsid w:val="005359F5"/>
    <w:rsid w:val="00535F07"/>
    <w:rsid w:val="00536A9E"/>
    <w:rsid w:val="00536F35"/>
    <w:rsid w:val="0053732D"/>
    <w:rsid w:val="0053736B"/>
    <w:rsid w:val="0053751E"/>
    <w:rsid w:val="005375D5"/>
    <w:rsid w:val="005379F7"/>
    <w:rsid w:val="00537DC1"/>
    <w:rsid w:val="0054023C"/>
    <w:rsid w:val="005404B7"/>
    <w:rsid w:val="0054113D"/>
    <w:rsid w:val="005418F9"/>
    <w:rsid w:val="00541AF2"/>
    <w:rsid w:val="00542B4C"/>
    <w:rsid w:val="00542CA3"/>
    <w:rsid w:val="005432B2"/>
    <w:rsid w:val="005437B3"/>
    <w:rsid w:val="00543825"/>
    <w:rsid w:val="005439FE"/>
    <w:rsid w:val="00544BE5"/>
    <w:rsid w:val="0054571D"/>
    <w:rsid w:val="005459F7"/>
    <w:rsid w:val="00545BE6"/>
    <w:rsid w:val="00545E1F"/>
    <w:rsid w:val="00546715"/>
    <w:rsid w:val="00546973"/>
    <w:rsid w:val="00546D10"/>
    <w:rsid w:val="00546E9A"/>
    <w:rsid w:val="00547348"/>
    <w:rsid w:val="00547D91"/>
    <w:rsid w:val="00550001"/>
    <w:rsid w:val="00550642"/>
    <w:rsid w:val="005508FF"/>
    <w:rsid w:val="00551129"/>
    <w:rsid w:val="00551296"/>
    <w:rsid w:val="005514FB"/>
    <w:rsid w:val="00551983"/>
    <w:rsid w:val="0055208D"/>
    <w:rsid w:val="00552718"/>
    <w:rsid w:val="00552D06"/>
    <w:rsid w:val="00553022"/>
    <w:rsid w:val="0055305D"/>
    <w:rsid w:val="00553082"/>
    <w:rsid w:val="00553350"/>
    <w:rsid w:val="00553EF6"/>
    <w:rsid w:val="00554B2B"/>
    <w:rsid w:val="00554BFE"/>
    <w:rsid w:val="00554E70"/>
    <w:rsid w:val="0055515B"/>
    <w:rsid w:val="005557F2"/>
    <w:rsid w:val="0055598A"/>
    <w:rsid w:val="00555B2A"/>
    <w:rsid w:val="00555C79"/>
    <w:rsid w:val="00555CEE"/>
    <w:rsid w:val="00555D4F"/>
    <w:rsid w:val="0055630A"/>
    <w:rsid w:val="00556842"/>
    <w:rsid w:val="00556D65"/>
    <w:rsid w:val="00556D8A"/>
    <w:rsid w:val="00556D92"/>
    <w:rsid w:val="00557979"/>
    <w:rsid w:val="00557D78"/>
    <w:rsid w:val="005602C8"/>
    <w:rsid w:val="005603BC"/>
    <w:rsid w:val="005604D9"/>
    <w:rsid w:val="00560C2B"/>
    <w:rsid w:val="00560FAC"/>
    <w:rsid w:val="0056107B"/>
    <w:rsid w:val="00561AFF"/>
    <w:rsid w:val="00562AFD"/>
    <w:rsid w:val="00563B2F"/>
    <w:rsid w:val="00563D9B"/>
    <w:rsid w:val="005641F8"/>
    <w:rsid w:val="00565C3B"/>
    <w:rsid w:val="005662A4"/>
    <w:rsid w:val="0056650E"/>
    <w:rsid w:val="00566F7D"/>
    <w:rsid w:val="0056719E"/>
    <w:rsid w:val="00567248"/>
    <w:rsid w:val="00567F9B"/>
    <w:rsid w:val="005708CC"/>
    <w:rsid w:val="00570ED5"/>
    <w:rsid w:val="00570EF1"/>
    <w:rsid w:val="00571006"/>
    <w:rsid w:val="00571056"/>
    <w:rsid w:val="0057292D"/>
    <w:rsid w:val="00572F6F"/>
    <w:rsid w:val="005730DB"/>
    <w:rsid w:val="00573225"/>
    <w:rsid w:val="0057398D"/>
    <w:rsid w:val="00574C42"/>
    <w:rsid w:val="00574FE0"/>
    <w:rsid w:val="0057565B"/>
    <w:rsid w:val="005756FC"/>
    <w:rsid w:val="005758CF"/>
    <w:rsid w:val="0057618F"/>
    <w:rsid w:val="005763B0"/>
    <w:rsid w:val="00576593"/>
    <w:rsid w:val="00576B63"/>
    <w:rsid w:val="005770C6"/>
    <w:rsid w:val="00580182"/>
    <w:rsid w:val="005804E2"/>
    <w:rsid w:val="005812E7"/>
    <w:rsid w:val="00582471"/>
    <w:rsid w:val="00582A82"/>
    <w:rsid w:val="00582F3D"/>
    <w:rsid w:val="005832B5"/>
    <w:rsid w:val="0058337B"/>
    <w:rsid w:val="005839BA"/>
    <w:rsid w:val="005846CF"/>
    <w:rsid w:val="00584BFC"/>
    <w:rsid w:val="00584C86"/>
    <w:rsid w:val="005853FB"/>
    <w:rsid w:val="00585661"/>
    <w:rsid w:val="005857E4"/>
    <w:rsid w:val="0058592D"/>
    <w:rsid w:val="005859CA"/>
    <w:rsid w:val="00585BF7"/>
    <w:rsid w:val="00585C76"/>
    <w:rsid w:val="00585F75"/>
    <w:rsid w:val="00586E76"/>
    <w:rsid w:val="00587085"/>
    <w:rsid w:val="0058721F"/>
    <w:rsid w:val="00587270"/>
    <w:rsid w:val="00587453"/>
    <w:rsid w:val="0058759D"/>
    <w:rsid w:val="0058762D"/>
    <w:rsid w:val="00587671"/>
    <w:rsid w:val="00587EBE"/>
    <w:rsid w:val="00590270"/>
    <w:rsid w:val="00590297"/>
    <w:rsid w:val="005902AE"/>
    <w:rsid w:val="005903EF"/>
    <w:rsid w:val="005917E6"/>
    <w:rsid w:val="00591848"/>
    <w:rsid w:val="0059205F"/>
    <w:rsid w:val="00593653"/>
    <w:rsid w:val="00593655"/>
    <w:rsid w:val="00593CF2"/>
    <w:rsid w:val="00593DE5"/>
    <w:rsid w:val="00594ABB"/>
    <w:rsid w:val="00594FF5"/>
    <w:rsid w:val="00595956"/>
    <w:rsid w:val="00595C88"/>
    <w:rsid w:val="00595D16"/>
    <w:rsid w:val="00595EB0"/>
    <w:rsid w:val="00595ECD"/>
    <w:rsid w:val="00595EFF"/>
    <w:rsid w:val="00596971"/>
    <w:rsid w:val="00596FB9"/>
    <w:rsid w:val="00597359"/>
    <w:rsid w:val="005978FC"/>
    <w:rsid w:val="005A0671"/>
    <w:rsid w:val="005A0F85"/>
    <w:rsid w:val="005A177A"/>
    <w:rsid w:val="005A24D0"/>
    <w:rsid w:val="005A31C9"/>
    <w:rsid w:val="005A3336"/>
    <w:rsid w:val="005A33E0"/>
    <w:rsid w:val="005A3B75"/>
    <w:rsid w:val="005A3BC8"/>
    <w:rsid w:val="005A46FC"/>
    <w:rsid w:val="005A4B2C"/>
    <w:rsid w:val="005A4E64"/>
    <w:rsid w:val="005A51F2"/>
    <w:rsid w:val="005A553D"/>
    <w:rsid w:val="005A5970"/>
    <w:rsid w:val="005A6290"/>
    <w:rsid w:val="005A6334"/>
    <w:rsid w:val="005A65CF"/>
    <w:rsid w:val="005A76D1"/>
    <w:rsid w:val="005A779F"/>
    <w:rsid w:val="005A78F8"/>
    <w:rsid w:val="005B0865"/>
    <w:rsid w:val="005B0A0C"/>
    <w:rsid w:val="005B0C27"/>
    <w:rsid w:val="005B0CD3"/>
    <w:rsid w:val="005B1945"/>
    <w:rsid w:val="005B1B44"/>
    <w:rsid w:val="005B1C7D"/>
    <w:rsid w:val="005B1E98"/>
    <w:rsid w:val="005B25B1"/>
    <w:rsid w:val="005B30AB"/>
    <w:rsid w:val="005B325A"/>
    <w:rsid w:val="005B3F6E"/>
    <w:rsid w:val="005B4054"/>
    <w:rsid w:val="005B413D"/>
    <w:rsid w:val="005B4977"/>
    <w:rsid w:val="005B4F90"/>
    <w:rsid w:val="005B560B"/>
    <w:rsid w:val="005B5860"/>
    <w:rsid w:val="005B5A92"/>
    <w:rsid w:val="005B5B67"/>
    <w:rsid w:val="005B5C46"/>
    <w:rsid w:val="005B609C"/>
    <w:rsid w:val="005B62D8"/>
    <w:rsid w:val="005B6386"/>
    <w:rsid w:val="005B65A5"/>
    <w:rsid w:val="005B6870"/>
    <w:rsid w:val="005B6B70"/>
    <w:rsid w:val="005B6E09"/>
    <w:rsid w:val="005B71D4"/>
    <w:rsid w:val="005B74F3"/>
    <w:rsid w:val="005B79E5"/>
    <w:rsid w:val="005C0B6A"/>
    <w:rsid w:val="005C0F7C"/>
    <w:rsid w:val="005C10D8"/>
    <w:rsid w:val="005C10E1"/>
    <w:rsid w:val="005C1461"/>
    <w:rsid w:val="005C22CE"/>
    <w:rsid w:val="005C2684"/>
    <w:rsid w:val="005C2688"/>
    <w:rsid w:val="005C289E"/>
    <w:rsid w:val="005C2D58"/>
    <w:rsid w:val="005C3542"/>
    <w:rsid w:val="005C3B62"/>
    <w:rsid w:val="005C422A"/>
    <w:rsid w:val="005C4492"/>
    <w:rsid w:val="005C4716"/>
    <w:rsid w:val="005C4912"/>
    <w:rsid w:val="005C4ABF"/>
    <w:rsid w:val="005C4AD2"/>
    <w:rsid w:val="005C4E5F"/>
    <w:rsid w:val="005C5ACE"/>
    <w:rsid w:val="005C5C94"/>
    <w:rsid w:val="005D0758"/>
    <w:rsid w:val="005D0DF1"/>
    <w:rsid w:val="005D0FBC"/>
    <w:rsid w:val="005D1B2B"/>
    <w:rsid w:val="005D29DA"/>
    <w:rsid w:val="005D2CE7"/>
    <w:rsid w:val="005D2D8B"/>
    <w:rsid w:val="005D2DC8"/>
    <w:rsid w:val="005D2F7D"/>
    <w:rsid w:val="005D3007"/>
    <w:rsid w:val="005D3A42"/>
    <w:rsid w:val="005D3D0F"/>
    <w:rsid w:val="005D469F"/>
    <w:rsid w:val="005D47A4"/>
    <w:rsid w:val="005D4946"/>
    <w:rsid w:val="005D49C8"/>
    <w:rsid w:val="005D4BA0"/>
    <w:rsid w:val="005D4E4E"/>
    <w:rsid w:val="005D5CE6"/>
    <w:rsid w:val="005D60AF"/>
    <w:rsid w:val="005D657F"/>
    <w:rsid w:val="005D694E"/>
    <w:rsid w:val="005D69AB"/>
    <w:rsid w:val="005D6B06"/>
    <w:rsid w:val="005D6E65"/>
    <w:rsid w:val="005D71E2"/>
    <w:rsid w:val="005D7462"/>
    <w:rsid w:val="005D7B53"/>
    <w:rsid w:val="005E0B7C"/>
    <w:rsid w:val="005E1C3F"/>
    <w:rsid w:val="005E1C85"/>
    <w:rsid w:val="005E1EF7"/>
    <w:rsid w:val="005E2271"/>
    <w:rsid w:val="005E2389"/>
    <w:rsid w:val="005E27E4"/>
    <w:rsid w:val="005E2B94"/>
    <w:rsid w:val="005E2C2F"/>
    <w:rsid w:val="005E2DFB"/>
    <w:rsid w:val="005E30EB"/>
    <w:rsid w:val="005E3265"/>
    <w:rsid w:val="005E326C"/>
    <w:rsid w:val="005E3300"/>
    <w:rsid w:val="005E432B"/>
    <w:rsid w:val="005E447C"/>
    <w:rsid w:val="005E4574"/>
    <w:rsid w:val="005E475B"/>
    <w:rsid w:val="005E5795"/>
    <w:rsid w:val="005E57D3"/>
    <w:rsid w:val="005E5E45"/>
    <w:rsid w:val="005E5FC3"/>
    <w:rsid w:val="005E608F"/>
    <w:rsid w:val="005E62B0"/>
    <w:rsid w:val="005E637A"/>
    <w:rsid w:val="005E6607"/>
    <w:rsid w:val="005E6D8D"/>
    <w:rsid w:val="005E70E4"/>
    <w:rsid w:val="005E7601"/>
    <w:rsid w:val="005E76E9"/>
    <w:rsid w:val="005E777D"/>
    <w:rsid w:val="005F07C4"/>
    <w:rsid w:val="005F085A"/>
    <w:rsid w:val="005F086D"/>
    <w:rsid w:val="005F0A3E"/>
    <w:rsid w:val="005F0A3F"/>
    <w:rsid w:val="005F0C81"/>
    <w:rsid w:val="005F0DC1"/>
    <w:rsid w:val="005F1090"/>
    <w:rsid w:val="005F10DB"/>
    <w:rsid w:val="005F116D"/>
    <w:rsid w:val="005F1530"/>
    <w:rsid w:val="005F1A20"/>
    <w:rsid w:val="005F1B03"/>
    <w:rsid w:val="005F391F"/>
    <w:rsid w:val="005F3B07"/>
    <w:rsid w:val="005F4561"/>
    <w:rsid w:val="005F4B62"/>
    <w:rsid w:val="005F4BAE"/>
    <w:rsid w:val="005F4D7E"/>
    <w:rsid w:val="005F51A2"/>
    <w:rsid w:val="005F5402"/>
    <w:rsid w:val="005F5604"/>
    <w:rsid w:val="005F58D6"/>
    <w:rsid w:val="005F5A1B"/>
    <w:rsid w:val="005F5C4D"/>
    <w:rsid w:val="005F5EDB"/>
    <w:rsid w:val="005F6523"/>
    <w:rsid w:val="005F666B"/>
    <w:rsid w:val="005F6EDE"/>
    <w:rsid w:val="005F734B"/>
    <w:rsid w:val="005F7751"/>
    <w:rsid w:val="005F7FC5"/>
    <w:rsid w:val="00600B55"/>
    <w:rsid w:val="0060173A"/>
    <w:rsid w:val="00601807"/>
    <w:rsid w:val="00601FCA"/>
    <w:rsid w:val="00602068"/>
    <w:rsid w:val="0060211E"/>
    <w:rsid w:val="006021E0"/>
    <w:rsid w:val="006028FC"/>
    <w:rsid w:val="006028FD"/>
    <w:rsid w:val="00602E81"/>
    <w:rsid w:val="00603706"/>
    <w:rsid w:val="006037A8"/>
    <w:rsid w:val="00603C92"/>
    <w:rsid w:val="00603DA0"/>
    <w:rsid w:val="0060450B"/>
    <w:rsid w:val="00604558"/>
    <w:rsid w:val="0060491C"/>
    <w:rsid w:val="0060493B"/>
    <w:rsid w:val="0060533A"/>
    <w:rsid w:val="00606546"/>
    <w:rsid w:val="00606C2A"/>
    <w:rsid w:val="00606D70"/>
    <w:rsid w:val="00607350"/>
    <w:rsid w:val="0060795F"/>
    <w:rsid w:val="0061030D"/>
    <w:rsid w:val="00610417"/>
    <w:rsid w:val="00610671"/>
    <w:rsid w:val="0061094A"/>
    <w:rsid w:val="00610A54"/>
    <w:rsid w:val="00610D6E"/>
    <w:rsid w:val="00610F45"/>
    <w:rsid w:val="00610F8F"/>
    <w:rsid w:val="0061112C"/>
    <w:rsid w:val="00611984"/>
    <w:rsid w:val="00611DC1"/>
    <w:rsid w:val="00611F71"/>
    <w:rsid w:val="0061275F"/>
    <w:rsid w:val="006131A8"/>
    <w:rsid w:val="0061330D"/>
    <w:rsid w:val="006142AD"/>
    <w:rsid w:val="00614550"/>
    <w:rsid w:val="0061490D"/>
    <w:rsid w:val="006164CA"/>
    <w:rsid w:val="00616991"/>
    <w:rsid w:val="00616DE0"/>
    <w:rsid w:val="006170F0"/>
    <w:rsid w:val="006173B7"/>
    <w:rsid w:val="00617EB5"/>
    <w:rsid w:val="0062023B"/>
    <w:rsid w:val="006203D3"/>
    <w:rsid w:val="00620A0A"/>
    <w:rsid w:val="0062111A"/>
    <w:rsid w:val="006212A2"/>
    <w:rsid w:val="00621661"/>
    <w:rsid w:val="0062180F"/>
    <w:rsid w:val="00621C9C"/>
    <w:rsid w:val="006223CC"/>
    <w:rsid w:val="00622610"/>
    <w:rsid w:val="0062296B"/>
    <w:rsid w:val="006234A9"/>
    <w:rsid w:val="00623B53"/>
    <w:rsid w:val="00623C21"/>
    <w:rsid w:val="00624972"/>
    <w:rsid w:val="006250D6"/>
    <w:rsid w:val="0062561A"/>
    <w:rsid w:val="0062579F"/>
    <w:rsid w:val="006257D1"/>
    <w:rsid w:val="00625837"/>
    <w:rsid w:val="00625994"/>
    <w:rsid w:val="00625C2D"/>
    <w:rsid w:val="00625CA4"/>
    <w:rsid w:val="0062650A"/>
    <w:rsid w:val="0062685E"/>
    <w:rsid w:val="00626938"/>
    <w:rsid w:val="00626A4A"/>
    <w:rsid w:val="00626D2F"/>
    <w:rsid w:val="00627044"/>
    <w:rsid w:val="006275F4"/>
    <w:rsid w:val="006277E2"/>
    <w:rsid w:val="00627BAA"/>
    <w:rsid w:val="00627CA8"/>
    <w:rsid w:val="00627E1A"/>
    <w:rsid w:val="00627FE9"/>
    <w:rsid w:val="00630369"/>
    <w:rsid w:val="0063062D"/>
    <w:rsid w:val="00630D40"/>
    <w:rsid w:val="006317EE"/>
    <w:rsid w:val="00632575"/>
    <w:rsid w:val="0063258F"/>
    <w:rsid w:val="00632C1A"/>
    <w:rsid w:val="00632D2F"/>
    <w:rsid w:val="00632D3D"/>
    <w:rsid w:val="00633172"/>
    <w:rsid w:val="00633327"/>
    <w:rsid w:val="006337E4"/>
    <w:rsid w:val="0063393B"/>
    <w:rsid w:val="00633945"/>
    <w:rsid w:val="00633B33"/>
    <w:rsid w:val="00633EFB"/>
    <w:rsid w:val="0063480C"/>
    <w:rsid w:val="00634D0C"/>
    <w:rsid w:val="00634ED0"/>
    <w:rsid w:val="00634FE8"/>
    <w:rsid w:val="00635753"/>
    <w:rsid w:val="00635BC0"/>
    <w:rsid w:val="0063622F"/>
    <w:rsid w:val="006366FE"/>
    <w:rsid w:val="00636749"/>
    <w:rsid w:val="0063685A"/>
    <w:rsid w:val="00636DDA"/>
    <w:rsid w:val="00636F07"/>
    <w:rsid w:val="00637002"/>
    <w:rsid w:val="006378EF"/>
    <w:rsid w:val="00637F96"/>
    <w:rsid w:val="0064005F"/>
    <w:rsid w:val="0064051A"/>
    <w:rsid w:val="006407B4"/>
    <w:rsid w:val="00640D4E"/>
    <w:rsid w:val="00640F8E"/>
    <w:rsid w:val="006414A8"/>
    <w:rsid w:val="006414FF"/>
    <w:rsid w:val="006416F3"/>
    <w:rsid w:val="00641752"/>
    <w:rsid w:val="00641862"/>
    <w:rsid w:val="00641DA0"/>
    <w:rsid w:val="00641E99"/>
    <w:rsid w:val="006420EA"/>
    <w:rsid w:val="006421BA"/>
    <w:rsid w:val="00642288"/>
    <w:rsid w:val="00642357"/>
    <w:rsid w:val="00642533"/>
    <w:rsid w:val="00642C42"/>
    <w:rsid w:val="00643846"/>
    <w:rsid w:val="00643EFF"/>
    <w:rsid w:val="00644A09"/>
    <w:rsid w:val="00644C95"/>
    <w:rsid w:val="0064583F"/>
    <w:rsid w:val="006458C3"/>
    <w:rsid w:val="00645C42"/>
    <w:rsid w:val="00645F0D"/>
    <w:rsid w:val="00646007"/>
    <w:rsid w:val="00646B29"/>
    <w:rsid w:val="0064756D"/>
    <w:rsid w:val="00647714"/>
    <w:rsid w:val="0064782C"/>
    <w:rsid w:val="00647B83"/>
    <w:rsid w:val="00647F04"/>
    <w:rsid w:val="0065011B"/>
    <w:rsid w:val="0065094D"/>
    <w:rsid w:val="00650A4E"/>
    <w:rsid w:val="00650DDE"/>
    <w:rsid w:val="00651039"/>
    <w:rsid w:val="0065104A"/>
    <w:rsid w:val="006515D7"/>
    <w:rsid w:val="00651A4C"/>
    <w:rsid w:val="00651B07"/>
    <w:rsid w:val="006521C7"/>
    <w:rsid w:val="0065220F"/>
    <w:rsid w:val="006526AD"/>
    <w:rsid w:val="00652AAA"/>
    <w:rsid w:val="006539EC"/>
    <w:rsid w:val="00653B98"/>
    <w:rsid w:val="00654128"/>
    <w:rsid w:val="006542A1"/>
    <w:rsid w:val="006544D9"/>
    <w:rsid w:val="006548E3"/>
    <w:rsid w:val="00654A1A"/>
    <w:rsid w:val="00654B38"/>
    <w:rsid w:val="00655280"/>
    <w:rsid w:val="00655AB9"/>
    <w:rsid w:val="00655E10"/>
    <w:rsid w:val="00655E5F"/>
    <w:rsid w:val="006569F7"/>
    <w:rsid w:val="00656A63"/>
    <w:rsid w:val="00656AC4"/>
    <w:rsid w:val="00656D2A"/>
    <w:rsid w:val="006575F7"/>
    <w:rsid w:val="00657B11"/>
    <w:rsid w:val="00657CB3"/>
    <w:rsid w:val="00657D25"/>
    <w:rsid w:val="00657E65"/>
    <w:rsid w:val="006600DF"/>
    <w:rsid w:val="006601D7"/>
    <w:rsid w:val="00660497"/>
    <w:rsid w:val="00660ABC"/>
    <w:rsid w:val="00660EA3"/>
    <w:rsid w:val="006615F0"/>
    <w:rsid w:val="00661D53"/>
    <w:rsid w:val="00661D5D"/>
    <w:rsid w:val="006620EA"/>
    <w:rsid w:val="006627D2"/>
    <w:rsid w:val="0066283C"/>
    <w:rsid w:val="00662AF4"/>
    <w:rsid w:val="00663005"/>
    <w:rsid w:val="00663069"/>
    <w:rsid w:val="006635BD"/>
    <w:rsid w:val="006642FA"/>
    <w:rsid w:val="00664E8A"/>
    <w:rsid w:val="00665500"/>
    <w:rsid w:val="0066581A"/>
    <w:rsid w:val="0066592A"/>
    <w:rsid w:val="00665E9F"/>
    <w:rsid w:val="006663A0"/>
    <w:rsid w:val="006664BA"/>
    <w:rsid w:val="00666729"/>
    <w:rsid w:val="00666861"/>
    <w:rsid w:val="00666AC1"/>
    <w:rsid w:val="00667228"/>
    <w:rsid w:val="0066740C"/>
    <w:rsid w:val="0066747A"/>
    <w:rsid w:val="00667BE1"/>
    <w:rsid w:val="006704CF"/>
    <w:rsid w:val="00670601"/>
    <w:rsid w:val="00670C38"/>
    <w:rsid w:val="00671107"/>
    <w:rsid w:val="00672059"/>
    <w:rsid w:val="00672811"/>
    <w:rsid w:val="00672843"/>
    <w:rsid w:val="00672C98"/>
    <w:rsid w:val="00672D41"/>
    <w:rsid w:val="00672DE4"/>
    <w:rsid w:val="00673A87"/>
    <w:rsid w:val="00673AD9"/>
    <w:rsid w:val="00675201"/>
    <w:rsid w:val="00675570"/>
    <w:rsid w:val="00675644"/>
    <w:rsid w:val="006758F5"/>
    <w:rsid w:val="00675D83"/>
    <w:rsid w:val="00675D95"/>
    <w:rsid w:val="00675EDE"/>
    <w:rsid w:val="006764FF"/>
    <w:rsid w:val="00676788"/>
    <w:rsid w:val="006767FE"/>
    <w:rsid w:val="00676C76"/>
    <w:rsid w:val="00676FEE"/>
    <w:rsid w:val="006771B5"/>
    <w:rsid w:val="00677589"/>
    <w:rsid w:val="00677856"/>
    <w:rsid w:val="0067797C"/>
    <w:rsid w:val="006779EA"/>
    <w:rsid w:val="00677DE0"/>
    <w:rsid w:val="0068084D"/>
    <w:rsid w:val="00680C27"/>
    <w:rsid w:val="00680FAB"/>
    <w:rsid w:val="006816F2"/>
    <w:rsid w:val="00681CD6"/>
    <w:rsid w:val="00681D62"/>
    <w:rsid w:val="00681E17"/>
    <w:rsid w:val="00682569"/>
    <w:rsid w:val="00682BED"/>
    <w:rsid w:val="00682DF6"/>
    <w:rsid w:val="00682FD5"/>
    <w:rsid w:val="006835AE"/>
    <w:rsid w:val="006836D5"/>
    <w:rsid w:val="00684541"/>
    <w:rsid w:val="00684D31"/>
    <w:rsid w:val="00684E65"/>
    <w:rsid w:val="00684F02"/>
    <w:rsid w:val="006856BD"/>
    <w:rsid w:val="006858FF"/>
    <w:rsid w:val="0068594D"/>
    <w:rsid w:val="006859B5"/>
    <w:rsid w:val="00685D34"/>
    <w:rsid w:val="00685EAD"/>
    <w:rsid w:val="0068602B"/>
    <w:rsid w:val="0068633C"/>
    <w:rsid w:val="006863EA"/>
    <w:rsid w:val="0068652B"/>
    <w:rsid w:val="00686A99"/>
    <w:rsid w:val="00686CD3"/>
    <w:rsid w:val="006874B3"/>
    <w:rsid w:val="00687638"/>
    <w:rsid w:val="0068785A"/>
    <w:rsid w:val="00690144"/>
    <w:rsid w:val="0069094A"/>
    <w:rsid w:val="0069154F"/>
    <w:rsid w:val="0069187D"/>
    <w:rsid w:val="00692180"/>
    <w:rsid w:val="00692274"/>
    <w:rsid w:val="00692452"/>
    <w:rsid w:val="0069257A"/>
    <w:rsid w:val="006927D1"/>
    <w:rsid w:val="00692A1C"/>
    <w:rsid w:val="00692BA6"/>
    <w:rsid w:val="00692FD4"/>
    <w:rsid w:val="006930D3"/>
    <w:rsid w:val="00693F46"/>
    <w:rsid w:val="006943E2"/>
    <w:rsid w:val="0069458E"/>
    <w:rsid w:val="006945BF"/>
    <w:rsid w:val="006949DA"/>
    <w:rsid w:val="0069552E"/>
    <w:rsid w:val="006957F0"/>
    <w:rsid w:val="00695983"/>
    <w:rsid w:val="00695C21"/>
    <w:rsid w:val="006965BF"/>
    <w:rsid w:val="006969C6"/>
    <w:rsid w:val="00696C47"/>
    <w:rsid w:val="0069727F"/>
    <w:rsid w:val="006975BE"/>
    <w:rsid w:val="006975FD"/>
    <w:rsid w:val="0069760C"/>
    <w:rsid w:val="00697A9A"/>
    <w:rsid w:val="00697DF2"/>
    <w:rsid w:val="00697F96"/>
    <w:rsid w:val="00697FD7"/>
    <w:rsid w:val="006A03E0"/>
    <w:rsid w:val="006A0AA8"/>
    <w:rsid w:val="006A0AC4"/>
    <w:rsid w:val="006A0AD5"/>
    <w:rsid w:val="006A0B0B"/>
    <w:rsid w:val="006A10D9"/>
    <w:rsid w:val="006A1AC8"/>
    <w:rsid w:val="006A216A"/>
    <w:rsid w:val="006A3075"/>
    <w:rsid w:val="006A338A"/>
    <w:rsid w:val="006A3791"/>
    <w:rsid w:val="006A3C0A"/>
    <w:rsid w:val="006A432B"/>
    <w:rsid w:val="006A43EA"/>
    <w:rsid w:val="006A45A7"/>
    <w:rsid w:val="006A4959"/>
    <w:rsid w:val="006A4968"/>
    <w:rsid w:val="006A5420"/>
    <w:rsid w:val="006A5C64"/>
    <w:rsid w:val="006A5D68"/>
    <w:rsid w:val="006A60AD"/>
    <w:rsid w:val="006A64FF"/>
    <w:rsid w:val="006A7562"/>
    <w:rsid w:val="006B0224"/>
    <w:rsid w:val="006B0457"/>
    <w:rsid w:val="006B0483"/>
    <w:rsid w:val="006B1D01"/>
    <w:rsid w:val="006B21B4"/>
    <w:rsid w:val="006B2F9C"/>
    <w:rsid w:val="006B4091"/>
    <w:rsid w:val="006B44FD"/>
    <w:rsid w:val="006B4C72"/>
    <w:rsid w:val="006B59D1"/>
    <w:rsid w:val="006B6031"/>
    <w:rsid w:val="006B611C"/>
    <w:rsid w:val="006B69C1"/>
    <w:rsid w:val="006B6BD0"/>
    <w:rsid w:val="006B734B"/>
    <w:rsid w:val="006B739D"/>
    <w:rsid w:val="006B76B8"/>
    <w:rsid w:val="006B7E03"/>
    <w:rsid w:val="006C03CB"/>
    <w:rsid w:val="006C051A"/>
    <w:rsid w:val="006C0949"/>
    <w:rsid w:val="006C11E5"/>
    <w:rsid w:val="006C1441"/>
    <w:rsid w:val="006C198E"/>
    <w:rsid w:val="006C2699"/>
    <w:rsid w:val="006C2A13"/>
    <w:rsid w:val="006C3618"/>
    <w:rsid w:val="006C4D07"/>
    <w:rsid w:val="006C5675"/>
    <w:rsid w:val="006C5CA3"/>
    <w:rsid w:val="006C603E"/>
    <w:rsid w:val="006C65DF"/>
    <w:rsid w:val="006C6860"/>
    <w:rsid w:val="006C6B2B"/>
    <w:rsid w:val="006C6C71"/>
    <w:rsid w:val="006C70BC"/>
    <w:rsid w:val="006C78B5"/>
    <w:rsid w:val="006D00F5"/>
    <w:rsid w:val="006D0869"/>
    <w:rsid w:val="006D0E10"/>
    <w:rsid w:val="006D1085"/>
    <w:rsid w:val="006D155D"/>
    <w:rsid w:val="006D1997"/>
    <w:rsid w:val="006D1FEF"/>
    <w:rsid w:val="006D288D"/>
    <w:rsid w:val="006D2AA9"/>
    <w:rsid w:val="006D2C80"/>
    <w:rsid w:val="006D400F"/>
    <w:rsid w:val="006D4EB5"/>
    <w:rsid w:val="006D515F"/>
    <w:rsid w:val="006D54CD"/>
    <w:rsid w:val="006D54E9"/>
    <w:rsid w:val="006D562F"/>
    <w:rsid w:val="006D5812"/>
    <w:rsid w:val="006D5B54"/>
    <w:rsid w:val="006D5B70"/>
    <w:rsid w:val="006D5DE1"/>
    <w:rsid w:val="006D5DE9"/>
    <w:rsid w:val="006D606E"/>
    <w:rsid w:val="006D6660"/>
    <w:rsid w:val="006D66C7"/>
    <w:rsid w:val="006D678B"/>
    <w:rsid w:val="006D6C09"/>
    <w:rsid w:val="006D6EBE"/>
    <w:rsid w:val="006D7866"/>
    <w:rsid w:val="006E03B4"/>
    <w:rsid w:val="006E1315"/>
    <w:rsid w:val="006E1A1E"/>
    <w:rsid w:val="006E1B7C"/>
    <w:rsid w:val="006E1B9A"/>
    <w:rsid w:val="006E21FF"/>
    <w:rsid w:val="006E2214"/>
    <w:rsid w:val="006E251B"/>
    <w:rsid w:val="006E292E"/>
    <w:rsid w:val="006E2A2C"/>
    <w:rsid w:val="006E2C88"/>
    <w:rsid w:val="006E3348"/>
    <w:rsid w:val="006E3360"/>
    <w:rsid w:val="006E3927"/>
    <w:rsid w:val="006E3CBF"/>
    <w:rsid w:val="006E3FFE"/>
    <w:rsid w:val="006E4AFD"/>
    <w:rsid w:val="006E52D8"/>
    <w:rsid w:val="006E598C"/>
    <w:rsid w:val="006E5DD8"/>
    <w:rsid w:val="006E68D4"/>
    <w:rsid w:val="006E6FC8"/>
    <w:rsid w:val="006E7030"/>
    <w:rsid w:val="006E7454"/>
    <w:rsid w:val="006E7827"/>
    <w:rsid w:val="006E7B11"/>
    <w:rsid w:val="006F018F"/>
    <w:rsid w:val="006F02E2"/>
    <w:rsid w:val="006F0537"/>
    <w:rsid w:val="006F0582"/>
    <w:rsid w:val="006F0AFE"/>
    <w:rsid w:val="006F0BFA"/>
    <w:rsid w:val="006F0C24"/>
    <w:rsid w:val="006F1536"/>
    <w:rsid w:val="006F20B8"/>
    <w:rsid w:val="006F25E6"/>
    <w:rsid w:val="006F28EB"/>
    <w:rsid w:val="006F2EA4"/>
    <w:rsid w:val="006F3425"/>
    <w:rsid w:val="006F3806"/>
    <w:rsid w:val="006F3C37"/>
    <w:rsid w:val="006F3DAA"/>
    <w:rsid w:val="006F45D7"/>
    <w:rsid w:val="006F4A12"/>
    <w:rsid w:val="006F4BD2"/>
    <w:rsid w:val="006F4C8C"/>
    <w:rsid w:val="006F4EDA"/>
    <w:rsid w:val="006F5C36"/>
    <w:rsid w:val="006F5D1A"/>
    <w:rsid w:val="006F6EC7"/>
    <w:rsid w:val="006F6F3F"/>
    <w:rsid w:val="006F73DA"/>
    <w:rsid w:val="006F7CD4"/>
    <w:rsid w:val="00700062"/>
    <w:rsid w:val="0070026A"/>
    <w:rsid w:val="00700604"/>
    <w:rsid w:val="00700CF5"/>
    <w:rsid w:val="00701534"/>
    <w:rsid w:val="00701913"/>
    <w:rsid w:val="00702248"/>
    <w:rsid w:val="0070293A"/>
    <w:rsid w:val="00702EC6"/>
    <w:rsid w:val="00703590"/>
    <w:rsid w:val="00703E8E"/>
    <w:rsid w:val="00704483"/>
    <w:rsid w:val="00704997"/>
    <w:rsid w:val="00704C28"/>
    <w:rsid w:val="00704D4B"/>
    <w:rsid w:val="007050CB"/>
    <w:rsid w:val="00705303"/>
    <w:rsid w:val="007054A7"/>
    <w:rsid w:val="00705A71"/>
    <w:rsid w:val="00706E3D"/>
    <w:rsid w:val="00706E58"/>
    <w:rsid w:val="007070A0"/>
    <w:rsid w:val="0070721A"/>
    <w:rsid w:val="007077F9"/>
    <w:rsid w:val="007078F0"/>
    <w:rsid w:val="00707F0B"/>
    <w:rsid w:val="0071024C"/>
    <w:rsid w:val="007108DE"/>
    <w:rsid w:val="00710906"/>
    <w:rsid w:val="00710F95"/>
    <w:rsid w:val="0071103F"/>
    <w:rsid w:val="007110E0"/>
    <w:rsid w:val="00711254"/>
    <w:rsid w:val="007117F9"/>
    <w:rsid w:val="0071189E"/>
    <w:rsid w:val="00711B61"/>
    <w:rsid w:val="00711E60"/>
    <w:rsid w:val="007120D5"/>
    <w:rsid w:val="007121E5"/>
    <w:rsid w:val="00712363"/>
    <w:rsid w:val="007123A6"/>
    <w:rsid w:val="007127DA"/>
    <w:rsid w:val="00712A62"/>
    <w:rsid w:val="007131E1"/>
    <w:rsid w:val="00713757"/>
    <w:rsid w:val="00714376"/>
    <w:rsid w:val="00714852"/>
    <w:rsid w:val="00714BE6"/>
    <w:rsid w:val="00714C43"/>
    <w:rsid w:val="007159C7"/>
    <w:rsid w:val="00716877"/>
    <w:rsid w:val="00716CAC"/>
    <w:rsid w:val="0071708D"/>
    <w:rsid w:val="00717101"/>
    <w:rsid w:val="00717539"/>
    <w:rsid w:val="0071763B"/>
    <w:rsid w:val="0072059B"/>
    <w:rsid w:val="007208F7"/>
    <w:rsid w:val="00720EF2"/>
    <w:rsid w:val="00721933"/>
    <w:rsid w:val="00722643"/>
    <w:rsid w:val="007226B4"/>
    <w:rsid w:val="00722F39"/>
    <w:rsid w:val="00723825"/>
    <w:rsid w:val="0072464C"/>
    <w:rsid w:val="00724BEA"/>
    <w:rsid w:val="0072544E"/>
    <w:rsid w:val="0072573B"/>
    <w:rsid w:val="0072590A"/>
    <w:rsid w:val="007264F6"/>
    <w:rsid w:val="00726762"/>
    <w:rsid w:val="00726D4C"/>
    <w:rsid w:val="00726EFF"/>
    <w:rsid w:val="00726F54"/>
    <w:rsid w:val="007271A4"/>
    <w:rsid w:val="00727655"/>
    <w:rsid w:val="007276B9"/>
    <w:rsid w:val="00727837"/>
    <w:rsid w:val="00727C2B"/>
    <w:rsid w:val="00730373"/>
    <w:rsid w:val="007305F3"/>
    <w:rsid w:val="00730BE6"/>
    <w:rsid w:val="007316B5"/>
    <w:rsid w:val="00732202"/>
    <w:rsid w:val="00732237"/>
    <w:rsid w:val="00732417"/>
    <w:rsid w:val="007324A2"/>
    <w:rsid w:val="0073287B"/>
    <w:rsid w:val="00733110"/>
    <w:rsid w:val="007338E1"/>
    <w:rsid w:val="007339E1"/>
    <w:rsid w:val="00733E0E"/>
    <w:rsid w:val="007342F7"/>
    <w:rsid w:val="00734CC8"/>
    <w:rsid w:val="007354AB"/>
    <w:rsid w:val="00735536"/>
    <w:rsid w:val="00735EA1"/>
    <w:rsid w:val="00736C0C"/>
    <w:rsid w:val="00736E03"/>
    <w:rsid w:val="00736F98"/>
    <w:rsid w:val="00737012"/>
    <w:rsid w:val="00737214"/>
    <w:rsid w:val="007372AA"/>
    <w:rsid w:val="0073748A"/>
    <w:rsid w:val="007378BF"/>
    <w:rsid w:val="00737E34"/>
    <w:rsid w:val="00737F2A"/>
    <w:rsid w:val="0074032B"/>
    <w:rsid w:val="0074127E"/>
    <w:rsid w:val="007417D7"/>
    <w:rsid w:val="00741B27"/>
    <w:rsid w:val="007424D2"/>
    <w:rsid w:val="00742BE5"/>
    <w:rsid w:val="00743074"/>
    <w:rsid w:val="00743382"/>
    <w:rsid w:val="00743C52"/>
    <w:rsid w:val="00743E02"/>
    <w:rsid w:val="00743EA7"/>
    <w:rsid w:val="0074422A"/>
    <w:rsid w:val="00744632"/>
    <w:rsid w:val="007446C3"/>
    <w:rsid w:val="00744951"/>
    <w:rsid w:val="00744952"/>
    <w:rsid w:val="00744C6D"/>
    <w:rsid w:val="00745699"/>
    <w:rsid w:val="007456E8"/>
    <w:rsid w:val="0074595D"/>
    <w:rsid w:val="00745C16"/>
    <w:rsid w:val="00745EF4"/>
    <w:rsid w:val="0074600E"/>
    <w:rsid w:val="007464BD"/>
    <w:rsid w:val="0074671F"/>
    <w:rsid w:val="00746905"/>
    <w:rsid w:val="007471A7"/>
    <w:rsid w:val="00747332"/>
    <w:rsid w:val="00747476"/>
    <w:rsid w:val="0074760F"/>
    <w:rsid w:val="00747B86"/>
    <w:rsid w:val="00747D1F"/>
    <w:rsid w:val="0075012F"/>
    <w:rsid w:val="007502D8"/>
    <w:rsid w:val="00750386"/>
    <w:rsid w:val="007505D9"/>
    <w:rsid w:val="007506C3"/>
    <w:rsid w:val="007508DA"/>
    <w:rsid w:val="00750D32"/>
    <w:rsid w:val="00751189"/>
    <w:rsid w:val="00751378"/>
    <w:rsid w:val="007519A0"/>
    <w:rsid w:val="00751E1F"/>
    <w:rsid w:val="00752794"/>
    <w:rsid w:val="00752C4C"/>
    <w:rsid w:val="007530D1"/>
    <w:rsid w:val="0075342D"/>
    <w:rsid w:val="007539DA"/>
    <w:rsid w:val="007547BF"/>
    <w:rsid w:val="00754994"/>
    <w:rsid w:val="00754C12"/>
    <w:rsid w:val="00754C9E"/>
    <w:rsid w:val="00754F19"/>
    <w:rsid w:val="00754F97"/>
    <w:rsid w:val="00755152"/>
    <w:rsid w:val="0075571A"/>
    <w:rsid w:val="00755BE6"/>
    <w:rsid w:val="00755ED2"/>
    <w:rsid w:val="007562A6"/>
    <w:rsid w:val="00756CB5"/>
    <w:rsid w:val="00757C2E"/>
    <w:rsid w:val="00760E2A"/>
    <w:rsid w:val="0076116F"/>
    <w:rsid w:val="007611BB"/>
    <w:rsid w:val="007613CE"/>
    <w:rsid w:val="007615FC"/>
    <w:rsid w:val="007619AF"/>
    <w:rsid w:val="00761DC8"/>
    <w:rsid w:val="0076247E"/>
    <w:rsid w:val="00762D1C"/>
    <w:rsid w:val="00763003"/>
    <w:rsid w:val="0076333D"/>
    <w:rsid w:val="007635EF"/>
    <w:rsid w:val="0076364F"/>
    <w:rsid w:val="00763D4B"/>
    <w:rsid w:val="00764E19"/>
    <w:rsid w:val="007657B2"/>
    <w:rsid w:val="00765B61"/>
    <w:rsid w:val="00765C33"/>
    <w:rsid w:val="00765F9E"/>
    <w:rsid w:val="007672A7"/>
    <w:rsid w:val="00767A36"/>
    <w:rsid w:val="00767CA6"/>
    <w:rsid w:val="00767FF8"/>
    <w:rsid w:val="00770594"/>
    <w:rsid w:val="00770A13"/>
    <w:rsid w:val="00770B89"/>
    <w:rsid w:val="00770BB8"/>
    <w:rsid w:val="0077167D"/>
    <w:rsid w:val="007722E7"/>
    <w:rsid w:val="007726D4"/>
    <w:rsid w:val="00772B22"/>
    <w:rsid w:val="00772B26"/>
    <w:rsid w:val="0077377F"/>
    <w:rsid w:val="00773C3D"/>
    <w:rsid w:val="00773DDA"/>
    <w:rsid w:val="00773E55"/>
    <w:rsid w:val="00773E84"/>
    <w:rsid w:val="00773FD7"/>
    <w:rsid w:val="00775080"/>
    <w:rsid w:val="00775469"/>
    <w:rsid w:val="007759BA"/>
    <w:rsid w:val="00776660"/>
    <w:rsid w:val="00776856"/>
    <w:rsid w:val="00777808"/>
    <w:rsid w:val="0077788F"/>
    <w:rsid w:val="00777952"/>
    <w:rsid w:val="00777A23"/>
    <w:rsid w:val="007804D5"/>
    <w:rsid w:val="00780580"/>
    <w:rsid w:val="00780650"/>
    <w:rsid w:val="00781726"/>
    <w:rsid w:val="00781AD1"/>
    <w:rsid w:val="00781B8F"/>
    <w:rsid w:val="00781CDE"/>
    <w:rsid w:val="00782911"/>
    <w:rsid w:val="00782ACF"/>
    <w:rsid w:val="00783173"/>
    <w:rsid w:val="007832A8"/>
    <w:rsid w:val="00783910"/>
    <w:rsid w:val="00783A25"/>
    <w:rsid w:val="00783D87"/>
    <w:rsid w:val="00784B30"/>
    <w:rsid w:val="00784BBD"/>
    <w:rsid w:val="00784D1D"/>
    <w:rsid w:val="007857AF"/>
    <w:rsid w:val="00785E5C"/>
    <w:rsid w:val="00785E7F"/>
    <w:rsid w:val="00785FEA"/>
    <w:rsid w:val="007861C1"/>
    <w:rsid w:val="00786874"/>
    <w:rsid w:val="00786E63"/>
    <w:rsid w:val="00787570"/>
    <w:rsid w:val="007906B9"/>
    <w:rsid w:val="00790A4E"/>
    <w:rsid w:val="00790DB5"/>
    <w:rsid w:val="00791009"/>
    <w:rsid w:val="007910D2"/>
    <w:rsid w:val="00791D0D"/>
    <w:rsid w:val="007924C8"/>
    <w:rsid w:val="0079294D"/>
    <w:rsid w:val="00793D15"/>
    <w:rsid w:val="00794D3E"/>
    <w:rsid w:val="007956C4"/>
    <w:rsid w:val="007959B0"/>
    <w:rsid w:val="00796037"/>
    <w:rsid w:val="007960AA"/>
    <w:rsid w:val="00796129"/>
    <w:rsid w:val="0079682B"/>
    <w:rsid w:val="00796E41"/>
    <w:rsid w:val="007970A4"/>
    <w:rsid w:val="00797AD0"/>
    <w:rsid w:val="00797BA9"/>
    <w:rsid w:val="00797DD8"/>
    <w:rsid w:val="007A0244"/>
    <w:rsid w:val="007A02A2"/>
    <w:rsid w:val="007A08F6"/>
    <w:rsid w:val="007A0BE8"/>
    <w:rsid w:val="007A0CD6"/>
    <w:rsid w:val="007A1078"/>
    <w:rsid w:val="007A14CC"/>
    <w:rsid w:val="007A1651"/>
    <w:rsid w:val="007A1B51"/>
    <w:rsid w:val="007A24B1"/>
    <w:rsid w:val="007A37BA"/>
    <w:rsid w:val="007A4627"/>
    <w:rsid w:val="007A4D95"/>
    <w:rsid w:val="007A5830"/>
    <w:rsid w:val="007A654C"/>
    <w:rsid w:val="007A6DCE"/>
    <w:rsid w:val="007A7C2C"/>
    <w:rsid w:val="007B0347"/>
    <w:rsid w:val="007B03F0"/>
    <w:rsid w:val="007B04FC"/>
    <w:rsid w:val="007B059E"/>
    <w:rsid w:val="007B073E"/>
    <w:rsid w:val="007B1518"/>
    <w:rsid w:val="007B1B31"/>
    <w:rsid w:val="007B1B3C"/>
    <w:rsid w:val="007B2550"/>
    <w:rsid w:val="007B29A5"/>
    <w:rsid w:val="007B2BFE"/>
    <w:rsid w:val="007B3796"/>
    <w:rsid w:val="007B4D86"/>
    <w:rsid w:val="007B532F"/>
    <w:rsid w:val="007B5398"/>
    <w:rsid w:val="007B5505"/>
    <w:rsid w:val="007B56F3"/>
    <w:rsid w:val="007B58A8"/>
    <w:rsid w:val="007B5DC0"/>
    <w:rsid w:val="007B6019"/>
    <w:rsid w:val="007B6673"/>
    <w:rsid w:val="007B6CB7"/>
    <w:rsid w:val="007B70C4"/>
    <w:rsid w:val="007B7138"/>
    <w:rsid w:val="007B758C"/>
    <w:rsid w:val="007B79ED"/>
    <w:rsid w:val="007B7E0B"/>
    <w:rsid w:val="007C0470"/>
    <w:rsid w:val="007C0A4F"/>
    <w:rsid w:val="007C0A7F"/>
    <w:rsid w:val="007C0B4E"/>
    <w:rsid w:val="007C0B81"/>
    <w:rsid w:val="007C1CDD"/>
    <w:rsid w:val="007C1E1D"/>
    <w:rsid w:val="007C1FEE"/>
    <w:rsid w:val="007C29DB"/>
    <w:rsid w:val="007C2B23"/>
    <w:rsid w:val="007C2E7C"/>
    <w:rsid w:val="007C2F54"/>
    <w:rsid w:val="007C35F3"/>
    <w:rsid w:val="007C3E2B"/>
    <w:rsid w:val="007C41FC"/>
    <w:rsid w:val="007C423A"/>
    <w:rsid w:val="007C456E"/>
    <w:rsid w:val="007C4CCB"/>
    <w:rsid w:val="007C4D2B"/>
    <w:rsid w:val="007C4EED"/>
    <w:rsid w:val="007C512E"/>
    <w:rsid w:val="007C5142"/>
    <w:rsid w:val="007C5875"/>
    <w:rsid w:val="007C5C54"/>
    <w:rsid w:val="007C5CEE"/>
    <w:rsid w:val="007C5F41"/>
    <w:rsid w:val="007C620E"/>
    <w:rsid w:val="007C6C59"/>
    <w:rsid w:val="007C742B"/>
    <w:rsid w:val="007D0712"/>
    <w:rsid w:val="007D0F09"/>
    <w:rsid w:val="007D0F23"/>
    <w:rsid w:val="007D16FD"/>
    <w:rsid w:val="007D2076"/>
    <w:rsid w:val="007D2787"/>
    <w:rsid w:val="007D2A4B"/>
    <w:rsid w:val="007D2DF5"/>
    <w:rsid w:val="007D2EA0"/>
    <w:rsid w:val="007D30AE"/>
    <w:rsid w:val="007D369B"/>
    <w:rsid w:val="007D36EE"/>
    <w:rsid w:val="007D3859"/>
    <w:rsid w:val="007D3A89"/>
    <w:rsid w:val="007D3BDC"/>
    <w:rsid w:val="007D3BED"/>
    <w:rsid w:val="007D3D10"/>
    <w:rsid w:val="007D413C"/>
    <w:rsid w:val="007D427E"/>
    <w:rsid w:val="007D44B5"/>
    <w:rsid w:val="007D465C"/>
    <w:rsid w:val="007D4B2C"/>
    <w:rsid w:val="007D5BAC"/>
    <w:rsid w:val="007D5BEC"/>
    <w:rsid w:val="007D5E8D"/>
    <w:rsid w:val="007D609D"/>
    <w:rsid w:val="007D6418"/>
    <w:rsid w:val="007D64F4"/>
    <w:rsid w:val="007D6645"/>
    <w:rsid w:val="007E056F"/>
    <w:rsid w:val="007E0B98"/>
    <w:rsid w:val="007E1307"/>
    <w:rsid w:val="007E1B1F"/>
    <w:rsid w:val="007E1B2D"/>
    <w:rsid w:val="007E1EA8"/>
    <w:rsid w:val="007E2E2C"/>
    <w:rsid w:val="007E35F5"/>
    <w:rsid w:val="007E3C43"/>
    <w:rsid w:val="007E3DC7"/>
    <w:rsid w:val="007E4057"/>
    <w:rsid w:val="007E4291"/>
    <w:rsid w:val="007E42AF"/>
    <w:rsid w:val="007E43D6"/>
    <w:rsid w:val="007E462E"/>
    <w:rsid w:val="007E4D52"/>
    <w:rsid w:val="007E4D5E"/>
    <w:rsid w:val="007E5104"/>
    <w:rsid w:val="007E567E"/>
    <w:rsid w:val="007E5C0A"/>
    <w:rsid w:val="007E5E41"/>
    <w:rsid w:val="007E5E73"/>
    <w:rsid w:val="007E62CE"/>
    <w:rsid w:val="007E62EB"/>
    <w:rsid w:val="007E6365"/>
    <w:rsid w:val="007E6385"/>
    <w:rsid w:val="007E68B5"/>
    <w:rsid w:val="007E70BC"/>
    <w:rsid w:val="007E7E04"/>
    <w:rsid w:val="007F010F"/>
    <w:rsid w:val="007F012A"/>
    <w:rsid w:val="007F054D"/>
    <w:rsid w:val="007F06E9"/>
    <w:rsid w:val="007F1012"/>
    <w:rsid w:val="007F19C2"/>
    <w:rsid w:val="007F1C70"/>
    <w:rsid w:val="007F2081"/>
    <w:rsid w:val="007F28AC"/>
    <w:rsid w:val="007F2A1B"/>
    <w:rsid w:val="007F2AFB"/>
    <w:rsid w:val="007F367A"/>
    <w:rsid w:val="007F39A7"/>
    <w:rsid w:val="007F4376"/>
    <w:rsid w:val="007F5018"/>
    <w:rsid w:val="007F58D3"/>
    <w:rsid w:val="007F5C20"/>
    <w:rsid w:val="007F5ECF"/>
    <w:rsid w:val="007F66C3"/>
    <w:rsid w:val="007F69A5"/>
    <w:rsid w:val="007F6D9B"/>
    <w:rsid w:val="007F7A86"/>
    <w:rsid w:val="007F7FCE"/>
    <w:rsid w:val="00800583"/>
    <w:rsid w:val="008008CA"/>
    <w:rsid w:val="00800D65"/>
    <w:rsid w:val="0080109D"/>
    <w:rsid w:val="00801636"/>
    <w:rsid w:val="008023EB"/>
    <w:rsid w:val="0080263C"/>
    <w:rsid w:val="0080289D"/>
    <w:rsid w:val="00802A33"/>
    <w:rsid w:val="0080368D"/>
    <w:rsid w:val="008037D9"/>
    <w:rsid w:val="00803C6C"/>
    <w:rsid w:val="0080434C"/>
    <w:rsid w:val="0080526B"/>
    <w:rsid w:val="008058D0"/>
    <w:rsid w:val="008058D2"/>
    <w:rsid w:val="00805AE5"/>
    <w:rsid w:val="00805BBE"/>
    <w:rsid w:val="00806C56"/>
    <w:rsid w:val="00807216"/>
    <w:rsid w:val="00807543"/>
    <w:rsid w:val="0080774F"/>
    <w:rsid w:val="0080786A"/>
    <w:rsid w:val="008079B2"/>
    <w:rsid w:val="00807A25"/>
    <w:rsid w:val="00807CDE"/>
    <w:rsid w:val="008101D8"/>
    <w:rsid w:val="00810567"/>
    <w:rsid w:val="00811CEC"/>
    <w:rsid w:val="00812206"/>
    <w:rsid w:val="008127A1"/>
    <w:rsid w:val="00812A2F"/>
    <w:rsid w:val="00812FF9"/>
    <w:rsid w:val="008135EC"/>
    <w:rsid w:val="008135FF"/>
    <w:rsid w:val="00813D42"/>
    <w:rsid w:val="00813FE5"/>
    <w:rsid w:val="00813FFF"/>
    <w:rsid w:val="008141F6"/>
    <w:rsid w:val="00814918"/>
    <w:rsid w:val="00814A50"/>
    <w:rsid w:val="00814B6D"/>
    <w:rsid w:val="00814D9B"/>
    <w:rsid w:val="00814E42"/>
    <w:rsid w:val="00815043"/>
    <w:rsid w:val="00815848"/>
    <w:rsid w:val="008158E7"/>
    <w:rsid w:val="00815FBE"/>
    <w:rsid w:val="00816333"/>
    <w:rsid w:val="00816440"/>
    <w:rsid w:val="008168E0"/>
    <w:rsid w:val="00816EAE"/>
    <w:rsid w:val="00817115"/>
    <w:rsid w:val="00817723"/>
    <w:rsid w:val="008177B7"/>
    <w:rsid w:val="008200AC"/>
    <w:rsid w:val="00820661"/>
    <w:rsid w:val="00820E1A"/>
    <w:rsid w:val="00821091"/>
    <w:rsid w:val="00821542"/>
    <w:rsid w:val="0082163D"/>
    <w:rsid w:val="008221CD"/>
    <w:rsid w:val="0082249D"/>
    <w:rsid w:val="00822565"/>
    <w:rsid w:val="00822620"/>
    <w:rsid w:val="008227AF"/>
    <w:rsid w:val="0082301A"/>
    <w:rsid w:val="008230B7"/>
    <w:rsid w:val="00823159"/>
    <w:rsid w:val="00823631"/>
    <w:rsid w:val="008237EB"/>
    <w:rsid w:val="008238A7"/>
    <w:rsid w:val="00823AD8"/>
    <w:rsid w:val="00823E83"/>
    <w:rsid w:val="008245BF"/>
    <w:rsid w:val="008249C1"/>
    <w:rsid w:val="00824C2B"/>
    <w:rsid w:val="00825009"/>
    <w:rsid w:val="008251CF"/>
    <w:rsid w:val="00825649"/>
    <w:rsid w:val="00825897"/>
    <w:rsid w:val="00826E92"/>
    <w:rsid w:val="00826FF3"/>
    <w:rsid w:val="00827079"/>
    <w:rsid w:val="0082742F"/>
    <w:rsid w:val="00827C4B"/>
    <w:rsid w:val="00827C5F"/>
    <w:rsid w:val="00827E56"/>
    <w:rsid w:val="00830808"/>
    <w:rsid w:val="008309A8"/>
    <w:rsid w:val="00830A39"/>
    <w:rsid w:val="00831034"/>
    <w:rsid w:val="008312E4"/>
    <w:rsid w:val="00831FA5"/>
    <w:rsid w:val="0083220E"/>
    <w:rsid w:val="0083237C"/>
    <w:rsid w:val="0083271A"/>
    <w:rsid w:val="00832A94"/>
    <w:rsid w:val="00833267"/>
    <w:rsid w:val="0083392C"/>
    <w:rsid w:val="00833FF4"/>
    <w:rsid w:val="008343C3"/>
    <w:rsid w:val="00834475"/>
    <w:rsid w:val="00834D87"/>
    <w:rsid w:val="00834F71"/>
    <w:rsid w:val="008353ED"/>
    <w:rsid w:val="008354CD"/>
    <w:rsid w:val="00835502"/>
    <w:rsid w:val="008355FD"/>
    <w:rsid w:val="00835B4D"/>
    <w:rsid w:val="00835EE9"/>
    <w:rsid w:val="008361FC"/>
    <w:rsid w:val="00836602"/>
    <w:rsid w:val="0083743B"/>
    <w:rsid w:val="0083764D"/>
    <w:rsid w:val="00837D67"/>
    <w:rsid w:val="00837E4D"/>
    <w:rsid w:val="00837E79"/>
    <w:rsid w:val="00837ECD"/>
    <w:rsid w:val="00840085"/>
    <w:rsid w:val="00840485"/>
    <w:rsid w:val="00840648"/>
    <w:rsid w:val="00840A1E"/>
    <w:rsid w:val="00840CF3"/>
    <w:rsid w:val="00840D4D"/>
    <w:rsid w:val="008412ED"/>
    <w:rsid w:val="00842415"/>
    <w:rsid w:val="0084245B"/>
    <w:rsid w:val="00842BAF"/>
    <w:rsid w:val="00842C34"/>
    <w:rsid w:val="00842CB0"/>
    <w:rsid w:val="00843026"/>
    <w:rsid w:val="0084345D"/>
    <w:rsid w:val="00843554"/>
    <w:rsid w:val="00843CB1"/>
    <w:rsid w:val="0084454E"/>
    <w:rsid w:val="008446A6"/>
    <w:rsid w:val="0084482A"/>
    <w:rsid w:val="00844DBA"/>
    <w:rsid w:val="008457A7"/>
    <w:rsid w:val="008458E5"/>
    <w:rsid w:val="00846AFB"/>
    <w:rsid w:val="00846BFA"/>
    <w:rsid w:val="00846E9B"/>
    <w:rsid w:val="008471FF"/>
    <w:rsid w:val="008474CB"/>
    <w:rsid w:val="0084783C"/>
    <w:rsid w:val="0085002D"/>
    <w:rsid w:val="00851B30"/>
    <w:rsid w:val="00851B8E"/>
    <w:rsid w:val="00852C0A"/>
    <w:rsid w:val="00852CDB"/>
    <w:rsid w:val="00853316"/>
    <w:rsid w:val="0085336E"/>
    <w:rsid w:val="008533C0"/>
    <w:rsid w:val="00853BFC"/>
    <w:rsid w:val="008545A5"/>
    <w:rsid w:val="008548B6"/>
    <w:rsid w:val="008549AE"/>
    <w:rsid w:val="00854C48"/>
    <w:rsid w:val="00854D05"/>
    <w:rsid w:val="008554E2"/>
    <w:rsid w:val="008556C2"/>
    <w:rsid w:val="00855794"/>
    <w:rsid w:val="00856328"/>
    <w:rsid w:val="0085640F"/>
    <w:rsid w:val="0085658F"/>
    <w:rsid w:val="00856D0E"/>
    <w:rsid w:val="0085737D"/>
    <w:rsid w:val="00861B55"/>
    <w:rsid w:val="00861D67"/>
    <w:rsid w:val="00861FDC"/>
    <w:rsid w:val="008625B4"/>
    <w:rsid w:val="00862C3F"/>
    <w:rsid w:val="00863365"/>
    <w:rsid w:val="00863DB7"/>
    <w:rsid w:val="00863E28"/>
    <w:rsid w:val="00864543"/>
    <w:rsid w:val="00864C7A"/>
    <w:rsid w:val="00865A24"/>
    <w:rsid w:val="00865DB7"/>
    <w:rsid w:val="00865ECE"/>
    <w:rsid w:val="008660C6"/>
    <w:rsid w:val="008666C7"/>
    <w:rsid w:val="00867894"/>
    <w:rsid w:val="00867D83"/>
    <w:rsid w:val="00867F24"/>
    <w:rsid w:val="00870212"/>
    <w:rsid w:val="00870648"/>
    <w:rsid w:val="00870BC2"/>
    <w:rsid w:val="00870E9F"/>
    <w:rsid w:val="00870ED8"/>
    <w:rsid w:val="008714ED"/>
    <w:rsid w:val="00871615"/>
    <w:rsid w:val="00871A00"/>
    <w:rsid w:val="00871E51"/>
    <w:rsid w:val="00872372"/>
    <w:rsid w:val="008725A7"/>
    <w:rsid w:val="008732FD"/>
    <w:rsid w:val="00873401"/>
    <w:rsid w:val="008742FB"/>
    <w:rsid w:val="00874982"/>
    <w:rsid w:val="00875149"/>
    <w:rsid w:val="00875267"/>
    <w:rsid w:val="0087542E"/>
    <w:rsid w:val="0087572C"/>
    <w:rsid w:val="00876769"/>
    <w:rsid w:val="00876A9C"/>
    <w:rsid w:val="00876AB4"/>
    <w:rsid w:val="00876E59"/>
    <w:rsid w:val="008775B8"/>
    <w:rsid w:val="00877882"/>
    <w:rsid w:val="00877A8A"/>
    <w:rsid w:val="00877E73"/>
    <w:rsid w:val="008802F4"/>
    <w:rsid w:val="00880426"/>
    <w:rsid w:val="008805C8"/>
    <w:rsid w:val="00880881"/>
    <w:rsid w:val="00880AFE"/>
    <w:rsid w:val="00881305"/>
    <w:rsid w:val="008813C7"/>
    <w:rsid w:val="00881D9E"/>
    <w:rsid w:val="00881EE3"/>
    <w:rsid w:val="008820AA"/>
    <w:rsid w:val="00882E7C"/>
    <w:rsid w:val="00883143"/>
    <w:rsid w:val="0088388B"/>
    <w:rsid w:val="00883DB1"/>
    <w:rsid w:val="00884072"/>
    <w:rsid w:val="00884567"/>
    <w:rsid w:val="00884689"/>
    <w:rsid w:val="00884DB7"/>
    <w:rsid w:val="00884E38"/>
    <w:rsid w:val="00884EFE"/>
    <w:rsid w:val="008853A0"/>
    <w:rsid w:val="008859C7"/>
    <w:rsid w:val="00885B6A"/>
    <w:rsid w:val="00885DFD"/>
    <w:rsid w:val="00886217"/>
    <w:rsid w:val="008863E2"/>
    <w:rsid w:val="00886661"/>
    <w:rsid w:val="00886BBB"/>
    <w:rsid w:val="008871C0"/>
    <w:rsid w:val="008873E4"/>
    <w:rsid w:val="00887958"/>
    <w:rsid w:val="008906AD"/>
    <w:rsid w:val="00890B37"/>
    <w:rsid w:val="00890C2E"/>
    <w:rsid w:val="00891CC2"/>
    <w:rsid w:val="008929F5"/>
    <w:rsid w:val="00892A24"/>
    <w:rsid w:val="00893082"/>
    <w:rsid w:val="00893280"/>
    <w:rsid w:val="00893285"/>
    <w:rsid w:val="00893D0E"/>
    <w:rsid w:val="00893ED0"/>
    <w:rsid w:val="0089402A"/>
    <w:rsid w:val="0089411E"/>
    <w:rsid w:val="008943FB"/>
    <w:rsid w:val="0089461C"/>
    <w:rsid w:val="00894DF3"/>
    <w:rsid w:val="0089541F"/>
    <w:rsid w:val="0089576F"/>
    <w:rsid w:val="00895831"/>
    <w:rsid w:val="008959E7"/>
    <w:rsid w:val="00896734"/>
    <w:rsid w:val="008975FF"/>
    <w:rsid w:val="00897AC0"/>
    <w:rsid w:val="008A0063"/>
    <w:rsid w:val="008A054C"/>
    <w:rsid w:val="008A055D"/>
    <w:rsid w:val="008A0707"/>
    <w:rsid w:val="008A0870"/>
    <w:rsid w:val="008A162A"/>
    <w:rsid w:val="008A2A91"/>
    <w:rsid w:val="008A2F1B"/>
    <w:rsid w:val="008A3192"/>
    <w:rsid w:val="008A3367"/>
    <w:rsid w:val="008A3596"/>
    <w:rsid w:val="008A4189"/>
    <w:rsid w:val="008A4516"/>
    <w:rsid w:val="008A4803"/>
    <w:rsid w:val="008A4A3A"/>
    <w:rsid w:val="008A50C1"/>
    <w:rsid w:val="008A55B0"/>
    <w:rsid w:val="008A5F72"/>
    <w:rsid w:val="008A61B6"/>
    <w:rsid w:val="008A6C3B"/>
    <w:rsid w:val="008A72E6"/>
    <w:rsid w:val="008A78F5"/>
    <w:rsid w:val="008A7EA1"/>
    <w:rsid w:val="008B0698"/>
    <w:rsid w:val="008B06DF"/>
    <w:rsid w:val="008B0876"/>
    <w:rsid w:val="008B0AEA"/>
    <w:rsid w:val="008B1A9B"/>
    <w:rsid w:val="008B1EBE"/>
    <w:rsid w:val="008B24E4"/>
    <w:rsid w:val="008B2716"/>
    <w:rsid w:val="008B28AE"/>
    <w:rsid w:val="008B2A0F"/>
    <w:rsid w:val="008B2ED3"/>
    <w:rsid w:val="008B31A2"/>
    <w:rsid w:val="008B39E5"/>
    <w:rsid w:val="008B42D3"/>
    <w:rsid w:val="008B4A57"/>
    <w:rsid w:val="008B4CBE"/>
    <w:rsid w:val="008B4EAC"/>
    <w:rsid w:val="008B5711"/>
    <w:rsid w:val="008B5781"/>
    <w:rsid w:val="008B5C72"/>
    <w:rsid w:val="008B65ED"/>
    <w:rsid w:val="008B6A3A"/>
    <w:rsid w:val="008B7089"/>
    <w:rsid w:val="008B70A6"/>
    <w:rsid w:val="008B7128"/>
    <w:rsid w:val="008C01E1"/>
    <w:rsid w:val="008C0321"/>
    <w:rsid w:val="008C043D"/>
    <w:rsid w:val="008C0878"/>
    <w:rsid w:val="008C0A38"/>
    <w:rsid w:val="008C0FCE"/>
    <w:rsid w:val="008C133E"/>
    <w:rsid w:val="008C148B"/>
    <w:rsid w:val="008C1678"/>
    <w:rsid w:val="008C1999"/>
    <w:rsid w:val="008C2446"/>
    <w:rsid w:val="008C266D"/>
    <w:rsid w:val="008C2C90"/>
    <w:rsid w:val="008C31FD"/>
    <w:rsid w:val="008C3582"/>
    <w:rsid w:val="008C36DA"/>
    <w:rsid w:val="008C3A7E"/>
    <w:rsid w:val="008C3FAD"/>
    <w:rsid w:val="008C4116"/>
    <w:rsid w:val="008C4531"/>
    <w:rsid w:val="008C45D4"/>
    <w:rsid w:val="008C4CE2"/>
    <w:rsid w:val="008C4DBC"/>
    <w:rsid w:val="008C4DBF"/>
    <w:rsid w:val="008C5933"/>
    <w:rsid w:val="008C5A41"/>
    <w:rsid w:val="008C5B92"/>
    <w:rsid w:val="008C5EE7"/>
    <w:rsid w:val="008C6519"/>
    <w:rsid w:val="008C6802"/>
    <w:rsid w:val="008C69D2"/>
    <w:rsid w:val="008C701D"/>
    <w:rsid w:val="008C7211"/>
    <w:rsid w:val="008C73A8"/>
    <w:rsid w:val="008C75DE"/>
    <w:rsid w:val="008C7AC8"/>
    <w:rsid w:val="008C7B5C"/>
    <w:rsid w:val="008D03AE"/>
    <w:rsid w:val="008D0740"/>
    <w:rsid w:val="008D07EA"/>
    <w:rsid w:val="008D089A"/>
    <w:rsid w:val="008D0C85"/>
    <w:rsid w:val="008D0CE8"/>
    <w:rsid w:val="008D0D44"/>
    <w:rsid w:val="008D1510"/>
    <w:rsid w:val="008D1D19"/>
    <w:rsid w:val="008D1E6F"/>
    <w:rsid w:val="008D278D"/>
    <w:rsid w:val="008D28FC"/>
    <w:rsid w:val="008D3200"/>
    <w:rsid w:val="008D32E2"/>
    <w:rsid w:val="008D33E2"/>
    <w:rsid w:val="008D53C0"/>
    <w:rsid w:val="008D5474"/>
    <w:rsid w:val="008D555D"/>
    <w:rsid w:val="008D5626"/>
    <w:rsid w:val="008D5B9D"/>
    <w:rsid w:val="008D66DB"/>
    <w:rsid w:val="008D680D"/>
    <w:rsid w:val="008D77BD"/>
    <w:rsid w:val="008D7E89"/>
    <w:rsid w:val="008D7F1D"/>
    <w:rsid w:val="008E027E"/>
    <w:rsid w:val="008E07CC"/>
    <w:rsid w:val="008E0BCA"/>
    <w:rsid w:val="008E1C7C"/>
    <w:rsid w:val="008E2250"/>
    <w:rsid w:val="008E3081"/>
    <w:rsid w:val="008E32C0"/>
    <w:rsid w:val="008E33B3"/>
    <w:rsid w:val="008E3D66"/>
    <w:rsid w:val="008E40AD"/>
    <w:rsid w:val="008E44F7"/>
    <w:rsid w:val="008E4F84"/>
    <w:rsid w:val="008E5564"/>
    <w:rsid w:val="008E5648"/>
    <w:rsid w:val="008E57CC"/>
    <w:rsid w:val="008E57CF"/>
    <w:rsid w:val="008E644A"/>
    <w:rsid w:val="008E65EB"/>
    <w:rsid w:val="008E7056"/>
    <w:rsid w:val="008E7931"/>
    <w:rsid w:val="008E7B37"/>
    <w:rsid w:val="008F029A"/>
    <w:rsid w:val="008F0D7A"/>
    <w:rsid w:val="008F1005"/>
    <w:rsid w:val="008F1081"/>
    <w:rsid w:val="008F12A9"/>
    <w:rsid w:val="008F1434"/>
    <w:rsid w:val="008F20B9"/>
    <w:rsid w:val="008F2A3E"/>
    <w:rsid w:val="008F2EE0"/>
    <w:rsid w:val="008F2FBA"/>
    <w:rsid w:val="008F30AB"/>
    <w:rsid w:val="008F3212"/>
    <w:rsid w:val="008F34A7"/>
    <w:rsid w:val="008F3AF1"/>
    <w:rsid w:val="008F4EB7"/>
    <w:rsid w:val="008F5351"/>
    <w:rsid w:val="008F5911"/>
    <w:rsid w:val="008F59FF"/>
    <w:rsid w:val="008F5F90"/>
    <w:rsid w:val="008F6374"/>
    <w:rsid w:val="008F72ED"/>
    <w:rsid w:val="008F74CF"/>
    <w:rsid w:val="008F76C5"/>
    <w:rsid w:val="008F798F"/>
    <w:rsid w:val="008F7BDB"/>
    <w:rsid w:val="008F7BDD"/>
    <w:rsid w:val="00900018"/>
    <w:rsid w:val="00900543"/>
    <w:rsid w:val="009007A9"/>
    <w:rsid w:val="00900991"/>
    <w:rsid w:val="00900D0A"/>
    <w:rsid w:val="0090106F"/>
    <w:rsid w:val="0090134F"/>
    <w:rsid w:val="00901807"/>
    <w:rsid w:val="00901A5A"/>
    <w:rsid w:val="009022CC"/>
    <w:rsid w:val="00902457"/>
    <w:rsid w:val="0090358C"/>
    <w:rsid w:val="00903A30"/>
    <w:rsid w:val="00903B65"/>
    <w:rsid w:val="00903C6D"/>
    <w:rsid w:val="00903D9A"/>
    <w:rsid w:val="00903DCE"/>
    <w:rsid w:val="009045E6"/>
    <w:rsid w:val="009047CE"/>
    <w:rsid w:val="00905959"/>
    <w:rsid w:val="00905A68"/>
    <w:rsid w:val="00906AB2"/>
    <w:rsid w:val="00906E6A"/>
    <w:rsid w:val="009077C4"/>
    <w:rsid w:val="00907B43"/>
    <w:rsid w:val="00907C06"/>
    <w:rsid w:val="00910B9E"/>
    <w:rsid w:val="00910F4A"/>
    <w:rsid w:val="00911244"/>
    <w:rsid w:val="00911576"/>
    <w:rsid w:val="00912642"/>
    <w:rsid w:val="00912B05"/>
    <w:rsid w:val="00912DD1"/>
    <w:rsid w:val="00912E35"/>
    <w:rsid w:val="00912FD8"/>
    <w:rsid w:val="009135B3"/>
    <w:rsid w:val="0091387A"/>
    <w:rsid w:val="009139D1"/>
    <w:rsid w:val="00913A61"/>
    <w:rsid w:val="00913B4E"/>
    <w:rsid w:val="00913D40"/>
    <w:rsid w:val="00913DC8"/>
    <w:rsid w:val="00914735"/>
    <w:rsid w:val="00914B9E"/>
    <w:rsid w:val="00914FAA"/>
    <w:rsid w:val="00914FFC"/>
    <w:rsid w:val="00915414"/>
    <w:rsid w:val="00915752"/>
    <w:rsid w:val="009158EB"/>
    <w:rsid w:val="0091592A"/>
    <w:rsid w:val="009160BC"/>
    <w:rsid w:val="00916234"/>
    <w:rsid w:val="00916429"/>
    <w:rsid w:val="00917403"/>
    <w:rsid w:val="0091794A"/>
    <w:rsid w:val="00917A36"/>
    <w:rsid w:val="00917B4E"/>
    <w:rsid w:val="009203E2"/>
    <w:rsid w:val="00920429"/>
    <w:rsid w:val="009208BE"/>
    <w:rsid w:val="00920C65"/>
    <w:rsid w:val="00920DBE"/>
    <w:rsid w:val="00920F57"/>
    <w:rsid w:val="0092192C"/>
    <w:rsid w:val="00921C46"/>
    <w:rsid w:val="00921CEB"/>
    <w:rsid w:val="00922745"/>
    <w:rsid w:val="00922AA4"/>
    <w:rsid w:val="00923F43"/>
    <w:rsid w:val="00924A6D"/>
    <w:rsid w:val="00924CDF"/>
    <w:rsid w:val="00924DA6"/>
    <w:rsid w:val="00924E5D"/>
    <w:rsid w:val="00925000"/>
    <w:rsid w:val="0092555A"/>
    <w:rsid w:val="009255C6"/>
    <w:rsid w:val="009257C0"/>
    <w:rsid w:val="00925C45"/>
    <w:rsid w:val="00926E22"/>
    <w:rsid w:val="00927149"/>
    <w:rsid w:val="0092746A"/>
    <w:rsid w:val="00927B6A"/>
    <w:rsid w:val="00927E88"/>
    <w:rsid w:val="009300ED"/>
    <w:rsid w:val="00930280"/>
    <w:rsid w:val="009302DB"/>
    <w:rsid w:val="00930E51"/>
    <w:rsid w:val="00930EBE"/>
    <w:rsid w:val="00930FDE"/>
    <w:rsid w:val="00931F4E"/>
    <w:rsid w:val="0093226E"/>
    <w:rsid w:val="00932958"/>
    <w:rsid w:val="00932ACD"/>
    <w:rsid w:val="00932C25"/>
    <w:rsid w:val="00933175"/>
    <w:rsid w:val="00933410"/>
    <w:rsid w:val="00934046"/>
    <w:rsid w:val="00935006"/>
    <w:rsid w:val="009356A0"/>
    <w:rsid w:val="009357C7"/>
    <w:rsid w:val="009358B2"/>
    <w:rsid w:val="00935956"/>
    <w:rsid w:val="00935ECE"/>
    <w:rsid w:val="009369AD"/>
    <w:rsid w:val="00936BB8"/>
    <w:rsid w:val="0093773C"/>
    <w:rsid w:val="00937BDA"/>
    <w:rsid w:val="00937E85"/>
    <w:rsid w:val="009409B5"/>
    <w:rsid w:val="00940E33"/>
    <w:rsid w:val="009410F5"/>
    <w:rsid w:val="0094198B"/>
    <w:rsid w:val="00942340"/>
    <w:rsid w:val="009425A4"/>
    <w:rsid w:val="009425E8"/>
    <w:rsid w:val="0094268B"/>
    <w:rsid w:val="00942C9C"/>
    <w:rsid w:val="00942EBB"/>
    <w:rsid w:val="009430E0"/>
    <w:rsid w:val="0094323F"/>
    <w:rsid w:val="009433BF"/>
    <w:rsid w:val="009437D0"/>
    <w:rsid w:val="009439DC"/>
    <w:rsid w:val="00943AA5"/>
    <w:rsid w:val="00943CDD"/>
    <w:rsid w:val="00943CF9"/>
    <w:rsid w:val="00943DD8"/>
    <w:rsid w:val="009447BF"/>
    <w:rsid w:val="00945516"/>
    <w:rsid w:val="009455D2"/>
    <w:rsid w:val="00946451"/>
    <w:rsid w:val="0094668E"/>
    <w:rsid w:val="00947188"/>
    <w:rsid w:val="0094730B"/>
    <w:rsid w:val="00950074"/>
    <w:rsid w:val="00951146"/>
    <w:rsid w:val="0095176A"/>
    <w:rsid w:val="00951D0D"/>
    <w:rsid w:val="00951D79"/>
    <w:rsid w:val="00951FF6"/>
    <w:rsid w:val="009521F8"/>
    <w:rsid w:val="00952533"/>
    <w:rsid w:val="009529E5"/>
    <w:rsid w:val="00952DC9"/>
    <w:rsid w:val="00952F38"/>
    <w:rsid w:val="00952FCD"/>
    <w:rsid w:val="00953316"/>
    <w:rsid w:val="00953509"/>
    <w:rsid w:val="009535FA"/>
    <w:rsid w:val="00953C55"/>
    <w:rsid w:val="00954BB7"/>
    <w:rsid w:val="009550CA"/>
    <w:rsid w:val="0095532A"/>
    <w:rsid w:val="00955909"/>
    <w:rsid w:val="009559E6"/>
    <w:rsid w:val="00956AAF"/>
    <w:rsid w:val="0095709B"/>
    <w:rsid w:val="00957496"/>
    <w:rsid w:val="00957643"/>
    <w:rsid w:val="00957886"/>
    <w:rsid w:val="009578EB"/>
    <w:rsid w:val="00960179"/>
    <w:rsid w:val="00961562"/>
    <w:rsid w:val="009615B3"/>
    <w:rsid w:val="00961918"/>
    <w:rsid w:val="00961AFC"/>
    <w:rsid w:val="00961B03"/>
    <w:rsid w:val="00961CF7"/>
    <w:rsid w:val="009620A2"/>
    <w:rsid w:val="009621F1"/>
    <w:rsid w:val="0096224C"/>
    <w:rsid w:val="009624E5"/>
    <w:rsid w:val="009631C9"/>
    <w:rsid w:val="009633D4"/>
    <w:rsid w:val="009633FB"/>
    <w:rsid w:val="009634CD"/>
    <w:rsid w:val="00963A8E"/>
    <w:rsid w:val="00963BBB"/>
    <w:rsid w:val="009642BC"/>
    <w:rsid w:val="0096475D"/>
    <w:rsid w:val="00964A14"/>
    <w:rsid w:val="00964A98"/>
    <w:rsid w:val="0096524A"/>
    <w:rsid w:val="00965548"/>
    <w:rsid w:val="009655A1"/>
    <w:rsid w:val="009661B9"/>
    <w:rsid w:val="009665DB"/>
    <w:rsid w:val="00966718"/>
    <w:rsid w:val="0096671E"/>
    <w:rsid w:val="009668F4"/>
    <w:rsid w:val="00966931"/>
    <w:rsid w:val="00966C55"/>
    <w:rsid w:val="00966EF0"/>
    <w:rsid w:val="00967B85"/>
    <w:rsid w:val="00970A0E"/>
    <w:rsid w:val="00970F0E"/>
    <w:rsid w:val="00970F6C"/>
    <w:rsid w:val="00970FCE"/>
    <w:rsid w:val="0097112C"/>
    <w:rsid w:val="00971231"/>
    <w:rsid w:val="009714B8"/>
    <w:rsid w:val="00971663"/>
    <w:rsid w:val="00971735"/>
    <w:rsid w:val="009720C0"/>
    <w:rsid w:val="0097295D"/>
    <w:rsid w:val="00972A07"/>
    <w:rsid w:val="00972FCD"/>
    <w:rsid w:val="00973C69"/>
    <w:rsid w:val="00973E5F"/>
    <w:rsid w:val="00974064"/>
    <w:rsid w:val="009740E8"/>
    <w:rsid w:val="00974751"/>
    <w:rsid w:val="00974C81"/>
    <w:rsid w:val="00974FAA"/>
    <w:rsid w:val="00975BAE"/>
    <w:rsid w:val="00975D16"/>
    <w:rsid w:val="00976027"/>
    <w:rsid w:val="00976134"/>
    <w:rsid w:val="0097645B"/>
    <w:rsid w:val="009764EE"/>
    <w:rsid w:val="00976748"/>
    <w:rsid w:val="00976754"/>
    <w:rsid w:val="00976CE4"/>
    <w:rsid w:val="0097745C"/>
    <w:rsid w:val="009778D3"/>
    <w:rsid w:val="00980633"/>
    <w:rsid w:val="00980B62"/>
    <w:rsid w:val="00980F68"/>
    <w:rsid w:val="00981B25"/>
    <w:rsid w:val="00982163"/>
    <w:rsid w:val="009821B6"/>
    <w:rsid w:val="0098230B"/>
    <w:rsid w:val="00982C16"/>
    <w:rsid w:val="00982D5F"/>
    <w:rsid w:val="00983A41"/>
    <w:rsid w:val="00983D9F"/>
    <w:rsid w:val="009840CA"/>
    <w:rsid w:val="00984789"/>
    <w:rsid w:val="00986214"/>
    <w:rsid w:val="009862F8"/>
    <w:rsid w:val="00986FD6"/>
    <w:rsid w:val="0098726E"/>
    <w:rsid w:val="00987C8A"/>
    <w:rsid w:val="009908C2"/>
    <w:rsid w:val="00990E39"/>
    <w:rsid w:val="00991142"/>
    <w:rsid w:val="0099118C"/>
    <w:rsid w:val="0099133F"/>
    <w:rsid w:val="00991E52"/>
    <w:rsid w:val="009921FE"/>
    <w:rsid w:val="009925B6"/>
    <w:rsid w:val="00992F36"/>
    <w:rsid w:val="00993040"/>
    <w:rsid w:val="009930AD"/>
    <w:rsid w:val="009930D8"/>
    <w:rsid w:val="00993142"/>
    <w:rsid w:val="009934BE"/>
    <w:rsid w:val="0099392B"/>
    <w:rsid w:val="00993B39"/>
    <w:rsid w:val="00993BA0"/>
    <w:rsid w:val="00993D7F"/>
    <w:rsid w:val="00993E99"/>
    <w:rsid w:val="00994275"/>
    <w:rsid w:val="0099448B"/>
    <w:rsid w:val="00994A3D"/>
    <w:rsid w:val="00995105"/>
    <w:rsid w:val="00995340"/>
    <w:rsid w:val="009953E6"/>
    <w:rsid w:val="009957A3"/>
    <w:rsid w:val="00996316"/>
    <w:rsid w:val="009966F5"/>
    <w:rsid w:val="00996996"/>
    <w:rsid w:val="009A006C"/>
    <w:rsid w:val="009A02B0"/>
    <w:rsid w:val="009A07A6"/>
    <w:rsid w:val="009A0A08"/>
    <w:rsid w:val="009A0A65"/>
    <w:rsid w:val="009A0EFF"/>
    <w:rsid w:val="009A1268"/>
    <w:rsid w:val="009A1616"/>
    <w:rsid w:val="009A1B16"/>
    <w:rsid w:val="009A1E17"/>
    <w:rsid w:val="009A1ECE"/>
    <w:rsid w:val="009A21A2"/>
    <w:rsid w:val="009A286B"/>
    <w:rsid w:val="009A2C41"/>
    <w:rsid w:val="009A3872"/>
    <w:rsid w:val="009A3B30"/>
    <w:rsid w:val="009A3FCE"/>
    <w:rsid w:val="009A415B"/>
    <w:rsid w:val="009A4369"/>
    <w:rsid w:val="009A4B61"/>
    <w:rsid w:val="009A4DBA"/>
    <w:rsid w:val="009A5142"/>
    <w:rsid w:val="009A5530"/>
    <w:rsid w:val="009A56D0"/>
    <w:rsid w:val="009A5B14"/>
    <w:rsid w:val="009A5C2A"/>
    <w:rsid w:val="009A5DD4"/>
    <w:rsid w:val="009A6477"/>
    <w:rsid w:val="009A659D"/>
    <w:rsid w:val="009A6658"/>
    <w:rsid w:val="009A67F0"/>
    <w:rsid w:val="009A6975"/>
    <w:rsid w:val="009A70B6"/>
    <w:rsid w:val="009A7F37"/>
    <w:rsid w:val="009B03A2"/>
    <w:rsid w:val="009B0548"/>
    <w:rsid w:val="009B05C5"/>
    <w:rsid w:val="009B0DFD"/>
    <w:rsid w:val="009B1314"/>
    <w:rsid w:val="009B1B5E"/>
    <w:rsid w:val="009B20C0"/>
    <w:rsid w:val="009B21BB"/>
    <w:rsid w:val="009B21FE"/>
    <w:rsid w:val="009B2279"/>
    <w:rsid w:val="009B23CC"/>
    <w:rsid w:val="009B29BA"/>
    <w:rsid w:val="009B315A"/>
    <w:rsid w:val="009B3863"/>
    <w:rsid w:val="009B42E6"/>
    <w:rsid w:val="009B4471"/>
    <w:rsid w:val="009B52DD"/>
    <w:rsid w:val="009B5717"/>
    <w:rsid w:val="009B5A85"/>
    <w:rsid w:val="009B5ADA"/>
    <w:rsid w:val="009B5C5C"/>
    <w:rsid w:val="009B605E"/>
    <w:rsid w:val="009B63BB"/>
    <w:rsid w:val="009B6A95"/>
    <w:rsid w:val="009B6AE4"/>
    <w:rsid w:val="009B7551"/>
    <w:rsid w:val="009B78ED"/>
    <w:rsid w:val="009B7A4D"/>
    <w:rsid w:val="009B7E2D"/>
    <w:rsid w:val="009C04C3"/>
    <w:rsid w:val="009C04CD"/>
    <w:rsid w:val="009C0ABD"/>
    <w:rsid w:val="009C0BFE"/>
    <w:rsid w:val="009C0F2C"/>
    <w:rsid w:val="009C159A"/>
    <w:rsid w:val="009C16D0"/>
    <w:rsid w:val="009C1AD7"/>
    <w:rsid w:val="009C1DDF"/>
    <w:rsid w:val="009C1E2D"/>
    <w:rsid w:val="009C205E"/>
    <w:rsid w:val="009C2875"/>
    <w:rsid w:val="009C2968"/>
    <w:rsid w:val="009C2E19"/>
    <w:rsid w:val="009C302B"/>
    <w:rsid w:val="009C316E"/>
    <w:rsid w:val="009C3687"/>
    <w:rsid w:val="009C4019"/>
    <w:rsid w:val="009C409C"/>
    <w:rsid w:val="009C468D"/>
    <w:rsid w:val="009C4AD9"/>
    <w:rsid w:val="009C4B80"/>
    <w:rsid w:val="009C53FA"/>
    <w:rsid w:val="009C585B"/>
    <w:rsid w:val="009C5F24"/>
    <w:rsid w:val="009C5F7B"/>
    <w:rsid w:val="009C62CD"/>
    <w:rsid w:val="009C648D"/>
    <w:rsid w:val="009C78FB"/>
    <w:rsid w:val="009D028D"/>
    <w:rsid w:val="009D04B5"/>
    <w:rsid w:val="009D0CAA"/>
    <w:rsid w:val="009D1092"/>
    <w:rsid w:val="009D11EE"/>
    <w:rsid w:val="009D177B"/>
    <w:rsid w:val="009D1843"/>
    <w:rsid w:val="009D18C1"/>
    <w:rsid w:val="009D1A4E"/>
    <w:rsid w:val="009D1E59"/>
    <w:rsid w:val="009D204F"/>
    <w:rsid w:val="009D27F6"/>
    <w:rsid w:val="009D41DB"/>
    <w:rsid w:val="009D49A8"/>
    <w:rsid w:val="009D4A5E"/>
    <w:rsid w:val="009D53B6"/>
    <w:rsid w:val="009D58CF"/>
    <w:rsid w:val="009D63CE"/>
    <w:rsid w:val="009D6422"/>
    <w:rsid w:val="009D7126"/>
    <w:rsid w:val="009D7A16"/>
    <w:rsid w:val="009E02BD"/>
    <w:rsid w:val="009E03EB"/>
    <w:rsid w:val="009E05ED"/>
    <w:rsid w:val="009E0D64"/>
    <w:rsid w:val="009E1378"/>
    <w:rsid w:val="009E1DC0"/>
    <w:rsid w:val="009E1ED6"/>
    <w:rsid w:val="009E1F76"/>
    <w:rsid w:val="009E1FB0"/>
    <w:rsid w:val="009E2711"/>
    <w:rsid w:val="009E3060"/>
    <w:rsid w:val="009E331B"/>
    <w:rsid w:val="009E3371"/>
    <w:rsid w:val="009E3494"/>
    <w:rsid w:val="009E3670"/>
    <w:rsid w:val="009E3DD7"/>
    <w:rsid w:val="009E4C98"/>
    <w:rsid w:val="009E4E50"/>
    <w:rsid w:val="009E510E"/>
    <w:rsid w:val="009E5A41"/>
    <w:rsid w:val="009E5D9C"/>
    <w:rsid w:val="009E66EC"/>
    <w:rsid w:val="009E6AB7"/>
    <w:rsid w:val="009E6CF7"/>
    <w:rsid w:val="009E7154"/>
    <w:rsid w:val="009E7228"/>
    <w:rsid w:val="009E785A"/>
    <w:rsid w:val="009F080F"/>
    <w:rsid w:val="009F0AFA"/>
    <w:rsid w:val="009F1768"/>
    <w:rsid w:val="009F1B55"/>
    <w:rsid w:val="009F1EEA"/>
    <w:rsid w:val="009F27B5"/>
    <w:rsid w:val="009F289D"/>
    <w:rsid w:val="009F2B45"/>
    <w:rsid w:val="009F312C"/>
    <w:rsid w:val="009F3262"/>
    <w:rsid w:val="009F3514"/>
    <w:rsid w:val="009F3738"/>
    <w:rsid w:val="009F39A5"/>
    <w:rsid w:val="009F4723"/>
    <w:rsid w:val="009F4E35"/>
    <w:rsid w:val="009F4F16"/>
    <w:rsid w:val="009F54B6"/>
    <w:rsid w:val="009F5652"/>
    <w:rsid w:val="009F5BE1"/>
    <w:rsid w:val="009F5E19"/>
    <w:rsid w:val="009F6001"/>
    <w:rsid w:val="009F6481"/>
    <w:rsid w:val="009F650C"/>
    <w:rsid w:val="009F660B"/>
    <w:rsid w:val="009F6658"/>
    <w:rsid w:val="009F6899"/>
    <w:rsid w:val="009F69EA"/>
    <w:rsid w:val="009F6C60"/>
    <w:rsid w:val="009F6CD7"/>
    <w:rsid w:val="009F6EE0"/>
    <w:rsid w:val="009F7A8B"/>
    <w:rsid w:val="009F7E58"/>
    <w:rsid w:val="009F7E99"/>
    <w:rsid w:val="00A000E1"/>
    <w:rsid w:val="00A00162"/>
    <w:rsid w:val="00A007B6"/>
    <w:rsid w:val="00A00B8D"/>
    <w:rsid w:val="00A00C00"/>
    <w:rsid w:val="00A00F00"/>
    <w:rsid w:val="00A02732"/>
    <w:rsid w:val="00A02938"/>
    <w:rsid w:val="00A02E7C"/>
    <w:rsid w:val="00A02F6E"/>
    <w:rsid w:val="00A02F90"/>
    <w:rsid w:val="00A03461"/>
    <w:rsid w:val="00A0356A"/>
    <w:rsid w:val="00A039A2"/>
    <w:rsid w:val="00A039E6"/>
    <w:rsid w:val="00A03E7D"/>
    <w:rsid w:val="00A042AB"/>
    <w:rsid w:val="00A046F5"/>
    <w:rsid w:val="00A048AD"/>
    <w:rsid w:val="00A04AB1"/>
    <w:rsid w:val="00A055E4"/>
    <w:rsid w:val="00A05832"/>
    <w:rsid w:val="00A05A18"/>
    <w:rsid w:val="00A05A95"/>
    <w:rsid w:val="00A060C9"/>
    <w:rsid w:val="00A06370"/>
    <w:rsid w:val="00A06452"/>
    <w:rsid w:val="00A06C1B"/>
    <w:rsid w:val="00A06D5F"/>
    <w:rsid w:val="00A06E09"/>
    <w:rsid w:val="00A07049"/>
    <w:rsid w:val="00A0727F"/>
    <w:rsid w:val="00A075FD"/>
    <w:rsid w:val="00A07B75"/>
    <w:rsid w:val="00A07F4A"/>
    <w:rsid w:val="00A10062"/>
    <w:rsid w:val="00A10244"/>
    <w:rsid w:val="00A10DA9"/>
    <w:rsid w:val="00A11933"/>
    <w:rsid w:val="00A1233C"/>
    <w:rsid w:val="00A12726"/>
    <w:rsid w:val="00A127B8"/>
    <w:rsid w:val="00A1289F"/>
    <w:rsid w:val="00A12DB9"/>
    <w:rsid w:val="00A12EF2"/>
    <w:rsid w:val="00A13024"/>
    <w:rsid w:val="00A1320D"/>
    <w:rsid w:val="00A13284"/>
    <w:rsid w:val="00A13531"/>
    <w:rsid w:val="00A137A4"/>
    <w:rsid w:val="00A13C77"/>
    <w:rsid w:val="00A13D30"/>
    <w:rsid w:val="00A142B4"/>
    <w:rsid w:val="00A1484A"/>
    <w:rsid w:val="00A14CCF"/>
    <w:rsid w:val="00A14CFC"/>
    <w:rsid w:val="00A1593C"/>
    <w:rsid w:val="00A15D17"/>
    <w:rsid w:val="00A1621A"/>
    <w:rsid w:val="00A172CD"/>
    <w:rsid w:val="00A17C1F"/>
    <w:rsid w:val="00A17F30"/>
    <w:rsid w:val="00A204CD"/>
    <w:rsid w:val="00A20C66"/>
    <w:rsid w:val="00A20DDA"/>
    <w:rsid w:val="00A2102D"/>
    <w:rsid w:val="00A211FB"/>
    <w:rsid w:val="00A21B4C"/>
    <w:rsid w:val="00A221C9"/>
    <w:rsid w:val="00A23065"/>
    <w:rsid w:val="00A23645"/>
    <w:rsid w:val="00A23F00"/>
    <w:rsid w:val="00A2426A"/>
    <w:rsid w:val="00A2433F"/>
    <w:rsid w:val="00A25549"/>
    <w:rsid w:val="00A2593D"/>
    <w:rsid w:val="00A259F9"/>
    <w:rsid w:val="00A25CD7"/>
    <w:rsid w:val="00A26E58"/>
    <w:rsid w:val="00A271C6"/>
    <w:rsid w:val="00A27A60"/>
    <w:rsid w:val="00A27B59"/>
    <w:rsid w:val="00A27B9A"/>
    <w:rsid w:val="00A30411"/>
    <w:rsid w:val="00A306AA"/>
    <w:rsid w:val="00A307C9"/>
    <w:rsid w:val="00A30ED0"/>
    <w:rsid w:val="00A31074"/>
    <w:rsid w:val="00A318E3"/>
    <w:rsid w:val="00A31A09"/>
    <w:rsid w:val="00A31C73"/>
    <w:rsid w:val="00A325E3"/>
    <w:rsid w:val="00A325F6"/>
    <w:rsid w:val="00A32781"/>
    <w:rsid w:val="00A32808"/>
    <w:rsid w:val="00A328AB"/>
    <w:rsid w:val="00A32B4A"/>
    <w:rsid w:val="00A32B68"/>
    <w:rsid w:val="00A33157"/>
    <w:rsid w:val="00A33AE6"/>
    <w:rsid w:val="00A33D02"/>
    <w:rsid w:val="00A33F51"/>
    <w:rsid w:val="00A3430F"/>
    <w:rsid w:val="00A34395"/>
    <w:rsid w:val="00A34553"/>
    <w:rsid w:val="00A3504E"/>
    <w:rsid w:val="00A35AC8"/>
    <w:rsid w:val="00A360E1"/>
    <w:rsid w:val="00A36EC3"/>
    <w:rsid w:val="00A374B4"/>
    <w:rsid w:val="00A374D7"/>
    <w:rsid w:val="00A37921"/>
    <w:rsid w:val="00A41435"/>
    <w:rsid w:val="00A41699"/>
    <w:rsid w:val="00A41816"/>
    <w:rsid w:val="00A41C29"/>
    <w:rsid w:val="00A429AF"/>
    <w:rsid w:val="00A42CB0"/>
    <w:rsid w:val="00A42FDD"/>
    <w:rsid w:val="00A43517"/>
    <w:rsid w:val="00A43979"/>
    <w:rsid w:val="00A43C7B"/>
    <w:rsid w:val="00A43D5A"/>
    <w:rsid w:val="00A43F1D"/>
    <w:rsid w:val="00A43F66"/>
    <w:rsid w:val="00A43F92"/>
    <w:rsid w:val="00A43FE9"/>
    <w:rsid w:val="00A4443E"/>
    <w:rsid w:val="00A4449D"/>
    <w:rsid w:val="00A44688"/>
    <w:rsid w:val="00A448E6"/>
    <w:rsid w:val="00A44D10"/>
    <w:rsid w:val="00A45023"/>
    <w:rsid w:val="00A451D7"/>
    <w:rsid w:val="00A45D34"/>
    <w:rsid w:val="00A4634F"/>
    <w:rsid w:val="00A46722"/>
    <w:rsid w:val="00A468AD"/>
    <w:rsid w:val="00A469CE"/>
    <w:rsid w:val="00A46A6C"/>
    <w:rsid w:val="00A46BB4"/>
    <w:rsid w:val="00A471A9"/>
    <w:rsid w:val="00A47848"/>
    <w:rsid w:val="00A47D10"/>
    <w:rsid w:val="00A5009C"/>
    <w:rsid w:val="00A501C4"/>
    <w:rsid w:val="00A50360"/>
    <w:rsid w:val="00A50688"/>
    <w:rsid w:val="00A50A06"/>
    <w:rsid w:val="00A50E4E"/>
    <w:rsid w:val="00A50FA7"/>
    <w:rsid w:val="00A5243B"/>
    <w:rsid w:val="00A52F89"/>
    <w:rsid w:val="00A535F4"/>
    <w:rsid w:val="00A539D1"/>
    <w:rsid w:val="00A53A67"/>
    <w:rsid w:val="00A53F86"/>
    <w:rsid w:val="00A540D2"/>
    <w:rsid w:val="00A543A0"/>
    <w:rsid w:val="00A5463A"/>
    <w:rsid w:val="00A54957"/>
    <w:rsid w:val="00A54A6D"/>
    <w:rsid w:val="00A54CB1"/>
    <w:rsid w:val="00A5505A"/>
    <w:rsid w:val="00A55612"/>
    <w:rsid w:val="00A5598A"/>
    <w:rsid w:val="00A55B6A"/>
    <w:rsid w:val="00A5615A"/>
    <w:rsid w:val="00A563F8"/>
    <w:rsid w:val="00A565CD"/>
    <w:rsid w:val="00A566B5"/>
    <w:rsid w:val="00A56942"/>
    <w:rsid w:val="00A57179"/>
    <w:rsid w:val="00A57441"/>
    <w:rsid w:val="00A57714"/>
    <w:rsid w:val="00A57E2A"/>
    <w:rsid w:val="00A600BD"/>
    <w:rsid w:val="00A6070E"/>
    <w:rsid w:val="00A60A53"/>
    <w:rsid w:val="00A60FCB"/>
    <w:rsid w:val="00A610BA"/>
    <w:rsid w:val="00A612C9"/>
    <w:rsid w:val="00A61568"/>
    <w:rsid w:val="00A61681"/>
    <w:rsid w:val="00A61D43"/>
    <w:rsid w:val="00A6207A"/>
    <w:rsid w:val="00A628DE"/>
    <w:rsid w:val="00A62AC6"/>
    <w:rsid w:val="00A62B0D"/>
    <w:rsid w:val="00A62DEF"/>
    <w:rsid w:val="00A63251"/>
    <w:rsid w:val="00A63309"/>
    <w:rsid w:val="00A6357C"/>
    <w:rsid w:val="00A63F7B"/>
    <w:rsid w:val="00A64332"/>
    <w:rsid w:val="00A643A9"/>
    <w:rsid w:val="00A644EB"/>
    <w:rsid w:val="00A64BBD"/>
    <w:rsid w:val="00A64D9E"/>
    <w:rsid w:val="00A65625"/>
    <w:rsid w:val="00A6576D"/>
    <w:rsid w:val="00A65AFD"/>
    <w:rsid w:val="00A65C04"/>
    <w:rsid w:val="00A65C29"/>
    <w:rsid w:val="00A661B8"/>
    <w:rsid w:val="00A6631F"/>
    <w:rsid w:val="00A66706"/>
    <w:rsid w:val="00A6688A"/>
    <w:rsid w:val="00A67041"/>
    <w:rsid w:val="00A67257"/>
    <w:rsid w:val="00A673CD"/>
    <w:rsid w:val="00A678E6"/>
    <w:rsid w:val="00A70462"/>
    <w:rsid w:val="00A70F2F"/>
    <w:rsid w:val="00A7112C"/>
    <w:rsid w:val="00A71C7D"/>
    <w:rsid w:val="00A71CAE"/>
    <w:rsid w:val="00A71CD9"/>
    <w:rsid w:val="00A726B9"/>
    <w:rsid w:val="00A7279D"/>
    <w:rsid w:val="00A72EB3"/>
    <w:rsid w:val="00A7376D"/>
    <w:rsid w:val="00A737E9"/>
    <w:rsid w:val="00A73C91"/>
    <w:rsid w:val="00A74486"/>
    <w:rsid w:val="00A75CAD"/>
    <w:rsid w:val="00A75CD8"/>
    <w:rsid w:val="00A760BA"/>
    <w:rsid w:val="00A7619A"/>
    <w:rsid w:val="00A765D0"/>
    <w:rsid w:val="00A7678D"/>
    <w:rsid w:val="00A76994"/>
    <w:rsid w:val="00A76BD7"/>
    <w:rsid w:val="00A770A4"/>
    <w:rsid w:val="00A777AB"/>
    <w:rsid w:val="00A77D8F"/>
    <w:rsid w:val="00A8019D"/>
    <w:rsid w:val="00A8019F"/>
    <w:rsid w:val="00A806A9"/>
    <w:rsid w:val="00A808D6"/>
    <w:rsid w:val="00A80AAA"/>
    <w:rsid w:val="00A81881"/>
    <w:rsid w:val="00A81A35"/>
    <w:rsid w:val="00A81BF8"/>
    <w:rsid w:val="00A81C0C"/>
    <w:rsid w:val="00A82355"/>
    <w:rsid w:val="00A8241B"/>
    <w:rsid w:val="00A82650"/>
    <w:rsid w:val="00A83231"/>
    <w:rsid w:val="00A835DB"/>
    <w:rsid w:val="00A83692"/>
    <w:rsid w:val="00A83906"/>
    <w:rsid w:val="00A83A0A"/>
    <w:rsid w:val="00A84A56"/>
    <w:rsid w:val="00A84BD0"/>
    <w:rsid w:val="00A84F73"/>
    <w:rsid w:val="00A85358"/>
    <w:rsid w:val="00A8587F"/>
    <w:rsid w:val="00A85B3E"/>
    <w:rsid w:val="00A85DE5"/>
    <w:rsid w:val="00A869F7"/>
    <w:rsid w:val="00A86A57"/>
    <w:rsid w:val="00A86B24"/>
    <w:rsid w:val="00A8724C"/>
    <w:rsid w:val="00A8759D"/>
    <w:rsid w:val="00A87C72"/>
    <w:rsid w:val="00A87ED9"/>
    <w:rsid w:val="00A9015A"/>
    <w:rsid w:val="00A9036F"/>
    <w:rsid w:val="00A916DC"/>
    <w:rsid w:val="00A92078"/>
    <w:rsid w:val="00A92515"/>
    <w:rsid w:val="00A9273F"/>
    <w:rsid w:val="00A9309F"/>
    <w:rsid w:val="00A938D2"/>
    <w:rsid w:val="00A93930"/>
    <w:rsid w:val="00A93C39"/>
    <w:rsid w:val="00A93C76"/>
    <w:rsid w:val="00A93ECD"/>
    <w:rsid w:val="00A946EB"/>
    <w:rsid w:val="00A9534C"/>
    <w:rsid w:val="00A95B4F"/>
    <w:rsid w:val="00A95C95"/>
    <w:rsid w:val="00A95DD4"/>
    <w:rsid w:val="00A96B30"/>
    <w:rsid w:val="00A97164"/>
    <w:rsid w:val="00A9745A"/>
    <w:rsid w:val="00A97517"/>
    <w:rsid w:val="00A977DB"/>
    <w:rsid w:val="00A97828"/>
    <w:rsid w:val="00A97983"/>
    <w:rsid w:val="00A97C47"/>
    <w:rsid w:val="00AA03AD"/>
    <w:rsid w:val="00AA103C"/>
    <w:rsid w:val="00AA16AB"/>
    <w:rsid w:val="00AA1854"/>
    <w:rsid w:val="00AA1B34"/>
    <w:rsid w:val="00AA2DCA"/>
    <w:rsid w:val="00AA3259"/>
    <w:rsid w:val="00AA3350"/>
    <w:rsid w:val="00AA350F"/>
    <w:rsid w:val="00AA38B3"/>
    <w:rsid w:val="00AA4058"/>
    <w:rsid w:val="00AA479F"/>
    <w:rsid w:val="00AA47D4"/>
    <w:rsid w:val="00AA4F34"/>
    <w:rsid w:val="00AA507F"/>
    <w:rsid w:val="00AA6832"/>
    <w:rsid w:val="00AA6966"/>
    <w:rsid w:val="00AA6ADB"/>
    <w:rsid w:val="00AA6DDE"/>
    <w:rsid w:val="00AA700E"/>
    <w:rsid w:val="00AA715C"/>
    <w:rsid w:val="00AA7255"/>
    <w:rsid w:val="00AA72B8"/>
    <w:rsid w:val="00AA73F0"/>
    <w:rsid w:val="00AA7EB6"/>
    <w:rsid w:val="00AB002A"/>
    <w:rsid w:val="00AB0340"/>
    <w:rsid w:val="00AB097B"/>
    <w:rsid w:val="00AB13BE"/>
    <w:rsid w:val="00AB163F"/>
    <w:rsid w:val="00AB1A12"/>
    <w:rsid w:val="00AB27A1"/>
    <w:rsid w:val="00AB27B0"/>
    <w:rsid w:val="00AB2C57"/>
    <w:rsid w:val="00AB2F0E"/>
    <w:rsid w:val="00AB39EB"/>
    <w:rsid w:val="00AB3BCB"/>
    <w:rsid w:val="00AB3EDE"/>
    <w:rsid w:val="00AB4C76"/>
    <w:rsid w:val="00AB4DEF"/>
    <w:rsid w:val="00AB5EBA"/>
    <w:rsid w:val="00AB6C91"/>
    <w:rsid w:val="00AB7D42"/>
    <w:rsid w:val="00AC0462"/>
    <w:rsid w:val="00AC09D8"/>
    <w:rsid w:val="00AC10C3"/>
    <w:rsid w:val="00AC1399"/>
    <w:rsid w:val="00AC1575"/>
    <w:rsid w:val="00AC15F7"/>
    <w:rsid w:val="00AC1B42"/>
    <w:rsid w:val="00AC1DD4"/>
    <w:rsid w:val="00AC1E13"/>
    <w:rsid w:val="00AC1E36"/>
    <w:rsid w:val="00AC2702"/>
    <w:rsid w:val="00AC2A24"/>
    <w:rsid w:val="00AC2AB9"/>
    <w:rsid w:val="00AC2B3C"/>
    <w:rsid w:val="00AC2E5A"/>
    <w:rsid w:val="00AC2FCD"/>
    <w:rsid w:val="00AC3475"/>
    <w:rsid w:val="00AC36BB"/>
    <w:rsid w:val="00AC3F48"/>
    <w:rsid w:val="00AC4816"/>
    <w:rsid w:val="00AC500A"/>
    <w:rsid w:val="00AC564D"/>
    <w:rsid w:val="00AC5DD6"/>
    <w:rsid w:val="00AC6662"/>
    <w:rsid w:val="00AC7241"/>
    <w:rsid w:val="00AD016E"/>
    <w:rsid w:val="00AD0612"/>
    <w:rsid w:val="00AD0B96"/>
    <w:rsid w:val="00AD104A"/>
    <w:rsid w:val="00AD112C"/>
    <w:rsid w:val="00AD1280"/>
    <w:rsid w:val="00AD1E86"/>
    <w:rsid w:val="00AD2A29"/>
    <w:rsid w:val="00AD34A9"/>
    <w:rsid w:val="00AD3579"/>
    <w:rsid w:val="00AD3951"/>
    <w:rsid w:val="00AD3BBB"/>
    <w:rsid w:val="00AD437C"/>
    <w:rsid w:val="00AD4ACD"/>
    <w:rsid w:val="00AD5A57"/>
    <w:rsid w:val="00AD5B26"/>
    <w:rsid w:val="00AD5D13"/>
    <w:rsid w:val="00AD5EA8"/>
    <w:rsid w:val="00AD63CA"/>
    <w:rsid w:val="00AD7389"/>
    <w:rsid w:val="00AD7798"/>
    <w:rsid w:val="00AD7BB5"/>
    <w:rsid w:val="00AE0548"/>
    <w:rsid w:val="00AE0D31"/>
    <w:rsid w:val="00AE0E28"/>
    <w:rsid w:val="00AE205A"/>
    <w:rsid w:val="00AE222C"/>
    <w:rsid w:val="00AE26C6"/>
    <w:rsid w:val="00AE2AB4"/>
    <w:rsid w:val="00AE3580"/>
    <w:rsid w:val="00AE35AB"/>
    <w:rsid w:val="00AE3672"/>
    <w:rsid w:val="00AE397D"/>
    <w:rsid w:val="00AE3AFE"/>
    <w:rsid w:val="00AE42E0"/>
    <w:rsid w:val="00AE4483"/>
    <w:rsid w:val="00AE4E6A"/>
    <w:rsid w:val="00AE545B"/>
    <w:rsid w:val="00AE6480"/>
    <w:rsid w:val="00AE6613"/>
    <w:rsid w:val="00AE6DF8"/>
    <w:rsid w:val="00AE6F0C"/>
    <w:rsid w:val="00AE6FB5"/>
    <w:rsid w:val="00AE7B63"/>
    <w:rsid w:val="00AE7FA2"/>
    <w:rsid w:val="00AE7FF0"/>
    <w:rsid w:val="00AF004D"/>
    <w:rsid w:val="00AF09B4"/>
    <w:rsid w:val="00AF13C0"/>
    <w:rsid w:val="00AF1C4E"/>
    <w:rsid w:val="00AF271E"/>
    <w:rsid w:val="00AF28F5"/>
    <w:rsid w:val="00AF2F96"/>
    <w:rsid w:val="00AF30A6"/>
    <w:rsid w:val="00AF3197"/>
    <w:rsid w:val="00AF32D1"/>
    <w:rsid w:val="00AF35A6"/>
    <w:rsid w:val="00AF40C7"/>
    <w:rsid w:val="00AF42C5"/>
    <w:rsid w:val="00AF43F0"/>
    <w:rsid w:val="00AF4E36"/>
    <w:rsid w:val="00AF505F"/>
    <w:rsid w:val="00AF5094"/>
    <w:rsid w:val="00AF5D66"/>
    <w:rsid w:val="00AF5EEA"/>
    <w:rsid w:val="00AF721E"/>
    <w:rsid w:val="00AF77C4"/>
    <w:rsid w:val="00AF780A"/>
    <w:rsid w:val="00AF7A11"/>
    <w:rsid w:val="00B0032C"/>
    <w:rsid w:val="00B00607"/>
    <w:rsid w:val="00B00825"/>
    <w:rsid w:val="00B00C4C"/>
    <w:rsid w:val="00B01639"/>
    <w:rsid w:val="00B017F8"/>
    <w:rsid w:val="00B01E83"/>
    <w:rsid w:val="00B02262"/>
    <w:rsid w:val="00B03DCE"/>
    <w:rsid w:val="00B03F47"/>
    <w:rsid w:val="00B0467F"/>
    <w:rsid w:val="00B0493E"/>
    <w:rsid w:val="00B04EFE"/>
    <w:rsid w:val="00B05579"/>
    <w:rsid w:val="00B05789"/>
    <w:rsid w:val="00B06033"/>
    <w:rsid w:val="00B060F4"/>
    <w:rsid w:val="00B06746"/>
    <w:rsid w:val="00B068A3"/>
    <w:rsid w:val="00B06998"/>
    <w:rsid w:val="00B06D5F"/>
    <w:rsid w:val="00B06EB4"/>
    <w:rsid w:val="00B0701A"/>
    <w:rsid w:val="00B07086"/>
    <w:rsid w:val="00B072E1"/>
    <w:rsid w:val="00B07B43"/>
    <w:rsid w:val="00B10BAA"/>
    <w:rsid w:val="00B11D89"/>
    <w:rsid w:val="00B120E8"/>
    <w:rsid w:val="00B123BF"/>
    <w:rsid w:val="00B124BB"/>
    <w:rsid w:val="00B12606"/>
    <w:rsid w:val="00B127FC"/>
    <w:rsid w:val="00B12874"/>
    <w:rsid w:val="00B12ADA"/>
    <w:rsid w:val="00B134AD"/>
    <w:rsid w:val="00B13704"/>
    <w:rsid w:val="00B137F1"/>
    <w:rsid w:val="00B137F5"/>
    <w:rsid w:val="00B13B84"/>
    <w:rsid w:val="00B13DC1"/>
    <w:rsid w:val="00B13DC4"/>
    <w:rsid w:val="00B13E8F"/>
    <w:rsid w:val="00B13ED0"/>
    <w:rsid w:val="00B14133"/>
    <w:rsid w:val="00B1424E"/>
    <w:rsid w:val="00B15190"/>
    <w:rsid w:val="00B156BA"/>
    <w:rsid w:val="00B159EE"/>
    <w:rsid w:val="00B16071"/>
    <w:rsid w:val="00B1682E"/>
    <w:rsid w:val="00B17061"/>
    <w:rsid w:val="00B17E5C"/>
    <w:rsid w:val="00B20916"/>
    <w:rsid w:val="00B20A69"/>
    <w:rsid w:val="00B20BBE"/>
    <w:rsid w:val="00B20D5B"/>
    <w:rsid w:val="00B20F3E"/>
    <w:rsid w:val="00B21432"/>
    <w:rsid w:val="00B21A84"/>
    <w:rsid w:val="00B221A1"/>
    <w:rsid w:val="00B22404"/>
    <w:rsid w:val="00B22428"/>
    <w:rsid w:val="00B2244A"/>
    <w:rsid w:val="00B224F8"/>
    <w:rsid w:val="00B226FD"/>
    <w:rsid w:val="00B22DB7"/>
    <w:rsid w:val="00B23384"/>
    <w:rsid w:val="00B23666"/>
    <w:rsid w:val="00B23A05"/>
    <w:rsid w:val="00B242AA"/>
    <w:rsid w:val="00B24383"/>
    <w:rsid w:val="00B245A9"/>
    <w:rsid w:val="00B24FAD"/>
    <w:rsid w:val="00B250BC"/>
    <w:rsid w:val="00B2516B"/>
    <w:rsid w:val="00B2570C"/>
    <w:rsid w:val="00B25842"/>
    <w:rsid w:val="00B258E6"/>
    <w:rsid w:val="00B25F66"/>
    <w:rsid w:val="00B260F0"/>
    <w:rsid w:val="00B26502"/>
    <w:rsid w:val="00B26561"/>
    <w:rsid w:val="00B265F1"/>
    <w:rsid w:val="00B26762"/>
    <w:rsid w:val="00B26C5B"/>
    <w:rsid w:val="00B2777C"/>
    <w:rsid w:val="00B27858"/>
    <w:rsid w:val="00B27B88"/>
    <w:rsid w:val="00B27C5C"/>
    <w:rsid w:val="00B27F9C"/>
    <w:rsid w:val="00B3035A"/>
    <w:rsid w:val="00B30C5A"/>
    <w:rsid w:val="00B30DB7"/>
    <w:rsid w:val="00B312BA"/>
    <w:rsid w:val="00B319FB"/>
    <w:rsid w:val="00B31A1B"/>
    <w:rsid w:val="00B31E91"/>
    <w:rsid w:val="00B32159"/>
    <w:rsid w:val="00B32321"/>
    <w:rsid w:val="00B3246E"/>
    <w:rsid w:val="00B329A3"/>
    <w:rsid w:val="00B331F5"/>
    <w:rsid w:val="00B333D8"/>
    <w:rsid w:val="00B33F12"/>
    <w:rsid w:val="00B340CD"/>
    <w:rsid w:val="00B34B6E"/>
    <w:rsid w:val="00B35838"/>
    <w:rsid w:val="00B36077"/>
    <w:rsid w:val="00B36129"/>
    <w:rsid w:val="00B36744"/>
    <w:rsid w:val="00B37077"/>
    <w:rsid w:val="00B37081"/>
    <w:rsid w:val="00B37828"/>
    <w:rsid w:val="00B3797E"/>
    <w:rsid w:val="00B37D72"/>
    <w:rsid w:val="00B37E69"/>
    <w:rsid w:val="00B4000F"/>
    <w:rsid w:val="00B40DD9"/>
    <w:rsid w:val="00B40E53"/>
    <w:rsid w:val="00B41433"/>
    <w:rsid w:val="00B417CD"/>
    <w:rsid w:val="00B41BA8"/>
    <w:rsid w:val="00B42D62"/>
    <w:rsid w:val="00B43277"/>
    <w:rsid w:val="00B436CD"/>
    <w:rsid w:val="00B43C5E"/>
    <w:rsid w:val="00B43CA6"/>
    <w:rsid w:val="00B44392"/>
    <w:rsid w:val="00B44D69"/>
    <w:rsid w:val="00B44F01"/>
    <w:rsid w:val="00B45452"/>
    <w:rsid w:val="00B45B53"/>
    <w:rsid w:val="00B464D8"/>
    <w:rsid w:val="00B46CCF"/>
    <w:rsid w:val="00B46D9E"/>
    <w:rsid w:val="00B470BF"/>
    <w:rsid w:val="00B47153"/>
    <w:rsid w:val="00B476AB"/>
    <w:rsid w:val="00B47FD4"/>
    <w:rsid w:val="00B5140F"/>
    <w:rsid w:val="00B5161D"/>
    <w:rsid w:val="00B519D2"/>
    <w:rsid w:val="00B519ED"/>
    <w:rsid w:val="00B51B7C"/>
    <w:rsid w:val="00B52034"/>
    <w:rsid w:val="00B5244C"/>
    <w:rsid w:val="00B5295E"/>
    <w:rsid w:val="00B5310E"/>
    <w:rsid w:val="00B532D4"/>
    <w:rsid w:val="00B534B0"/>
    <w:rsid w:val="00B53A2A"/>
    <w:rsid w:val="00B53CF5"/>
    <w:rsid w:val="00B53FFB"/>
    <w:rsid w:val="00B54A3C"/>
    <w:rsid w:val="00B54CCC"/>
    <w:rsid w:val="00B54CFA"/>
    <w:rsid w:val="00B5528B"/>
    <w:rsid w:val="00B55527"/>
    <w:rsid w:val="00B55735"/>
    <w:rsid w:val="00B55AC9"/>
    <w:rsid w:val="00B55D0B"/>
    <w:rsid w:val="00B55E9D"/>
    <w:rsid w:val="00B56520"/>
    <w:rsid w:val="00B572D0"/>
    <w:rsid w:val="00B6031E"/>
    <w:rsid w:val="00B60B8C"/>
    <w:rsid w:val="00B61093"/>
    <w:rsid w:val="00B616A7"/>
    <w:rsid w:val="00B61AB8"/>
    <w:rsid w:val="00B61FF3"/>
    <w:rsid w:val="00B6361A"/>
    <w:rsid w:val="00B63B25"/>
    <w:rsid w:val="00B63E92"/>
    <w:rsid w:val="00B6442F"/>
    <w:rsid w:val="00B657D1"/>
    <w:rsid w:val="00B66321"/>
    <w:rsid w:val="00B663A1"/>
    <w:rsid w:val="00B6657A"/>
    <w:rsid w:val="00B66879"/>
    <w:rsid w:val="00B668CE"/>
    <w:rsid w:val="00B66DDF"/>
    <w:rsid w:val="00B67BE3"/>
    <w:rsid w:val="00B67EBF"/>
    <w:rsid w:val="00B7090F"/>
    <w:rsid w:val="00B70FA7"/>
    <w:rsid w:val="00B715E7"/>
    <w:rsid w:val="00B71B6C"/>
    <w:rsid w:val="00B7270C"/>
    <w:rsid w:val="00B72C9E"/>
    <w:rsid w:val="00B72D63"/>
    <w:rsid w:val="00B73265"/>
    <w:rsid w:val="00B733C5"/>
    <w:rsid w:val="00B73A99"/>
    <w:rsid w:val="00B741B3"/>
    <w:rsid w:val="00B745CF"/>
    <w:rsid w:val="00B7490D"/>
    <w:rsid w:val="00B74B85"/>
    <w:rsid w:val="00B75334"/>
    <w:rsid w:val="00B755D4"/>
    <w:rsid w:val="00B75A75"/>
    <w:rsid w:val="00B76221"/>
    <w:rsid w:val="00B764B3"/>
    <w:rsid w:val="00B76802"/>
    <w:rsid w:val="00B76E73"/>
    <w:rsid w:val="00B770A5"/>
    <w:rsid w:val="00B775A5"/>
    <w:rsid w:val="00B777A6"/>
    <w:rsid w:val="00B77DF6"/>
    <w:rsid w:val="00B77F51"/>
    <w:rsid w:val="00B8002A"/>
    <w:rsid w:val="00B80253"/>
    <w:rsid w:val="00B80455"/>
    <w:rsid w:val="00B80E6E"/>
    <w:rsid w:val="00B80F60"/>
    <w:rsid w:val="00B8102A"/>
    <w:rsid w:val="00B81793"/>
    <w:rsid w:val="00B81E99"/>
    <w:rsid w:val="00B82263"/>
    <w:rsid w:val="00B82B29"/>
    <w:rsid w:val="00B82D1B"/>
    <w:rsid w:val="00B82E87"/>
    <w:rsid w:val="00B830C2"/>
    <w:rsid w:val="00B8364C"/>
    <w:rsid w:val="00B8381A"/>
    <w:rsid w:val="00B8402F"/>
    <w:rsid w:val="00B84030"/>
    <w:rsid w:val="00B847AC"/>
    <w:rsid w:val="00B84A49"/>
    <w:rsid w:val="00B84A85"/>
    <w:rsid w:val="00B859F6"/>
    <w:rsid w:val="00B85D22"/>
    <w:rsid w:val="00B85DAC"/>
    <w:rsid w:val="00B85F09"/>
    <w:rsid w:val="00B86513"/>
    <w:rsid w:val="00B86921"/>
    <w:rsid w:val="00B8692C"/>
    <w:rsid w:val="00B86C00"/>
    <w:rsid w:val="00B879BA"/>
    <w:rsid w:val="00B907BE"/>
    <w:rsid w:val="00B910DE"/>
    <w:rsid w:val="00B91127"/>
    <w:rsid w:val="00B911F8"/>
    <w:rsid w:val="00B915DC"/>
    <w:rsid w:val="00B91744"/>
    <w:rsid w:val="00B92679"/>
    <w:rsid w:val="00B92F1B"/>
    <w:rsid w:val="00B930AF"/>
    <w:rsid w:val="00B94276"/>
    <w:rsid w:val="00B9435C"/>
    <w:rsid w:val="00B94606"/>
    <w:rsid w:val="00B951A9"/>
    <w:rsid w:val="00B9544F"/>
    <w:rsid w:val="00B95E40"/>
    <w:rsid w:val="00B960F4"/>
    <w:rsid w:val="00B9677C"/>
    <w:rsid w:val="00B96A83"/>
    <w:rsid w:val="00B96D38"/>
    <w:rsid w:val="00B96D9C"/>
    <w:rsid w:val="00B96FFE"/>
    <w:rsid w:val="00B972CC"/>
    <w:rsid w:val="00B974C1"/>
    <w:rsid w:val="00B9763D"/>
    <w:rsid w:val="00B976DF"/>
    <w:rsid w:val="00BA0427"/>
    <w:rsid w:val="00BA0732"/>
    <w:rsid w:val="00BA0BF0"/>
    <w:rsid w:val="00BA0FC6"/>
    <w:rsid w:val="00BA17EA"/>
    <w:rsid w:val="00BA1995"/>
    <w:rsid w:val="00BA23A4"/>
    <w:rsid w:val="00BA2CA9"/>
    <w:rsid w:val="00BA2EC7"/>
    <w:rsid w:val="00BA2F27"/>
    <w:rsid w:val="00BA31B1"/>
    <w:rsid w:val="00BA33B9"/>
    <w:rsid w:val="00BA39B3"/>
    <w:rsid w:val="00BA3E65"/>
    <w:rsid w:val="00BA3F93"/>
    <w:rsid w:val="00BA41E4"/>
    <w:rsid w:val="00BA42D5"/>
    <w:rsid w:val="00BA4D64"/>
    <w:rsid w:val="00BA5097"/>
    <w:rsid w:val="00BA5540"/>
    <w:rsid w:val="00BA565C"/>
    <w:rsid w:val="00BA5693"/>
    <w:rsid w:val="00BA5FB9"/>
    <w:rsid w:val="00BA696B"/>
    <w:rsid w:val="00BA6A50"/>
    <w:rsid w:val="00BA6B22"/>
    <w:rsid w:val="00BA7508"/>
    <w:rsid w:val="00BA75CB"/>
    <w:rsid w:val="00BA7A67"/>
    <w:rsid w:val="00BA7A8D"/>
    <w:rsid w:val="00BA7AF8"/>
    <w:rsid w:val="00BA7C02"/>
    <w:rsid w:val="00BB008D"/>
    <w:rsid w:val="00BB00C5"/>
    <w:rsid w:val="00BB0B4D"/>
    <w:rsid w:val="00BB1294"/>
    <w:rsid w:val="00BB130A"/>
    <w:rsid w:val="00BB133F"/>
    <w:rsid w:val="00BB18D0"/>
    <w:rsid w:val="00BB1E2F"/>
    <w:rsid w:val="00BB276A"/>
    <w:rsid w:val="00BB2784"/>
    <w:rsid w:val="00BB288C"/>
    <w:rsid w:val="00BB28B6"/>
    <w:rsid w:val="00BB28FF"/>
    <w:rsid w:val="00BB2D5B"/>
    <w:rsid w:val="00BB2D66"/>
    <w:rsid w:val="00BB2E9C"/>
    <w:rsid w:val="00BB31AE"/>
    <w:rsid w:val="00BB440C"/>
    <w:rsid w:val="00BB50E1"/>
    <w:rsid w:val="00BB57AB"/>
    <w:rsid w:val="00BB6EDF"/>
    <w:rsid w:val="00BC0256"/>
    <w:rsid w:val="00BC069A"/>
    <w:rsid w:val="00BC0873"/>
    <w:rsid w:val="00BC09B9"/>
    <w:rsid w:val="00BC0AD6"/>
    <w:rsid w:val="00BC0B3C"/>
    <w:rsid w:val="00BC0CCD"/>
    <w:rsid w:val="00BC0D37"/>
    <w:rsid w:val="00BC12FD"/>
    <w:rsid w:val="00BC19CF"/>
    <w:rsid w:val="00BC1C24"/>
    <w:rsid w:val="00BC1D9A"/>
    <w:rsid w:val="00BC245B"/>
    <w:rsid w:val="00BC299F"/>
    <w:rsid w:val="00BC2B08"/>
    <w:rsid w:val="00BC2B91"/>
    <w:rsid w:val="00BC2D9C"/>
    <w:rsid w:val="00BC370B"/>
    <w:rsid w:val="00BC3F75"/>
    <w:rsid w:val="00BC3FEA"/>
    <w:rsid w:val="00BC40CF"/>
    <w:rsid w:val="00BC49C3"/>
    <w:rsid w:val="00BC52A9"/>
    <w:rsid w:val="00BC5390"/>
    <w:rsid w:val="00BC56A6"/>
    <w:rsid w:val="00BC56EC"/>
    <w:rsid w:val="00BC596C"/>
    <w:rsid w:val="00BC68A2"/>
    <w:rsid w:val="00BC6B00"/>
    <w:rsid w:val="00BC6D3D"/>
    <w:rsid w:val="00BC7028"/>
    <w:rsid w:val="00BC7029"/>
    <w:rsid w:val="00BC77FC"/>
    <w:rsid w:val="00BD0068"/>
    <w:rsid w:val="00BD0645"/>
    <w:rsid w:val="00BD0F63"/>
    <w:rsid w:val="00BD1DFC"/>
    <w:rsid w:val="00BD22AC"/>
    <w:rsid w:val="00BD25F0"/>
    <w:rsid w:val="00BD286C"/>
    <w:rsid w:val="00BD2B88"/>
    <w:rsid w:val="00BD2BAA"/>
    <w:rsid w:val="00BD2D89"/>
    <w:rsid w:val="00BD2E04"/>
    <w:rsid w:val="00BD2E20"/>
    <w:rsid w:val="00BD30E1"/>
    <w:rsid w:val="00BD361C"/>
    <w:rsid w:val="00BD372E"/>
    <w:rsid w:val="00BD3BB1"/>
    <w:rsid w:val="00BD4446"/>
    <w:rsid w:val="00BD46FD"/>
    <w:rsid w:val="00BD5304"/>
    <w:rsid w:val="00BD549F"/>
    <w:rsid w:val="00BD55D8"/>
    <w:rsid w:val="00BD55E9"/>
    <w:rsid w:val="00BD5927"/>
    <w:rsid w:val="00BD68B0"/>
    <w:rsid w:val="00BD6C78"/>
    <w:rsid w:val="00BD6CF9"/>
    <w:rsid w:val="00BD6D4A"/>
    <w:rsid w:val="00BD736D"/>
    <w:rsid w:val="00BD762D"/>
    <w:rsid w:val="00BD76FF"/>
    <w:rsid w:val="00BD7C07"/>
    <w:rsid w:val="00BD7FE5"/>
    <w:rsid w:val="00BE04ED"/>
    <w:rsid w:val="00BE1A73"/>
    <w:rsid w:val="00BE1C0D"/>
    <w:rsid w:val="00BE1C36"/>
    <w:rsid w:val="00BE2220"/>
    <w:rsid w:val="00BE23C9"/>
    <w:rsid w:val="00BE2511"/>
    <w:rsid w:val="00BE2567"/>
    <w:rsid w:val="00BE265D"/>
    <w:rsid w:val="00BE27D5"/>
    <w:rsid w:val="00BE2852"/>
    <w:rsid w:val="00BE3438"/>
    <w:rsid w:val="00BE3925"/>
    <w:rsid w:val="00BE3F75"/>
    <w:rsid w:val="00BE41D7"/>
    <w:rsid w:val="00BE44B8"/>
    <w:rsid w:val="00BE55FC"/>
    <w:rsid w:val="00BE5F98"/>
    <w:rsid w:val="00BE69C6"/>
    <w:rsid w:val="00BE792E"/>
    <w:rsid w:val="00BE7D7C"/>
    <w:rsid w:val="00BE7F23"/>
    <w:rsid w:val="00BF0887"/>
    <w:rsid w:val="00BF0AB0"/>
    <w:rsid w:val="00BF0ADC"/>
    <w:rsid w:val="00BF0CB0"/>
    <w:rsid w:val="00BF0E61"/>
    <w:rsid w:val="00BF0EF9"/>
    <w:rsid w:val="00BF1003"/>
    <w:rsid w:val="00BF1F24"/>
    <w:rsid w:val="00BF1F45"/>
    <w:rsid w:val="00BF24B5"/>
    <w:rsid w:val="00BF2503"/>
    <w:rsid w:val="00BF2A17"/>
    <w:rsid w:val="00BF3012"/>
    <w:rsid w:val="00BF30EA"/>
    <w:rsid w:val="00BF341C"/>
    <w:rsid w:val="00BF3550"/>
    <w:rsid w:val="00BF39C5"/>
    <w:rsid w:val="00BF3AE3"/>
    <w:rsid w:val="00BF462E"/>
    <w:rsid w:val="00BF46E6"/>
    <w:rsid w:val="00BF4C5A"/>
    <w:rsid w:val="00BF4E10"/>
    <w:rsid w:val="00BF4F0C"/>
    <w:rsid w:val="00BF52E4"/>
    <w:rsid w:val="00BF54C4"/>
    <w:rsid w:val="00BF553C"/>
    <w:rsid w:val="00BF56C8"/>
    <w:rsid w:val="00BF5BCD"/>
    <w:rsid w:val="00BF615F"/>
    <w:rsid w:val="00BF75E5"/>
    <w:rsid w:val="00BF7807"/>
    <w:rsid w:val="00BF7F30"/>
    <w:rsid w:val="00C000C8"/>
    <w:rsid w:val="00C00117"/>
    <w:rsid w:val="00C00618"/>
    <w:rsid w:val="00C006AF"/>
    <w:rsid w:val="00C00DC6"/>
    <w:rsid w:val="00C00F44"/>
    <w:rsid w:val="00C012CD"/>
    <w:rsid w:val="00C01633"/>
    <w:rsid w:val="00C0180B"/>
    <w:rsid w:val="00C02205"/>
    <w:rsid w:val="00C02C20"/>
    <w:rsid w:val="00C031E7"/>
    <w:rsid w:val="00C03483"/>
    <w:rsid w:val="00C03531"/>
    <w:rsid w:val="00C036F4"/>
    <w:rsid w:val="00C038A3"/>
    <w:rsid w:val="00C03908"/>
    <w:rsid w:val="00C04FC8"/>
    <w:rsid w:val="00C05102"/>
    <w:rsid w:val="00C06DE0"/>
    <w:rsid w:val="00C072A1"/>
    <w:rsid w:val="00C079DE"/>
    <w:rsid w:val="00C102E9"/>
    <w:rsid w:val="00C10D02"/>
    <w:rsid w:val="00C111B2"/>
    <w:rsid w:val="00C11827"/>
    <w:rsid w:val="00C11BEE"/>
    <w:rsid w:val="00C11E92"/>
    <w:rsid w:val="00C12469"/>
    <w:rsid w:val="00C125EB"/>
    <w:rsid w:val="00C1289D"/>
    <w:rsid w:val="00C137FD"/>
    <w:rsid w:val="00C13896"/>
    <w:rsid w:val="00C13B94"/>
    <w:rsid w:val="00C14F3F"/>
    <w:rsid w:val="00C15203"/>
    <w:rsid w:val="00C15498"/>
    <w:rsid w:val="00C15546"/>
    <w:rsid w:val="00C15D1E"/>
    <w:rsid w:val="00C16295"/>
    <w:rsid w:val="00C16676"/>
    <w:rsid w:val="00C172EC"/>
    <w:rsid w:val="00C174C3"/>
    <w:rsid w:val="00C17C39"/>
    <w:rsid w:val="00C17DDE"/>
    <w:rsid w:val="00C17E4E"/>
    <w:rsid w:val="00C17F60"/>
    <w:rsid w:val="00C20B24"/>
    <w:rsid w:val="00C20C2E"/>
    <w:rsid w:val="00C20C42"/>
    <w:rsid w:val="00C20ECA"/>
    <w:rsid w:val="00C21247"/>
    <w:rsid w:val="00C218CD"/>
    <w:rsid w:val="00C21F1C"/>
    <w:rsid w:val="00C22AC7"/>
    <w:rsid w:val="00C22D0E"/>
    <w:rsid w:val="00C22F65"/>
    <w:rsid w:val="00C2338D"/>
    <w:rsid w:val="00C23B42"/>
    <w:rsid w:val="00C23BFB"/>
    <w:rsid w:val="00C23EB2"/>
    <w:rsid w:val="00C243C8"/>
    <w:rsid w:val="00C244F4"/>
    <w:rsid w:val="00C24566"/>
    <w:rsid w:val="00C25855"/>
    <w:rsid w:val="00C25C5A"/>
    <w:rsid w:val="00C262D7"/>
    <w:rsid w:val="00C26363"/>
    <w:rsid w:val="00C263AB"/>
    <w:rsid w:val="00C26A0C"/>
    <w:rsid w:val="00C26DAF"/>
    <w:rsid w:val="00C2702B"/>
    <w:rsid w:val="00C270B0"/>
    <w:rsid w:val="00C27199"/>
    <w:rsid w:val="00C2732F"/>
    <w:rsid w:val="00C278AC"/>
    <w:rsid w:val="00C30040"/>
    <w:rsid w:val="00C30753"/>
    <w:rsid w:val="00C308E6"/>
    <w:rsid w:val="00C30C33"/>
    <w:rsid w:val="00C30E6B"/>
    <w:rsid w:val="00C31320"/>
    <w:rsid w:val="00C31791"/>
    <w:rsid w:val="00C319AA"/>
    <w:rsid w:val="00C319C6"/>
    <w:rsid w:val="00C31C9F"/>
    <w:rsid w:val="00C3254D"/>
    <w:rsid w:val="00C330F0"/>
    <w:rsid w:val="00C33222"/>
    <w:rsid w:val="00C33457"/>
    <w:rsid w:val="00C334A0"/>
    <w:rsid w:val="00C3380F"/>
    <w:rsid w:val="00C33970"/>
    <w:rsid w:val="00C33D9B"/>
    <w:rsid w:val="00C3406D"/>
    <w:rsid w:val="00C341B4"/>
    <w:rsid w:val="00C34A17"/>
    <w:rsid w:val="00C34A6F"/>
    <w:rsid w:val="00C34C18"/>
    <w:rsid w:val="00C35127"/>
    <w:rsid w:val="00C351C0"/>
    <w:rsid w:val="00C354BB"/>
    <w:rsid w:val="00C3564F"/>
    <w:rsid w:val="00C361A4"/>
    <w:rsid w:val="00C363B4"/>
    <w:rsid w:val="00C3717B"/>
    <w:rsid w:val="00C3725B"/>
    <w:rsid w:val="00C37314"/>
    <w:rsid w:val="00C378DD"/>
    <w:rsid w:val="00C37F79"/>
    <w:rsid w:val="00C408DC"/>
    <w:rsid w:val="00C410AE"/>
    <w:rsid w:val="00C4121F"/>
    <w:rsid w:val="00C41260"/>
    <w:rsid w:val="00C41D80"/>
    <w:rsid w:val="00C4223F"/>
    <w:rsid w:val="00C42C69"/>
    <w:rsid w:val="00C42D5E"/>
    <w:rsid w:val="00C4307A"/>
    <w:rsid w:val="00C438B1"/>
    <w:rsid w:val="00C438BA"/>
    <w:rsid w:val="00C451D5"/>
    <w:rsid w:val="00C45A85"/>
    <w:rsid w:val="00C4669A"/>
    <w:rsid w:val="00C502B7"/>
    <w:rsid w:val="00C5030A"/>
    <w:rsid w:val="00C50A77"/>
    <w:rsid w:val="00C50BC0"/>
    <w:rsid w:val="00C50CD4"/>
    <w:rsid w:val="00C51AB6"/>
    <w:rsid w:val="00C51ADF"/>
    <w:rsid w:val="00C51BD1"/>
    <w:rsid w:val="00C527EC"/>
    <w:rsid w:val="00C52BB7"/>
    <w:rsid w:val="00C52C63"/>
    <w:rsid w:val="00C52D62"/>
    <w:rsid w:val="00C53293"/>
    <w:rsid w:val="00C534CF"/>
    <w:rsid w:val="00C53640"/>
    <w:rsid w:val="00C5373F"/>
    <w:rsid w:val="00C540CC"/>
    <w:rsid w:val="00C54530"/>
    <w:rsid w:val="00C5458B"/>
    <w:rsid w:val="00C5484C"/>
    <w:rsid w:val="00C54EAA"/>
    <w:rsid w:val="00C5696A"/>
    <w:rsid w:val="00C56DD4"/>
    <w:rsid w:val="00C572B0"/>
    <w:rsid w:val="00C574C4"/>
    <w:rsid w:val="00C57724"/>
    <w:rsid w:val="00C57A1D"/>
    <w:rsid w:val="00C57EBD"/>
    <w:rsid w:val="00C605E0"/>
    <w:rsid w:val="00C60BE8"/>
    <w:rsid w:val="00C60DF6"/>
    <w:rsid w:val="00C6140F"/>
    <w:rsid w:val="00C61D0B"/>
    <w:rsid w:val="00C62163"/>
    <w:rsid w:val="00C62812"/>
    <w:rsid w:val="00C62AB9"/>
    <w:rsid w:val="00C630F4"/>
    <w:rsid w:val="00C63480"/>
    <w:rsid w:val="00C63604"/>
    <w:rsid w:val="00C63838"/>
    <w:rsid w:val="00C63A56"/>
    <w:rsid w:val="00C64775"/>
    <w:rsid w:val="00C653D9"/>
    <w:rsid w:val="00C656D3"/>
    <w:rsid w:val="00C6572B"/>
    <w:rsid w:val="00C65B4C"/>
    <w:rsid w:val="00C65C1A"/>
    <w:rsid w:val="00C65DD3"/>
    <w:rsid w:val="00C6631E"/>
    <w:rsid w:val="00C6633A"/>
    <w:rsid w:val="00C66389"/>
    <w:rsid w:val="00C667BB"/>
    <w:rsid w:val="00C66CED"/>
    <w:rsid w:val="00C6715A"/>
    <w:rsid w:val="00C672FA"/>
    <w:rsid w:val="00C677E7"/>
    <w:rsid w:val="00C70362"/>
    <w:rsid w:val="00C71510"/>
    <w:rsid w:val="00C71691"/>
    <w:rsid w:val="00C72125"/>
    <w:rsid w:val="00C722B0"/>
    <w:rsid w:val="00C72659"/>
    <w:rsid w:val="00C733B9"/>
    <w:rsid w:val="00C73515"/>
    <w:rsid w:val="00C742F8"/>
    <w:rsid w:val="00C74352"/>
    <w:rsid w:val="00C7465C"/>
    <w:rsid w:val="00C753AE"/>
    <w:rsid w:val="00C75767"/>
    <w:rsid w:val="00C75F06"/>
    <w:rsid w:val="00C76540"/>
    <w:rsid w:val="00C7672B"/>
    <w:rsid w:val="00C76763"/>
    <w:rsid w:val="00C76816"/>
    <w:rsid w:val="00C7694B"/>
    <w:rsid w:val="00C76ADC"/>
    <w:rsid w:val="00C76DDF"/>
    <w:rsid w:val="00C77677"/>
    <w:rsid w:val="00C77858"/>
    <w:rsid w:val="00C77C85"/>
    <w:rsid w:val="00C77F9C"/>
    <w:rsid w:val="00C8026B"/>
    <w:rsid w:val="00C802C4"/>
    <w:rsid w:val="00C8067D"/>
    <w:rsid w:val="00C8151C"/>
    <w:rsid w:val="00C81E27"/>
    <w:rsid w:val="00C81EB1"/>
    <w:rsid w:val="00C825F1"/>
    <w:rsid w:val="00C82D0D"/>
    <w:rsid w:val="00C8300C"/>
    <w:rsid w:val="00C83A69"/>
    <w:rsid w:val="00C842EF"/>
    <w:rsid w:val="00C8460C"/>
    <w:rsid w:val="00C84664"/>
    <w:rsid w:val="00C8475B"/>
    <w:rsid w:val="00C8481F"/>
    <w:rsid w:val="00C8492A"/>
    <w:rsid w:val="00C84DAA"/>
    <w:rsid w:val="00C84DF5"/>
    <w:rsid w:val="00C84EC3"/>
    <w:rsid w:val="00C853F2"/>
    <w:rsid w:val="00C85991"/>
    <w:rsid w:val="00C85D8E"/>
    <w:rsid w:val="00C866BC"/>
    <w:rsid w:val="00C872B6"/>
    <w:rsid w:val="00C87A2F"/>
    <w:rsid w:val="00C87F03"/>
    <w:rsid w:val="00C90807"/>
    <w:rsid w:val="00C90F36"/>
    <w:rsid w:val="00C912A2"/>
    <w:rsid w:val="00C9192D"/>
    <w:rsid w:val="00C91D4F"/>
    <w:rsid w:val="00C91EE1"/>
    <w:rsid w:val="00C92F89"/>
    <w:rsid w:val="00C931B6"/>
    <w:rsid w:val="00C931CD"/>
    <w:rsid w:val="00C93FFA"/>
    <w:rsid w:val="00C94356"/>
    <w:rsid w:val="00C94641"/>
    <w:rsid w:val="00C947B2"/>
    <w:rsid w:val="00C94B6B"/>
    <w:rsid w:val="00C94FA6"/>
    <w:rsid w:val="00C9512F"/>
    <w:rsid w:val="00C958D7"/>
    <w:rsid w:val="00C95C5B"/>
    <w:rsid w:val="00C95F9A"/>
    <w:rsid w:val="00C968F6"/>
    <w:rsid w:val="00C96965"/>
    <w:rsid w:val="00C96AC7"/>
    <w:rsid w:val="00C96B24"/>
    <w:rsid w:val="00CA07DC"/>
    <w:rsid w:val="00CA0EA4"/>
    <w:rsid w:val="00CA11CA"/>
    <w:rsid w:val="00CA136C"/>
    <w:rsid w:val="00CA13A8"/>
    <w:rsid w:val="00CA2593"/>
    <w:rsid w:val="00CA276B"/>
    <w:rsid w:val="00CA2B2D"/>
    <w:rsid w:val="00CA31E8"/>
    <w:rsid w:val="00CA32E5"/>
    <w:rsid w:val="00CA3851"/>
    <w:rsid w:val="00CA3B81"/>
    <w:rsid w:val="00CA3F32"/>
    <w:rsid w:val="00CA4231"/>
    <w:rsid w:val="00CA43A9"/>
    <w:rsid w:val="00CA46D3"/>
    <w:rsid w:val="00CA479C"/>
    <w:rsid w:val="00CA4841"/>
    <w:rsid w:val="00CA4D7A"/>
    <w:rsid w:val="00CA52F0"/>
    <w:rsid w:val="00CA56A2"/>
    <w:rsid w:val="00CA5787"/>
    <w:rsid w:val="00CA5A6C"/>
    <w:rsid w:val="00CA5D0C"/>
    <w:rsid w:val="00CA6192"/>
    <w:rsid w:val="00CA63B4"/>
    <w:rsid w:val="00CA64E9"/>
    <w:rsid w:val="00CA6837"/>
    <w:rsid w:val="00CA6B2B"/>
    <w:rsid w:val="00CA6BC3"/>
    <w:rsid w:val="00CA7145"/>
    <w:rsid w:val="00CA72A6"/>
    <w:rsid w:val="00CA76A6"/>
    <w:rsid w:val="00CA789C"/>
    <w:rsid w:val="00CB06AF"/>
    <w:rsid w:val="00CB1416"/>
    <w:rsid w:val="00CB15A1"/>
    <w:rsid w:val="00CB1D48"/>
    <w:rsid w:val="00CB1F01"/>
    <w:rsid w:val="00CB2107"/>
    <w:rsid w:val="00CB2881"/>
    <w:rsid w:val="00CB2D32"/>
    <w:rsid w:val="00CB2E47"/>
    <w:rsid w:val="00CB303C"/>
    <w:rsid w:val="00CB3366"/>
    <w:rsid w:val="00CB356D"/>
    <w:rsid w:val="00CB3658"/>
    <w:rsid w:val="00CB3B12"/>
    <w:rsid w:val="00CB4709"/>
    <w:rsid w:val="00CB4F4C"/>
    <w:rsid w:val="00CB57F8"/>
    <w:rsid w:val="00CB5B67"/>
    <w:rsid w:val="00CB66D8"/>
    <w:rsid w:val="00CB783C"/>
    <w:rsid w:val="00CC0B2F"/>
    <w:rsid w:val="00CC0C06"/>
    <w:rsid w:val="00CC1E00"/>
    <w:rsid w:val="00CC2F77"/>
    <w:rsid w:val="00CC33F0"/>
    <w:rsid w:val="00CC3AF5"/>
    <w:rsid w:val="00CC3B1A"/>
    <w:rsid w:val="00CC3D00"/>
    <w:rsid w:val="00CC3D03"/>
    <w:rsid w:val="00CC3D92"/>
    <w:rsid w:val="00CC52B2"/>
    <w:rsid w:val="00CC594B"/>
    <w:rsid w:val="00CC6064"/>
    <w:rsid w:val="00CC61AB"/>
    <w:rsid w:val="00CC64A6"/>
    <w:rsid w:val="00CC659F"/>
    <w:rsid w:val="00CC6D5B"/>
    <w:rsid w:val="00CC736C"/>
    <w:rsid w:val="00CC766C"/>
    <w:rsid w:val="00CC7C62"/>
    <w:rsid w:val="00CC7DA4"/>
    <w:rsid w:val="00CD02E2"/>
    <w:rsid w:val="00CD0497"/>
    <w:rsid w:val="00CD0D97"/>
    <w:rsid w:val="00CD0DDD"/>
    <w:rsid w:val="00CD13B7"/>
    <w:rsid w:val="00CD14CE"/>
    <w:rsid w:val="00CD1918"/>
    <w:rsid w:val="00CD199F"/>
    <w:rsid w:val="00CD19A7"/>
    <w:rsid w:val="00CD2016"/>
    <w:rsid w:val="00CD20BB"/>
    <w:rsid w:val="00CD297C"/>
    <w:rsid w:val="00CD2CC9"/>
    <w:rsid w:val="00CD2F86"/>
    <w:rsid w:val="00CD3D8D"/>
    <w:rsid w:val="00CD3E22"/>
    <w:rsid w:val="00CD3E60"/>
    <w:rsid w:val="00CD40F3"/>
    <w:rsid w:val="00CD471C"/>
    <w:rsid w:val="00CD4868"/>
    <w:rsid w:val="00CD4962"/>
    <w:rsid w:val="00CD4CA5"/>
    <w:rsid w:val="00CD4DC8"/>
    <w:rsid w:val="00CD531F"/>
    <w:rsid w:val="00CD5898"/>
    <w:rsid w:val="00CD62C0"/>
    <w:rsid w:val="00CD6D21"/>
    <w:rsid w:val="00CD77F8"/>
    <w:rsid w:val="00CD7954"/>
    <w:rsid w:val="00CD7FC5"/>
    <w:rsid w:val="00CE0409"/>
    <w:rsid w:val="00CE0619"/>
    <w:rsid w:val="00CE0905"/>
    <w:rsid w:val="00CE0B35"/>
    <w:rsid w:val="00CE0B9A"/>
    <w:rsid w:val="00CE0D42"/>
    <w:rsid w:val="00CE0E75"/>
    <w:rsid w:val="00CE0F6F"/>
    <w:rsid w:val="00CE1062"/>
    <w:rsid w:val="00CE1E49"/>
    <w:rsid w:val="00CE24FF"/>
    <w:rsid w:val="00CE2926"/>
    <w:rsid w:val="00CE2C92"/>
    <w:rsid w:val="00CE2D36"/>
    <w:rsid w:val="00CE40CB"/>
    <w:rsid w:val="00CE4DAD"/>
    <w:rsid w:val="00CE4DE0"/>
    <w:rsid w:val="00CE51D1"/>
    <w:rsid w:val="00CE59D3"/>
    <w:rsid w:val="00CE69DB"/>
    <w:rsid w:val="00CE6ADF"/>
    <w:rsid w:val="00CE6AFF"/>
    <w:rsid w:val="00CE6E2E"/>
    <w:rsid w:val="00CE7429"/>
    <w:rsid w:val="00CE7A03"/>
    <w:rsid w:val="00CE7DCB"/>
    <w:rsid w:val="00CE7E1D"/>
    <w:rsid w:val="00CF0830"/>
    <w:rsid w:val="00CF0C82"/>
    <w:rsid w:val="00CF0DC7"/>
    <w:rsid w:val="00CF1AE2"/>
    <w:rsid w:val="00CF3110"/>
    <w:rsid w:val="00CF3596"/>
    <w:rsid w:val="00CF38B1"/>
    <w:rsid w:val="00CF406A"/>
    <w:rsid w:val="00CF462B"/>
    <w:rsid w:val="00CF492B"/>
    <w:rsid w:val="00CF49F2"/>
    <w:rsid w:val="00CF5CAA"/>
    <w:rsid w:val="00CF659B"/>
    <w:rsid w:val="00CF66C0"/>
    <w:rsid w:val="00CF68AF"/>
    <w:rsid w:val="00CF6BD4"/>
    <w:rsid w:val="00CF6D77"/>
    <w:rsid w:val="00CF7013"/>
    <w:rsid w:val="00CF7E9C"/>
    <w:rsid w:val="00D00087"/>
    <w:rsid w:val="00D00391"/>
    <w:rsid w:val="00D00701"/>
    <w:rsid w:val="00D012D5"/>
    <w:rsid w:val="00D020A2"/>
    <w:rsid w:val="00D0245A"/>
    <w:rsid w:val="00D02511"/>
    <w:rsid w:val="00D026DF"/>
    <w:rsid w:val="00D02A05"/>
    <w:rsid w:val="00D031C5"/>
    <w:rsid w:val="00D031EF"/>
    <w:rsid w:val="00D032A0"/>
    <w:rsid w:val="00D033F3"/>
    <w:rsid w:val="00D03470"/>
    <w:rsid w:val="00D034F7"/>
    <w:rsid w:val="00D03A70"/>
    <w:rsid w:val="00D03C6C"/>
    <w:rsid w:val="00D042A9"/>
    <w:rsid w:val="00D0469C"/>
    <w:rsid w:val="00D0483F"/>
    <w:rsid w:val="00D04B9C"/>
    <w:rsid w:val="00D04F7A"/>
    <w:rsid w:val="00D0597D"/>
    <w:rsid w:val="00D05B5A"/>
    <w:rsid w:val="00D06504"/>
    <w:rsid w:val="00D068EA"/>
    <w:rsid w:val="00D06A8E"/>
    <w:rsid w:val="00D06BD1"/>
    <w:rsid w:val="00D06D41"/>
    <w:rsid w:val="00D06EDE"/>
    <w:rsid w:val="00D07BE3"/>
    <w:rsid w:val="00D102C8"/>
    <w:rsid w:val="00D10626"/>
    <w:rsid w:val="00D10E79"/>
    <w:rsid w:val="00D11222"/>
    <w:rsid w:val="00D114B3"/>
    <w:rsid w:val="00D118CA"/>
    <w:rsid w:val="00D11F80"/>
    <w:rsid w:val="00D12029"/>
    <w:rsid w:val="00D12971"/>
    <w:rsid w:val="00D13022"/>
    <w:rsid w:val="00D13A8E"/>
    <w:rsid w:val="00D13BF6"/>
    <w:rsid w:val="00D1445C"/>
    <w:rsid w:val="00D149B1"/>
    <w:rsid w:val="00D149B7"/>
    <w:rsid w:val="00D154CC"/>
    <w:rsid w:val="00D15768"/>
    <w:rsid w:val="00D158A3"/>
    <w:rsid w:val="00D15949"/>
    <w:rsid w:val="00D16110"/>
    <w:rsid w:val="00D16BD3"/>
    <w:rsid w:val="00D16D00"/>
    <w:rsid w:val="00D17173"/>
    <w:rsid w:val="00D17613"/>
    <w:rsid w:val="00D1768C"/>
    <w:rsid w:val="00D176A3"/>
    <w:rsid w:val="00D176BE"/>
    <w:rsid w:val="00D17CD1"/>
    <w:rsid w:val="00D20117"/>
    <w:rsid w:val="00D20324"/>
    <w:rsid w:val="00D205B6"/>
    <w:rsid w:val="00D20846"/>
    <w:rsid w:val="00D209A7"/>
    <w:rsid w:val="00D20E62"/>
    <w:rsid w:val="00D21357"/>
    <w:rsid w:val="00D2195B"/>
    <w:rsid w:val="00D21B44"/>
    <w:rsid w:val="00D21BB6"/>
    <w:rsid w:val="00D220CE"/>
    <w:rsid w:val="00D22500"/>
    <w:rsid w:val="00D226B6"/>
    <w:rsid w:val="00D22964"/>
    <w:rsid w:val="00D22A51"/>
    <w:rsid w:val="00D22D65"/>
    <w:rsid w:val="00D234D7"/>
    <w:rsid w:val="00D23AEE"/>
    <w:rsid w:val="00D23AEF"/>
    <w:rsid w:val="00D23CE5"/>
    <w:rsid w:val="00D2445C"/>
    <w:rsid w:val="00D2448A"/>
    <w:rsid w:val="00D24B18"/>
    <w:rsid w:val="00D24CEC"/>
    <w:rsid w:val="00D24DCF"/>
    <w:rsid w:val="00D25530"/>
    <w:rsid w:val="00D25613"/>
    <w:rsid w:val="00D25FB2"/>
    <w:rsid w:val="00D26479"/>
    <w:rsid w:val="00D26518"/>
    <w:rsid w:val="00D26B43"/>
    <w:rsid w:val="00D26C55"/>
    <w:rsid w:val="00D26D31"/>
    <w:rsid w:val="00D26D7F"/>
    <w:rsid w:val="00D26E98"/>
    <w:rsid w:val="00D27A34"/>
    <w:rsid w:val="00D30719"/>
    <w:rsid w:val="00D30984"/>
    <w:rsid w:val="00D30B62"/>
    <w:rsid w:val="00D30E39"/>
    <w:rsid w:val="00D3173F"/>
    <w:rsid w:val="00D31943"/>
    <w:rsid w:val="00D31B97"/>
    <w:rsid w:val="00D31DCE"/>
    <w:rsid w:val="00D31DF0"/>
    <w:rsid w:val="00D32683"/>
    <w:rsid w:val="00D32F93"/>
    <w:rsid w:val="00D32FD3"/>
    <w:rsid w:val="00D333EA"/>
    <w:rsid w:val="00D33A59"/>
    <w:rsid w:val="00D33F4A"/>
    <w:rsid w:val="00D344B5"/>
    <w:rsid w:val="00D3570C"/>
    <w:rsid w:val="00D35947"/>
    <w:rsid w:val="00D359C6"/>
    <w:rsid w:val="00D35A9D"/>
    <w:rsid w:val="00D3601D"/>
    <w:rsid w:val="00D36201"/>
    <w:rsid w:val="00D36AD2"/>
    <w:rsid w:val="00D36F7B"/>
    <w:rsid w:val="00D36FAC"/>
    <w:rsid w:val="00D36FB4"/>
    <w:rsid w:val="00D37078"/>
    <w:rsid w:val="00D370ED"/>
    <w:rsid w:val="00D37AA2"/>
    <w:rsid w:val="00D4090E"/>
    <w:rsid w:val="00D41AC1"/>
    <w:rsid w:val="00D41AF5"/>
    <w:rsid w:val="00D41EF5"/>
    <w:rsid w:val="00D424E8"/>
    <w:rsid w:val="00D425A3"/>
    <w:rsid w:val="00D4265B"/>
    <w:rsid w:val="00D4282C"/>
    <w:rsid w:val="00D42D54"/>
    <w:rsid w:val="00D42E4F"/>
    <w:rsid w:val="00D42EEC"/>
    <w:rsid w:val="00D434B7"/>
    <w:rsid w:val="00D43B73"/>
    <w:rsid w:val="00D43C6A"/>
    <w:rsid w:val="00D43CC5"/>
    <w:rsid w:val="00D44106"/>
    <w:rsid w:val="00D441D1"/>
    <w:rsid w:val="00D44503"/>
    <w:rsid w:val="00D44DAF"/>
    <w:rsid w:val="00D452F4"/>
    <w:rsid w:val="00D45475"/>
    <w:rsid w:val="00D45983"/>
    <w:rsid w:val="00D46071"/>
    <w:rsid w:val="00D460CD"/>
    <w:rsid w:val="00D46314"/>
    <w:rsid w:val="00D46396"/>
    <w:rsid w:val="00D474C0"/>
    <w:rsid w:val="00D47611"/>
    <w:rsid w:val="00D50352"/>
    <w:rsid w:val="00D503B4"/>
    <w:rsid w:val="00D505AB"/>
    <w:rsid w:val="00D5075A"/>
    <w:rsid w:val="00D5092A"/>
    <w:rsid w:val="00D50DBB"/>
    <w:rsid w:val="00D5117A"/>
    <w:rsid w:val="00D515F0"/>
    <w:rsid w:val="00D51780"/>
    <w:rsid w:val="00D51B17"/>
    <w:rsid w:val="00D51CD3"/>
    <w:rsid w:val="00D5279F"/>
    <w:rsid w:val="00D52EE2"/>
    <w:rsid w:val="00D52F05"/>
    <w:rsid w:val="00D534D1"/>
    <w:rsid w:val="00D53E7A"/>
    <w:rsid w:val="00D54790"/>
    <w:rsid w:val="00D54819"/>
    <w:rsid w:val="00D54D83"/>
    <w:rsid w:val="00D54EB2"/>
    <w:rsid w:val="00D55067"/>
    <w:rsid w:val="00D555A3"/>
    <w:rsid w:val="00D55677"/>
    <w:rsid w:val="00D55FB1"/>
    <w:rsid w:val="00D5653F"/>
    <w:rsid w:val="00D568A3"/>
    <w:rsid w:val="00D56953"/>
    <w:rsid w:val="00D56999"/>
    <w:rsid w:val="00D56EA9"/>
    <w:rsid w:val="00D56F3A"/>
    <w:rsid w:val="00D56F3F"/>
    <w:rsid w:val="00D56F83"/>
    <w:rsid w:val="00D571A1"/>
    <w:rsid w:val="00D574AD"/>
    <w:rsid w:val="00D57546"/>
    <w:rsid w:val="00D57CC7"/>
    <w:rsid w:val="00D57EFC"/>
    <w:rsid w:val="00D60B6A"/>
    <w:rsid w:val="00D61640"/>
    <w:rsid w:val="00D61682"/>
    <w:rsid w:val="00D61962"/>
    <w:rsid w:val="00D619BA"/>
    <w:rsid w:val="00D61D00"/>
    <w:rsid w:val="00D61D26"/>
    <w:rsid w:val="00D62127"/>
    <w:rsid w:val="00D6290B"/>
    <w:rsid w:val="00D63990"/>
    <w:rsid w:val="00D64623"/>
    <w:rsid w:val="00D64A78"/>
    <w:rsid w:val="00D64AA8"/>
    <w:rsid w:val="00D64AD7"/>
    <w:rsid w:val="00D64DA9"/>
    <w:rsid w:val="00D6529A"/>
    <w:rsid w:val="00D6535C"/>
    <w:rsid w:val="00D66278"/>
    <w:rsid w:val="00D66B45"/>
    <w:rsid w:val="00D66F49"/>
    <w:rsid w:val="00D671B5"/>
    <w:rsid w:val="00D678FD"/>
    <w:rsid w:val="00D67B18"/>
    <w:rsid w:val="00D70111"/>
    <w:rsid w:val="00D7059D"/>
    <w:rsid w:val="00D70CC3"/>
    <w:rsid w:val="00D70E23"/>
    <w:rsid w:val="00D7151F"/>
    <w:rsid w:val="00D71679"/>
    <w:rsid w:val="00D716B6"/>
    <w:rsid w:val="00D718E2"/>
    <w:rsid w:val="00D723B5"/>
    <w:rsid w:val="00D72507"/>
    <w:rsid w:val="00D729B6"/>
    <w:rsid w:val="00D7339D"/>
    <w:rsid w:val="00D73E37"/>
    <w:rsid w:val="00D74D47"/>
    <w:rsid w:val="00D74ED7"/>
    <w:rsid w:val="00D75345"/>
    <w:rsid w:val="00D75710"/>
    <w:rsid w:val="00D75854"/>
    <w:rsid w:val="00D75897"/>
    <w:rsid w:val="00D75BB8"/>
    <w:rsid w:val="00D76236"/>
    <w:rsid w:val="00D76311"/>
    <w:rsid w:val="00D76401"/>
    <w:rsid w:val="00D76917"/>
    <w:rsid w:val="00D76B7A"/>
    <w:rsid w:val="00D77465"/>
    <w:rsid w:val="00D778CE"/>
    <w:rsid w:val="00D801EE"/>
    <w:rsid w:val="00D80558"/>
    <w:rsid w:val="00D805A3"/>
    <w:rsid w:val="00D80B8B"/>
    <w:rsid w:val="00D80E9D"/>
    <w:rsid w:val="00D81B88"/>
    <w:rsid w:val="00D822CA"/>
    <w:rsid w:val="00D82312"/>
    <w:rsid w:val="00D82320"/>
    <w:rsid w:val="00D82678"/>
    <w:rsid w:val="00D8271C"/>
    <w:rsid w:val="00D82908"/>
    <w:rsid w:val="00D82938"/>
    <w:rsid w:val="00D8299F"/>
    <w:rsid w:val="00D82C80"/>
    <w:rsid w:val="00D82D98"/>
    <w:rsid w:val="00D82DC4"/>
    <w:rsid w:val="00D84274"/>
    <w:rsid w:val="00D84711"/>
    <w:rsid w:val="00D84821"/>
    <w:rsid w:val="00D84B1E"/>
    <w:rsid w:val="00D858B1"/>
    <w:rsid w:val="00D86184"/>
    <w:rsid w:val="00D8649C"/>
    <w:rsid w:val="00D8673F"/>
    <w:rsid w:val="00D86BAD"/>
    <w:rsid w:val="00D86D10"/>
    <w:rsid w:val="00D873F6"/>
    <w:rsid w:val="00D87AF8"/>
    <w:rsid w:val="00D87D86"/>
    <w:rsid w:val="00D87DC3"/>
    <w:rsid w:val="00D87E0C"/>
    <w:rsid w:val="00D90119"/>
    <w:rsid w:val="00D904C6"/>
    <w:rsid w:val="00D90575"/>
    <w:rsid w:val="00D90CDD"/>
    <w:rsid w:val="00D90EC8"/>
    <w:rsid w:val="00D9120C"/>
    <w:rsid w:val="00D915F8"/>
    <w:rsid w:val="00D91C23"/>
    <w:rsid w:val="00D9220C"/>
    <w:rsid w:val="00D9253B"/>
    <w:rsid w:val="00D92D12"/>
    <w:rsid w:val="00D937DA"/>
    <w:rsid w:val="00D93DF3"/>
    <w:rsid w:val="00D9451E"/>
    <w:rsid w:val="00D9470D"/>
    <w:rsid w:val="00D94D28"/>
    <w:rsid w:val="00D94F3C"/>
    <w:rsid w:val="00D956EE"/>
    <w:rsid w:val="00D95A47"/>
    <w:rsid w:val="00D960BD"/>
    <w:rsid w:val="00D962EC"/>
    <w:rsid w:val="00D96645"/>
    <w:rsid w:val="00D96937"/>
    <w:rsid w:val="00D96A76"/>
    <w:rsid w:val="00D96D66"/>
    <w:rsid w:val="00D96E50"/>
    <w:rsid w:val="00D971E0"/>
    <w:rsid w:val="00D97433"/>
    <w:rsid w:val="00D97C5D"/>
    <w:rsid w:val="00DA04D3"/>
    <w:rsid w:val="00DA04DF"/>
    <w:rsid w:val="00DA06A5"/>
    <w:rsid w:val="00DA0AC5"/>
    <w:rsid w:val="00DA0C1E"/>
    <w:rsid w:val="00DA11B7"/>
    <w:rsid w:val="00DA1BA1"/>
    <w:rsid w:val="00DA23AB"/>
    <w:rsid w:val="00DA2BBD"/>
    <w:rsid w:val="00DA37FF"/>
    <w:rsid w:val="00DA389F"/>
    <w:rsid w:val="00DA39BC"/>
    <w:rsid w:val="00DA3A59"/>
    <w:rsid w:val="00DA404B"/>
    <w:rsid w:val="00DA44CF"/>
    <w:rsid w:val="00DA44FB"/>
    <w:rsid w:val="00DA48C7"/>
    <w:rsid w:val="00DA4DED"/>
    <w:rsid w:val="00DA5F5F"/>
    <w:rsid w:val="00DA6024"/>
    <w:rsid w:val="00DA66F0"/>
    <w:rsid w:val="00DA6D9F"/>
    <w:rsid w:val="00DA7165"/>
    <w:rsid w:val="00DA7D41"/>
    <w:rsid w:val="00DA7F57"/>
    <w:rsid w:val="00DB00A0"/>
    <w:rsid w:val="00DB04C4"/>
    <w:rsid w:val="00DB0DB1"/>
    <w:rsid w:val="00DB0E08"/>
    <w:rsid w:val="00DB1E3F"/>
    <w:rsid w:val="00DB2382"/>
    <w:rsid w:val="00DB2F30"/>
    <w:rsid w:val="00DB3D7C"/>
    <w:rsid w:val="00DB3E08"/>
    <w:rsid w:val="00DB451E"/>
    <w:rsid w:val="00DB476E"/>
    <w:rsid w:val="00DB50E3"/>
    <w:rsid w:val="00DB56F5"/>
    <w:rsid w:val="00DB5D66"/>
    <w:rsid w:val="00DB62AF"/>
    <w:rsid w:val="00DB673A"/>
    <w:rsid w:val="00DB727E"/>
    <w:rsid w:val="00DB72EC"/>
    <w:rsid w:val="00DB73CF"/>
    <w:rsid w:val="00DB7D14"/>
    <w:rsid w:val="00DB7D44"/>
    <w:rsid w:val="00DB7E19"/>
    <w:rsid w:val="00DC0017"/>
    <w:rsid w:val="00DC0404"/>
    <w:rsid w:val="00DC0907"/>
    <w:rsid w:val="00DC1045"/>
    <w:rsid w:val="00DC133B"/>
    <w:rsid w:val="00DC1565"/>
    <w:rsid w:val="00DC165D"/>
    <w:rsid w:val="00DC1867"/>
    <w:rsid w:val="00DC19A3"/>
    <w:rsid w:val="00DC19B0"/>
    <w:rsid w:val="00DC2295"/>
    <w:rsid w:val="00DC2466"/>
    <w:rsid w:val="00DC24E8"/>
    <w:rsid w:val="00DC27D8"/>
    <w:rsid w:val="00DC36C9"/>
    <w:rsid w:val="00DC3D81"/>
    <w:rsid w:val="00DC491A"/>
    <w:rsid w:val="00DC4E47"/>
    <w:rsid w:val="00DC601E"/>
    <w:rsid w:val="00DC61F3"/>
    <w:rsid w:val="00DC6F85"/>
    <w:rsid w:val="00DC703C"/>
    <w:rsid w:val="00DC71F8"/>
    <w:rsid w:val="00DC72F8"/>
    <w:rsid w:val="00DC7421"/>
    <w:rsid w:val="00DC7BA3"/>
    <w:rsid w:val="00DC7D4C"/>
    <w:rsid w:val="00DC7DA5"/>
    <w:rsid w:val="00DD0B86"/>
    <w:rsid w:val="00DD1422"/>
    <w:rsid w:val="00DD1463"/>
    <w:rsid w:val="00DD18A6"/>
    <w:rsid w:val="00DD1949"/>
    <w:rsid w:val="00DD1EF8"/>
    <w:rsid w:val="00DD21E1"/>
    <w:rsid w:val="00DD261B"/>
    <w:rsid w:val="00DD261E"/>
    <w:rsid w:val="00DD2AC6"/>
    <w:rsid w:val="00DD2C8F"/>
    <w:rsid w:val="00DD3300"/>
    <w:rsid w:val="00DD348B"/>
    <w:rsid w:val="00DD362D"/>
    <w:rsid w:val="00DD3865"/>
    <w:rsid w:val="00DD3C54"/>
    <w:rsid w:val="00DD3C7D"/>
    <w:rsid w:val="00DD45D4"/>
    <w:rsid w:val="00DD489F"/>
    <w:rsid w:val="00DD4A21"/>
    <w:rsid w:val="00DD4A23"/>
    <w:rsid w:val="00DD5293"/>
    <w:rsid w:val="00DD5343"/>
    <w:rsid w:val="00DD5579"/>
    <w:rsid w:val="00DD5A7E"/>
    <w:rsid w:val="00DD6159"/>
    <w:rsid w:val="00DD6C14"/>
    <w:rsid w:val="00DD6CEB"/>
    <w:rsid w:val="00DD6DAB"/>
    <w:rsid w:val="00DD6FE9"/>
    <w:rsid w:val="00DD70FB"/>
    <w:rsid w:val="00DD71D0"/>
    <w:rsid w:val="00DD71D8"/>
    <w:rsid w:val="00DD724C"/>
    <w:rsid w:val="00DD733B"/>
    <w:rsid w:val="00DD7BA5"/>
    <w:rsid w:val="00DE02AF"/>
    <w:rsid w:val="00DE0CC4"/>
    <w:rsid w:val="00DE3461"/>
    <w:rsid w:val="00DE39AA"/>
    <w:rsid w:val="00DE42EA"/>
    <w:rsid w:val="00DE4BDF"/>
    <w:rsid w:val="00DE4F61"/>
    <w:rsid w:val="00DE66F5"/>
    <w:rsid w:val="00DE6874"/>
    <w:rsid w:val="00DE6B30"/>
    <w:rsid w:val="00DE7866"/>
    <w:rsid w:val="00DE7AA4"/>
    <w:rsid w:val="00DF006A"/>
    <w:rsid w:val="00DF0B87"/>
    <w:rsid w:val="00DF1466"/>
    <w:rsid w:val="00DF1556"/>
    <w:rsid w:val="00DF16C0"/>
    <w:rsid w:val="00DF1745"/>
    <w:rsid w:val="00DF1F60"/>
    <w:rsid w:val="00DF21D5"/>
    <w:rsid w:val="00DF2238"/>
    <w:rsid w:val="00DF2600"/>
    <w:rsid w:val="00DF2663"/>
    <w:rsid w:val="00DF26FF"/>
    <w:rsid w:val="00DF2780"/>
    <w:rsid w:val="00DF27C3"/>
    <w:rsid w:val="00DF301B"/>
    <w:rsid w:val="00DF375F"/>
    <w:rsid w:val="00DF3960"/>
    <w:rsid w:val="00DF3B40"/>
    <w:rsid w:val="00DF3D5A"/>
    <w:rsid w:val="00DF432A"/>
    <w:rsid w:val="00DF4468"/>
    <w:rsid w:val="00DF5412"/>
    <w:rsid w:val="00DF5984"/>
    <w:rsid w:val="00DF66CB"/>
    <w:rsid w:val="00DF6A35"/>
    <w:rsid w:val="00DF7020"/>
    <w:rsid w:val="00DF78AA"/>
    <w:rsid w:val="00DF7934"/>
    <w:rsid w:val="00DF7A2D"/>
    <w:rsid w:val="00DF7F8F"/>
    <w:rsid w:val="00E001CE"/>
    <w:rsid w:val="00E00C7E"/>
    <w:rsid w:val="00E01000"/>
    <w:rsid w:val="00E017DD"/>
    <w:rsid w:val="00E02056"/>
    <w:rsid w:val="00E026E1"/>
    <w:rsid w:val="00E02E82"/>
    <w:rsid w:val="00E03CA4"/>
    <w:rsid w:val="00E03D42"/>
    <w:rsid w:val="00E03E51"/>
    <w:rsid w:val="00E04195"/>
    <w:rsid w:val="00E04249"/>
    <w:rsid w:val="00E046C6"/>
    <w:rsid w:val="00E047A5"/>
    <w:rsid w:val="00E04845"/>
    <w:rsid w:val="00E04A1D"/>
    <w:rsid w:val="00E04F68"/>
    <w:rsid w:val="00E05036"/>
    <w:rsid w:val="00E051CE"/>
    <w:rsid w:val="00E052C2"/>
    <w:rsid w:val="00E05553"/>
    <w:rsid w:val="00E057F7"/>
    <w:rsid w:val="00E06167"/>
    <w:rsid w:val="00E06356"/>
    <w:rsid w:val="00E06619"/>
    <w:rsid w:val="00E066AD"/>
    <w:rsid w:val="00E0685E"/>
    <w:rsid w:val="00E06FCF"/>
    <w:rsid w:val="00E0711D"/>
    <w:rsid w:val="00E0730E"/>
    <w:rsid w:val="00E07C9D"/>
    <w:rsid w:val="00E07F9C"/>
    <w:rsid w:val="00E11316"/>
    <w:rsid w:val="00E11497"/>
    <w:rsid w:val="00E119CF"/>
    <w:rsid w:val="00E11F3E"/>
    <w:rsid w:val="00E11F6E"/>
    <w:rsid w:val="00E12306"/>
    <w:rsid w:val="00E12451"/>
    <w:rsid w:val="00E124BD"/>
    <w:rsid w:val="00E13A85"/>
    <w:rsid w:val="00E14106"/>
    <w:rsid w:val="00E141C1"/>
    <w:rsid w:val="00E1483C"/>
    <w:rsid w:val="00E14B39"/>
    <w:rsid w:val="00E14F90"/>
    <w:rsid w:val="00E1511F"/>
    <w:rsid w:val="00E1568A"/>
    <w:rsid w:val="00E161FE"/>
    <w:rsid w:val="00E165AD"/>
    <w:rsid w:val="00E165E3"/>
    <w:rsid w:val="00E171C7"/>
    <w:rsid w:val="00E178AD"/>
    <w:rsid w:val="00E17B0F"/>
    <w:rsid w:val="00E20003"/>
    <w:rsid w:val="00E200F5"/>
    <w:rsid w:val="00E2034D"/>
    <w:rsid w:val="00E20677"/>
    <w:rsid w:val="00E209D5"/>
    <w:rsid w:val="00E21B10"/>
    <w:rsid w:val="00E21CA5"/>
    <w:rsid w:val="00E21F30"/>
    <w:rsid w:val="00E21FD9"/>
    <w:rsid w:val="00E221C2"/>
    <w:rsid w:val="00E222D4"/>
    <w:rsid w:val="00E23321"/>
    <w:rsid w:val="00E2360F"/>
    <w:rsid w:val="00E23E55"/>
    <w:rsid w:val="00E23F14"/>
    <w:rsid w:val="00E241C3"/>
    <w:rsid w:val="00E243ED"/>
    <w:rsid w:val="00E24430"/>
    <w:rsid w:val="00E24969"/>
    <w:rsid w:val="00E24D63"/>
    <w:rsid w:val="00E25609"/>
    <w:rsid w:val="00E25E3F"/>
    <w:rsid w:val="00E26387"/>
    <w:rsid w:val="00E264C4"/>
    <w:rsid w:val="00E2683C"/>
    <w:rsid w:val="00E26896"/>
    <w:rsid w:val="00E26F06"/>
    <w:rsid w:val="00E27347"/>
    <w:rsid w:val="00E275BE"/>
    <w:rsid w:val="00E3048C"/>
    <w:rsid w:val="00E307FD"/>
    <w:rsid w:val="00E30899"/>
    <w:rsid w:val="00E30D8F"/>
    <w:rsid w:val="00E31FD0"/>
    <w:rsid w:val="00E330A5"/>
    <w:rsid w:val="00E33393"/>
    <w:rsid w:val="00E33930"/>
    <w:rsid w:val="00E33EDF"/>
    <w:rsid w:val="00E340C2"/>
    <w:rsid w:val="00E3494E"/>
    <w:rsid w:val="00E34A7D"/>
    <w:rsid w:val="00E34CD9"/>
    <w:rsid w:val="00E34CE3"/>
    <w:rsid w:val="00E34F24"/>
    <w:rsid w:val="00E3527A"/>
    <w:rsid w:val="00E3576E"/>
    <w:rsid w:val="00E35BF4"/>
    <w:rsid w:val="00E35C09"/>
    <w:rsid w:val="00E36A47"/>
    <w:rsid w:val="00E36AF0"/>
    <w:rsid w:val="00E36B48"/>
    <w:rsid w:val="00E3792D"/>
    <w:rsid w:val="00E37C65"/>
    <w:rsid w:val="00E37EB0"/>
    <w:rsid w:val="00E40261"/>
    <w:rsid w:val="00E4032C"/>
    <w:rsid w:val="00E4036B"/>
    <w:rsid w:val="00E405AE"/>
    <w:rsid w:val="00E4078C"/>
    <w:rsid w:val="00E40967"/>
    <w:rsid w:val="00E40DE8"/>
    <w:rsid w:val="00E418A3"/>
    <w:rsid w:val="00E419D4"/>
    <w:rsid w:val="00E41B8C"/>
    <w:rsid w:val="00E422CB"/>
    <w:rsid w:val="00E4287B"/>
    <w:rsid w:val="00E4298E"/>
    <w:rsid w:val="00E42A34"/>
    <w:rsid w:val="00E42DC8"/>
    <w:rsid w:val="00E43460"/>
    <w:rsid w:val="00E43EC0"/>
    <w:rsid w:val="00E441A9"/>
    <w:rsid w:val="00E45090"/>
    <w:rsid w:val="00E4510E"/>
    <w:rsid w:val="00E4568A"/>
    <w:rsid w:val="00E457CD"/>
    <w:rsid w:val="00E45893"/>
    <w:rsid w:val="00E458DD"/>
    <w:rsid w:val="00E459F6"/>
    <w:rsid w:val="00E45AD5"/>
    <w:rsid w:val="00E45B75"/>
    <w:rsid w:val="00E45F16"/>
    <w:rsid w:val="00E460AC"/>
    <w:rsid w:val="00E469CD"/>
    <w:rsid w:val="00E4751E"/>
    <w:rsid w:val="00E47BB7"/>
    <w:rsid w:val="00E50200"/>
    <w:rsid w:val="00E5062C"/>
    <w:rsid w:val="00E50A61"/>
    <w:rsid w:val="00E50A6C"/>
    <w:rsid w:val="00E50C02"/>
    <w:rsid w:val="00E50F93"/>
    <w:rsid w:val="00E515B9"/>
    <w:rsid w:val="00E51A70"/>
    <w:rsid w:val="00E51CED"/>
    <w:rsid w:val="00E5228A"/>
    <w:rsid w:val="00E52410"/>
    <w:rsid w:val="00E526F3"/>
    <w:rsid w:val="00E530BF"/>
    <w:rsid w:val="00E5335A"/>
    <w:rsid w:val="00E54423"/>
    <w:rsid w:val="00E54760"/>
    <w:rsid w:val="00E5505D"/>
    <w:rsid w:val="00E5547D"/>
    <w:rsid w:val="00E55592"/>
    <w:rsid w:val="00E555B0"/>
    <w:rsid w:val="00E556AB"/>
    <w:rsid w:val="00E5596E"/>
    <w:rsid w:val="00E55A0B"/>
    <w:rsid w:val="00E55ADA"/>
    <w:rsid w:val="00E55C91"/>
    <w:rsid w:val="00E56017"/>
    <w:rsid w:val="00E56108"/>
    <w:rsid w:val="00E56722"/>
    <w:rsid w:val="00E568B4"/>
    <w:rsid w:val="00E56B9C"/>
    <w:rsid w:val="00E5733A"/>
    <w:rsid w:val="00E57482"/>
    <w:rsid w:val="00E574CA"/>
    <w:rsid w:val="00E5779E"/>
    <w:rsid w:val="00E57904"/>
    <w:rsid w:val="00E61552"/>
    <w:rsid w:val="00E6191E"/>
    <w:rsid w:val="00E61D8F"/>
    <w:rsid w:val="00E6225D"/>
    <w:rsid w:val="00E62683"/>
    <w:rsid w:val="00E62B4B"/>
    <w:rsid w:val="00E62C7D"/>
    <w:rsid w:val="00E631C9"/>
    <w:rsid w:val="00E63222"/>
    <w:rsid w:val="00E636EA"/>
    <w:rsid w:val="00E6387F"/>
    <w:rsid w:val="00E63954"/>
    <w:rsid w:val="00E63CFE"/>
    <w:rsid w:val="00E63E6B"/>
    <w:rsid w:val="00E63F03"/>
    <w:rsid w:val="00E640BD"/>
    <w:rsid w:val="00E6461C"/>
    <w:rsid w:val="00E64662"/>
    <w:rsid w:val="00E65070"/>
    <w:rsid w:val="00E652A2"/>
    <w:rsid w:val="00E65399"/>
    <w:rsid w:val="00E659E0"/>
    <w:rsid w:val="00E65F08"/>
    <w:rsid w:val="00E66418"/>
    <w:rsid w:val="00E66618"/>
    <w:rsid w:val="00E671F5"/>
    <w:rsid w:val="00E67247"/>
    <w:rsid w:val="00E67259"/>
    <w:rsid w:val="00E679B4"/>
    <w:rsid w:val="00E67BA9"/>
    <w:rsid w:val="00E70887"/>
    <w:rsid w:val="00E7089F"/>
    <w:rsid w:val="00E70B59"/>
    <w:rsid w:val="00E70CFB"/>
    <w:rsid w:val="00E713A5"/>
    <w:rsid w:val="00E718AF"/>
    <w:rsid w:val="00E718D6"/>
    <w:rsid w:val="00E71AE4"/>
    <w:rsid w:val="00E71CE9"/>
    <w:rsid w:val="00E72151"/>
    <w:rsid w:val="00E72432"/>
    <w:rsid w:val="00E72855"/>
    <w:rsid w:val="00E728E6"/>
    <w:rsid w:val="00E72A0C"/>
    <w:rsid w:val="00E73039"/>
    <w:rsid w:val="00E73365"/>
    <w:rsid w:val="00E73E95"/>
    <w:rsid w:val="00E740FB"/>
    <w:rsid w:val="00E74308"/>
    <w:rsid w:val="00E74590"/>
    <w:rsid w:val="00E7470C"/>
    <w:rsid w:val="00E74B38"/>
    <w:rsid w:val="00E74FE2"/>
    <w:rsid w:val="00E752E9"/>
    <w:rsid w:val="00E75435"/>
    <w:rsid w:val="00E75452"/>
    <w:rsid w:val="00E763AF"/>
    <w:rsid w:val="00E769C5"/>
    <w:rsid w:val="00E76BF2"/>
    <w:rsid w:val="00E76F68"/>
    <w:rsid w:val="00E771B4"/>
    <w:rsid w:val="00E77450"/>
    <w:rsid w:val="00E779F7"/>
    <w:rsid w:val="00E77D87"/>
    <w:rsid w:val="00E80D30"/>
    <w:rsid w:val="00E810C2"/>
    <w:rsid w:val="00E817CF"/>
    <w:rsid w:val="00E81BE1"/>
    <w:rsid w:val="00E81FB9"/>
    <w:rsid w:val="00E82841"/>
    <w:rsid w:val="00E82B95"/>
    <w:rsid w:val="00E82EA6"/>
    <w:rsid w:val="00E82F5F"/>
    <w:rsid w:val="00E83035"/>
    <w:rsid w:val="00E83FBF"/>
    <w:rsid w:val="00E847E4"/>
    <w:rsid w:val="00E84A6E"/>
    <w:rsid w:val="00E84FDC"/>
    <w:rsid w:val="00E855BD"/>
    <w:rsid w:val="00E860EE"/>
    <w:rsid w:val="00E86E60"/>
    <w:rsid w:val="00E9011B"/>
    <w:rsid w:val="00E908BE"/>
    <w:rsid w:val="00E90F5D"/>
    <w:rsid w:val="00E912AC"/>
    <w:rsid w:val="00E9137B"/>
    <w:rsid w:val="00E919F6"/>
    <w:rsid w:val="00E92E77"/>
    <w:rsid w:val="00E932BF"/>
    <w:rsid w:val="00E9333E"/>
    <w:rsid w:val="00E935EC"/>
    <w:rsid w:val="00E9366A"/>
    <w:rsid w:val="00E93AA4"/>
    <w:rsid w:val="00E93E8A"/>
    <w:rsid w:val="00E94C2E"/>
    <w:rsid w:val="00E9526D"/>
    <w:rsid w:val="00E95398"/>
    <w:rsid w:val="00E95552"/>
    <w:rsid w:val="00E95A2D"/>
    <w:rsid w:val="00E95FDE"/>
    <w:rsid w:val="00E9632E"/>
    <w:rsid w:val="00E96792"/>
    <w:rsid w:val="00E96F14"/>
    <w:rsid w:val="00E9719B"/>
    <w:rsid w:val="00E9734C"/>
    <w:rsid w:val="00E978F9"/>
    <w:rsid w:val="00E9794D"/>
    <w:rsid w:val="00E97A25"/>
    <w:rsid w:val="00E97AB9"/>
    <w:rsid w:val="00E97F2A"/>
    <w:rsid w:val="00EA0290"/>
    <w:rsid w:val="00EA052A"/>
    <w:rsid w:val="00EA0839"/>
    <w:rsid w:val="00EA0AC2"/>
    <w:rsid w:val="00EA0BD1"/>
    <w:rsid w:val="00EA0C25"/>
    <w:rsid w:val="00EA14F1"/>
    <w:rsid w:val="00EA1C97"/>
    <w:rsid w:val="00EA1D88"/>
    <w:rsid w:val="00EA1F38"/>
    <w:rsid w:val="00EA2A13"/>
    <w:rsid w:val="00EA2E5A"/>
    <w:rsid w:val="00EA45F4"/>
    <w:rsid w:val="00EA4692"/>
    <w:rsid w:val="00EA46CD"/>
    <w:rsid w:val="00EA4CA1"/>
    <w:rsid w:val="00EA4E35"/>
    <w:rsid w:val="00EA5344"/>
    <w:rsid w:val="00EA5838"/>
    <w:rsid w:val="00EA6447"/>
    <w:rsid w:val="00EA666F"/>
    <w:rsid w:val="00EA6840"/>
    <w:rsid w:val="00EA69C2"/>
    <w:rsid w:val="00EA6BD2"/>
    <w:rsid w:val="00EA6E4A"/>
    <w:rsid w:val="00EA7771"/>
    <w:rsid w:val="00EA7961"/>
    <w:rsid w:val="00EB0C8C"/>
    <w:rsid w:val="00EB10A1"/>
    <w:rsid w:val="00EB1252"/>
    <w:rsid w:val="00EB1600"/>
    <w:rsid w:val="00EB1D4F"/>
    <w:rsid w:val="00EB2766"/>
    <w:rsid w:val="00EB2D35"/>
    <w:rsid w:val="00EB3529"/>
    <w:rsid w:val="00EB357C"/>
    <w:rsid w:val="00EB37E9"/>
    <w:rsid w:val="00EB39A2"/>
    <w:rsid w:val="00EB39C2"/>
    <w:rsid w:val="00EB3A94"/>
    <w:rsid w:val="00EB3F10"/>
    <w:rsid w:val="00EB4727"/>
    <w:rsid w:val="00EB4C05"/>
    <w:rsid w:val="00EB4D29"/>
    <w:rsid w:val="00EB4DB7"/>
    <w:rsid w:val="00EB4E79"/>
    <w:rsid w:val="00EB54C5"/>
    <w:rsid w:val="00EB5BF1"/>
    <w:rsid w:val="00EB6183"/>
    <w:rsid w:val="00EB6616"/>
    <w:rsid w:val="00EB6994"/>
    <w:rsid w:val="00EB72E4"/>
    <w:rsid w:val="00EB7405"/>
    <w:rsid w:val="00EB769B"/>
    <w:rsid w:val="00EB7B39"/>
    <w:rsid w:val="00EB7BDB"/>
    <w:rsid w:val="00EB7DB8"/>
    <w:rsid w:val="00EC0D95"/>
    <w:rsid w:val="00EC0E85"/>
    <w:rsid w:val="00EC12A5"/>
    <w:rsid w:val="00EC132F"/>
    <w:rsid w:val="00EC14DB"/>
    <w:rsid w:val="00EC1D90"/>
    <w:rsid w:val="00EC1DFC"/>
    <w:rsid w:val="00EC238A"/>
    <w:rsid w:val="00EC2409"/>
    <w:rsid w:val="00EC26BC"/>
    <w:rsid w:val="00EC314F"/>
    <w:rsid w:val="00EC3383"/>
    <w:rsid w:val="00EC34FE"/>
    <w:rsid w:val="00EC39C2"/>
    <w:rsid w:val="00EC4241"/>
    <w:rsid w:val="00EC4A95"/>
    <w:rsid w:val="00EC5289"/>
    <w:rsid w:val="00EC5643"/>
    <w:rsid w:val="00EC5BBF"/>
    <w:rsid w:val="00EC62F9"/>
    <w:rsid w:val="00EC68C1"/>
    <w:rsid w:val="00EC6ECE"/>
    <w:rsid w:val="00EC704B"/>
    <w:rsid w:val="00EC7135"/>
    <w:rsid w:val="00EC7839"/>
    <w:rsid w:val="00EC7B38"/>
    <w:rsid w:val="00EC7C96"/>
    <w:rsid w:val="00EC7DAA"/>
    <w:rsid w:val="00ED003E"/>
    <w:rsid w:val="00ED0760"/>
    <w:rsid w:val="00ED09F5"/>
    <w:rsid w:val="00ED0A59"/>
    <w:rsid w:val="00ED1367"/>
    <w:rsid w:val="00ED1377"/>
    <w:rsid w:val="00ED147B"/>
    <w:rsid w:val="00ED1643"/>
    <w:rsid w:val="00ED1802"/>
    <w:rsid w:val="00ED1D52"/>
    <w:rsid w:val="00ED217A"/>
    <w:rsid w:val="00ED229F"/>
    <w:rsid w:val="00ED29E7"/>
    <w:rsid w:val="00ED2D2A"/>
    <w:rsid w:val="00ED35BB"/>
    <w:rsid w:val="00ED3BD6"/>
    <w:rsid w:val="00ED42E3"/>
    <w:rsid w:val="00ED435D"/>
    <w:rsid w:val="00ED4AF5"/>
    <w:rsid w:val="00ED4C6A"/>
    <w:rsid w:val="00ED5061"/>
    <w:rsid w:val="00ED62C5"/>
    <w:rsid w:val="00ED62D3"/>
    <w:rsid w:val="00ED66D8"/>
    <w:rsid w:val="00ED69C8"/>
    <w:rsid w:val="00ED6B0B"/>
    <w:rsid w:val="00ED6C59"/>
    <w:rsid w:val="00ED7238"/>
    <w:rsid w:val="00ED730E"/>
    <w:rsid w:val="00ED7B69"/>
    <w:rsid w:val="00ED7FC0"/>
    <w:rsid w:val="00EE00FF"/>
    <w:rsid w:val="00EE0389"/>
    <w:rsid w:val="00EE05E5"/>
    <w:rsid w:val="00EE0902"/>
    <w:rsid w:val="00EE0A44"/>
    <w:rsid w:val="00EE0B81"/>
    <w:rsid w:val="00EE0CA9"/>
    <w:rsid w:val="00EE0DD4"/>
    <w:rsid w:val="00EE10F9"/>
    <w:rsid w:val="00EE1351"/>
    <w:rsid w:val="00EE14EC"/>
    <w:rsid w:val="00EE1AEF"/>
    <w:rsid w:val="00EE1E0F"/>
    <w:rsid w:val="00EE1E9A"/>
    <w:rsid w:val="00EE1F26"/>
    <w:rsid w:val="00EE20AD"/>
    <w:rsid w:val="00EE25C3"/>
    <w:rsid w:val="00EE2AB8"/>
    <w:rsid w:val="00EE33B8"/>
    <w:rsid w:val="00EE39E8"/>
    <w:rsid w:val="00EE46D8"/>
    <w:rsid w:val="00EE4B33"/>
    <w:rsid w:val="00EE502F"/>
    <w:rsid w:val="00EE505A"/>
    <w:rsid w:val="00EE54E9"/>
    <w:rsid w:val="00EE54F4"/>
    <w:rsid w:val="00EE5DA8"/>
    <w:rsid w:val="00EE6892"/>
    <w:rsid w:val="00EE7155"/>
    <w:rsid w:val="00EE7AA5"/>
    <w:rsid w:val="00EE7E7F"/>
    <w:rsid w:val="00EF0081"/>
    <w:rsid w:val="00EF01CD"/>
    <w:rsid w:val="00EF0753"/>
    <w:rsid w:val="00EF08B6"/>
    <w:rsid w:val="00EF0969"/>
    <w:rsid w:val="00EF09A9"/>
    <w:rsid w:val="00EF14CF"/>
    <w:rsid w:val="00EF1D90"/>
    <w:rsid w:val="00EF3754"/>
    <w:rsid w:val="00EF3B78"/>
    <w:rsid w:val="00EF3C0A"/>
    <w:rsid w:val="00EF4AEA"/>
    <w:rsid w:val="00EF53B8"/>
    <w:rsid w:val="00EF58DA"/>
    <w:rsid w:val="00EF5996"/>
    <w:rsid w:val="00EF5B66"/>
    <w:rsid w:val="00EF6052"/>
    <w:rsid w:val="00EF6B17"/>
    <w:rsid w:val="00EF6F8D"/>
    <w:rsid w:val="00EF7A98"/>
    <w:rsid w:val="00EF7E6B"/>
    <w:rsid w:val="00F004F9"/>
    <w:rsid w:val="00F005CB"/>
    <w:rsid w:val="00F007B5"/>
    <w:rsid w:val="00F00D22"/>
    <w:rsid w:val="00F00D62"/>
    <w:rsid w:val="00F00F7A"/>
    <w:rsid w:val="00F0121A"/>
    <w:rsid w:val="00F012ED"/>
    <w:rsid w:val="00F01447"/>
    <w:rsid w:val="00F01874"/>
    <w:rsid w:val="00F01CB5"/>
    <w:rsid w:val="00F020EE"/>
    <w:rsid w:val="00F0228C"/>
    <w:rsid w:val="00F02307"/>
    <w:rsid w:val="00F0243F"/>
    <w:rsid w:val="00F02823"/>
    <w:rsid w:val="00F02877"/>
    <w:rsid w:val="00F02DED"/>
    <w:rsid w:val="00F0381F"/>
    <w:rsid w:val="00F03CD6"/>
    <w:rsid w:val="00F03E1F"/>
    <w:rsid w:val="00F04B3D"/>
    <w:rsid w:val="00F055F8"/>
    <w:rsid w:val="00F05778"/>
    <w:rsid w:val="00F05792"/>
    <w:rsid w:val="00F057E7"/>
    <w:rsid w:val="00F05873"/>
    <w:rsid w:val="00F06038"/>
    <w:rsid w:val="00F0633C"/>
    <w:rsid w:val="00F0780D"/>
    <w:rsid w:val="00F078BC"/>
    <w:rsid w:val="00F07D68"/>
    <w:rsid w:val="00F1002D"/>
    <w:rsid w:val="00F10B5C"/>
    <w:rsid w:val="00F110F3"/>
    <w:rsid w:val="00F12582"/>
    <w:rsid w:val="00F12945"/>
    <w:rsid w:val="00F12E02"/>
    <w:rsid w:val="00F1304D"/>
    <w:rsid w:val="00F13217"/>
    <w:rsid w:val="00F1325A"/>
    <w:rsid w:val="00F135D3"/>
    <w:rsid w:val="00F1395E"/>
    <w:rsid w:val="00F14DD6"/>
    <w:rsid w:val="00F15882"/>
    <w:rsid w:val="00F1589E"/>
    <w:rsid w:val="00F15A8D"/>
    <w:rsid w:val="00F15E38"/>
    <w:rsid w:val="00F16953"/>
    <w:rsid w:val="00F16B9A"/>
    <w:rsid w:val="00F17042"/>
    <w:rsid w:val="00F170D0"/>
    <w:rsid w:val="00F1719A"/>
    <w:rsid w:val="00F17260"/>
    <w:rsid w:val="00F176C7"/>
    <w:rsid w:val="00F17BAD"/>
    <w:rsid w:val="00F2019E"/>
    <w:rsid w:val="00F20FCF"/>
    <w:rsid w:val="00F21260"/>
    <w:rsid w:val="00F21475"/>
    <w:rsid w:val="00F215B6"/>
    <w:rsid w:val="00F224C1"/>
    <w:rsid w:val="00F2279E"/>
    <w:rsid w:val="00F22D99"/>
    <w:rsid w:val="00F22F8B"/>
    <w:rsid w:val="00F22F99"/>
    <w:rsid w:val="00F23109"/>
    <w:rsid w:val="00F23684"/>
    <w:rsid w:val="00F23D9A"/>
    <w:rsid w:val="00F23E05"/>
    <w:rsid w:val="00F24BEF"/>
    <w:rsid w:val="00F252A4"/>
    <w:rsid w:val="00F25571"/>
    <w:rsid w:val="00F26203"/>
    <w:rsid w:val="00F2633A"/>
    <w:rsid w:val="00F2656A"/>
    <w:rsid w:val="00F26744"/>
    <w:rsid w:val="00F272CD"/>
    <w:rsid w:val="00F2732F"/>
    <w:rsid w:val="00F279C6"/>
    <w:rsid w:val="00F27DDE"/>
    <w:rsid w:val="00F305C7"/>
    <w:rsid w:val="00F3096F"/>
    <w:rsid w:val="00F30EAC"/>
    <w:rsid w:val="00F31262"/>
    <w:rsid w:val="00F31B3B"/>
    <w:rsid w:val="00F31B60"/>
    <w:rsid w:val="00F32091"/>
    <w:rsid w:val="00F32394"/>
    <w:rsid w:val="00F32649"/>
    <w:rsid w:val="00F33026"/>
    <w:rsid w:val="00F332CE"/>
    <w:rsid w:val="00F3349D"/>
    <w:rsid w:val="00F335EF"/>
    <w:rsid w:val="00F33B9E"/>
    <w:rsid w:val="00F34218"/>
    <w:rsid w:val="00F34EA1"/>
    <w:rsid w:val="00F34FFA"/>
    <w:rsid w:val="00F350C9"/>
    <w:rsid w:val="00F35B3E"/>
    <w:rsid w:val="00F35D28"/>
    <w:rsid w:val="00F35DBB"/>
    <w:rsid w:val="00F3608D"/>
    <w:rsid w:val="00F364B5"/>
    <w:rsid w:val="00F368B3"/>
    <w:rsid w:val="00F375E5"/>
    <w:rsid w:val="00F37E1A"/>
    <w:rsid w:val="00F37EC4"/>
    <w:rsid w:val="00F40B70"/>
    <w:rsid w:val="00F40B97"/>
    <w:rsid w:val="00F4106A"/>
    <w:rsid w:val="00F41113"/>
    <w:rsid w:val="00F41288"/>
    <w:rsid w:val="00F415D8"/>
    <w:rsid w:val="00F41A24"/>
    <w:rsid w:val="00F41E73"/>
    <w:rsid w:val="00F41E79"/>
    <w:rsid w:val="00F42005"/>
    <w:rsid w:val="00F42226"/>
    <w:rsid w:val="00F42850"/>
    <w:rsid w:val="00F42DEA"/>
    <w:rsid w:val="00F42E51"/>
    <w:rsid w:val="00F42FBA"/>
    <w:rsid w:val="00F433EC"/>
    <w:rsid w:val="00F4376C"/>
    <w:rsid w:val="00F43DD4"/>
    <w:rsid w:val="00F43E24"/>
    <w:rsid w:val="00F4402D"/>
    <w:rsid w:val="00F44065"/>
    <w:rsid w:val="00F44833"/>
    <w:rsid w:val="00F44F55"/>
    <w:rsid w:val="00F45035"/>
    <w:rsid w:val="00F453B1"/>
    <w:rsid w:val="00F456DF"/>
    <w:rsid w:val="00F459E3"/>
    <w:rsid w:val="00F462EA"/>
    <w:rsid w:val="00F46442"/>
    <w:rsid w:val="00F4648B"/>
    <w:rsid w:val="00F47242"/>
    <w:rsid w:val="00F47244"/>
    <w:rsid w:val="00F47503"/>
    <w:rsid w:val="00F47CE5"/>
    <w:rsid w:val="00F5030E"/>
    <w:rsid w:val="00F506C6"/>
    <w:rsid w:val="00F5110D"/>
    <w:rsid w:val="00F51FE5"/>
    <w:rsid w:val="00F5275C"/>
    <w:rsid w:val="00F52AFA"/>
    <w:rsid w:val="00F52DCC"/>
    <w:rsid w:val="00F52E71"/>
    <w:rsid w:val="00F53B79"/>
    <w:rsid w:val="00F54597"/>
    <w:rsid w:val="00F54CF9"/>
    <w:rsid w:val="00F54D04"/>
    <w:rsid w:val="00F5513C"/>
    <w:rsid w:val="00F55327"/>
    <w:rsid w:val="00F5537C"/>
    <w:rsid w:val="00F5568F"/>
    <w:rsid w:val="00F55A30"/>
    <w:rsid w:val="00F56129"/>
    <w:rsid w:val="00F56183"/>
    <w:rsid w:val="00F5664A"/>
    <w:rsid w:val="00F57042"/>
    <w:rsid w:val="00F57224"/>
    <w:rsid w:val="00F57936"/>
    <w:rsid w:val="00F57C05"/>
    <w:rsid w:val="00F57EF4"/>
    <w:rsid w:val="00F57FEE"/>
    <w:rsid w:val="00F60582"/>
    <w:rsid w:val="00F61650"/>
    <w:rsid w:val="00F61B62"/>
    <w:rsid w:val="00F61E87"/>
    <w:rsid w:val="00F62102"/>
    <w:rsid w:val="00F6255B"/>
    <w:rsid w:val="00F6264A"/>
    <w:rsid w:val="00F6278B"/>
    <w:rsid w:val="00F62C13"/>
    <w:rsid w:val="00F630C2"/>
    <w:rsid w:val="00F630FC"/>
    <w:rsid w:val="00F6335D"/>
    <w:rsid w:val="00F6350B"/>
    <w:rsid w:val="00F63A37"/>
    <w:rsid w:val="00F63CC1"/>
    <w:rsid w:val="00F6407E"/>
    <w:rsid w:val="00F640E4"/>
    <w:rsid w:val="00F64367"/>
    <w:rsid w:val="00F65130"/>
    <w:rsid w:val="00F662F8"/>
    <w:rsid w:val="00F66300"/>
    <w:rsid w:val="00F670B8"/>
    <w:rsid w:val="00F6710B"/>
    <w:rsid w:val="00F6723B"/>
    <w:rsid w:val="00F67BFF"/>
    <w:rsid w:val="00F67CE0"/>
    <w:rsid w:val="00F67DF5"/>
    <w:rsid w:val="00F67ECD"/>
    <w:rsid w:val="00F7003F"/>
    <w:rsid w:val="00F701F0"/>
    <w:rsid w:val="00F7062F"/>
    <w:rsid w:val="00F710CE"/>
    <w:rsid w:val="00F7160D"/>
    <w:rsid w:val="00F7160E"/>
    <w:rsid w:val="00F71CD9"/>
    <w:rsid w:val="00F72543"/>
    <w:rsid w:val="00F7264B"/>
    <w:rsid w:val="00F72EF3"/>
    <w:rsid w:val="00F72F88"/>
    <w:rsid w:val="00F733EE"/>
    <w:rsid w:val="00F73C56"/>
    <w:rsid w:val="00F742C3"/>
    <w:rsid w:val="00F746E0"/>
    <w:rsid w:val="00F74A11"/>
    <w:rsid w:val="00F74E7F"/>
    <w:rsid w:val="00F750B7"/>
    <w:rsid w:val="00F7586D"/>
    <w:rsid w:val="00F75AF6"/>
    <w:rsid w:val="00F76394"/>
    <w:rsid w:val="00F76CB1"/>
    <w:rsid w:val="00F77294"/>
    <w:rsid w:val="00F7782D"/>
    <w:rsid w:val="00F77A75"/>
    <w:rsid w:val="00F77C94"/>
    <w:rsid w:val="00F77D2B"/>
    <w:rsid w:val="00F801AD"/>
    <w:rsid w:val="00F804E3"/>
    <w:rsid w:val="00F8055E"/>
    <w:rsid w:val="00F80683"/>
    <w:rsid w:val="00F80E84"/>
    <w:rsid w:val="00F810DC"/>
    <w:rsid w:val="00F82203"/>
    <w:rsid w:val="00F824D7"/>
    <w:rsid w:val="00F82B69"/>
    <w:rsid w:val="00F82DDE"/>
    <w:rsid w:val="00F82DEB"/>
    <w:rsid w:val="00F82DFE"/>
    <w:rsid w:val="00F83EE1"/>
    <w:rsid w:val="00F8427A"/>
    <w:rsid w:val="00F84558"/>
    <w:rsid w:val="00F847D9"/>
    <w:rsid w:val="00F84968"/>
    <w:rsid w:val="00F851A5"/>
    <w:rsid w:val="00F8577B"/>
    <w:rsid w:val="00F86713"/>
    <w:rsid w:val="00F86BA0"/>
    <w:rsid w:val="00F8708F"/>
    <w:rsid w:val="00F87173"/>
    <w:rsid w:val="00F87A5F"/>
    <w:rsid w:val="00F87FC0"/>
    <w:rsid w:val="00F90092"/>
    <w:rsid w:val="00F902B5"/>
    <w:rsid w:val="00F90471"/>
    <w:rsid w:val="00F908EE"/>
    <w:rsid w:val="00F90A59"/>
    <w:rsid w:val="00F90CE3"/>
    <w:rsid w:val="00F9136B"/>
    <w:rsid w:val="00F91506"/>
    <w:rsid w:val="00F9192E"/>
    <w:rsid w:val="00F9194A"/>
    <w:rsid w:val="00F9199D"/>
    <w:rsid w:val="00F91C2B"/>
    <w:rsid w:val="00F91D87"/>
    <w:rsid w:val="00F91E83"/>
    <w:rsid w:val="00F92846"/>
    <w:rsid w:val="00F92FC4"/>
    <w:rsid w:val="00F92FE1"/>
    <w:rsid w:val="00F93465"/>
    <w:rsid w:val="00F9347E"/>
    <w:rsid w:val="00F9362D"/>
    <w:rsid w:val="00F93664"/>
    <w:rsid w:val="00F93A28"/>
    <w:rsid w:val="00F944CA"/>
    <w:rsid w:val="00F95109"/>
    <w:rsid w:val="00F95179"/>
    <w:rsid w:val="00F96114"/>
    <w:rsid w:val="00F96C80"/>
    <w:rsid w:val="00F96D89"/>
    <w:rsid w:val="00F972A7"/>
    <w:rsid w:val="00F9732D"/>
    <w:rsid w:val="00F9776D"/>
    <w:rsid w:val="00F979C1"/>
    <w:rsid w:val="00F97DF4"/>
    <w:rsid w:val="00FA070E"/>
    <w:rsid w:val="00FA0AE3"/>
    <w:rsid w:val="00FA0C6B"/>
    <w:rsid w:val="00FA1925"/>
    <w:rsid w:val="00FA1C95"/>
    <w:rsid w:val="00FA2110"/>
    <w:rsid w:val="00FA25BD"/>
    <w:rsid w:val="00FA281A"/>
    <w:rsid w:val="00FA2DA2"/>
    <w:rsid w:val="00FA3ADA"/>
    <w:rsid w:val="00FA3CC2"/>
    <w:rsid w:val="00FA453E"/>
    <w:rsid w:val="00FA4C67"/>
    <w:rsid w:val="00FA4CB2"/>
    <w:rsid w:val="00FA4FB7"/>
    <w:rsid w:val="00FA5344"/>
    <w:rsid w:val="00FA55C0"/>
    <w:rsid w:val="00FA56E2"/>
    <w:rsid w:val="00FA5DBF"/>
    <w:rsid w:val="00FA5EA8"/>
    <w:rsid w:val="00FA689F"/>
    <w:rsid w:val="00FA6E92"/>
    <w:rsid w:val="00FA770C"/>
    <w:rsid w:val="00FA780A"/>
    <w:rsid w:val="00FA7B6F"/>
    <w:rsid w:val="00FB0A0F"/>
    <w:rsid w:val="00FB1AF8"/>
    <w:rsid w:val="00FB1BA0"/>
    <w:rsid w:val="00FB1C53"/>
    <w:rsid w:val="00FB1C95"/>
    <w:rsid w:val="00FB2DCE"/>
    <w:rsid w:val="00FB3543"/>
    <w:rsid w:val="00FB381E"/>
    <w:rsid w:val="00FB39E2"/>
    <w:rsid w:val="00FB3D41"/>
    <w:rsid w:val="00FB5858"/>
    <w:rsid w:val="00FB58BA"/>
    <w:rsid w:val="00FB5D49"/>
    <w:rsid w:val="00FB6390"/>
    <w:rsid w:val="00FB7630"/>
    <w:rsid w:val="00FB7C93"/>
    <w:rsid w:val="00FB7D53"/>
    <w:rsid w:val="00FC0035"/>
    <w:rsid w:val="00FC140B"/>
    <w:rsid w:val="00FC1E6C"/>
    <w:rsid w:val="00FC1EA6"/>
    <w:rsid w:val="00FC2C76"/>
    <w:rsid w:val="00FC2D99"/>
    <w:rsid w:val="00FC38D8"/>
    <w:rsid w:val="00FC3A6D"/>
    <w:rsid w:val="00FC3A79"/>
    <w:rsid w:val="00FC3C1C"/>
    <w:rsid w:val="00FC417C"/>
    <w:rsid w:val="00FC44C2"/>
    <w:rsid w:val="00FC50DC"/>
    <w:rsid w:val="00FC5552"/>
    <w:rsid w:val="00FC5B64"/>
    <w:rsid w:val="00FC5E56"/>
    <w:rsid w:val="00FC6108"/>
    <w:rsid w:val="00FC612F"/>
    <w:rsid w:val="00FC672E"/>
    <w:rsid w:val="00FC6811"/>
    <w:rsid w:val="00FC6A57"/>
    <w:rsid w:val="00FC6C07"/>
    <w:rsid w:val="00FC7027"/>
    <w:rsid w:val="00FC7529"/>
    <w:rsid w:val="00FC7C01"/>
    <w:rsid w:val="00FC7C11"/>
    <w:rsid w:val="00FD0715"/>
    <w:rsid w:val="00FD0A5E"/>
    <w:rsid w:val="00FD0B7D"/>
    <w:rsid w:val="00FD1639"/>
    <w:rsid w:val="00FD26F8"/>
    <w:rsid w:val="00FD291C"/>
    <w:rsid w:val="00FD294F"/>
    <w:rsid w:val="00FD2AB7"/>
    <w:rsid w:val="00FD2FAE"/>
    <w:rsid w:val="00FD2FF7"/>
    <w:rsid w:val="00FD372F"/>
    <w:rsid w:val="00FD3F63"/>
    <w:rsid w:val="00FD4E74"/>
    <w:rsid w:val="00FD6A3D"/>
    <w:rsid w:val="00FD6B98"/>
    <w:rsid w:val="00FD6D79"/>
    <w:rsid w:val="00FD707A"/>
    <w:rsid w:val="00FD72C4"/>
    <w:rsid w:val="00FD7324"/>
    <w:rsid w:val="00FD7662"/>
    <w:rsid w:val="00FD7B1B"/>
    <w:rsid w:val="00FD7CF5"/>
    <w:rsid w:val="00FD7E5C"/>
    <w:rsid w:val="00FE090C"/>
    <w:rsid w:val="00FE091E"/>
    <w:rsid w:val="00FE0FE0"/>
    <w:rsid w:val="00FE1046"/>
    <w:rsid w:val="00FE1D08"/>
    <w:rsid w:val="00FE1E2B"/>
    <w:rsid w:val="00FE24FE"/>
    <w:rsid w:val="00FE27F5"/>
    <w:rsid w:val="00FE3309"/>
    <w:rsid w:val="00FE34BE"/>
    <w:rsid w:val="00FE3EE0"/>
    <w:rsid w:val="00FE4798"/>
    <w:rsid w:val="00FE49FC"/>
    <w:rsid w:val="00FE4C48"/>
    <w:rsid w:val="00FE4E33"/>
    <w:rsid w:val="00FE5352"/>
    <w:rsid w:val="00FE5456"/>
    <w:rsid w:val="00FE55DC"/>
    <w:rsid w:val="00FE5601"/>
    <w:rsid w:val="00FE5E8A"/>
    <w:rsid w:val="00FE6ED9"/>
    <w:rsid w:val="00FE7492"/>
    <w:rsid w:val="00FE76D8"/>
    <w:rsid w:val="00FE78DF"/>
    <w:rsid w:val="00FE7B1D"/>
    <w:rsid w:val="00FE7D36"/>
    <w:rsid w:val="00FE7E1E"/>
    <w:rsid w:val="00FF079B"/>
    <w:rsid w:val="00FF0B85"/>
    <w:rsid w:val="00FF0BF6"/>
    <w:rsid w:val="00FF0C13"/>
    <w:rsid w:val="00FF1247"/>
    <w:rsid w:val="00FF1343"/>
    <w:rsid w:val="00FF1378"/>
    <w:rsid w:val="00FF1696"/>
    <w:rsid w:val="00FF1949"/>
    <w:rsid w:val="00FF1CAF"/>
    <w:rsid w:val="00FF1D47"/>
    <w:rsid w:val="00FF2072"/>
    <w:rsid w:val="00FF2985"/>
    <w:rsid w:val="00FF31F8"/>
    <w:rsid w:val="00FF3773"/>
    <w:rsid w:val="00FF397B"/>
    <w:rsid w:val="00FF3D69"/>
    <w:rsid w:val="00FF40A6"/>
    <w:rsid w:val="00FF416F"/>
    <w:rsid w:val="00FF43A7"/>
    <w:rsid w:val="00FF44AB"/>
    <w:rsid w:val="00FF464F"/>
    <w:rsid w:val="00FF48D2"/>
    <w:rsid w:val="00FF4B9C"/>
    <w:rsid w:val="00FF5209"/>
    <w:rsid w:val="00FF5615"/>
    <w:rsid w:val="00FF5A00"/>
    <w:rsid w:val="00FF5EF1"/>
    <w:rsid w:val="00FF66CD"/>
    <w:rsid w:val="00FF6738"/>
    <w:rsid w:val="00FF6D57"/>
    <w:rsid w:val="00FF6D82"/>
    <w:rsid w:val="00FF6F90"/>
    <w:rsid w:val="00FF7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38515D0A"/>
  <w15:docId w15:val="{3FBFC23A-D71B-49A2-9E59-AD4D7948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w:qFormat="1"/>
    <w:lsdException w:name="List Number" w:semiHidden="1" w:unhideWhenUsed="1"/>
    <w:lsdException w:name="List 2" w:semiHidden="1" w:unhideWhenUsed="1" w:qFormat="1"/>
    <w:lsdException w:name="List 3" w:semiHidden="1" w:uiPriority="99" w:unhideWhenUsed="1" w:qFormat="1"/>
    <w:lsdException w:name="List 4" w:semiHidden="1" w:uiPriority="99" w:unhideWhenUsed="1"/>
    <w:lsdException w:name="List 5" w:semiHidden="1" w:uiPriority="99"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iPriority="99"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02651"/>
    <w:pPr>
      <w:widowControl w:val="0"/>
      <w:jc w:val="both"/>
    </w:pPr>
    <w:rPr>
      <w:kern w:val="2"/>
      <w:sz w:val="21"/>
      <w:szCs w:val="24"/>
    </w:rPr>
  </w:style>
  <w:style w:type="paragraph" w:styleId="1">
    <w:name w:val="heading 1"/>
    <w:aliases w:val="(C+F1),章标题 1,-*+,h1,1st level,Section Head,l1,b1,章节标题,H1,标题 11,1标题 1,章标题 1 Char,标题yjm1,预评价,章标题,标题 1 预评价,Head 1wsa,标题 111,Company Title,Section heading,(not used -&gt; use Title 1),l0,Fab-1,Heading 0,PIM 1,(章名),去,标题 1 1,章节标题 Char Char Char Char Char,MB"/>
    <w:basedOn w:val="a"/>
    <w:next w:val="a"/>
    <w:link w:val="10"/>
    <w:qFormat/>
    <w:rsid w:val="00402651"/>
    <w:pPr>
      <w:keepNext/>
      <w:keepLines/>
      <w:spacing w:before="340" w:after="330" w:line="578" w:lineRule="auto"/>
      <w:outlineLvl w:val="0"/>
    </w:pPr>
    <w:rPr>
      <w:b/>
      <w:bCs/>
      <w:kern w:val="44"/>
      <w:sz w:val="44"/>
      <w:szCs w:val="44"/>
    </w:rPr>
  </w:style>
  <w:style w:type="paragraph" w:styleId="2">
    <w:name w:val="heading 2"/>
    <w:aliases w:val="(C+F2),H2,Title2,Heading 2 Hidden,Heading 2 CCBS,h2,2nd level,Header 2,sect 1.2,h21,h22,sect 1.21,h23,sect 1.22,sect 1.23,h24,h25,sect 1.24,h26,sect 1.25,h27,sect 1.26,h28,sect 1.27,h29,sect 1.28,h210,sect 1.29,h211,sect 1.210,h212,sect 1.211"/>
    <w:basedOn w:val="a"/>
    <w:next w:val="a0"/>
    <w:link w:val="20"/>
    <w:qFormat/>
    <w:rsid w:val="00402651"/>
    <w:pPr>
      <w:keepNext/>
      <w:keepLines/>
      <w:spacing w:before="260" w:after="260" w:line="480" w:lineRule="exact"/>
      <w:jc w:val="center"/>
      <w:outlineLvl w:val="1"/>
    </w:pPr>
    <w:rPr>
      <w:rFonts w:ascii="宋体" w:eastAsia="黑体" w:hAnsi="宋体"/>
      <w:bCs/>
      <w:i/>
      <w:iCs/>
      <w:noProof/>
      <w:sz w:val="24"/>
      <w:szCs w:val="20"/>
    </w:rPr>
  </w:style>
  <w:style w:type="paragraph" w:styleId="3">
    <w:name w:val="heading 3"/>
    <w:aliases w:val="(C+F3),H3,条标题1.1.1,条标题2.1,二级节名,头,标题 3 Char Char,头 Char"/>
    <w:basedOn w:val="a"/>
    <w:next w:val="a0"/>
    <w:link w:val="30"/>
    <w:qFormat/>
    <w:rsid w:val="00402651"/>
    <w:pPr>
      <w:keepNext/>
      <w:keepLines/>
      <w:widowControl/>
      <w:spacing w:before="120" w:after="120" w:line="360" w:lineRule="auto"/>
      <w:jc w:val="center"/>
      <w:outlineLvl w:val="2"/>
    </w:pPr>
    <w:rPr>
      <w:b/>
      <w:kern w:val="0"/>
      <w:sz w:val="32"/>
      <w:szCs w:val="20"/>
    </w:rPr>
  </w:style>
  <w:style w:type="paragraph" w:styleId="4">
    <w:name w:val="heading 4"/>
    <w:basedOn w:val="a"/>
    <w:next w:val="a0"/>
    <w:link w:val="40"/>
    <w:qFormat/>
    <w:rsid w:val="00D61962"/>
    <w:pPr>
      <w:keepNext/>
      <w:adjustRightInd w:val="0"/>
      <w:spacing w:line="420" w:lineRule="atLeast"/>
      <w:ind w:firstLine="454"/>
      <w:jc w:val="center"/>
      <w:textAlignment w:val="baseline"/>
      <w:outlineLvl w:val="3"/>
    </w:pPr>
    <w:rPr>
      <w:i/>
      <w:kern w:val="0"/>
      <w:szCs w:val="20"/>
    </w:rPr>
  </w:style>
  <w:style w:type="paragraph" w:styleId="5">
    <w:name w:val="heading 5"/>
    <w:basedOn w:val="a"/>
    <w:next w:val="a"/>
    <w:link w:val="50"/>
    <w:uiPriority w:val="9"/>
    <w:unhideWhenUsed/>
    <w:qFormat/>
    <w:rsid w:val="001F0054"/>
    <w:pPr>
      <w:keepNext/>
      <w:keepLines/>
      <w:spacing w:before="280" w:after="290" w:line="376" w:lineRule="auto"/>
      <w:outlineLvl w:val="4"/>
    </w:pPr>
    <w:rPr>
      <w:b/>
      <w:bCs/>
      <w:sz w:val="28"/>
      <w:szCs w:val="28"/>
    </w:rPr>
  </w:style>
  <w:style w:type="paragraph" w:styleId="6">
    <w:name w:val="heading 6"/>
    <w:basedOn w:val="a"/>
    <w:next w:val="a"/>
    <w:link w:val="60"/>
    <w:qFormat/>
    <w:rsid w:val="00402651"/>
    <w:pPr>
      <w:keepNext/>
      <w:keepLines/>
      <w:widowControl/>
      <w:tabs>
        <w:tab w:val="num"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0"/>
    <w:qFormat/>
    <w:rsid w:val="00402651"/>
    <w:pPr>
      <w:keepNext/>
      <w:keepLines/>
      <w:widowControl/>
      <w:tabs>
        <w:tab w:val="num" w:pos="2520"/>
      </w:tabs>
      <w:spacing w:before="240" w:after="64" w:line="320" w:lineRule="auto"/>
      <w:ind w:left="1296" w:hanging="1296"/>
      <w:jc w:val="left"/>
      <w:outlineLvl w:val="6"/>
    </w:pPr>
    <w:rPr>
      <w:b/>
      <w:bCs/>
      <w:kern w:val="0"/>
      <w:sz w:val="24"/>
    </w:rPr>
  </w:style>
  <w:style w:type="paragraph" w:styleId="8">
    <w:name w:val="heading 8"/>
    <w:basedOn w:val="a"/>
    <w:next w:val="a"/>
    <w:link w:val="80"/>
    <w:qFormat/>
    <w:rsid w:val="00402651"/>
    <w:pPr>
      <w:keepNext/>
      <w:keepLines/>
      <w:widowControl/>
      <w:tabs>
        <w:tab w:val="num"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link w:val="90"/>
    <w:qFormat/>
    <w:rsid w:val="00402651"/>
    <w:pPr>
      <w:keepNext/>
      <w:keepLines/>
      <w:widowControl/>
      <w:tabs>
        <w:tab w:val="num"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C+F1) 字符,章标题 1 字符,-*+ 字符,h1 字符,1st level 字符,Section Head 字符,l1 字符,b1 字符,章节标题 字符,H1 字符,标题 11 字符,1标题 1 字符,章标题 1 Char 字符,标题yjm1 字符,预评价 字符,章标题 字符,标题 1 预评价 字符,Head 1wsa 字符,标题 111 字符,Company Title 字符,Section heading 字符,(not used -&gt; use Title 1) 字符"/>
    <w:link w:val="1"/>
    <w:qFormat/>
    <w:rsid w:val="001F0054"/>
    <w:rPr>
      <w:b/>
      <w:bCs/>
      <w:kern w:val="44"/>
      <w:sz w:val="44"/>
      <w:szCs w:val="44"/>
    </w:rPr>
  </w:style>
  <w:style w:type="paragraph" w:styleId="a0">
    <w:name w:val="Normal Indent"/>
    <w:aliases w:val="署名,正文（首行缩进两字）"/>
    <w:basedOn w:val="a"/>
    <w:qFormat/>
    <w:rsid w:val="00402651"/>
    <w:pPr>
      <w:ind w:firstLineChars="200" w:firstLine="420"/>
    </w:pPr>
  </w:style>
  <w:style w:type="character" w:customStyle="1" w:styleId="20">
    <w:name w:val="标题 2 字符"/>
    <w:aliases w:val="(C+F2) 字符,H2 字符,Title2 字符,Heading 2 Hidden 字符,Heading 2 CCBS 字符,h2 字符,2nd level 字符,Header 2 字符,sect 1.2 字符,h21 字符,h22 字符,sect 1.21 字符,h23 字符,sect 1.22 字符,sect 1.23 字符,h24 字符,h25 字符,sect 1.24 字符,h26 字符,sect 1.25 字符,h27 字符,sect 1.26 字符,h28 字符"/>
    <w:link w:val="2"/>
    <w:qFormat/>
    <w:rsid w:val="00F95109"/>
    <w:rPr>
      <w:rFonts w:ascii="宋体" w:eastAsia="黑体" w:hAnsi="宋体"/>
      <w:bCs/>
      <w:i/>
      <w:iCs/>
      <w:noProof/>
      <w:kern w:val="2"/>
      <w:sz w:val="24"/>
    </w:rPr>
  </w:style>
  <w:style w:type="character" w:customStyle="1" w:styleId="30">
    <w:name w:val="标题 3 字符"/>
    <w:aliases w:val="(C+F3) 字符,H3 字符,条标题1.1.1 字符,条标题2.1 字符,二级节名 字符,头 字符,标题 3 Char Char 字符,头 Char 字符"/>
    <w:link w:val="3"/>
    <w:rsid w:val="001F0054"/>
    <w:rPr>
      <w:b/>
      <w:sz w:val="32"/>
    </w:rPr>
  </w:style>
  <w:style w:type="character" w:customStyle="1" w:styleId="40">
    <w:name w:val="标题 4 字符"/>
    <w:link w:val="4"/>
    <w:qFormat/>
    <w:rsid w:val="001F0054"/>
    <w:rPr>
      <w:i/>
      <w:sz w:val="21"/>
    </w:rPr>
  </w:style>
  <w:style w:type="character" w:customStyle="1" w:styleId="50">
    <w:name w:val="标题 5 字符"/>
    <w:link w:val="5"/>
    <w:uiPriority w:val="9"/>
    <w:rsid w:val="001F0054"/>
    <w:rPr>
      <w:b/>
      <w:bCs/>
      <w:kern w:val="2"/>
      <w:sz w:val="28"/>
      <w:szCs w:val="28"/>
    </w:rPr>
  </w:style>
  <w:style w:type="character" w:customStyle="1" w:styleId="60">
    <w:name w:val="标题 6 字符"/>
    <w:link w:val="6"/>
    <w:rsid w:val="00482322"/>
    <w:rPr>
      <w:rFonts w:ascii="Arial" w:eastAsia="黑体" w:hAnsi="Arial"/>
      <w:b/>
      <w:bCs/>
      <w:sz w:val="24"/>
      <w:szCs w:val="24"/>
    </w:rPr>
  </w:style>
  <w:style w:type="character" w:customStyle="1" w:styleId="70">
    <w:name w:val="标题 7 字符"/>
    <w:link w:val="7"/>
    <w:rsid w:val="00482322"/>
    <w:rPr>
      <w:b/>
      <w:bCs/>
      <w:sz w:val="24"/>
      <w:szCs w:val="24"/>
    </w:rPr>
  </w:style>
  <w:style w:type="character" w:customStyle="1" w:styleId="80">
    <w:name w:val="标题 8 字符"/>
    <w:link w:val="8"/>
    <w:qFormat/>
    <w:rsid w:val="00482322"/>
    <w:rPr>
      <w:rFonts w:ascii="Arial" w:eastAsia="黑体" w:hAnsi="Arial"/>
      <w:sz w:val="24"/>
      <w:szCs w:val="24"/>
    </w:rPr>
  </w:style>
  <w:style w:type="character" w:customStyle="1" w:styleId="90">
    <w:name w:val="标题 9 字符"/>
    <w:link w:val="9"/>
    <w:rsid w:val="00482322"/>
    <w:rPr>
      <w:rFonts w:ascii="Arial" w:eastAsia="黑体" w:hAnsi="Arial"/>
      <w:sz w:val="21"/>
      <w:szCs w:val="21"/>
    </w:rPr>
  </w:style>
  <w:style w:type="paragraph" w:styleId="31">
    <w:name w:val="Body Text 3"/>
    <w:basedOn w:val="a"/>
    <w:link w:val="32"/>
    <w:qFormat/>
    <w:rsid w:val="00402651"/>
    <w:rPr>
      <w:rFonts w:ascii="宋体"/>
      <w:sz w:val="24"/>
      <w:szCs w:val="20"/>
    </w:rPr>
  </w:style>
  <w:style w:type="character" w:customStyle="1" w:styleId="32">
    <w:name w:val="正文文本 3 字符"/>
    <w:link w:val="31"/>
    <w:qFormat/>
    <w:rsid w:val="00FF48D2"/>
    <w:rPr>
      <w:rFonts w:ascii="宋体"/>
      <w:kern w:val="2"/>
      <w:sz w:val="24"/>
    </w:rPr>
  </w:style>
  <w:style w:type="paragraph" w:styleId="a4">
    <w:name w:val="Body Text Indent"/>
    <w:aliases w:val="正文文字4,正文文字缩进"/>
    <w:basedOn w:val="a"/>
    <w:link w:val="a5"/>
    <w:qFormat/>
    <w:rsid w:val="00402651"/>
    <w:pPr>
      <w:spacing w:after="120"/>
      <w:ind w:leftChars="200" w:left="420"/>
    </w:pPr>
  </w:style>
  <w:style w:type="character" w:customStyle="1" w:styleId="a5">
    <w:name w:val="正文文本缩进 字符"/>
    <w:aliases w:val="正文文字4 字符,正文文字缩进 字符"/>
    <w:link w:val="a4"/>
    <w:qFormat/>
    <w:rsid w:val="001F0054"/>
    <w:rPr>
      <w:kern w:val="2"/>
      <w:sz w:val="21"/>
      <w:szCs w:val="24"/>
    </w:rPr>
  </w:style>
  <w:style w:type="paragraph" w:styleId="33">
    <w:name w:val="Body Text Indent 3"/>
    <w:aliases w:val="正文文字缩进 3"/>
    <w:basedOn w:val="a"/>
    <w:link w:val="34"/>
    <w:qFormat/>
    <w:rsid w:val="00402651"/>
    <w:pPr>
      <w:spacing w:after="120"/>
      <w:ind w:leftChars="200" w:left="420"/>
    </w:pPr>
    <w:rPr>
      <w:sz w:val="16"/>
      <w:szCs w:val="16"/>
    </w:rPr>
  </w:style>
  <w:style w:type="character" w:customStyle="1" w:styleId="34">
    <w:name w:val="正文文本缩进 3 字符"/>
    <w:aliases w:val="正文文字缩进 3 字符"/>
    <w:link w:val="33"/>
    <w:rsid w:val="001F0054"/>
    <w:rPr>
      <w:kern w:val="2"/>
      <w:sz w:val="16"/>
      <w:szCs w:val="16"/>
    </w:rPr>
  </w:style>
  <w:style w:type="paragraph" w:styleId="a6">
    <w:name w:val="header"/>
    <w:basedOn w:val="a"/>
    <w:link w:val="11"/>
    <w:qFormat/>
    <w:rsid w:val="00402651"/>
    <w:pPr>
      <w:tabs>
        <w:tab w:val="center" w:pos="4153"/>
        <w:tab w:val="right" w:pos="8306"/>
      </w:tabs>
      <w:snapToGrid w:val="0"/>
      <w:jc w:val="center"/>
    </w:pPr>
    <w:rPr>
      <w:sz w:val="18"/>
      <w:szCs w:val="18"/>
    </w:rPr>
  </w:style>
  <w:style w:type="character" w:customStyle="1" w:styleId="11">
    <w:name w:val="页眉 字符1"/>
    <w:link w:val="a6"/>
    <w:qFormat/>
    <w:rsid w:val="001F0054"/>
    <w:rPr>
      <w:kern w:val="2"/>
      <w:sz w:val="18"/>
      <w:szCs w:val="18"/>
    </w:rPr>
  </w:style>
  <w:style w:type="paragraph" w:styleId="a7">
    <w:name w:val="footer"/>
    <w:aliases w:val="123YJ,Footer1,Footer-Even,fo,footer odd,odd,footer Final"/>
    <w:basedOn w:val="a"/>
    <w:link w:val="12"/>
    <w:uiPriority w:val="99"/>
    <w:qFormat/>
    <w:rsid w:val="00402651"/>
    <w:pPr>
      <w:tabs>
        <w:tab w:val="center" w:pos="4153"/>
        <w:tab w:val="right" w:pos="8306"/>
      </w:tabs>
      <w:snapToGrid w:val="0"/>
      <w:jc w:val="left"/>
    </w:pPr>
    <w:rPr>
      <w:sz w:val="18"/>
      <w:szCs w:val="18"/>
    </w:rPr>
  </w:style>
  <w:style w:type="character" w:customStyle="1" w:styleId="12">
    <w:name w:val="页脚 字符1"/>
    <w:aliases w:val="123YJ 字符,Footer1 字符,Footer-Even 字符,fo 字符,footer odd 字符,odd 字符,footer Final 字符"/>
    <w:link w:val="a7"/>
    <w:uiPriority w:val="99"/>
    <w:rsid w:val="002904C2"/>
    <w:rPr>
      <w:rFonts w:eastAsia="宋体"/>
      <w:kern w:val="2"/>
      <w:sz w:val="18"/>
      <w:szCs w:val="18"/>
      <w:lang w:val="en-US" w:eastAsia="zh-CN" w:bidi="ar-SA"/>
    </w:rPr>
  </w:style>
  <w:style w:type="paragraph" w:customStyle="1" w:styleId="13">
    <w:name w:val="1"/>
    <w:basedOn w:val="a"/>
    <w:rsid w:val="00402651"/>
  </w:style>
  <w:style w:type="character" w:styleId="a8">
    <w:name w:val="Hyperlink"/>
    <w:uiPriority w:val="99"/>
    <w:qFormat/>
    <w:rsid w:val="00402651"/>
    <w:rPr>
      <w:color w:val="0000FF"/>
      <w:u w:val="single"/>
    </w:rPr>
  </w:style>
  <w:style w:type="paragraph" w:styleId="a9">
    <w:name w:val="annotation text"/>
    <w:basedOn w:val="a"/>
    <w:link w:val="14"/>
    <w:qFormat/>
    <w:rsid w:val="00402651"/>
    <w:pPr>
      <w:jc w:val="left"/>
    </w:pPr>
  </w:style>
  <w:style w:type="character" w:customStyle="1" w:styleId="14">
    <w:name w:val="批注文字 字符1"/>
    <w:link w:val="a9"/>
    <w:qFormat/>
    <w:rsid w:val="001F0054"/>
    <w:rPr>
      <w:kern w:val="2"/>
      <w:sz w:val="21"/>
      <w:szCs w:val="24"/>
    </w:rPr>
  </w:style>
  <w:style w:type="paragraph" w:styleId="TOC1">
    <w:name w:val="toc 1"/>
    <w:aliases w:val="雄安文件目录"/>
    <w:basedOn w:val="a"/>
    <w:next w:val="a"/>
    <w:autoRedefine/>
    <w:uiPriority w:val="39"/>
    <w:qFormat/>
    <w:rsid w:val="00CA4D7A"/>
    <w:pPr>
      <w:tabs>
        <w:tab w:val="right" w:leader="dot" w:pos="8805"/>
      </w:tabs>
      <w:spacing w:line="400" w:lineRule="atLeast"/>
    </w:pPr>
    <w:rPr>
      <w:noProof/>
      <w:sz w:val="20"/>
      <w:szCs w:val="20"/>
    </w:rPr>
  </w:style>
  <w:style w:type="paragraph" w:styleId="15">
    <w:name w:val="index 1"/>
    <w:basedOn w:val="a"/>
    <w:next w:val="a"/>
    <w:autoRedefine/>
    <w:rsid w:val="00402651"/>
    <w:pPr>
      <w:spacing w:line="220" w:lineRule="exact"/>
      <w:jc w:val="center"/>
    </w:pPr>
    <w:rPr>
      <w:rFonts w:ascii="仿宋_GB2312" w:eastAsia="仿宋_GB2312"/>
      <w:szCs w:val="21"/>
    </w:rPr>
  </w:style>
  <w:style w:type="character" w:customStyle="1" w:styleId="font161">
    <w:name w:val="font161"/>
    <w:qFormat/>
    <w:rsid w:val="00402651"/>
    <w:rPr>
      <w:b/>
      <w:bCs/>
      <w:sz w:val="32"/>
      <w:szCs w:val="32"/>
    </w:rPr>
  </w:style>
  <w:style w:type="character" w:styleId="aa">
    <w:name w:val="page number"/>
    <w:basedOn w:val="a1"/>
    <w:qFormat/>
    <w:rsid w:val="00402651"/>
  </w:style>
  <w:style w:type="paragraph" w:styleId="ab">
    <w:name w:val="Body Text"/>
    <w:aliases w:val="手改,正文文字"/>
    <w:basedOn w:val="a"/>
    <w:link w:val="ac"/>
    <w:qFormat/>
    <w:rsid w:val="00402651"/>
    <w:pPr>
      <w:spacing w:after="120"/>
    </w:pPr>
  </w:style>
  <w:style w:type="character" w:customStyle="1" w:styleId="ac">
    <w:name w:val="正文文本 字符"/>
    <w:aliases w:val="手改 字符,正文文字 字符"/>
    <w:link w:val="ab"/>
    <w:rsid w:val="001F0054"/>
    <w:rPr>
      <w:kern w:val="2"/>
      <w:sz w:val="21"/>
      <w:szCs w:val="24"/>
    </w:rPr>
  </w:style>
  <w:style w:type="paragraph" w:styleId="ad">
    <w:name w:val="Title"/>
    <w:basedOn w:val="a"/>
    <w:link w:val="ae"/>
    <w:qFormat/>
    <w:rsid w:val="00402651"/>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ae">
    <w:name w:val="标题 字符"/>
    <w:link w:val="ad"/>
    <w:qFormat/>
    <w:rsid w:val="00C76540"/>
    <w:rPr>
      <w:rFonts w:ascii="Arial" w:eastAsia="宋体" w:hAnsi="Arial"/>
      <w:b/>
      <w:sz w:val="32"/>
      <w:lang w:val="en-US" w:eastAsia="zh-CN" w:bidi="ar-SA"/>
    </w:rPr>
  </w:style>
  <w:style w:type="paragraph" w:customStyle="1" w:styleId="61">
    <w:name w:val="6'"/>
    <w:basedOn w:val="a"/>
    <w:rsid w:val="00402651"/>
    <w:pPr>
      <w:autoSpaceDE w:val="0"/>
      <w:autoSpaceDN w:val="0"/>
      <w:adjustRightInd w:val="0"/>
      <w:snapToGrid w:val="0"/>
      <w:spacing w:line="320" w:lineRule="exact"/>
      <w:jc w:val="center"/>
      <w:textAlignment w:val="baseline"/>
    </w:pPr>
    <w:rPr>
      <w:spacing w:val="20"/>
      <w:kern w:val="28"/>
      <w:szCs w:val="20"/>
    </w:rPr>
  </w:style>
  <w:style w:type="paragraph" w:styleId="af">
    <w:name w:val="Date"/>
    <w:basedOn w:val="a"/>
    <w:next w:val="a"/>
    <w:link w:val="af0"/>
    <w:qFormat/>
    <w:rsid w:val="00402651"/>
    <w:rPr>
      <w:sz w:val="24"/>
      <w:szCs w:val="20"/>
    </w:rPr>
  </w:style>
  <w:style w:type="character" w:customStyle="1" w:styleId="af0">
    <w:name w:val="日期 字符"/>
    <w:link w:val="af"/>
    <w:qFormat/>
    <w:rsid w:val="001F0054"/>
    <w:rPr>
      <w:kern w:val="2"/>
      <w:sz w:val="24"/>
    </w:rPr>
  </w:style>
  <w:style w:type="paragraph" w:customStyle="1" w:styleId="af1">
    <w:name w:val="表格"/>
    <w:basedOn w:val="a"/>
    <w:link w:val="Char"/>
    <w:qFormat/>
    <w:rsid w:val="00402651"/>
    <w:pPr>
      <w:jc w:val="center"/>
      <w:textAlignment w:val="center"/>
    </w:pPr>
    <w:rPr>
      <w:rFonts w:ascii="华文细黑" w:hAnsi="华文细黑"/>
      <w:kern w:val="0"/>
      <w:szCs w:val="20"/>
    </w:rPr>
  </w:style>
  <w:style w:type="character" w:customStyle="1" w:styleId="Char">
    <w:name w:val="表格 Char"/>
    <w:link w:val="af1"/>
    <w:qFormat/>
    <w:locked/>
    <w:rsid w:val="00B134AD"/>
    <w:rPr>
      <w:rFonts w:ascii="华文细黑" w:hAnsi="华文细黑"/>
      <w:sz w:val="21"/>
    </w:rPr>
  </w:style>
  <w:style w:type="paragraph" w:customStyle="1" w:styleId="af2">
    <w:name w:val="表格文字"/>
    <w:basedOn w:val="a"/>
    <w:qFormat/>
    <w:rsid w:val="00402651"/>
    <w:pPr>
      <w:adjustRightInd w:val="0"/>
      <w:spacing w:line="420" w:lineRule="atLeast"/>
      <w:jc w:val="left"/>
      <w:textAlignment w:val="baseline"/>
    </w:pPr>
    <w:rPr>
      <w:kern w:val="0"/>
      <w:szCs w:val="20"/>
    </w:rPr>
  </w:style>
  <w:style w:type="paragraph" w:styleId="21">
    <w:name w:val="Body Text Indent 2"/>
    <w:aliases w:val="正文文字缩进 2"/>
    <w:basedOn w:val="a"/>
    <w:link w:val="22"/>
    <w:rsid w:val="00402651"/>
    <w:pPr>
      <w:spacing w:line="500" w:lineRule="exact"/>
      <w:ind w:firstLineChars="200" w:firstLine="540"/>
    </w:pPr>
    <w:rPr>
      <w:rFonts w:ascii="宋体" w:hAnsi="宋体"/>
      <w:sz w:val="27"/>
      <w:szCs w:val="27"/>
    </w:rPr>
  </w:style>
  <w:style w:type="character" w:customStyle="1" w:styleId="22">
    <w:name w:val="正文文本缩进 2 字符"/>
    <w:aliases w:val="正文文字缩进 2 字符"/>
    <w:link w:val="21"/>
    <w:locked/>
    <w:rsid w:val="00556D8A"/>
    <w:rPr>
      <w:rFonts w:ascii="宋体" w:hAnsi="宋体"/>
      <w:kern w:val="2"/>
      <w:sz w:val="27"/>
      <w:szCs w:val="27"/>
    </w:rPr>
  </w:style>
  <w:style w:type="paragraph" w:styleId="af3">
    <w:name w:val="Balloon Text"/>
    <w:basedOn w:val="a"/>
    <w:link w:val="af4"/>
    <w:qFormat/>
    <w:rsid w:val="00402651"/>
    <w:rPr>
      <w:sz w:val="18"/>
      <w:szCs w:val="18"/>
    </w:rPr>
  </w:style>
  <w:style w:type="character" w:customStyle="1" w:styleId="af4">
    <w:name w:val="批注框文本 字符"/>
    <w:link w:val="af3"/>
    <w:qFormat/>
    <w:rsid w:val="001F0054"/>
    <w:rPr>
      <w:kern w:val="2"/>
      <w:sz w:val="18"/>
      <w:szCs w:val="18"/>
    </w:rPr>
  </w:style>
  <w:style w:type="character" w:styleId="af5">
    <w:name w:val="FollowedHyperlink"/>
    <w:qFormat/>
    <w:rsid w:val="00402651"/>
    <w:rPr>
      <w:color w:val="800080"/>
      <w:u w:val="single"/>
    </w:rPr>
  </w:style>
  <w:style w:type="paragraph" w:customStyle="1" w:styleId="af6">
    <w:name w:val="表格方字"/>
    <w:basedOn w:val="a"/>
    <w:rsid w:val="00D61962"/>
    <w:pPr>
      <w:adjustRightInd w:val="0"/>
      <w:spacing w:before="60" w:after="60" w:line="420" w:lineRule="atLeast"/>
      <w:jc w:val="left"/>
      <w:textAlignment w:val="baseline"/>
    </w:pPr>
    <w:rPr>
      <w:kern w:val="0"/>
      <w:szCs w:val="20"/>
    </w:rPr>
  </w:style>
  <w:style w:type="paragraph" w:customStyle="1" w:styleId="af7">
    <w:name w:val="表头"/>
    <w:basedOn w:val="af6"/>
    <w:rsid w:val="00D61962"/>
    <w:rPr>
      <w:rFonts w:ascii="黑体" w:eastAsia="黑体"/>
      <w:b/>
    </w:rPr>
  </w:style>
  <w:style w:type="paragraph" w:customStyle="1" w:styleId="16">
    <w:name w:val="表格1"/>
    <w:basedOn w:val="a"/>
    <w:rsid w:val="00D61962"/>
    <w:pPr>
      <w:adjustRightInd w:val="0"/>
      <w:spacing w:line="420" w:lineRule="atLeast"/>
      <w:ind w:left="284"/>
      <w:textAlignment w:val="baseline"/>
    </w:pPr>
    <w:rPr>
      <w:kern w:val="0"/>
      <w:szCs w:val="20"/>
    </w:rPr>
  </w:style>
  <w:style w:type="paragraph" w:customStyle="1" w:styleId="35">
    <w:name w:val="表格3"/>
    <w:basedOn w:val="a"/>
    <w:rsid w:val="00D61962"/>
    <w:pPr>
      <w:adjustRightInd w:val="0"/>
      <w:spacing w:line="420" w:lineRule="atLeast"/>
      <w:textAlignment w:val="baseline"/>
    </w:pPr>
    <w:rPr>
      <w:rFonts w:eastAsia="楷体"/>
      <w:kern w:val="0"/>
      <w:szCs w:val="20"/>
    </w:rPr>
  </w:style>
  <w:style w:type="character" w:customStyle="1" w:styleId="af8">
    <w:name w:val="数字"/>
    <w:rsid w:val="00D61962"/>
    <w:rPr>
      <w:rFonts w:eastAsia="黑体"/>
      <w:b/>
      <w:sz w:val="21"/>
    </w:rPr>
  </w:style>
  <w:style w:type="paragraph" w:customStyle="1" w:styleId="51">
    <w:name w:val="表格5"/>
    <w:basedOn w:val="23"/>
    <w:rsid w:val="00D61962"/>
    <w:pPr>
      <w:ind w:left="1021" w:hanging="284"/>
    </w:pPr>
    <w:rPr>
      <w:rFonts w:ascii="宋体"/>
    </w:rPr>
  </w:style>
  <w:style w:type="paragraph" w:customStyle="1" w:styleId="23">
    <w:name w:val="表格2"/>
    <w:basedOn w:val="a"/>
    <w:rsid w:val="00D61962"/>
    <w:pPr>
      <w:adjustRightInd w:val="0"/>
      <w:spacing w:line="420" w:lineRule="atLeast"/>
      <w:ind w:left="284" w:firstLine="454"/>
      <w:textAlignment w:val="baseline"/>
    </w:pPr>
    <w:rPr>
      <w:kern w:val="0"/>
      <w:szCs w:val="20"/>
    </w:rPr>
  </w:style>
  <w:style w:type="paragraph" w:customStyle="1" w:styleId="41">
    <w:name w:val="表格4"/>
    <w:basedOn w:val="a"/>
    <w:rsid w:val="00D61962"/>
    <w:pPr>
      <w:adjustRightInd w:val="0"/>
      <w:spacing w:line="420" w:lineRule="atLeast"/>
      <w:ind w:left="1021"/>
      <w:textAlignment w:val="baseline"/>
    </w:pPr>
    <w:rPr>
      <w:kern w:val="0"/>
      <w:szCs w:val="20"/>
    </w:rPr>
  </w:style>
  <w:style w:type="paragraph" w:customStyle="1" w:styleId="62">
    <w:name w:val="表格6"/>
    <w:basedOn w:val="51"/>
    <w:rsid w:val="00D61962"/>
    <w:pPr>
      <w:ind w:left="737" w:firstLine="0"/>
    </w:pPr>
  </w:style>
  <w:style w:type="paragraph" w:styleId="af9">
    <w:name w:val="Plain Text"/>
    <w:aliases w:val="普通文字,普通文字 Char Char Char Char Char Char Char Char Char Char Char Char Char Char Char Char Char Char,纯文本2,普通文字 Char Char Char Char Char Char Char Char Char Char Char Char Char Char Char Char Char1 Char Char Char Char Char Char Char Char,普通文,纯文"/>
    <w:basedOn w:val="a"/>
    <w:link w:val="afa"/>
    <w:qFormat/>
    <w:rsid w:val="00D61962"/>
    <w:rPr>
      <w:rFonts w:ascii="宋体" w:hAnsi="Courier New"/>
      <w:szCs w:val="20"/>
    </w:rPr>
  </w:style>
  <w:style w:type="character" w:customStyle="1" w:styleId="afa">
    <w:name w:val="纯文本 字符"/>
    <w:aliases w:val="普通文字 字符,普通文字 Char Char Char Char Char Char Char Char Char Char Char Char Char Char Char Char Char Char 字符,纯文本2 字符,普通文 字符,纯文 字符"/>
    <w:link w:val="af9"/>
    <w:qFormat/>
    <w:rsid w:val="00D61962"/>
    <w:rPr>
      <w:rFonts w:ascii="宋体" w:eastAsia="宋体" w:hAnsi="Courier New"/>
      <w:kern w:val="2"/>
      <w:sz w:val="21"/>
      <w:lang w:val="en-US" w:eastAsia="zh-CN" w:bidi="ar-SA"/>
    </w:rPr>
  </w:style>
  <w:style w:type="table" w:styleId="afb">
    <w:name w:val="Table Grid"/>
    <w:basedOn w:val="a2"/>
    <w:rsid w:val="008E7B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qFormat/>
    <w:rsid w:val="005A6290"/>
    <w:rPr>
      <w:sz w:val="21"/>
      <w:szCs w:val="21"/>
    </w:rPr>
  </w:style>
  <w:style w:type="paragraph" w:styleId="afd">
    <w:name w:val="footnote text"/>
    <w:basedOn w:val="a"/>
    <w:link w:val="afe"/>
    <w:qFormat/>
    <w:rsid w:val="00015FF0"/>
    <w:pPr>
      <w:adjustRightInd w:val="0"/>
      <w:snapToGrid w:val="0"/>
      <w:spacing w:line="420" w:lineRule="atLeast"/>
      <w:ind w:firstLine="454"/>
      <w:jc w:val="left"/>
      <w:textAlignment w:val="baseline"/>
    </w:pPr>
    <w:rPr>
      <w:kern w:val="0"/>
      <w:sz w:val="18"/>
      <w:szCs w:val="20"/>
    </w:rPr>
  </w:style>
  <w:style w:type="character" w:customStyle="1" w:styleId="afe">
    <w:name w:val="脚注文本 字符"/>
    <w:link w:val="afd"/>
    <w:qFormat/>
    <w:rsid w:val="005A553D"/>
    <w:rPr>
      <w:sz w:val="18"/>
    </w:rPr>
  </w:style>
  <w:style w:type="character" w:styleId="aff">
    <w:name w:val="footnote reference"/>
    <w:qFormat/>
    <w:rsid w:val="00015FF0"/>
    <w:rPr>
      <w:vertAlign w:val="superscript"/>
    </w:rPr>
  </w:style>
  <w:style w:type="paragraph" w:customStyle="1" w:styleId="24">
    <w:name w:val="2"/>
    <w:basedOn w:val="a"/>
    <w:rsid w:val="00DF1745"/>
    <w:pPr>
      <w:adjustRightInd w:val="0"/>
      <w:spacing w:line="420" w:lineRule="atLeast"/>
      <w:ind w:left="1134" w:hanging="227"/>
      <w:textAlignment w:val="baseline"/>
    </w:pPr>
    <w:rPr>
      <w:kern w:val="0"/>
      <w:szCs w:val="20"/>
    </w:rPr>
  </w:style>
  <w:style w:type="paragraph" w:styleId="25">
    <w:name w:val="Body Text 2"/>
    <w:basedOn w:val="a"/>
    <w:link w:val="26"/>
    <w:rsid w:val="004E6347"/>
    <w:pPr>
      <w:spacing w:after="120" w:line="480" w:lineRule="auto"/>
    </w:pPr>
  </w:style>
  <w:style w:type="character" w:customStyle="1" w:styleId="26">
    <w:name w:val="正文文本 2 字符"/>
    <w:link w:val="25"/>
    <w:rsid w:val="00482322"/>
    <w:rPr>
      <w:kern w:val="2"/>
      <w:sz w:val="21"/>
      <w:szCs w:val="24"/>
    </w:rPr>
  </w:style>
  <w:style w:type="paragraph" w:customStyle="1" w:styleId="aff0">
    <w:name w:val="表中"/>
    <w:basedOn w:val="a"/>
    <w:rsid w:val="00467427"/>
    <w:pPr>
      <w:adjustRightInd w:val="0"/>
      <w:spacing w:line="360" w:lineRule="atLeast"/>
      <w:jc w:val="center"/>
      <w:textAlignment w:val="baseline"/>
    </w:pPr>
    <w:rPr>
      <w:kern w:val="0"/>
      <w:szCs w:val="20"/>
    </w:rPr>
  </w:style>
  <w:style w:type="paragraph" w:customStyle="1" w:styleId="af15hichaf0dbchf15cgrid">
    <w:name w:val="af15hichaf0dbchf15cgrid"/>
    <w:rsid w:val="00376A2E"/>
    <w:pPr>
      <w:widowControl w:val="0"/>
      <w:tabs>
        <w:tab w:val="center" w:pos="4320"/>
        <w:tab w:val="right" w:pos="8640"/>
      </w:tabs>
      <w:adjustRightInd w:val="0"/>
      <w:spacing w:line="315" w:lineRule="atLeast"/>
      <w:jc w:val="both"/>
      <w:textAlignment w:val="baseline"/>
    </w:pPr>
    <w:rPr>
      <w:rFonts w:ascii="宋体"/>
      <w:sz w:val="21"/>
    </w:rPr>
  </w:style>
  <w:style w:type="paragraph" w:styleId="aff1">
    <w:name w:val="annotation subject"/>
    <w:basedOn w:val="a9"/>
    <w:next w:val="a9"/>
    <w:link w:val="aff2"/>
    <w:rsid w:val="00EC314F"/>
    <w:rPr>
      <w:b/>
      <w:bCs/>
    </w:rPr>
  </w:style>
  <w:style w:type="character" w:customStyle="1" w:styleId="aff2">
    <w:name w:val="批注主题 字符"/>
    <w:link w:val="aff1"/>
    <w:qFormat/>
    <w:rsid w:val="001F0054"/>
    <w:rPr>
      <w:b/>
      <w:bCs/>
      <w:kern w:val="2"/>
      <w:sz w:val="21"/>
      <w:szCs w:val="24"/>
    </w:rPr>
  </w:style>
  <w:style w:type="paragraph" w:customStyle="1" w:styleId="CharCharCharCharCharChar">
    <w:name w:val="Char Char Char Char Char Char"/>
    <w:basedOn w:val="a"/>
    <w:rsid w:val="00AC1E36"/>
  </w:style>
  <w:style w:type="paragraph" w:customStyle="1" w:styleId="Char0">
    <w:name w:val="Char"/>
    <w:basedOn w:val="a"/>
    <w:rsid w:val="009C585B"/>
  </w:style>
  <w:style w:type="paragraph" w:styleId="aff3">
    <w:name w:val="caption"/>
    <w:basedOn w:val="a"/>
    <w:next w:val="a"/>
    <w:qFormat/>
    <w:rsid w:val="00932C25"/>
    <w:rPr>
      <w:rFonts w:ascii="Arial" w:eastAsia="黑体" w:hAnsi="Arial" w:cs="Arial"/>
      <w:sz w:val="20"/>
      <w:szCs w:val="20"/>
    </w:rPr>
  </w:style>
  <w:style w:type="paragraph" w:styleId="aff4">
    <w:name w:val="endnote text"/>
    <w:basedOn w:val="a"/>
    <w:link w:val="aff5"/>
    <w:rsid w:val="00932C25"/>
    <w:pPr>
      <w:snapToGrid w:val="0"/>
      <w:jc w:val="left"/>
    </w:pPr>
  </w:style>
  <w:style w:type="character" w:customStyle="1" w:styleId="aff5">
    <w:name w:val="尾注文本 字符"/>
    <w:link w:val="aff4"/>
    <w:rsid w:val="001F0054"/>
    <w:rPr>
      <w:kern w:val="2"/>
      <w:sz w:val="21"/>
      <w:szCs w:val="24"/>
    </w:rPr>
  </w:style>
  <w:style w:type="character" w:styleId="aff6">
    <w:name w:val="endnote reference"/>
    <w:rsid w:val="00932C25"/>
    <w:rPr>
      <w:vertAlign w:val="superscript"/>
    </w:rPr>
  </w:style>
  <w:style w:type="paragraph" w:customStyle="1" w:styleId="Char1">
    <w:name w:val="Char1"/>
    <w:basedOn w:val="a"/>
    <w:rsid w:val="00D57CC7"/>
  </w:style>
  <w:style w:type="paragraph" w:customStyle="1" w:styleId="Char2">
    <w:name w:val="Char"/>
    <w:basedOn w:val="a"/>
    <w:rsid w:val="00937BDA"/>
  </w:style>
  <w:style w:type="paragraph" w:customStyle="1" w:styleId="CharCharCharCharCharCharCharCharCharCharCharCharCharCharCharCharCharChar1CharCharCharChar">
    <w:name w:val="Char Char Char Char Char Char Char Char Char Char Char Char Char Char Char Char Char Char1 Char Char Char Char"/>
    <w:basedOn w:val="a"/>
    <w:rsid w:val="00E817CF"/>
  </w:style>
  <w:style w:type="paragraph" w:styleId="aff7">
    <w:name w:val="Document Map"/>
    <w:basedOn w:val="a"/>
    <w:link w:val="aff8"/>
    <w:qFormat/>
    <w:rsid w:val="00EF7E6B"/>
    <w:rPr>
      <w:rFonts w:ascii="宋体"/>
      <w:sz w:val="18"/>
      <w:szCs w:val="18"/>
    </w:rPr>
  </w:style>
  <w:style w:type="character" w:customStyle="1" w:styleId="aff8">
    <w:name w:val="文档结构图 字符"/>
    <w:link w:val="aff7"/>
    <w:qFormat/>
    <w:rsid w:val="00EF7E6B"/>
    <w:rPr>
      <w:rFonts w:ascii="宋体"/>
      <w:kern w:val="2"/>
      <w:sz w:val="18"/>
      <w:szCs w:val="18"/>
    </w:rPr>
  </w:style>
  <w:style w:type="paragraph" w:styleId="aff9">
    <w:name w:val="Revision"/>
    <w:hidden/>
    <w:rsid w:val="003F0488"/>
    <w:rPr>
      <w:kern w:val="2"/>
      <w:sz w:val="21"/>
      <w:szCs w:val="24"/>
    </w:rPr>
  </w:style>
  <w:style w:type="paragraph" w:styleId="TOC2">
    <w:name w:val="toc 2"/>
    <w:basedOn w:val="a"/>
    <w:next w:val="a"/>
    <w:autoRedefine/>
    <w:uiPriority w:val="39"/>
    <w:qFormat/>
    <w:rsid w:val="00FE3EE0"/>
    <w:pPr>
      <w:ind w:leftChars="200" w:left="420"/>
    </w:pPr>
  </w:style>
  <w:style w:type="paragraph" w:styleId="TOC">
    <w:name w:val="TOC Heading"/>
    <w:basedOn w:val="1"/>
    <w:next w:val="a"/>
    <w:qFormat/>
    <w:rsid w:val="00A612C9"/>
    <w:pPr>
      <w:widowControl/>
      <w:spacing w:before="480" w:after="0" w:line="276" w:lineRule="auto"/>
      <w:jc w:val="left"/>
      <w:outlineLvl w:val="9"/>
    </w:pPr>
    <w:rPr>
      <w:rFonts w:ascii="Cambria" w:hAnsi="Cambria"/>
      <w:color w:val="365F91"/>
      <w:kern w:val="0"/>
      <w:sz w:val="28"/>
      <w:szCs w:val="28"/>
    </w:rPr>
  </w:style>
  <w:style w:type="paragraph" w:styleId="TOC3">
    <w:name w:val="toc 3"/>
    <w:basedOn w:val="a"/>
    <w:next w:val="a"/>
    <w:autoRedefine/>
    <w:uiPriority w:val="39"/>
    <w:unhideWhenUsed/>
    <w:qFormat/>
    <w:rsid w:val="00A612C9"/>
    <w:pPr>
      <w:widowControl/>
      <w:spacing w:after="100" w:line="276" w:lineRule="auto"/>
      <w:ind w:left="440"/>
      <w:jc w:val="left"/>
    </w:pPr>
    <w:rPr>
      <w:rFonts w:ascii="Calibri" w:hAnsi="Calibri"/>
      <w:kern w:val="0"/>
      <w:sz w:val="22"/>
      <w:szCs w:val="22"/>
    </w:rPr>
  </w:style>
  <w:style w:type="paragraph" w:customStyle="1" w:styleId="CharCharChar">
    <w:name w:val="Char Char Char"/>
    <w:basedOn w:val="a"/>
    <w:qFormat/>
    <w:rsid w:val="007F66C3"/>
    <w:rPr>
      <w:szCs w:val="20"/>
    </w:rPr>
  </w:style>
  <w:style w:type="paragraph" w:customStyle="1" w:styleId="CharCharChar0">
    <w:name w:val="Char Char Char"/>
    <w:basedOn w:val="a"/>
    <w:rsid w:val="00E221C2"/>
    <w:rPr>
      <w:szCs w:val="20"/>
    </w:rPr>
  </w:style>
  <w:style w:type="character" w:customStyle="1" w:styleId="H001Char">
    <w:name w:val="H001 Char"/>
    <w:link w:val="H001"/>
    <w:rsid w:val="00A1289F"/>
    <w:rPr>
      <w:rFonts w:eastAsia="黑体"/>
      <w:bCs/>
      <w:kern w:val="44"/>
      <w:sz w:val="24"/>
      <w:szCs w:val="44"/>
    </w:rPr>
  </w:style>
  <w:style w:type="paragraph" w:customStyle="1" w:styleId="H001">
    <w:name w:val="H001"/>
    <w:basedOn w:val="1"/>
    <w:link w:val="H001Char"/>
    <w:qFormat/>
    <w:rsid w:val="00A1289F"/>
    <w:pPr>
      <w:spacing w:before="240" w:after="240" w:line="240" w:lineRule="exact"/>
    </w:pPr>
    <w:rPr>
      <w:rFonts w:eastAsia="黑体"/>
      <w:b w:val="0"/>
      <w:sz w:val="24"/>
    </w:rPr>
  </w:style>
  <w:style w:type="character" w:customStyle="1" w:styleId="affa">
    <w:name w:val="正文文本首行缩进 字符"/>
    <w:link w:val="affb"/>
    <w:qFormat/>
    <w:rsid w:val="001F0054"/>
    <w:rPr>
      <w:rFonts w:ascii="宋体"/>
      <w:kern w:val="2"/>
      <w:sz w:val="34"/>
      <w:szCs w:val="24"/>
    </w:rPr>
  </w:style>
  <w:style w:type="paragraph" w:styleId="affb">
    <w:name w:val="Body Text First Indent"/>
    <w:basedOn w:val="ab"/>
    <w:link w:val="affa"/>
    <w:unhideWhenUsed/>
    <w:qFormat/>
    <w:rsid w:val="001F0054"/>
    <w:pPr>
      <w:autoSpaceDE w:val="0"/>
      <w:autoSpaceDN w:val="0"/>
      <w:adjustRightInd w:val="0"/>
      <w:ind w:firstLine="420"/>
      <w:jc w:val="left"/>
    </w:pPr>
    <w:rPr>
      <w:rFonts w:ascii="宋体"/>
      <w:sz w:val="34"/>
    </w:rPr>
  </w:style>
  <w:style w:type="character" w:customStyle="1" w:styleId="tpccontent1">
    <w:name w:val="tpc_content1"/>
    <w:rsid w:val="001F0054"/>
    <w:rPr>
      <w:sz w:val="20"/>
      <w:szCs w:val="20"/>
    </w:rPr>
  </w:style>
  <w:style w:type="paragraph" w:styleId="TOC4">
    <w:name w:val="toc 4"/>
    <w:basedOn w:val="a"/>
    <w:next w:val="a"/>
    <w:autoRedefine/>
    <w:uiPriority w:val="39"/>
    <w:unhideWhenUsed/>
    <w:rsid w:val="00C95C5B"/>
    <w:pPr>
      <w:ind w:leftChars="600" w:left="1260"/>
    </w:pPr>
    <w:rPr>
      <w:rFonts w:ascii="Calibri" w:hAnsi="Calibri"/>
      <w:szCs w:val="22"/>
    </w:rPr>
  </w:style>
  <w:style w:type="paragraph" w:styleId="TOC5">
    <w:name w:val="toc 5"/>
    <w:basedOn w:val="a"/>
    <w:next w:val="a"/>
    <w:autoRedefine/>
    <w:uiPriority w:val="39"/>
    <w:unhideWhenUsed/>
    <w:qFormat/>
    <w:rsid w:val="00C95C5B"/>
    <w:pPr>
      <w:ind w:leftChars="800" w:left="1680"/>
    </w:pPr>
    <w:rPr>
      <w:rFonts w:ascii="Calibri" w:hAnsi="Calibri"/>
      <w:szCs w:val="22"/>
    </w:rPr>
  </w:style>
  <w:style w:type="paragraph" w:styleId="TOC6">
    <w:name w:val="toc 6"/>
    <w:basedOn w:val="a"/>
    <w:next w:val="a"/>
    <w:autoRedefine/>
    <w:uiPriority w:val="39"/>
    <w:unhideWhenUsed/>
    <w:rsid w:val="00C95C5B"/>
    <w:pPr>
      <w:ind w:leftChars="1000" w:left="2100"/>
    </w:pPr>
    <w:rPr>
      <w:rFonts w:ascii="Calibri" w:hAnsi="Calibri"/>
      <w:szCs w:val="22"/>
    </w:rPr>
  </w:style>
  <w:style w:type="paragraph" w:styleId="TOC7">
    <w:name w:val="toc 7"/>
    <w:basedOn w:val="a"/>
    <w:next w:val="a"/>
    <w:autoRedefine/>
    <w:uiPriority w:val="39"/>
    <w:unhideWhenUsed/>
    <w:rsid w:val="00C95C5B"/>
    <w:pPr>
      <w:ind w:leftChars="1200" w:left="2520"/>
    </w:pPr>
    <w:rPr>
      <w:rFonts w:ascii="Calibri" w:hAnsi="Calibri"/>
      <w:szCs w:val="22"/>
    </w:rPr>
  </w:style>
  <w:style w:type="paragraph" w:styleId="TOC8">
    <w:name w:val="toc 8"/>
    <w:basedOn w:val="a"/>
    <w:next w:val="a"/>
    <w:autoRedefine/>
    <w:uiPriority w:val="39"/>
    <w:unhideWhenUsed/>
    <w:qFormat/>
    <w:rsid w:val="00C95C5B"/>
    <w:pPr>
      <w:ind w:leftChars="1400" w:left="2940"/>
    </w:pPr>
    <w:rPr>
      <w:rFonts w:ascii="Calibri" w:hAnsi="Calibri"/>
      <w:szCs w:val="22"/>
    </w:rPr>
  </w:style>
  <w:style w:type="paragraph" w:styleId="TOC9">
    <w:name w:val="toc 9"/>
    <w:basedOn w:val="a"/>
    <w:next w:val="a"/>
    <w:autoRedefine/>
    <w:uiPriority w:val="39"/>
    <w:unhideWhenUsed/>
    <w:qFormat/>
    <w:rsid w:val="00C95C5B"/>
    <w:pPr>
      <w:ind w:leftChars="1600" w:left="3360"/>
    </w:pPr>
    <w:rPr>
      <w:rFonts w:ascii="Calibri" w:hAnsi="Calibri"/>
      <w:szCs w:val="22"/>
    </w:rPr>
  </w:style>
  <w:style w:type="character" w:customStyle="1" w:styleId="1Char1">
    <w:name w:val="标题 1 Char1"/>
    <w:aliases w:val="(C+F1) Char"/>
    <w:rsid w:val="00482322"/>
    <w:rPr>
      <w:b/>
      <w:bCs/>
      <w:kern w:val="44"/>
      <w:sz w:val="44"/>
      <w:szCs w:val="44"/>
    </w:rPr>
  </w:style>
  <w:style w:type="paragraph" w:styleId="affc">
    <w:name w:val="Normal (Web)"/>
    <w:basedOn w:val="a"/>
    <w:uiPriority w:val="99"/>
    <w:unhideWhenUsed/>
    <w:rsid w:val="00482322"/>
    <w:pPr>
      <w:widowControl/>
      <w:spacing w:before="100" w:beforeAutospacing="1" w:after="100" w:afterAutospacing="1"/>
      <w:jc w:val="left"/>
    </w:pPr>
    <w:rPr>
      <w:rFonts w:ascii="宋体" w:hAnsi="宋体" w:cs="Arial"/>
      <w:color w:val="0000FF"/>
      <w:kern w:val="0"/>
      <w:sz w:val="24"/>
    </w:rPr>
  </w:style>
  <w:style w:type="paragraph" w:styleId="27">
    <w:name w:val="List 2"/>
    <w:basedOn w:val="a"/>
    <w:unhideWhenUsed/>
    <w:qFormat/>
    <w:rsid w:val="00482322"/>
    <w:pPr>
      <w:ind w:left="840" w:hanging="420"/>
    </w:pPr>
    <w:rPr>
      <w:szCs w:val="20"/>
    </w:rPr>
  </w:style>
  <w:style w:type="paragraph" w:styleId="affd">
    <w:name w:val="Block Text"/>
    <w:basedOn w:val="a"/>
    <w:unhideWhenUsed/>
    <w:rsid w:val="00482322"/>
    <w:pPr>
      <w:spacing w:line="246" w:lineRule="exact"/>
      <w:ind w:left="-31" w:right="-90"/>
      <w:jc w:val="center"/>
    </w:pPr>
    <w:rPr>
      <w:szCs w:val="20"/>
    </w:rPr>
  </w:style>
  <w:style w:type="paragraph" w:customStyle="1" w:styleId="Char20">
    <w:name w:val="Char2"/>
    <w:basedOn w:val="a"/>
    <w:rsid w:val="00482322"/>
  </w:style>
  <w:style w:type="paragraph" w:customStyle="1" w:styleId="17">
    <w:name w:val="正文1"/>
    <w:basedOn w:val="a"/>
    <w:autoRedefine/>
    <w:rsid w:val="00482322"/>
    <w:pPr>
      <w:spacing w:line="500" w:lineRule="atLeast"/>
      <w:ind w:firstLine="567"/>
    </w:pPr>
    <w:rPr>
      <w:rFonts w:ascii="宋体"/>
      <w:spacing w:val="14"/>
      <w:szCs w:val="20"/>
    </w:rPr>
  </w:style>
  <w:style w:type="paragraph" w:customStyle="1" w:styleId="28">
    <w:name w:val="正文2"/>
    <w:basedOn w:val="a"/>
    <w:rsid w:val="00482322"/>
    <w:pPr>
      <w:adjustRightInd w:val="0"/>
      <w:spacing w:line="420" w:lineRule="atLeast"/>
    </w:pPr>
    <w:rPr>
      <w:kern w:val="0"/>
      <w:szCs w:val="20"/>
    </w:rPr>
  </w:style>
  <w:style w:type="paragraph" w:customStyle="1" w:styleId="affe">
    <w:name w:val="注"/>
    <w:basedOn w:val="17"/>
    <w:rsid w:val="00482322"/>
    <w:pPr>
      <w:adjustRightInd w:val="0"/>
      <w:spacing w:line="300" w:lineRule="atLeast"/>
      <w:ind w:left="510" w:hanging="510"/>
    </w:pPr>
    <w:rPr>
      <w:rFonts w:ascii="Times New Roman"/>
      <w:sz w:val="18"/>
    </w:rPr>
  </w:style>
  <w:style w:type="paragraph" w:customStyle="1" w:styleId="18">
    <w:name w:val="目录1"/>
    <w:basedOn w:val="a"/>
    <w:rsid w:val="00482322"/>
    <w:pPr>
      <w:adjustRightInd w:val="0"/>
      <w:spacing w:line="420" w:lineRule="atLeast"/>
    </w:pPr>
    <w:rPr>
      <w:rFonts w:eastAsia="黑体"/>
      <w:b/>
      <w:kern w:val="0"/>
      <w:szCs w:val="20"/>
    </w:rPr>
  </w:style>
  <w:style w:type="paragraph" w:customStyle="1" w:styleId="29">
    <w:name w:val="目录2"/>
    <w:basedOn w:val="a"/>
    <w:rsid w:val="00482322"/>
    <w:pPr>
      <w:adjustRightInd w:val="0"/>
      <w:spacing w:line="420" w:lineRule="atLeast"/>
      <w:ind w:left="227"/>
    </w:pPr>
    <w:rPr>
      <w:kern w:val="0"/>
      <w:szCs w:val="20"/>
    </w:rPr>
  </w:style>
  <w:style w:type="paragraph" w:customStyle="1" w:styleId="ZW">
    <w:name w:val="ZW"/>
    <w:basedOn w:val="a"/>
    <w:rsid w:val="00482322"/>
    <w:pPr>
      <w:autoSpaceDE w:val="0"/>
      <w:autoSpaceDN w:val="0"/>
      <w:adjustRightInd w:val="0"/>
      <w:ind w:firstLine="397"/>
    </w:pPr>
    <w:rPr>
      <w:rFonts w:ascii="@宋体"/>
      <w:kern w:val="0"/>
      <w:sz w:val="13"/>
      <w:szCs w:val="20"/>
    </w:rPr>
  </w:style>
  <w:style w:type="paragraph" w:customStyle="1" w:styleId="36">
    <w:name w:val="目录3"/>
    <w:basedOn w:val="a"/>
    <w:rsid w:val="00482322"/>
    <w:pPr>
      <w:adjustRightInd w:val="0"/>
      <w:spacing w:line="420" w:lineRule="atLeast"/>
      <w:ind w:left="454" w:firstLine="425"/>
      <w:jc w:val="left"/>
    </w:pPr>
    <w:rPr>
      <w:kern w:val="0"/>
      <w:szCs w:val="20"/>
    </w:rPr>
  </w:style>
  <w:style w:type="paragraph" w:customStyle="1" w:styleId="42">
    <w:name w:val="标题4"/>
    <w:basedOn w:val="a"/>
    <w:rsid w:val="00482322"/>
    <w:pPr>
      <w:adjustRightInd w:val="0"/>
      <w:snapToGrid w:val="0"/>
      <w:spacing w:beforeLines="25" w:afterLines="25" w:line="460" w:lineRule="exact"/>
      <w:outlineLvl w:val="3"/>
    </w:pPr>
    <w:rPr>
      <w:rFonts w:ascii="黑体" w:eastAsia="黑体" w:hAnsi="宋体"/>
      <w:spacing w:val="8"/>
      <w:sz w:val="24"/>
      <w:szCs w:val="20"/>
    </w:rPr>
  </w:style>
  <w:style w:type="paragraph" w:customStyle="1" w:styleId="19">
    <w:name w:val="样式1"/>
    <w:basedOn w:val="a"/>
    <w:rsid w:val="00482322"/>
    <w:pPr>
      <w:adjustRightInd w:val="0"/>
      <w:spacing w:line="440" w:lineRule="exact"/>
      <w:ind w:firstLineChars="200" w:firstLine="200"/>
    </w:pPr>
    <w:rPr>
      <w:rFonts w:ascii="Century Gothic"/>
      <w:kern w:val="0"/>
      <w:sz w:val="24"/>
      <w:szCs w:val="20"/>
    </w:rPr>
  </w:style>
  <w:style w:type="paragraph" w:customStyle="1" w:styleId="BG5">
    <w:name w:val="BG5"/>
    <w:basedOn w:val="a"/>
    <w:rsid w:val="00482322"/>
    <w:pPr>
      <w:autoSpaceDE w:val="0"/>
      <w:autoSpaceDN w:val="0"/>
      <w:adjustRightInd w:val="0"/>
      <w:spacing w:line="200" w:lineRule="exact"/>
      <w:jc w:val="center"/>
    </w:pPr>
    <w:rPr>
      <w:rFonts w:ascii="@宋体"/>
      <w:kern w:val="0"/>
      <w:szCs w:val="20"/>
    </w:rPr>
  </w:style>
  <w:style w:type="paragraph" w:customStyle="1" w:styleId="SZW">
    <w:name w:val="SZW"/>
    <w:basedOn w:val="a"/>
    <w:rsid w:val="00482322"/>
    <w:pPr>
      <w:adjustRightInd w:val="0"/>
      <w:spacing w:line="360" w:lineRule="exact"/>
      <w:ind w:firstLine="425"/>
      <w:jc w:val="left"/>
    </w:pPr>
    <w:rPr>
      <w:rFonts w:ascii="@宋体"/>
      <w:kern w:val="0"/>
      <w:sz w:val="24"/>
      <w:szCs w:val="20"/>
    </w:rPr>
  </w:style>
  <w:style w:type="paragraph" w:customStyle="1" w:styleId="2a">
    <w:name w:val="样式2"/>
    <w:basedOn w:val="a6"/>
    <w:next w:val="a6"/>
    <w:rsid w:val="00482322"/>
    <w:pPr>
      <w:pBdr>
        <w:bottom w:val="single" w:sz="4" w:space="1" w:color="auto"/>
      </w:pBdr>
      <w:tabs>
        <w:tab w:val="clear" w:pos="4153"/>
        <w:tab w:val="clear" w:pos="8306"/>
        <w:tab w:val="center" w:pos="4147"/>
        <w:tab w:val="right" w:pos="8309"/>
      </w:tabs>
      <w:adjustRightInd w:val="0"/>
      <w:snapToGrid/>
      <w:spacing w:before="60" w:after="60" w:line="420" w:lineRule="atLeast"/>
      <w:ind w:firstLine="454"/>
      <w:jc w:val="left"/>
    </w:pPr>
    <w:rPr>
      <w:rFonts w:eastAsia="黑体"/>
      <w:kern w:val="0"/>
      <w:sz w:val="21"/>
      <w:szCs w:val="20"/>
    </w:rPr>
  </w:style>
  <w:style w:type="paragraph" w:customStyle="1" w:styleId="115">
    <w:name w:val="样式 宋体 11.5 磅"/>
    <w:basedOn w:val="a"/>
    <w:rsid w:val="00482322"/>
    <w:pPr>
      <w:snapToGrid w:val="0"/>
      <w:spacing w:line="480" w:lineRule="exact"/>
    </w:pPr>
    <w:rPr>
      <w:rFonts w:ascii="宋体" w:hAnsi="Courier New"/>
      <w:sz w:val="23"/>
      <w:szCs w:val="23"/>
    </w:rPr>
  </w:style>
  <w:style w:type="paragraph" w:customStyle="1" w:styleId="CharCharCharCharCharCharCharCharCharCharCharCharCharCharCharCharChar">
    <w:name w:val="普通文字 Char Char Char Char Char Char Char Char Char Char Char Char Char Char Char Char Char"/>
    <w:aliases w:val="普通文字 Char Char Char Char Char Char Char Char Char Char Char Char Char Char Char Char Char Char Char Char Char Char Char Char,特点,四号,表正文,正文非缩进"/>
    <w:basedOn w:val="a"/>
    <w:next w:val="ab"/>
    <w:rsid w:val="00482322"/>
    <w:pPr>
      <w:widowControl/>
      <w:jc w:val="center"/>
    </w:pPr>
    <w:rPr>
      <w:rFonts w:ascii="宋体" w:hAnsi="Courier New"/>
      <w:sz w:val="18"/>
      <w:szCs w:val="18"/>
    </w:rPr>
  </w:style>
  <w:style w:type="paragraph" w:customStyle="1" w:styleId="BG4-">
    <w:name w:val="BG4-"/>
    <w:basedOn w:val="BG5"/>
    <w:rsid w:val="00482322"/>
    <w:pPr>
      <w:spacing w:line="240" w:lineRule="exact"/>
    </w:pPr>
    <w:rPr>
      <w:sz w:val="24"/>
    </w:rPr>
  </w:style>
  <w:style w:type="paragraph" w:customStyle="1" w:styleId="210">
    <w:name w:val="正文文本 21"/>
    <w:basedOn w:val="a"/>
    <w:rsid w:val="00482322"/>
    <w:pPr>
      <w:adjustRightInd w:val="0"/>
      <w:spacing w:line="360" w:lineRule="atLeast"/>
      <w:ind w:left="480"/>
    </w:pPr>
    <w:rPr>
      <w:rFonts w:ascii="宋体"/>
      <w:kern w:val="0"/>
      <w:sz w:val="24"/>
      <w:szCs w:val="20"/>
    </w:rPr>
  </w:style>
  <w:style w:type="paragraph" w:customStyle="1" w:styleId="211">
    <w:name w:val="正文文本缩进 21"/>
    <w:basedOn w:val="a"/>
    <w:rsid w:val="00482322"/>
    <w:pPr>
      <w:adjustRightInd w:val="0"/>
      <w:spacing w:line="400" w:lineRule="atLeast"/>
      <w:ind w:firstLine="540"/>
    </w:pPr>
    <w:rPr>
      <w:rFonts w:ascii="宋体"/>
      <w:kern w:val="0"/>
      <w:sz w:val="24"/>
      <w:szCs w:val="20"/>
    </w:rPr>
  </w:style>
  <w:style w:type="paragraph" w:customStyle="1" w:styleId="1a">
    <w:name w:val="表1"/>
    <w:basedOn w:val="a"/>
    <w:rsid w:val="00482322"/>
    <w:pPr>
      <w:tabs>
        <w:tab w:val="num" w:pos="300"/>
      </w:tabs>
      <w:overflowPunct w:val="0"/>
      <w:autoSpaceDE w:val="0"/>
      <w:autoSpaceDN w:val="0"/>
      <w:adjustRightInd w:val="0"/>
      <w:spacing w:before="200" w:line="320" w:lineRule="atLeast"/>
    </w:pPr>
    <w:rPr>
      <w:kern w:val="0"/>
      <w:sz w:val="24"/>
      <w:szCs w:val="20"/>
    </w:rPr>
  </w:style>
  <w:style w:type="paragraph" w:customStyle="1" w:styleId="HTML1">
    <w:name w:val="HTML 预设格式1"/>
    <w:basedOn w:val="a"/>
    <w:rsid w:val="0048232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left"/>
    </w:pPr>
    <w:rPr>
      <w:rFonts w:ascii="黑体" w:eastAsia="黑体" w:hAnsi="Courier New"/>
      <w:kern w:val="0"/>
      <w:sz w:val="20"/>
      <w:szCs w:val="20"/>
    </w:rPr>
  </w:style>
  <w:style w:type="paragraph" w:customStyle="1" w:styleId="BZW">
    <w:name w:val="BZW"/>
    <w:basedOn w:val="a"/>
    <w:next w:val="SZW"/>
    <w:rsid w:val="00482322"/>
    <w:pPr>
      <w:adjustRightInd w:val="0"/>
      <w:spacing w:line="360" w:lineRule="exact"/>
    </w:pPr>
    <w:rPr>
      <w:rFonts w:ascii="@宋体"/>
      <w:kern w:val="0"/>
      <w:sz w:val="24"/>
      <w:szCs w:val="20"/>
    </w:rPr>
  </w:style>
  <w:style w:type="paragraph" w:customStyle="1" w:styleId="BT">
    <w:name w:val="BT"/>
    <w:basedOn w:val="a"/>
    <w:rsid w:val="00482322"/>
    <w:pPr>
      <w:keepNext/>
      <w:pageBreakBefore/>
      <w:adjustRightInd w:val="0"/>
      <w:spacing w:after="240"/>
      <w:jc w:val="center"/>
    </w:pPr>
    <w:rPr>
      <w:rFonts w:ascii="@黑体" w:eastAsia="黑体"/>
      <w:b/>
      <w:color w:val="FF0000"/>
      <w:kern w:val="0"/>
      <w:sz w:val="36"/>
      <w:szCs w:val="20"/>
    </w:rPr>
  </w:style>
  <w:style w:type="paragraph" w:customStyle="1" w:styleId="ZBT">
    <w:name w:val="ZBT"/>
    <w:basedOn w:val="a"/>
    <w:rsid w:val="00482322"/>
    <w:pPr>
      <w:adjustRightInd w:val="0"/>
      <w:spacing w:before="240" w:after="240"/>
      <w:jc w:val="left"/>
    </w:pPr>
    <w:rPr>
      <w:rFonts w:ascii="@宋体" w:eastAsia="黑体"/>
      <w:color w:val="FF00FF"/>
      <w:kern w:val="0"/>
      <w:sz w:val="30"/>
      <w:szCs w:val="20"/>
    </w:rPr>
  </w:style>
  <w:style w:type="paragraph" w:customStyle="1" w:styleId="XBT">
    <w:name w:val="XBT"/>
    <w:basedOn w:val="a"/>
    <w:rsid w:val="00482322"/>
    <w:pPr>
      <w:adjustRightInd w:val="0"/>
      <w:spacing w:before="240" w:after="240" w:line="312" w:lineRule="atLeast"/>
    </w:pPr>
    <w:rPr>
      <w:rFonts w:ascii="@宋体" w:eastAsia="黑体"/>
      <w:color w:val="0000FF"/>
      <w:kern w:val="0"/>
      <w:sz w:val="28"/>
      <w:szCs w:val="20"/>
    </w:rPr>
  </w:style>
  <w:style w:type="paragraph" w:customStyle="1" w:styleId="BG5-">
    <w:name w:val="BG5-"/>
    <w:basedOn w:val="BZW"/>
    <w:rsid w:val="00482322"/>
    <w:pPr>
      <w:autoSpaceDE w:val="0"/>
      <w:autoSpaceDN w:val="0"/>
      <w:spacing w:line="180" w:lineRule="exact"/>
      <w:jc w:val="center"/>
    </w:pPr>
    <w:rPr>
      <w:sz w:val="18"/>
    </w:rPr>
  </w:style>
  <w:style w:type="paragraph" w:customStyle="1" w:styleId="BBT">
    <w:name w:val="BBT"/>
    <w:basedOn w:val="BG5-"/>
    <w:rsid w:val="00482322"/>
    <w:pPr>
      <w:spacing w:before="360" w:after="120" w:line="240" w:lineRule="auto"/>
    </w:pPr>
    <w:rPr>
      <w:sz w:val="28"/>
    </w:rPr>
  </w:style>
  <w:style w:type="paragraph" w:customStyle="1" w:styleId="BG6">
    <w:name w:val="BG6"/>
    <w:basedOn w:val="BG5-"/>
    <w:rsid w:val="00482322"/>
    <w:pPr>
      <w:spacing w:line="140" w:lineRule="exact"/>
    </w:pPr>
    <w:rPr>
      <w:sz w:val="15"/>
    </w:rPr>
  </w:style>
  <w:style w:type="paragraph" w:customStyle="1" w:styleId="BG8">
    <w:name w:val="BG8"/>
    <w:basedOn w:val="BG6"/>
    <w:rsid w:val="00482322"/>
    <w:pPr>
      <w:spacing w:line="100" w:lineRule="exact"/>
    </w:pPr>
    <w:rPr>
      <w:sz w:val="10"/>
    </w:rPr>
  </w:style>
  <w:style w:type="paragraph" w:customStyle="1" w:styleId="BG7">
    <w:name w:val="BG7"/>
    <w:basedOn w:val="BBT"/>
    <w:rsid w:val="00482322"/>
    <w:pPr>
      <w:spacing w:before="0" w:after="0" w:line="80" w:lineRule="exact"/>
    </w:pPr>
    <w:rPr>
      <w:sz w:val="11"/>
    </w:rPr>
  </w:style>
  <w:style w:type="paragraph" w:customStyle="1" w:styleId="BG4">
    <w:name w:val="BG4"/>
    <w:basedOn w:val="BG5"/>
    <w:rsid w:val="00482322"/>
    <w:pPr>
      <w:spacing w:line="240" w:lineRule="exact"/>
    </w:pPr>
    <w:rPr>
      <w:sz w:val="28"/>
    </w:rPr>
  </w:style>
  <w:style w:type="paragraph" w:customStyle="1" w:styleId="BG6-">
    <w:name w:val="BG6-"/>
    <w:basedOn w:val="BG4"/>
    <w:rsid w:val="00482322"/>
    <w:pPr>
      <w:spacing w:line="120" w:lineRule="exact"/>
    </w:pPr>
    <w:rPr>
      <w:rFonts w:ascii="@昆仑仿宋"/>
      <w:sz w:val="13"/>
    </w:rPr>
  </w:style>
  <w:style w:type="paragraph" w:customStyle="1" w:styleId="XBT0">
    <w:name w:val="XBT_"/>
    <w:basedOn w:val="XBT"/>
    <w:rsid w:val="00482322"/>
    <w:pPr>
      <w:shd w:val="pct30" w:color="auto" w:fill="auto"/>
    </w:pPr>
  </w:style>
  <w:style w:type="paragraph" w:customStyle="1" w:styleId="LBG4">
    <w:name w:val="LBG4"/>
    <w:basedOn w:val="a"/>
    <w:rsid w:val="00482322"/>
    <w:pPr>
      <w:autoSpaceDE w:val="0"/>
      <w:autoSpaceDN w:val="0"/>
      <w:adjustRightInd w:val="0"/>
      <w:spacing w:line="240" w:lineRule="exact"/>
      <w:jc w:val="left"/>
    </w:pPr>
    <w:rPr>
      <w:rFonts w:ascii="@宋体"/>
      <w:kern w:val="0"/>
      <w:sz w:val="28"/>
      <w:szCs w:val="20"/>
    </w:rPr>
  </w:style>
  <w:style w:type="paragraph" w:customStyle="1" w:styleId="LBG4-">
    <w:name w:val="LBG4-"/>
    <w:basedOn w:val="a"/>
    <w:rsid w:val="00482322"/>
    <w:pPr>
      <w:autoSpaceDE w:val="0"/>
      <w:autoSpaceDN w:val="0"/>
      <w:adjustRightInd w:val="0"/>
      <w:spacing w:line="240" w:lineRule="exact"/>
      <w:jc w:val="left"/>
    </w:pPr>
    <w:rPr>
      <w:rFonts w:ascii="@宋体"/>
      <w:kern w:val="0"/>
      <w:sz w:val="24"/>
      <w:szCs w:val="20"/>
    </w:rPr>
  </w:style>
  <w:style w:type="paragraph" w:customStyle="1" w:styleId="LBG5">
    <w:name w:val="LBG5"/>
    <w:basedOn w:val="a"/>
    <w:rsid w:val="00482322"/>
    <w:pPr>
      <w:autoSpaceDE w:val="0"/>
      <w:autoSpaceDN w:val="0"/>
      <w:adjustRightInd w:val="0"/>
      <w:spacing w:line="200" w:lineRule="exact"/>
      <w:jc w:val="left"/>
    </w:pPr>
    <w:rPr>
      <w:rFonts w:ascii="@宋体"/>
      <w:kern w:val="0"/>
      <w:szCs w:val="20"/>
    </w:rPr>
  </w:style>
  <w:style w:type="paragraph" w:customStyle="1" w:styleId="LBG5-">
    <w:name w:val="LBG5-"/>
    <w:basedOn w:val="a"/>
    <w:rsid w:val="00482322"/>
    <w:pPr>
      <w:autoSpaceDE w:val="0"/>
      <w:autoSpaceDN w:val="0"/>
      <w:adjustRightInd w:val="0"/>
      <w:spacing w:line="120" w:lineRule="exact"/>
      <w:jc w:val="left"/>
    </w:pPr>
    <w:rPr>
      <w:rFonts w:ascii="@宋体"/>
      <w:kern w:val="18"/>
      <w:sz w:val="18"/>
      <w:szCs w:val="20"/>
    </w:rPr>
  </w:style>
  <w:style w:type="paragraph" w:customStyle="1" w:styleId="LBG7">
    <w:name w:val="LBG7"/>
    <w:basedOn w:val="a"/>
    <w:rsid w:val="00482322"/>
    <w:pPr>
      <w:autoSpaceDE w:val="0"/>
      <w:autoSpaceDN w:val="0"/>
      <w:adjustRightInd w:val="0"/>
      <w:spacing w:line="120" w:lineRule="exact"/>
      <w:jc w:val="left"/>
    </w:pPr>
    <w:rPr>
      <w:rFonts w:ascii="@宋体"/>
      <w:kern w:val="0"/>
      <w:sz w:val="11"/>
      <w:szCs w:val="20"/>
    </w:rPr>
  </w:style>
  <w:style w:type="paragraph" w:customStyle="1" w:styleId="KEY">
    <w:name w:val="KEY"/>
    <w:basedOn w:val="a"/>
    <w:rsid w:val="00482322"/>
    <w:pPr>
      <w:shd w:val="pct30" w:color="auto" w:fill="auto"/>
      <w:adjustRightInd w:val="0"/>
      <w:spacing w:before="120" w:after="120" w:line="312" w:lineRule="atLeast"/>
    </w:pPr>
    <w:rPr>
      <w:rFonts w:ascii="@宋体"/>
      <w:color w:val="808080"/>
      <w:kern w:val="0"/>
      <w:szCs w:val="20"/>
    </w:rPr>
  </w:style>
  <w:style w:type="paragraph" w:customStyle="1" w:styleId="LBG6">
    <w:name w:val="LBG6"/>
    <w:basedOn w:val="a"/>
    <w:rsid w:val="00482322"/>
    <w:pPr>
      <w:autoSpaceDE w:val="0"/>
      <w:autoSpaceDN w:val="0"/>
      <w:adjustRightInd w:val="0"/>
      <w:spacing w:line="140" w:lineRule="exact"/>
      <w:jc w:val="left"/>
    </w:pPr>
    <w:rPr>
      <w:rFonts w:ascii="@宋体"/>
      <w:kern w:val="0"/>
      <w:sz w:val="15"/>
      <w:szCs w:val="20"/>
    </w:rPr>
  </w:style>
  <w:style w:type="paragraph" w:customStyle="1" w:styleId="LBG6-">
    <w:name w:val="LBG6-"/>
    <w:basedOn w:val="a"/>
    <w:rsid w:val="00482322"/>
    <w:pPr>
      <w:autoSpaceDE w:val="0"/>
      <w:autoSpaceDN w:val="0"/>
      <w:adjustRightInd w:val="0"/>
      <w:spacing w:line="120" w:lineRule="exact"/>
      <w:jc w:val="left"/>
    </w:pPr>
    <w:rPr>
      <w:rFonts w:ascii="@昆仑仿宋"/>
      <w:kern w:val="0"/>
      <w:sz w:val="13"/>
      <w:szCs w:val="20"/>
    </w:rPr>
  </w:style>
  <w:style w:type="paragraph" w:customStyle="1" w:styleId="52">
    <w:name w:val="标题5"/>
    <w:basedOn w:val="a"/>
    <w:rsid w:val="00482322"/>
    <w:pPr>
      <w:adjustRightInd w:val="0"/>
      <w:spacing w:before="480" w:line="312" w:lineRule="atLeast"/>
      <w:jc w:val="center"/>
    </w:pPr>
    <w:rPr>
      <w:rFonts w:eastAsia="黑体"/>
      <w:kern w:val="0"/>
      <w:sz w:val="44"/>
      <w:szCs w:val="20"/>
    </w:rPr>
  </w:style>
  <w:style w:type="paragraph" w:customStyle="1" w:styleId="afff">
    <w:name w:val="海盘说明"/>
    <w:basedOn w:val="a"/>
    <w:rsid w:val="00482322"/>
    <w:pPr>
      <w:adjustRightInd w:val="0"/>
      <w:spacing w:line="360" w:lineRule="exact"/>
      <w:ind w:firstLineChars="199" w:firstLine="199"/>
    </w:pPr>
    <w:rPr>
      <w:b/>
      <w:kern w:val="0"/>
      <w:szCs w:val="20"/>
    </w:rPr>
  </w:style>
  <w:style w:type="paragraph" w:customStyle="1" w:styleId="afff0">
    <w:name w:val="表格表头"/>
    <w:basedOn w:val="a"/>
    <w:rsid w:val="00482322"/>
    <w:pPr>
      <w:adjustRightInd w:val="0"/>
      <w:jc w:val="center"/>
    </w:pPr>
    <w:rPr>
      <w:b/>
      <w:kern w:val="0"/>
      <w:sz w:val="18"/>
      <w:szCs w:val="20"/>
    </w:rPr>
  </w:style>
  <w:style w:type="paragraph" w:customStyle="1" w:styleId="1b">
    <w:name w:val="表左1"/>
    <w:basedOn w:val="a"/>
    <w:rsid w:val="00482322"/>
    <w:pPr>
      <w:adjustRightInd w:val="0"/>
      <w:spacing w:line="360" w:lineRule="atLeast"/>
      <w:jc w:val="left"/>
    </w:pPr>
    <w:rPr>
      <w:kern w:val="0"/>
      <w:szCs w:val="20"/>
    </w:rPr>
  </w:style>
  <w:style w:type="paragraph" w:customStyle="1" w:styleId="2b">
    <w:name w:val="表左2"/>
    <w:basedOn w:val="a"/>
    <w:rsid w:val="00482322"/>
    <w:pPr>
      <w:adjustRightInd w:val="0"/>
      <w:spacing w:line="360" w:lineRule="atLeast"/>
      <w:ind w:left="227"/>
      <w:jc w:val="left"/>
    </w:pPr>
    <w:rPr>
      <w:kern w:val="0"/>
      <w:szCs w:val="20"/>
    </w:rPr>
  </w:style>
  <w:style w:type="paragraph" w:customStyle="1" w:styleId="37">
    <w:name w:val="正文3"/>
    <w:rsid w:val="00482322"/>
    <w:pPr>
      <w:widowControl w:val="0"/>
      <w:adjustRightInd w:val="0"/>
      <w:spacing w:line="312" w:lineRule="atLeast"/>
      <w:jc w:val="both"/>
    </w:pPr>
    <w:rPr>
      <w:rFonts w:ascii="宋体"/>
      <w:sz w:val="34"/>
    </w:rPr>
  </w:style>
  <w:style w:type="paragraph" w:customStyle="1" w:styleId="38">
    <w:name w:val="3"/>
    <w:basedOn w:val="a"/>
    <w:next w:val="21"/>
    <w:rsid w:val="00482322"/>
    <w:pPr>
      <w:adjustRightInd w:val="0"/>
      <w:spacing w:line="400" w:lineRule="atLeast"/>
      <w:ind w:right="29" w:firstLine="540"/>
    </w:pPr>
    <w:rPr>
      <w:kern w:val="0"/>
      <w:sz w:val="24"/>
      <w:szCs w:val="20"/>
    </w:rPr>
  </w:style>
  <w:style w:type="paragraph" w:customStyle="1" w:styleId="afff1">
    <w:name w:val="基本要求"/>
    <w:basedOn w:val="a"/>
    <w:rsid w:val="00482322"/>
    <w:pPr>
      <w:autoSpaceDE w:val="0"/>
      <w:autoSpaceDN w:val="0"/>
      <w:adjustRightInd w:val="0"/>
      <w:spacing w:line="360" w:lineRule="auto"/>
      <w:ind w:firstLine="680"/>
    </w:pPr>
    <w:rPr>
      <w:rFonts w:ascii="黑体" w:eastAsia="黑体"/>
      <w:szCs w:val="20"/>
    </w:rPr>
  </w:style>
  <w:style w:type="paragraph" w:customStyle="1" w:styleId="afff2">
    <w:name w:val="小标题"/>
    <w:basedOn w:val="a"/>
    <w:rsid w:val="00482322"/>
    <w:pPr>
      <w:spacing w:before="240" w:after="240"/>
    </w:pPr>
    <w:rPr>
      <w:rFonts w:eastAsia="创艺简黑体"/>
      <w:b/>
      <w:w w:val="95"/>
      <w:szCs w:val="20"/>
    </w:rPr>
  </w:style>
  <w:style w:type="paragraph" w:customStyle="1" w:styleId="Default">
    <w:name w:val="Default"/>
    <w:rsid w:val="00482322"/>
    <w:pPr>
      <w:widowControl w:val="0"/>
      <w:autoSpaceDE w:val="0"/>
      <w:autoSpaceDN w:val="0"/>
      <w:adjustRightInd w:val="0"/>
    </w:pPr>
    <w:rPr>
      <w:rFonts w:ascii="宋体" w:cs="宋体"/>
      <w:color w:val="000000"/>
      <w:sz w:val="24"/>
      <w:szCs w:val="24"/>
    </w:rPr>
  </w:style>
  <w:style w:type="paragraph" w:customStyle="1" w:styleId="CharCharCharCharCharChar0">
    <w:name w:val="Char Char Char Char Char Char"/>
    <w:basedOn w:val="a"/>
    <w:rsid w:val="00482322"/>
  </w:style>
  <w:style w:type="paragraph" w:customStyle="1" w:styleId="afff3">
    <w:name w:val="正文段落"/>
    <w:basedOn w:val="a"/>
    <w:rsid w:val="00482322"/>
    <w:pPr>
      <w:autoSpaceDE w:val="0"/>
      <w:autoSpaceDN w:val="0"/>
      <w:adjustRightInd w:val="0"/>
      <w:spacing w:line="480" w:lineRule="exact"/>
      <w:ind w:firstLineChars="200" w:firstLine="200"/>
    </w:pPr>
    <w:rPr>
      <w:rFonts w:ascii="@宋体" w:eastAsia="仿宋_GB2312"/>
      <w:kern w:val="0"/>
      <w:sz w:val="24"/>
      <w:szCs w:val="20"/>
    </w:rPr>
  </w:style>
  <w:style w:type="paragraph" w:customStyle="1" w:styleId="font5">
    <w:name w:val="font5"/>
    <w:basedOn w:val="a"/>
    <w:rsid w:val="00482322"/>
    <w:pPr>
      <w:widowControl/>
      <w:spacing w:before="100" w:beforeAutospacing="1" w:after="100" w:afterAutospacing="1"/>
      <w:jc w:val="left"/>
    </w:pPr>
    <w:rPr>
      <w:rFonts w:ascii="宋体" w:hAnsi="宋体" w:cs="Arial Unicode MS"/>
      <w:kern w:val="0"/>
      <w:sz w:val="24"/>
    </w:rPr>
  </w:style>
  <w:style w:type="paragraph" w:customStyle="1" w:styleId="font6">
    <w:name w:val="font6"/>
    <w:basedOn w:val="a"/>
    <w:rsid w:val="00482322"/>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5">
    <w:name w:val="xl25"/>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6">
    <w:name w:val="xl26"/>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7">
    <w:name w:val="xl27"/>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kern w:val="0"/>
      <w:sz w:val="24"/>
    </w:rPr>
  </w:style>
  <w:style w:type="paragraph" w:customStyle="1" w:styleId="xl28">
    <w:name w:val="xl28"/>
    <w:basedOn w:val="a"/>
    <w:rsid w:val="00482322"/>
    <w:pPr>
      <w:widowControl/>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rFonts w:ascii="Arial Unicode MS" w:eastAsia="Arial Unicode MS" w:hAnsi="Arial Unicode MS" w:cs="Arial Unicode MS"/>
      <w:kern w:val="0"/>
      <w:sz w:val="24"/>
    </w:rPr>
  </w:style>
  <w:style w:type="paragraph" w:customStyle="1" w:styleId="xl29">
    <w:name w:val="xl29"/>
    <w:basedOn w:val="a"/>
    <w:rsid w:val="00482322"/>
    <w:pPr>
      <w:widowControl/>
      <w:pBdr>
        <w:bottom w:val="single" w:sz="4" w:space="0" w:color="auto"/>
      </w:pBdr>
      <w:spacing w:before="100" w:beforeAutospacing="1" w:after="100" w:afterAutospacing="1"/>
      <w:jc w:val="center"/>
    </w:pPr>
    <w:rPr>
      <w:rFonts w:ascii="Arial Unicode MS" w:eastAsia="Arial Unicode MS" w:hAnsi="Arial Unicode MS" w:cs="Arial Unicode MS"/>
      <w:b/>
      <w:bCs/>
      <w:kern w:val="0"/>
      <w:sz w:val="32"/>
      <w:szCs w:val="32"/>
    </w:rPr>
  </w:style>
  <w:style w:type="paragraph" w:customStyle="1" w:styleId="ParaChar">
    <w:name w:val="默认段落字体 Para Char"/>
    <w:basedOn w:val="a"/>
    <w:rsid w:val="00482322"/>
    <w:pPr>
      <w:spacing w:line="360" w:lineRule="auto"/>
      <w:ind w:firstLineChars="200" w:firstLine="200"/>
    </w:pPr>
    <w:rPr>
      <w:rFonts w:ascii="宋体" w:hAnsi="宋体"/>
      <w:sz w:val="24"/>
    </w:rPr>
  </w:style>
  <w:style w:type="paragraph" w:customStyle="1" w:styleId="CharCharCharChar">
    <w:name w:val="Char Char Char Char"/>
    <w:basedOn w:val="a"/>
    <w:rsid w:val="00482322"/>
  </w:style>
  <w:style w:type="paragraph" w:customStyle="1" w:styleId="2c">
    <w:name w:val="样式 普通文字 + 首行缩进:  2 字符"/>
    <w:basedOn w:val="af9"/>
    <w:rsid w:val="00482322"/>
    <w:pPr>
      <w:spacing w:line="480" w:lineRule="exact"/>
      <w:ind w:firstLineChars="200" w:firstLine="512"/>
    </w:pPr>
    <w:rPr>
      <w:rFonts w:ascii="Times New Roman" w:hAnsi="Times New Roman" w:cs="Courier New"/>
      <w:sz w:val="24"/>
    </w:rPr>
  </w:style>
  <w:style w:type="paragraph" w:customStyle="1" w:styleId="afff4">
    <w:name w:val="一、"/>
    <w:next w:val="affb"/>
    <w:rsid w:val="00482322"/>
    <w:pPr>
      <w:tabs>
        <w:tab w:val="num" w:pos="360"/>
        <w:tab w:val="num" w:pos="1393"/>
      </w:tabs>
      <w:spacing w:before="240" w:after="240"/>
    </w:pPr>
    <w:rPr>
      <w:rFonts w:eastAsia="黑体"/>
      <w:sz w:val="28"/>
    </w:rPr>
  </w:style>
  <w:style w:type="paragraph" w:customStyle="1" w:styleId="1c">
    <w:name w:val="1."/>
    <w:basedOn w:val="a"/>
    <w:rsid w:val="00482322"/>
    <w:pPr>
      <w:tabs>
        <w:tab w:val="num" w:pos="480"/>
      </w:tabs>
      <w:spacing w:line="360" w:lineRule="auto"/>
      <w:ind w:firstLine="482"/>
    </w:pPr>
    <w:rPr>
      <w:sz w:val="28"/>
      <w:szCs w:val="20"/>
    </w:rPr>
  </w:style>
  <w:style w:type="paragraph" w:customStyle="1" w:styleId="CharCharCharCharCharCharCharCharCharCharCharCharChar">
    <w:name w:val="Char Char Char Char Char Char Char Char Char Char Char Char Char"/>
    <w:basedOn w:val="a"/>
    <w:autoRedefine/>
    <w:rsid w:val="00482322"/>
    <w:rPr>
      <w:rFonts w:ascii="仿宋_GB2312" w:eastAsia="仿宋_GB2312"/>
      <w:b/>
      <w:sz w:val="32"/>
      <w:szCs w:val="32"/>
    </w:rPr>
  </w:style>
  <w:style w:type="paragraph" w:customStyle="1" w:styleId="aa0">
    <w:name w:val="aa"/>
    <w:basedOn w:val="a"/>
    <w:rsid w:val="00482322"/>
    <w:pPr>
      <w:widowControl/>
      <w:spacing w:before="100" w:beforeAutospacing="1" w:after="100" w:afterAutospacing="1"/>
      <w:jc w:val="left"/>
    </w:pPr>
    <w:rPr>
      <w:rFonts w:ascii="宋体" w:hAnsi="宋体" w:cs="宋体"/>
      <w:kern w:val="0"/>
      <w:sz w:val="24"/>
    </w:rPr>
  </w:style>
  <w:style w:type="paragraph" w:customStyle="1" w:styleId="xl35">
    <w:name w:val="xl35"/>
    <w:basedOn w:val="a"/>
    <w:rsid w:val="00482322"/>
    <w:pPr>
      <w:widowControl/>
      <w:pBdr>
        <w:left w:val="single" w:sz="8" w:space="0" w:color="auto"/>
        <w:bottom w:val="single" w:sz="4" w:space="0" w:color="auto"/>
        <w:right w:val="single" w:sz="4" w:space="0" w:color="auto"/>
      </w:pBdr>
      <w:spacing w:before="100" w:beforeAutospacing="1" w:after="100" w:afterAutospacing="1"/>
      <w:jc w:val="center"/>
    </w:pPr>
    <w:rPr>
      <w:rFonts w:ascii="楷体_GB2312" w:eastAsia="楷体_GB2312" w:hAnsi="宋体"/>
      <w:kern w:val="0"/>
      <w:sz w:val="24"/>
    </w:rPr>
  </w:style>
  <w:style w:type="paragraph" w:customStyle="1" w:styleId="CharCharCharCharCharChar1CharCharCharChar">
    <w:name w:val="Char Char Char Char Char Char1 Char Char Char Char"/>
    <w:basedOn w:val="a"/>
    <w:autoRedefine/>
    <w:rsid w:val="00482322"/>
    <w:rPr>
      <w:rFonts w:ascii="仿宋_GB2312" w:eastAsia="仿宋_GB2312"/>
      <w:b/>
      <w:sz w:val="32"/>
      <w:szCs w:val="32"/>
    </w:rPr>
  </w:style>
  <w:style w:type="paragraph" w:customStyle="1" w:styleId="Char1CharCharChar">
    <w:name w:val="Char1 Char Char Char"/>
    <w:basedOn w:val="a"/>
    <w:rsid w:val="00482322"/>
    <w:rPr>
      <w:rFonts w:ascii="Tahoma" w:eastAsia="仿宋_GB2312" w:hAnsi="Tahoma"/>
      <w:b/>
      <w:sz w:val="24"/>
      <w:szCs w:val="20"/>
    </w:rPr>
  </w:style>
  <w:style w:type="paragraph" w:customStyle="1" w:styleId="Char10">
    <w:name w:val="Char1"/>
    <w:basedOn w:val="a"/>
    <w:rsid w:val="00482322"/>
    <w:pPr>
      <w:spacing w:line="360" w:lineRule="auto"/>
      <w:ind w:firstLineChars="200" w:firstLine="200"/>
    </w:pPr>
    <w:rPr>
      <w:rFonts w:ascii="宋体" w:hAnsi="宋体" w:cs="宋体"/>
      <w:sz w:val="24"/>
    </w:rPr>
  </w:style>
  <w:style w:type="paragraph" w:customStyle="1" w:styleId="39">
    <w:name w:val="样式3"/>
    <w:basedOn w:val="a6"/>
    <w:rsid w:val="00482322"/>
    <w:pPr>
      <w:pBdr>
        <w:bottom w:val="single" w:sz="6" w:space="1" w:color="auto"/>
      </w:pBdr>
      <w:adjustRightInd w:val="0"/>
      <w:spacing w:line="240" w:lineRule="atLeast"/>
    </w:pPr>
    <w:rPr>
      <w:i/>
      <w:kern w:val="0"/>
    </w:rPr>
  </w:style>
  <w:style w:type="paragraph" w:customStyle="1" w:styleId="43">
    <w:name w:val="样式4"/>
    <w:basedOn w:val="a6"/>
    <w:rsid w:val="00482322"/>
    <w:pPr>
      <w:pBdr>
        <w:bottom w:val="single" w:sz="6" w:space="1" w:color="auto"/>
      </w:pBdr>
      <w:adjustRightInd w:val="0"/>
      <w:spacing w:line="240" w:lineRule="atLeast"/>
    </w:pPr>
    <w:rPr>
      <w:i/>
      <w:kern w:val="0"/>
      <w:szCs w:val="20"/>
    </w:rPr>
  </w:style>
  <w:style w:type="paragraph" w:customStyle="1" w:styleId="CharCharCharCharCharCharCharCharChar1CharCharCharChar">
    <w:name w:val="Char Char Char Char Char Char Char Char Char1 Char Char Char Char"/>
    <w:basedOn w:val="a"/>
    <w:rsid w:val="00482322"/>
    <w:pPr>
      <w:widowControl/>
      <w:spacing w:after="160" w:line="240" w:lineRule="exact"/>
      <w:jc w:val="left"/>
    </w:pPr>
    <w:rPr>
      <w:rFonts w:ascii="Arial" w:eastAsia="Times New Roman" w:hAnsi="Arial" w:cs="Verdana"/>
      <w:b/>
      <w:kern w:val="0"/>
      <w:sz w:val="24"/>
      <w:lang w:eastAsia="en-US"/>
    </w:rPr>
  </w:style>
  <w:style w:type="paragraph" w:customStyle="1" w:styleId="xl50">
    <w:name w:val="xl50"/>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2"/>
      <w:szCs w:val="22"/>
    </w:rPr>
  </w:style>
  <w:style w:type="character" w:customStyle="1" w:styleId="ZW1Char">
    <w:name w:val="ZW正文1 Char"/>
    <w:link w:val="ZW1"/>
    <w:locked/>
    <w:rsid w:val="00482322"/>
    <w:rPr>
      <w:rFonts w:ascii="华文中宋" w:eastAsia="华文中宋" w:hAnsi="华文中宋"/>
      <w:spacing w:val="6"/>
      <w:sz w:val="24"/>
      <w:szCs w:val="24"/>
    </w:rPr>
  </w:style>
  <w:style w:type="paragraph" w:customStyle="1" w:styleId="ZW1">
    <w:name w:val="ZW正文1"/>
    <w:basedOn w:val="a"/>
    <w:link w:val="ZW1Char"/>
    <w:rsid w:val="00482322"/>
    <w:pPr>
      <w:widowControl/>
      <w:adjustRightInd w:val="0"/>
      <w:snapToGrid w:val="0"/>
      <w:spacing w:line="500" w:lineRule="exact"/>
      <w:ind w:firstLine="510"/>
      <w:jc w:val="left"/>
    </w:pPr>
    <w:rPr>
      <w:rFonts w:ascii="华文中宋" w:eastAsia="华文中宋" w:hAnsi="华文中宋"/>
      <w:spacing w:val="6"/>
      <w:kern w:val="0"/>
      <w:sz w:val="24"/>
    </w:rPr>
  </w:style>
  <w:style w:type="paragraph" w:customStyle="1" w:styleId="New">
    <w:name w:val="正文 New"/>
    <w:rsid w:val="00482322"/>
    <w:pPr>
      <w:widowControl w:val="0"/>
      <w:jc w:val="both"/>
    </w:pPr>
    <w:rPr>
      <w:kern w:val="2"/>
      <w:sz w:val="21"/>
      <w:szCs w:val="24"/>
    </w:rPr>
  </w:style>
  <w:style w:type="paragraph" w:customStyle="1" w:styleId="1New">
    <w:name w:val="标题 1 New"/>
    <w:basedOn w:val="New"/>
    <w:next w:val="New"/>
    <w:rsid w:val="00482322"/>
    <w:pPr>
      <w:keepNext/>
      <w:keepLines/>
      <w:spacing w:before="340" w:after="330" w:line="576" w:lineRule="auto"/>
      <w:outlineLvl w:val="0"/>
    </w:pPr>
    <w:rPr>
      <w:b/>
      <w:bCs/>
      <w:kern w:val="44"/>
      <w:sz w:val="44"/>
      <w:szCs w:val="44"/>
    </w:rPr>
  </w:style>
  <w:style w:type="paragraph" w:customStyle="1" w:styleId="3New">
    <w:name w:val="标题 3 New"/>
    <w:basedOn w:val="New"/>
    <w:next w:val="New"/>
    <w:rsid w:val="00482322"/>
    <w:pPr>
      <w:keepNext/>
      <w:keepLines/>
      <w:spacing w:before="260" w:after="260" w:line="415" w:lineRule="auto"/>
      <w:outlineLvl w:val="2"/>
    </w:pPr>
    <w:rPr>
      <w:b/>
      <w:bCs/>
      <w:sz w:val="32"/>
      <w:szCs w:val="32"/>
    </w:rPr>
  </w:style>
  <w:style w:type="paragraph" w:customStyle="1" w:styleId="New0">
    <w:name w:val="正文文本缩进 New"/>
    <w:basedOn w:val="New"/>
    <w:rsid w:val="00482322"/>
    <w:pPr>
      <w:adjustRightInd w:val="0"/>
      <w:snapToGrid w:val="0"/>
      <w:spacing w:beforeLines="25" w:afterLines="25" w:line="360" w:lineRule="auto"/>
      <w:ind w:firstLineChars="200" w:firstLine="480"/>
    </w:pPr>
    <w:rPr>
      <w:rFonts w:ascii="宋体" w:hAnsi="宋体"/>
      <w:sz w:val="24"/>
    </w:rPr>
  </w:style>
  <w:style w:type="paragraph" w:customStyle="1" w:styleId="New1">
    <w:name w:val="页眉 New"/>
    <w:basedOn w:val="New"/>
    <w:rsid w:val="00482322"/>
    <w:pPr>
      <w:pBdr>
        <w:bottom w:val="single" w:sz="6" w:space="1" w:color="auto"/>
      </w:pBdr>
      <w:tabs>
        <w:tab w:val="center" w:pos="4153"/>
        <w:tab w:val="right" w:pos="8306"/>
      </w:tabs>
      <w:snapToGrid w:val="0"/>
      <w:jc w:val="center"/>
    </w:pPr>
    <w:rPr>
      <w:sz w:val="18"/>
      <w:szCs w:val="18"/>
    </w:rPr>
  </w:style>
  <w:style w:type="paragraph" w:customStyle="1" w:styleId="New2">
    <w:name w:val="纯文本 New"/>
    <w:basedOn w:val="New"/>
    <w:rsid w:val="00482322"/>
    <w:rPr>
      <w:rFonts w:ascii="宋体" w:hAnsi="Courier New"/>
    </w:rPr>
  </w:style>
  <w:style w:type="paragraph" w:customStyle="1" w:styleId="ParaCharCharCharCharCharCharCharCharCharCharCharCharChar">
    <w:name w:val="默认段落字体 Para Char Char Char Char Char Char Char Char Char Char Char Char Char"/>
    <w:basedOn w:val="a"/>
    <w:rsid w:val="00482322"/>
    <w:rPr>
      <w:sz w:val="24"/>
      <w:szCs w:val="20"/>
    </w:rPr>
  </w:style>
  <w:style w:type="character" w:customStyle="1" w:styleId="1d">
    <w:name w:val="纯文本1"/>
    <w:aliases w:val="普通文字1,普通文字 Char Char Char Char Char Char Char Char Char Char Char Char Char Char Char Char Char Char1,纯文本21"/>
    <w:rsid w:val="00482322"/>
    <w:rPr>
      <w:rFonts w:ascii="宋体" w:eastAsia="宋体" w:hAnsi="Courier New" w:hint="eastAsia"/>
      <w:kern w:val="2"/>
      <w:sz w:val="21"/>
      <w:lang w:val="en-US" w:eastAsia="zh-CN" w:bidi="ar-SA"/>
    </w:rPr>
  </w:style>
  <w:style w:type="character" w:customStyle="1" w:styleId="1Char">
    <w:name w:val="纯文本1 Char"/>
    <w:aliases w:val="普通文字1 Char,普通文字 Char Char Char Char Char Char Char Char Char Char Char Char Char Char Char Char Char Char1 Char,纯文本21 Char Char Char1,纯文本21 Char Char Char Char Char,纯文本21 Char Char Char Char"/>
    <w:rsid w:val="00482322"/>
    <w:rPr>
      <w:rFonts w:ascii="宋体" w:eastAsia="宋体" w:hAnsi="Courier New" w:hint="eastAsia"/>
      <w:kern w:val="2"/>
      <w:sz w:val="21"/>
      <w:lang w:val="en-US" w:eastAsia="zh-CN" w:bidi="ar-SA"/>
    </w:rPr>
  </w:style>
  <w:style w:type="character" w:customStyle="1" w:styleId="Char21">
    <w:name w:val="普通文字 Char2"/>
    <w:aliases w:val="普通文字 Char Char Char Char Char Char Char Char Char Char Char Char Char Char Char Char Char Char Char2,纯文本2 Char2"/>
    <w:rsid w:val="00482322"/>
    <w:rPr>
      <w:rFonts w:ascii="宋体" w:eastAsia="宋体" w:hAnsi="Courier New" w:hint="eastAsia"/>
      <w:kern w:val="2"/>
      <w:sz w:val="21"/>
      <w:lang w:val="en-US" w:eastAsia="zh-CN" w:bidi="ar-SA"/>
    </w:rPr>
  </w:style>
  <w:style w:type="character" w:customStyle="1" w:styleId="ft">
    <w:name w:val="ft"/>
    <w:rsid w:val="00482322"/>
  </w:style>
  <w:style w:type="character" w:customStyle="1" w:styleId="115Char">
    <w:name w:val="样式 宋体 11.5 磅 Char"/>
    <w:rsid w:val="00482322"/>
    <w:rPr>
      <w:rFonts w:ascii="宋体" w:eastAsia="宋体" w:hAnsi="Courier New" w:hint="eastAsia"/>
      <w:kern w:val="2"/>
      <w:sz w:val="23"/>
      <w:szCs w:val="23"/>
      <w:lang w:val="en-US" w:eastAsia="zh-CN" w:bidi="ar-SA"/>
    </w:rPr>
  </w:style>
  <w:style w:type="character" w:customStyle="1" w:styleId="CharCharCharCharCharCharCharCharCharCharCharCharCharCharCharCharCharCharCharCharCharCharCharChar1Char">
    <w:name w:val="普通文字 Char Char Char Char Char Char Char Char Char Char Char Char Char Char Char Char Char Char Char Char Char Char Char Char1 Char"/>
    <w:rsid w:val="00482322"/>
    <w:rPr>
      <w:rFonts w:ascii="宋体" w:eastAsia="宋体" w:hAnsi="Courier New" w:hint="eastAsia"/>
      <w:kern w:val="2"/>
      <w:sz w:val="21"/>
      <w:lang w:val="en-US" w:eastAsia="zh-CN" w:bidi="ar-SA"/>
    </w:rPr>
  </w:style>
  <w:style w:type="character" w:customStyle="1" w:styleId="CharCharCharCharCharCharCharCharCharCharCharCharCharCharCharCharCharCharCharCharCharCharCharCharChar">
    <w:name w:val="普通文字 Char Char Char Char Char Char Char Char Char Char Char Char Char Char Char Char Char Char Char Char Char Char Char Char Char"/>
    <w:aliases w:val="普通文字 Char Char"/>
    <w:rsid w:val="00482322"/>
    <w:rPr>
      <w:rFonts w:ascii="宋体" w:eastAsia="宋体" w:hAnsi="Courier New" w:hint="eastAsia"/>
      <w:kern w:val="2"/>
      <w:sz w:val="21"/>
      <w:lang w:val="en-US" w:eastAsia="zh-CN" w:bidi="ar-SA"/>
    </w:rPr>
  </w:style>
  <w:style w:type="character" w:customStyle="1" w:styleId="afff5">
    <w:name w:val="批注文字 字符"/>
    <w:rsid w:val="000013AF"/>
    <w:rPr>
      <w:kern w:val="2"/>
      <w:sz w:val="21"/>
      <w:szCs w:val="24"/>
    </w:rPr>
  </w:style>
  <w:style w:type="paragraph" w:styleId="afff6">
    <w:name w:val="Salutation"/>
    <w:basedOn w:val="a"/>
    <w:next w:val="a"/>
    <w:link w:val="afff7"/>
    <w:rsid w:val="00157346"/>
    <w:rPr>
      <w:sz w:val="28"/>
      <w:szCs w:val="28"/>
    </w:rPr>
  </w:style>
  <w:style w:type="character" w:customStyle="1" w:styleId="afff7">
    <w:name w:val="称呼 字符"/>
    <w:link w:val="afff6"/>
    <w:rsid w:val="00157346"/>
    <w:rPr>
      <w:kern w:val="2"/>
      <w:sz w:val="28"/>
      <w:szCs w:val="28"/>
    </w:rPr>
  </w:style>
  <w:style w:type="paragraph" w:styleId="afff8">
    <w:name w:val="List"/>
    <w:basedOn w:val="ab"/>
    <w:qFormat/>
    <w:rsid w:val="00157346"/>
    <w:pPr>
      <w:spacing w:after="220" w:line="220" w:lineRule="atLeast"/>
      <w:ind w:left="720" w:hanging="360"/>
    </w:pPr>
    <w:rPr>
      <w:szCs w:val="21"/>
    </w:rPr>
  </w:style>
  <w:style w:type="paragraph" w:styleId="afff9">
    <w:name w:val="Subtitle"/>
    <w:basedOn w:val="a"/>
    <w:link w:val="afffa"/>
    <w:qFormat/>
    <w:rsid w:val="00157346"/>
    <w:pPr>
      <w:spacing w:before="60" w:line="460" w:lineRule="exact"/>
      <w:jc w:val="center"/>
      <w:outlineLvl w:val="1"/>
    </w:pPr>
    <w:rPr>
      <w:rFonts w:ascii="黑体" w:eastAsia="黑体"/>
      <w:kern w:val="28"/>
      <w:sz w:val="24"/>
    </w:rPr>
  </w:style>
  <w:style w:type="character" w:customStyle="1" w:styleId="afffa">
    <w:name w:val="副标题 字符"/>
    <w:link w:val="afff9"/>
    <w:rsid w:val="00157346"/>
    <w:rPr>
      <w:rFonts w:ascii="黑体" w:eastAsia="黑体"/>
      <w:kern w:val="28"/>
      <w:sz w:val="24"/>
      <w:szCs w:val="24"/>
    </w:rPr>
  </w:style>
  <w:style w:type="character" w:styleId="afffb">
    <w:name w:val="Strong"/>
    <w:qFormat/>
    <w:rsid w:val="00157346"/>
    <w:rPr>
      <w:b/>
      <w:bCs/>
    </w:rPr>
  </w:style>
  <w:style w:type="paragraph" w:customStyle="1" w:styleId="CharCharCharCharCharCharCharCharCharCharCharCharCharCharCharCharCharChar1CharCharCharChar0">
    <w:name w:val="Char Char Char Char Char Char Char Char Char Char Char Char Char Char Char Char Char Char1 Char Char Char Char"/>
    <w:basedOn w:val="a"/>
    <w:rsid w:val="00157346"/>
  </w:style>
  <w:style w:type="paragraph" w:customStyle="1" w:styleId="afffc">
    <w:name w:val="表"/>
    <w:basedOn w:val="a"/>
    <w:rsid w:val="00157346"/>
    <w:pPr>
      <w:adjustRightInd w:val="0"/>
      <w:snapToGrid w:val="0"/>
      <w:spacing w:line="360" w:lineRule="exact"/>
    </w:pPr>
    <w:rPr>
      <w:szCs w:val="20"/>
    </w:rPr>
  </w:style>
  <w:style w:type="paragraph" w:customStyle="1" w:styleId="afffd">
    <w:name w:val="标准"/>
    <w:basedOn w:val="a"/>
    <w:rsid w:val="00157346"/>
    <w:pPr>
      <w:adjustRightInd w:val="0"/>
      <w:spacing w:line="360" w:lineRule="auto"/>
      <w:jc w:val="center"/>
      <w:textAlignment w:val="baseline"/>
    </w:pPr>
    <w:rPr>
      <w:kern w:val="0"/>
      <w:sz w:val="24"/>
      <w:szCs w:val="20"/>
    </w:rPr>
  </w:style>
  <w:style w:type="paragraph" w:customStyle="1" w:styleId="font7">
    <w:name w:val="font7"/>
    <w:basedOn w:val="a"/>
    <w:rsid w:val="00157346"/>
    <w:pPr>
      <w:widowControl/>
      <w:spacing w:before="100" w:beforeAutospacing="1" w:after="100" w:afterAutospacing="1"/>
      <w:jc w:val="left"/>
    </w:pPr>
    <w:rPr>
      <w:kern w:val="0"/>
      <w:sz w:val="22"/>
      <w:szCs w:val="22"/>
    </w:rPr>
  </w:style>
  <w:style w:type="paragraph" w:customStyle="1" w:styleId="font8">
    <w:name w:val="font8"/>
    <w:basedOn w:val="a"/>
    <w:rsid w:val="00157346"/>
    <w:pPr>
      <w:widowControl/>
      <w:spacing w:before="100" w:beforeAutospacing="1" w:after="100" w:afterAutospacing="1"/>
      <w:jc w:val="left"/>
    </w:pPr>
    <w:rPr>
      <w:rFonts w:ascii="宋体" w:hAnsi="宋体" w:hint="eastAsia"/>
      <w:kern w:val="0"/>
      <w:sz w:val="22"/>
      <w:szCs w:val="22"/>
    </w:rPr>
  </w:style>
  <w:style w:type="paragraph" w:customStyle="1" w:styleId="xl32">
    <w:name w:val="xl32"/>
    <w:basedOn w:val="a"/>
    <w:rsid w:val="00157346"/>
    <w:pPr>
      <w:widowControl/>
      <w:spacing w:before="100" w:beforeAutospacing="1" w:after="100" w:afterAutospacing="1"/>
      <w:jc w:val="center"/>
      <w:textAlignment w:val="center"/>
    </w:pPr>
    <w:rPr>
      <w:rFonts w:ascii="黑体" w:eastAsia="黑体" w:hAnsi="宋体" w:hint="eastAsia"/>
      <w:kern w:val="0"/>
      <w:sz w:val="32"/>
      <w:szCs w:val="32"/>
    </w:rPr>
  </w:style>
  <w:style w:type="paragraph" w:customStyle="1" w:styleId="xl33">
    <w:name w:val="xl33"/>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4">
    <w:name w:val="xl34"/>
    <w:basedOn w:val="a"/>
    <w:rsid w:val="00157346"/>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6">
    <w:name w:val="xl36"/>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7">
    <w:name w:val="xl37"/>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8">
    <w:name w:val="xl38"/>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9">
    <w:name w:val="xl39"/>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0">
    <w:name w:val="xl40"/>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1">
    <w:name w:val="xl41"/>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2">
    <w:name w:val="xl42"/>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3">
    <w:name w:val="xl43"/>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4">
    <w:name w:val="xl44"/>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5">
    <w:name w:val="xl45"/>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46">
    <w:name w:val="xl46"/>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47">
    <w:name w:val="xl47"/>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8">
    <w:name w:val="xl48"/>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9">
    <w:name w:val="xl49"/>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51">
    <w:name w:val="xl51"/>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2">
    <w:name w:val="xl52"/>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3">
    <w:name w:val="xl53"/>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4">
    <w:name w:val="xl54"/>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5">
    <w:name w:val="xl55"/>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6">
    <w:name w:val="xl56"/>
    <w:basedOn w:val="a"/>
    <w:rsid w:val="00157346"/>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57">
    <w:name w:val="xl57"/>
    <w:basedOn w:val="a"/>
    <w:rsid w:val="00157346"/>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8">
    <w:name w:val="xl58"/>
    <w:basedOn w:val="a"/>
    <w:rsid w:val="00157346"/>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9">
    <w:name w:val="xl59"/>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0">
    <w:name w:val="xl60"/>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61">
    <w:name w:val="xl61"/>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2">
    <w:name w:val="xl62"/>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3">
    <w:name w:val="xl63"/>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4">
    <w:name w:val="xl64"/>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5">
    <w:name w:val="xl65"/>
    <w:basedOn w:val="a"/>
    <w:rsid w:val="00157346"/>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6">
    <w:name w:val="xl66"/>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7">
    <w:name w:val="xl67"/>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8">
    <w:name w:val="xl68"/>
    <w:basedOn w:val="a"/>
    <w:rsid w:val="00157346"/>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69">
    <w:name w:val="xl69"/>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0">
    <w:name w:val="xl70"/>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1">
    <w:name w:val="xl71"/>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2">
    <w:name w:val="xl72"/>
    <w:basedOn w:val="a"/>
    <w:rsid w:val="00157346"/>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font9">
    <w:name w:val="font9"/>
    <w:basedOn w:val="a"/>
    <w:rsid w:val="00157346"/>
    <w:pPr>
      <w:widowControl/>
      <w:spacing w:before="100" w:beforeAutospacing="1" w:after="100" w:afterAutospacing="1"/>
      <w:jc w:val="left"/>
    </w:pPr>
    <w:rPr>
      <w:kern w:val="0"/>
      <w:szCs w:val="21"/>
    </w:rPr>
  </w:style>
  <w:style w:type="paragraph" w:customStyle="1" w:styleId="font10">
    <w:name w:val="font10"/>
    <w:basedOn w:val="a"/>
    <w:rsid w:val="00157346"/>
    <w:pPr>
      <w:widowControl/>
      <w:spacing w:before="100" w:beforeAutospacing="1" w:after="100" w:afterAutospacing="1"/>
      <w:jc w:val="left"/>
    </w:pPr>
    <w:rPr>
      <w:rFonts w:ascii="宋体" w:hAnsi="宋体" w:hint="eastAsia"/>
      <w:kern w:val="0"/>
      <w:szCs w:val="21"/>
    </w:rPr>
  </w:style>
  <w:style w:type="paragraph" w:customStyle="1" w:styleId="2110">
    <w:name w:val="样式 港珠澳正文 + 首行缩进:  2 字符 段前: 1 行 段后: 1 行"/>
    <w:basedOn w:val="a"/>
    <w:rsid w:val="00157346"/>
    <w:pPr>
      <w:spacing w:line="360" w:lineRule="auto"/>
      <w:ind w:firstLineChars="200" w:firstLine="200"/>
      <w:jc w:val="left"/>
    </w:pPr>
    <w:rPr>
      <w:rFonts w:cs="宋体"/>
      <w:color w:val="000000"/>
      <w:sz w:val="24"/>
      <w:szCs w:val="20"/>
    </w:rPr>
  </w:style>
  <w:style w:type="paragraph" w:customStyle="1" w:styleId="Afffe">
    <w:name w:val="正文A"/>
    <w:rsid w:val="00157346"/>
    <w:pPr>
      <w:widowControl w:val="0"/>
      <w:tabs>
        <w:tab w:val="left" w:pos="0"/>
      </w:tabs>
      <w:adjustRightInd w:val="0"/>
      <w:spacing w:line="360" w:lineRule="auto"/>
      <w:ind w:firstLineChars="200" w:firstLine="200"/>
      <w:jc w:val="both"/>
      <w:textAlignment w:val="baseline"/>
    </w:pPr>
    <w:rPr>
      <w:snapToGrid w:val="0"/>
      <w:sz w:val="24"/>
    </w:rPr>
  </w:style>
  <w:style w:type="paragraph" w:customStyle="1" w:styleId="Affff">
    <w:name w:val="表名A"/>
    <w:basedOn w:val="a"/>
    <w:rsid w:val="00157346"/>
    <w:pPr>
      <w:widowControl/>
      <w:tabs>
        <w:tab w:val="left" w:pos="0"/>
      </w:tabs>
      <w:adjustRightInd w:val="0"/>
      <w:snapToGrid w:val="0"/>
      <w:spacing w:beforeLines="80" w:afterLines="20"/>
      <w:jc w:val="center"/>
    </w:pPr>
    <w:rPr>
      <w:b/>
      <w:snapToGrid w:val="0"/>
      <w:kern w:val="0"/>
      <w:szCs w:val="20"/>
    </w:rPr>
  </w:style>
  <w:style w:type="paragraph" w:customStyle="1" w:styleId="C">
    <w:name w:val="表文C"/>
    <w:basedOn w:val="a"/>
    <w:rsid w:val="00157346"/>
    <w:pPr>
      <w:widowControl/>
      <w:tabs>
        <w:tab w:val="left" w:pos="0"/>
      </w:tabs>
      <w:adjustRightInd w:val="0"/>
      <w:snapToGrid w:val="0"/>
      <w:jc w:val="center"/>
    </w:pPr>
    <w:rPr>
      <w:snapToGrid w:val="0"/>
      <w:kern w:val="0"/>
      <w:szCs w:val="20"/>
    </w:rPr>
  </w:style>
  <w:style w:type="paragraph" w:customStyle="1" w:styleId="affff0">
    <w:name w:val="港珠澳表格"/>
    <w:basedOn w:val="a"/>
    <w:rsid w:val="00157346"/>
    <w:pPr>
      <w:spacing w:beforeLines="100" w:after="60"/>
      <w:jc w:val="center"/>
    </w:pPr>
    <w:rPr>
      <w:sz w:val="24"/>
    </w:rPr>
  </w:style>
  <w:style w:type="paragraph" w:customStyle="1" w:styleId="321">
    <w:name w:val="样式 标题 3 + 首行缩进:  2 字符1"/>
    <w:basedOn w:val="3"/>
    <w:rsid w:val="00157346"/>
    <w:pPr>
      <w:widowControl w:val="0"/>
      <w:tabs>
        <w:tab w:val="left" w:pos="425"/>
        <w:tab w:val="left" w:pos="3229"/>
      </w:tabs>
      <w:spacing w:after="0" w:line="415" w:lineRule="auto"/>
      <w:ind w:firstLineChars="200" w:firstLine="200"/>
      <w:jc w:val="both"/>
    </w:pPr>
    <w:rPr>
      <w:rFonts w:cs="宋体"/>
      <w:bCs/>
      <w:kern w:val="2"/>
      <w:sz w:val="24"/>
    </w:rPr>
  </w:style>
  <w:style w:type="paragraph" w:customStyle="1" w:styleId="2TimesNewRoman12">
    <w:name w:val="样式 标题 2 + Times New Roman 段前: 12 磅"/>
    <w:basedOn w:val="2"/>
    <w:rsid w:val="00157346"/>
    <w:pPr>
      <w:snapToGrid w:val="0"/>
      <w:spacing w:before="120" w:after="120" w:line="240" w:lineRule="auto"/>
      <w:jc w:val="both"/>
    </w:pPr>
    <w:rPr>
      <w:rFonts w:ascii="黑体" w:hAnsi="Times New Roman" w:cs="宋体"/>
      <w:b/>
      <w:i w:val="0"/>
      <w:iCs w:val="0"/>
      <w:noProof w:val="0"/>
      <w:sz w:val="28"/>
      <w:szCs w:val="28"/>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rsid w:val="00157346"/>
  </w:style>
  <w:style w:type="paragraph" w:customStyle="1" w:styleId="C0">
    <w:name w:val="标题C"/>
    <w:rsid w:val="00157346"/>
    <w:pPr>
      <w:tabs>
        <w:tab w:val="left" w:pos="0"/>
      </w:tabs>
      <w:adjustRightInd w:val="0"/>
      <w:spacing w:line="600" w:lineRule="auto"/>
      <w:outlineLvl w:val="2"/>
    </w:pPr>
    <w:rPr>
      <w:rFonts w:cs="Plotter"/>
      <w:b/>
      <w:snapToGrid w:val="0"/>
      <w:sz w:val="28"/>
    </w:rPr>
  </w:style>
  <w:style w:type="paragraph" w:customStyle="1" w:styleId="B">
    <w:name w:val="标题B"/>
    <w:rsid w:val="00157346"/>
    <w:pPr>
      <w:adjustRightInd w:val="0"/>
      <w:spacing w:line="720" w:lineRule="auto"/>
      <w:outlineLvl w:val="1"/>
    </w:pPr>
    <w:rPr>
      <w:b/>
      <w:sz w:val="30"/>
    </w:rPr>
  </w:style>
  <w:style w:type="paragraph" w:customStyle="1" w:styleId="affff1">
    <w:name w:val="文章"/>
    <w:link w:val="Char3"/>
    <w:rsid w:val="00157346"/>
    <w:pPr>
      <w:adjustRightInd w:val="0"/>
      <w:snapToGrid w:val="0"/>
      <w:spacing w:line="360" w:lineRule="auto"/>
      <w:ind w:firstLineChars="200" w:firstLine="520"/>
    </w:pPr>
    <w:rPr>
      <w:rFonts w:ascii="Garamond" w:hAnsi="Garamond"/>
      <w:kern w:val="2"/>
      <w:sz w:val="24"/>
      <w:szCs w:val="24"/>
    </w:rPr>
  </w:style>
  <w:style w:type="character" w:customStyle="1" w:styleId="Char3">
    <w:name w:val="文章 Char"/>
    <w:link w:val="affff1"/>
    <w:rsid w:val="00157346"/>
    <w:rPr>
      <w:rFonts w:ascii="Garamond" w:hAnsi="Garamond"/>
      <w:kern w:val="2"/>
      <w:sz w:val="24"/>
      <w:szCs w:val="24"/>
      <w:lang w:bidi="ar-SA"/>
    </w:rPr>
  </w:style>
  <w:style w:type="character" w:customStyle="1" w:styleId="stylekwd">
    <w:name w:val="style_kwd"/>
    <w:basedOn w:val="a1"/>
    <w:rsid w:val="00157346"/>
  </w:style>
  <w:style w:type="character" w:customStyle="1" w:styleId="Char11">
    <w:name w:val="批注文字 Char1"/>
    <w:rsid w:val="00157346"/>
    <w:rPr>
      <w:rFonts w:ascii="Times New Roman" w:eastAsia="宋体" w:hAnsi="Times New Roman" w:cs="Times New Roman"/>
      <w:sz w:val="20"/>
      <w:szCs w:val="20"/>
      <w:lang w:bidi="ar-SA"/>
    </w:rPr>
  </w:style>
  <w:style w:type="character" w:customStyle="1" w:styleId="CommentTextChar">
    <w:name w:val="Comment Text Char"/>
    <w:rsid w:val="00157346"/>
  </w:style>
  <w:style w:type="paragraph" w:customStyle="1" w:styleId="Style23">
    <w:name w:val="_Style 23"/>
    <w:basedOn w:val="a"/>
    <w:rsid w:val="00157346"/>
    <w:pPr>
      <w:widowControl/>
      <w:spacing w:after="160" w:line="240" w:lineRule="exact"/>
      <w:jc w:val="left"/>
    </w:pPr>
    <w:rPr>
      <w:rFonts w:ascii="Calibri" w:hAnsi="Calibri"/>
      <w:szCs w:val="22"/>
    </w:rPr>
  </w:style>
  <w:style w:type="character" w:customStyle="1" w:styleId="Char4">
    <w:name w:val="正文文本 Char"/>
    <w:qFormat/>
    <w:rsid w:val="00157346"/>
    <w:rPr>
      <w:rFonts w:eastAsia="宋体"/>
      <w:kern w:val="2"/>
      <w:sz w:val="21"/>
      <w:szCs w:val="24"/>
      <w:lang w:val="en-US" w:eastAsia="zh-CN" w:bidi="ar-SA"/>
    </w:rPr>
  </w:style>
  <w:style w:type="character" w:customStyle="1" w:styleId="1e">
    <w:name w:val="正文首行缩进 字符1"/>
    <w:basedOn w:val="ac"/>
    <w:rsid w:val="00157346"/>
    <w:rPr>
      <w:kern w:val="2"/>
      <w:sz w:val="21"/>
      <w:szCs w:val="24"/>
    </w:rPr>
  </w:style>
  <w:style w:type="paragraph" w:styleId="affff2">
    <w:name w:val="List Paragraph"/>
    <w:basedOn w:val="a"/>
    <w:qFormat/>
    <w:rsid w:val="00157346"/>
    <w:pPr>
      <w:ind w:firstLineChars="200" w:firstLine="420"/>
    </w:pPr>
    <w:rPr>
      <w:rFonts w:ascii="Calibri" w:hAnsi="Calibri"/>
      <w:szCs w:val="22"/>
    </w:rPr>
  </w:style>
  <w:style w:type="character" w:customStyle="1" w:styleId="Char12">
    <w:name w:val="正文首行缩进 Char1"/>
    <w:uiPriority w:val="99"/>
    <w:rsid w:val="00157346"/>
    <w:rPr>
      <w:rFonts w:eastAsia="宋体"/>
      <w:kern w:val="2"/>
      <w:sz w:val="21"/>
      <w:szCs w:val="24"/>
    </w:rPr>
  </w:style>
  <w:style w:type="paragraph" w:customStyle="1" w:styleId="affff3">
    <w:name w:val="我的正文"/>
    <w:basedOn w:val="a"/>
    <w:rsid w:val="00157346"/>
    <w:rPr>
      <w:rFonts w:ascii="宋体" w:hAnsi="宋体"/>
      <w:sz w:val="24"/>
    </w:rPr>
  </w:style>
  <w:style w:type="paragraph" w:customStyle="1" w:styleId="2TimesNewRoman5020">
    <w:name w:val="样式 标题 2 + Times New Roman 四号 非加粗 段前: 5 磅 段后: 0 磅 行距: 固定值 20..."/>
    <w:basedOn w:val="2"/>
    <w:rsid w:val="00157346"/>
    <w:pPr>
      <w:spacing w:before="100" w:after="0" w:line="400" w:lineRule="exact"/>
      <w:jc w:val="both"/>
    </w:pPr>
    <w:rPr>
      <w:rFonts w:ascii="Times New Roman" w:hAnsi="Times New Roman" w:cs="宋体"/>
      <w:bCs w:val="0"/>
      <w:i w:val="0"/>
      <w:iCs w:val="0"/>
      <w:noProof w:val="0"/>
      <w:sz w:val="28"/>
    </w:rPr>
  </w:style>
  <w:style w:type="paragraph" w:customStyle="1" w:styleId="1f">
    <w:name w:val="修订1"/>
    <w:rsid w:val="00157346"/>
    <w:rPr>
      <w:kern w:val="2"/>
      <w:sz w:val="21"/>
      <w:szCs w:val="24"/>
    </w:rPr>
  </w:style>
  <w:style w:type="paragraph" w:customStyle="1" w:styleId="16620">
    <w:name w:val="样式 标题 1 + 黑体 三号 非加粗 居中 段前: 6 磅 段后: 6 磅 行距: 固定值 20 磅"/>
    <w:basedOn w:val="1"/>
    <w:rsid w:val="00157346"/>
    <w:pPr>
      <w:spacing w:before="120" w:after="120" w:line="400" w:lineRule="exact"/>
      <w:jc w:val="center"/>
    </w:pPr>
    <w:rPr>
      <w:rFonts w:ascii="黑体" w:eastAsia="黑体" w:hAnsi="黑体" w:cs="宋体"/>
      <w:b w:val="0"/>
      <w:bCs w:val="0"/>
      <w:sz w:val="32"/>
      <w:szCs w:val="20"/>
    </w:rPr>
  </w:style>
  <w:style w:type="paragraph" w:customStyle="1" w:styleId="378020">
    <w:name w:val="样式 标题 3 + (中文) 黑体 小四 非加粗 段前: 7.8 磅 段后: 0 磅 行距: 固定值 20 磅"/>
    <w:basedOn w:val="3"/>
    <w:rsid w:val="00157346"/>
    <w:pPr>
      <w:widowControl w:val="0"/>
      <w:tabs>
        <w:tab w:val="left" w:pos="425"/>
      </w:tabs>
      <w:spacing w:before="0" w:after="0" w:line="400" w:lineRule="exact"/>
      <w:ind w:firstLineChars="49" w:firstLine="137"/>
      <w:jc w:val="both"/>
    </w:pPr>
    <w:rPr>
      <w:rFonts w:ascii="黑体" w:eastAsia="黑体" w:cs="宋体"/>
      <w:b w:val="0"/>
      <w:kern w:val="2"/>
      <w:sz w:val="24"/>
    </w:rPr>
  </w:style>
  <w:style w:type="paragraph" w:customStyle="1" w:styleId="2d">
    <w:name w:val="修订2"/>
    <w:rsid w:val="00157346"/>
    <w:rPr>
      <w:kern w:val="2"/>
      <w:sz w:val="21"/>
      <w:szCs w:val="24"/>
    </w:rPr>
  </w:style>
  <w:style w:type="character" w:customStyle="1" w:styleId="f121">
    <w:name w:val="f121"/>
    <w:rsid w:val="00157346"/>
    <w:rPr>
      <w:b w:val="0"/>
      <w:strike w:val="0"/>
      <w:dstrike w:val="0"/>
      <w:sz w:val="20"/>
      <w:u w:val="none"/>
    </w:rPr>
  </w:style>
  <w:style w:type="paragraph" w:customStyle="1" w:styleId="aaaaa--">
    <w:name w:val="正文aaaaa--"/>
    <w:basedOn w:val="a"/>
    <w:qFormat/>
    <w:rsid w:val="001D4533"/>
    <w:pPr>
      <w:spacing w:line="400" w:lineRule="exact"/>
      <w:ind w:firstLineChars="200" w:firstLine="480"/>
    </w:pPr>
    <w:rPr>
      <w:rFonts w:ascii="方正宋三简体" w:eastAsia="方正宋三简体" w:hAnsi="Calibri" w:cs="宋体"/>
      <w:b/>
      <w:sz w:val="24"/>
      <w:szCs w:val="32"/>
    </w:rPr>
  </w:style>
  <w:style w:type="character" w:customStyle="1" w:styleId="2Char1">
    <w:name w:val="标题 2 Char1"/>
    <w:rsid w:val="00B134AD"/>
    <w:rPr>
      <w:rFonts w:ascii="Arial" w:eastAsia="黑体" w:hAnsi="Arial"/>
      <w:b/>
      <w:bCs/>
      <w:sz w:val="32"/>
      <w:szCs w:val="32"/>
    </w:rPr>
  </w:style>
  <w:style w:type="character" w:customStyle="1" w:styleId="unnamed11">
    <w:name w:val="unnamed11"/>
    <w:rsid w:val="00B134AD"/>
    <w:rPr>
      <w:strike w:val="0"/>
      <w:dstrike w:val="0"/>
      <w:u w:val="none"/>
    </w:rPr>
  </w:style>
  <w:style w:type="character" w:customStyle="1" w:styleId="1f0">
    <w:name w:val="专用功能1"/>
    <w:qFormat/>
    <w:rsid w:val="00B134AD"/>
    <w:rPr>
      <w:color w:val="666666"/>
      <w:sz w:val="20"/>
    </w:rPr>
  </w:style>
  <w:style w:type="paragraph" w:customStyle="1" w:styleId="affff4">
    <w:name w:val="缺省文本"/>
    <w:rsid w:val="00B134AD"/>
    <w:pPr>
      <w:widowControl w:val="0"/>
      <w:autoSpaceDE w:val="0"/>
      <w:autoSpaceDN w:val="0"/>
      <w:adjustRightInd w:val="0"/>
      <w:spacing w:before="260" w:after="260"/>
      <w:jc w:val="both"/>
    </w:pPr>
    <w:rPr>
      <w:color w:val="000000"/>
      <w:szCs w:val="24"/>
    </w:rPr>
  </w:style>
  <w:style w:type="paragraph" w:customStyle="1" w:styleId="NewNewNewNewNewNewNewNewNewNewNewNewNewNewNewNewNewNewNewNewNewNewNew">
    <w:name w:val="正文 New New New New New New New New New New New New New New New New New New New New New New New"/>
    <w:qFormat/>
    <w:rsid w:val="00B134AD"/>
    <w:pPr>
      <w:widowControl w:val="0"/>
      <w:spacing w:before="260" w:after="260"/>
      <w:jc w:val="both"/>
    </w:pPr>
    <w:rPr>
      <w:kern w:val="2"/>
      <w:sz w:val="21"/>
    </w:rPr>
  </w:style>
  <w:style w:type="paragraph" w:customStyle="1" w:styleId="55">
    <w:name w:val="55"/>
    <w:basedOn w:val="a"/>
    <w:qFormat/>
    <w:rsid w:val="00B134AD"/>
    <w:pPr>
      <w:adjustRightInd w:val="0"/>
      <w:spacing w:before="260" w:after="260" w:line="500" w:lineRule="exact"/>
      <w:ind w:firstLine="629"/>
    </w:pPr>
    <w:rPr>
      <w:rFonts w:ascii="仿宋_GB2312" w:eastAsia="仿宋_GB2312"/>
      <w:sz w:val="28"/>
      <w:szCs w:val="28"/>
    </w:rPr>
  </w:style>
  <w:style w:type="paragraph" w:customStyle="1" w:styleId="p0">
    <w:name w:val="p0"/>
    <w:basedOn w:val="a"/>
    <w:qFormat/>
    <w:rsid w:val="00B134AD"/>
    <w:pPr>
      <w:widowControl/>
      <w:spacing w:before="260" w:after="260"/>
    </w:pPr>
    <w:rPr>
      <w:kern w:val="0"/>
      <w:szCs w:val="20"/>
    </w:rPr>
  </w:style>
  <w:style w:type="paragraph" w:customStyle="1" w:styleId="affff5">
    <w:name w:val="表格侧编号"/>
    <w:next w:val="a"/>
    <w:qFormat/>
    <w:rsid w:val="00B134AD"/>
    <w:pPr>
      <w:widowControl w:val="0"/>
      <w:spacing w:before="260" w:after="260"/>
      <w:jc w:val="center"/>
    </w:pPr>
    <w:rPr>
      <w:rFonts w:ascii="宋体" w:hAnsi="宋体"/>
      <w:kern w:val="2"/>
      <w:sz w:val="21"/>
    </w:rPr>
  </w:style>
  <w:style w:type="paragraph" w:customStyle="1" w:styleId="affff6">
    <w:name w:val="附件"/>
    <w:basedOn w:val="a"/>
    <w:qFormat/>
    <w:rsid w:val="00B134AD"/>
    <w:pPr>
      <w:adjustRightInd w:val="0"/>
      <w:spacing w:before="120" w:after="60"/>
      <w:jc w:val="center"/>
      <w:textAlignment w:val="center"/>
    </w:pPr>
    <w:rPr>
      <w:rFonts w:ascii="黑体" w:eastAsia="黑体"/>
      <w:b/>
      <w:kern w:val="0"/>
      <w:sz w:val="32"/>
      <w:szCs w:val="32"/>
    </w:rPr>
  </w:style>
  <w:style w:type="paragraph" w:customStyle="1" w:styleId="1f1">
    <w:name w:val="金正文1"/>
    <w:basedOn w:val="a"/>
    <w:qFormat/>
    <w:rsid w:val="00B134AD"/>
    <w:pPr>
      <w:spacing w:before="260" w:after="260" w:line="360" w:lineRule="auto"/>
      <w:jc w:val="left"/>
    </w:pPr>
    <w:rPr>
      <w:szCs w:val="20"/>
    </w:rPr>
  </w:style>
  <w:style w:type="paragraph" w:customStyle="1" w:styleId="ParaCharCharCharChar">
    <w:name w:val="默认段落字体 Para Char Char Char Char"/>
    <w:basedOn w:val="a"/>
    <w:qFormat/>
    <w:rsid w:val="00B134AD"/>
    <w:pPr>
      <w:snapToGrid w:val="0"/>
      <w:spacing w:before="260" w:after="260"/>
    </w:pPr>
    <w:rPr>
      <w:szCs w:val="20"/>
    </w:rPr>
  </w:style>
  <w:style w:type="paragraph" w:customStyle="1" w:styleId="310">
    <w:name w:val="正文文本 31"/>
    <w:basedOn w:val="a"/>
    <w:rsid w:val="00B134AD"/>
    <w:pPr>
      <w:adjustRightInd w:val="0"/>
      <w:spacing w:before="260" w:after="260" w:line="360" w:lineRule="auto"/>
      <w:jc w:val="center"/>
      <w:textAlignment w:val="baseline"/>
    </w:pPr>
    <w:rPr>
      <w:rFonts w:ascii="宋体"/>
      <w:b/>
      <w:color w:val="FF0000"/>
      <w:kern w:val="0"/>
      <w:sz w:val="24"/>
      <w:szCs w:val="20"/>
      <w:u w:val="single"/>
    </w:rPr>
  </w:style>
  <w:style w:type="paragraph" w:customStyle="1" w:styleId="55TimesNewRoman15">
    <w:name w:val="样式 55 + (西文) Times New Roman (中文) 宋体 五号 加粗 行距: 1.5 倍行距"/>
    <w:basedOn w:val="55"/>
    <w:rsid w:val="00B134AD"/>
    <w:pPr>
      <w:snapToGrid w:val="0"/>
      <w:spacing w:line="360" w:lineRule="auto"/>
      <w:ind w:firstLine="0"/>
    </w:pPr>
    <w:rPr>
      <w:rFonts w:ascii="Times New Roman" w:eastAsia="黑体" w:cs="宋体"/>
      <w:bCs/>
      <w:szCs w:val="20"/>
    </w:rPr>
  </w:style>
  <w:style w:type="paragraph" w:customStyle="1" w:styleId="2e">
    <w:name w:val="标题2（新）"/>
    <w:basedOn w:val="2"/>
    <w:qFormat/>
    <w:rsid w:val="00B134AD"/>
    <w:pPr>
      <w:widowControl/>
      <w:spacing w:before="0" w:after="0" w:line="440" w:lineRule="exact"/>
      <w:jc w:val="left"/>
    </w:pPr>
    <w:rPr>
      <w:rFonts w:eastAsia="宋体" w:hAnsi="Arial" w:cs="宋体"/>
      <w:b/>
      <w:i w:val="0"/>
      <w:iCs w:val="0"/>
      <w:noProof w:val="0"/>
      <w:snapToGrid w:val="0"/>
      <w:kern w:val="0"/>
      <w:sz w:val="28"/>
      <w:szCs w:val="28"/>
    </w:rPr>
  </w:style>
  <w:style w:type="paragraph" w:styleId="affff7">
    <w:name w:val="No Spacing"/>
    <w:link w:val="affff8"/>
    <w:uiPriority w:val="1"/>
    <w:qFormat/>
    <w:rsid w:val="00B134AD"/>
    <w:pPr>
      <w:spacing w:before="260" w:after="260"/>
      <w:jc w:val="both"/>
    </w:pPr>
    <w:rPr>
      <w:rFonts w:ascii="Calibri" w:hAnsi="Calibri"/>
      <w:sz w:val="22"/>
      <w:szCs w:val="22"/>
    </w:rPr>
  </w:style>
  <w:style w:type="character" w:customStyle="1" w:styleId="affff8">
    <w:name w:val="无间隔 字符"/>
    <w:link w:val="affff7"/>
    <w:uiPriority w:val="1"/>
    <w:qFormat/>
    <w:rsid w:val="00B134AD"/>
    <w:rPr>
      <w:rFonts w:ascii="Calibri" w:hAnsi="Calibri"/>
      <w:sz w:val="22"/>
      <w:szCs w:val="22"/>
    </w:rPr>
  </w:style>
  <w:style w:type="paragraph" w:customStyle="1" w:styleId="1f2">
    <w:name w:val="正文文本缩进1"/>
    <w:basedOn w:val="a"/>
    <w:qFormat/>
    <w:rsid w:val="00B134AD"/>
    <w:pPr>
      <w:spacing w:before="260" w:after="120"/>
      <w:ind w:leftChars="200" w:left="420"/>
    </w:pPr>
    <w:rPr>
      <w:szCs w:val="21"/>
    </w:rPr>
  </w:style>
  <w:style w:type="paragraph" w:customStyle="1" w:styleId="110">
    <w:name w:val="索引 11"/>
    <w:basedOn w:val="a"/>
    <w:next w:val="a"/>
    <w:uiPriority w:val="99"/>
    <w:qFormat/>
    <w:rsid w:val="00B134AD"/>
    <w:pPr>
      <w:spacing w:before="260" w:after="260"/>
    </w:pPr>
    <w:rPr>
      <w:szCs w:val="21"/>
    </w:rPr>
  </w:style>
  <w:style w:type="paragraph" w:customStyle="1" w:styleId="affff9">
    <w:name w:val="文章正文"/>
    <w:basedOn w:val="a"/>
    <w:link w:val="Char5"/>
    <w:qFormat/>
    <w:rsid w:val="00B134AD"/>
    <w:pPr>
      <w:spacing w:before="260" w:after="260" w:line="360" w:lineRule="auto"/>
      <w:ind w:firstLineChars="200" w:firstLine="200"/>
    </w:pPr>
    <w:rPr>
      <w:rFonts w:ascii="Calibri" w:hAnsi="Calibri"/>
      <w:sz w:val="24"/>
    </w:rPr>
  </w:style>
  <w:style w:type="character" w:customStyle="1" w:styleId="Char5">
    <w:name w:val="文章正文 Char"/>
    <w:link w:val="affff9"/>
    <w:qFormat/>
    <w:rsid w:val="00B134AD"/>
    <w:rPr>
      <w:rFonts w:ascii="Calibri" w:hAnsi="Calibri"/>
      <w:kern w:val="2"/>
      <w:sz w:val="24"/>
      <w:szCs w:val="24"/>
    </w:rPr>
  </w:style>
  <w:style w:type="paragraph" w:customStyle="1" w:styleId="Normal9">
    <w:name w:val="Normal_9"/>
    <w:rsid w:val="00B134AD"/>
    <w:pPr>
      <w:spacing w:before="120" w:after="240"/>
      <w:jc w:val="both"/>
    </w:pPr>
    <w:rPr>
      <w:rFonts w:ascii="Calibri" w:eastAsia="Calibri" w:hAnsi="Calibri"/>
      <w:sz w:val="22"/>
      <w:szCs w:val="22"/>
      <w:lang w:eastAsia="en-US"/>
    </w:rPr>
  </w:style>
  <w:style w:type="paragraph" w:customStyle="1" w:styleId="Normal310">
    <w:name w:val="Normal_31_0"/>
    <w:rsid w:val="00B134AD"/>
    <w:pPr>
      <w:spacing w:before="120" w:after="240"/>
      <w:jc w:val="both"/>
    </w:pPr>
    <w:rPr>
      <w:rFonts w:ascii="Calibri" w:eastAsia="Calibri" w:hAnsi="Calibri"/>
      <w:sz w:val="22"/>
      <w:szCs w:val="22"/>
      <w:lang w:eastAsia="en-US"/>
    </w:rPr>
  </w:style>
  <w:style w:type="paragraph" w:customStyle="1" w:styleId="Normal11">
    <w:name w:val="Normal_11"/>
    <w:rsid w:val="00B134AD"/>
    <w:pPr>
      <w:spacing w:before="120" w:after="240"/>
      <w:jc w:val="both"/>
    </w:pPr>
    <w:rPr>
      <w:rFonts w:ascii="Calibri" w:eastAsia="Calibri" w:hAnsi="Calibri"/>
      <w:sz w:val="22"/>
      <w:szCs w:val="22"/>
      <w:lang w:eastAsia="en-US"/>
    </w:rPr>
  </w:style>
  <w:style w:type="paragraph" w:styleId="3a">
    <w:name w:val="List 3"/>
    <w:basedOn w:val="a"/>
    <w:uiPriority w:val="99"/>
    <w:unhideWhenUsed/>
    <w:qFormat/>
    <w:rsid w:val="00B134AD"/>
    <w:pPr>
      <w:spacing w:before="260" w:after="260"/>
      <w:ind w:leftChars="400" w:left="100" w:hangingChars="200" w:hanging="200"/>
      <w:contextualSpacing/>
    </w:pPr>
    <w:rPr>
      <w:szCs w:val="20"/>
    </w:rPr>
  </w:style>
  <w:style w:type="paragraph" w:styleId="44">
    <w:name w:val="List 4"/>
    <w:basedOn w:val="a"/>
    <w:uiPriority w:val="99"/>
    <w:unhideWhenUsed/>
    <w:rsid w:val="00B134AD"/>
    <w:pPr>
      <w:spacing w:before="260" w:after="260"/>
      <w:ind w:leftChars="600" w:left="100" w:hangingChars="200" w:hanging="200"/>
      <w:contextualSpacing/>
    </w:pPr>
    <w:rPr>
      <w:szCs w:val="20"/>
    </w:rPr>
  </w:style>
  <w:style w:type="paragraph" w:styleId="53">
    <w:name w:val="List 5"/>
    <w:basedOn w:val="a"/>
    <w:uiPriority w:val="99"/>
    <w:unhideWhenUsed/>
    <w:qFormat/>
    <w:rsid w:val="00B134AD"/>
    <w:pPr>
      <w:spacing w:before="260" w:after="260"/>
      <w:ind w:leftChars="800" w:left="100" w:hangingChars="200" w:hanging="200"/>
      <w:contextualSpacing/>
    </w:pPr>
    <w:rPr>
      <w:szCs w:val="20"/>
    </w:rPr>
  </w:style>
  <w:style w:type="paragraph" w:styleId="affffa">
    <w:name w:val="List Continue"/>
    <w:basedOn w:val="a"/>
    <w:uiPriority w:val="99"/>
    <w:unhideWhenUsed/>
    <w:rsid w:val="00B134AD"/>
    <w:pPr>
      <w:spacing w:before="260" w:after="120"/>
      <w:ind w:leftChars="200" w:left="420"/>
      <w:contextualSpacing/>
    </w:pPr>
    <w:rPr>
      <w:szCs w:val="20"/>
    </w:rPr>
  </w:style>
  <w:style w:type="paragraph" w:styleId="2f">
    <w:name w:val="Body Text First Indent 2"/>
    <w:basedOn w:val="a4"/>
    <w:link w:val="2f0"/>
    <w:unhideWhenUsed/>
    <w:qFormat/>
    <w:rsid w:val="00B134AD"/>
    <w:pPr>
      <w:spacing w:before="260"/>
      <w:ind w:firstLineChars="200" w:firstLine="420"/>
    </w:pPr>
    <w:rPr>
      <w:szCs w:val="20"/>
    </w:rPr>
  </w:style>
  <w:style w:type="character" w:customStyle="1" w:styleId="2f0">
    <w:name w:val="正文文本首行缩进 2 字符"/>
    <w:basedOn w:val="a5"/>
    <w:link w:val="2f"/>
    <w:qFormat/>
    <w:rsid w:val="00B134AD"/>
    <w:rPr>
      <w:kern w:val="2"/>
      <w:sz w:val="21"/>
      <w:szCs w:val="24"/>
    </w:rPr>
  </w:style>
  <w:style w:type="paragraph" w:customStyle="1" w:styleId="Normal43">
    <w:name w:val="Normal_43"/>
    <w:rsid w:val="00B134AD"/>
    <w:pPr>
      <w:spacing w:before="120" w:after="240"/>
      <w:jc w:val="both"/>
    </w:pPr>
    <w:rPr>
      <w:rFonts w:ascii="Calibri" w:eastAsia="Calibri" w:hAnsi="Calibri"/>
      <w:sz w:val="22"/>
      <w:szCs w:val="22"/>
      <w:lang w:eastAsia="en-US"/>
    </w:rPr>
  </w:style>
  <w:style w:type="paragraph" w:customStyle="1" w:styleId="Normal44">
    <w:name w:val="Normal_44"/>
    <w:qFormat/>
    <w:rsid w:val="00B134AD"/>
    <w:pPr>
      <w:spacing w:before="120" w:after="240"/>
      <w:jc w:val="both"/>
    </w:pPr>
    <w:rPr>
      <w:rFonts w:ascii="Calibri" w:eastAsia="Calibri" w:hAnsi="Calibri"/>
      <w:sz w:val="22"/>
      <w:szCs w:val="22"/>
      <w:lang w:eastAsia="en-US"/>
    </w:rPr>
  </w:style>
  <w:style w:type="paragraph" w:customStyle="1" w:styleId="Normal45">
    <w:name w:val="Normal_45"/>
    <w:rsid w:val="00B134AD"/>
    <w:pPr>
      <w:spacing w:before="120" w:after="240"/>
      <w:jc w:val="both"/>
    </w:pPr>
    <w:rPr>
      <w:rFonts w:ascii="Calibri" w:eastAsia="Calibri" w:hAnsi="Calibri"/>
      <w:sz w:val="22"/>
      <w:szCs w:val="22"/>
      <w:lang w:eastAsia="en-US"/>
    </w:rPr>
  </w:style>
  <w:style w:type="paragraph" w:customStyle="1" w:styleId="Normal31">
    <w:name w:val="Normal_31"/>
    <w:rsid w:val="00B134AD"/>
    <w:pPr>
      <w:spacing w:before="120" w:after="240"/>
      <w:jc w:val="both"/>
    </w:pPr>
    <w:rPr>
      <w:rFonts w:ascii="Calibri" w:eastAsia="Calibri" w:hAnsi="Calibri"/>
      <w:sz w:val="22"/>
      <w:szCs w:val="22"/>
      <w:lang w:eastAsia="en-US"/>
    </w:rPr>
  </w:style>
  <w:style w:type="paragraph" w:customStyle="1" w:styleId="Normal47">
    <w:name w:val="Normal_47"/>
    <w:rsid w:val="00B134AD"/>
    <w:pPr>
      <w:spacing w:before="120" w:after="240"/>
      <w:jc w:val="both"/>
    </w:pPr>
    <w:rPr>
      <w:rFonts w:ascii="Calibri" w:eastAsia="Calibri" w:hAnsi="Calibri"/>
      <w:sz w:val="22"/>
      <w:szCs w:val="22"/>
      <w:lang w:eastAsia="en-US"/>
    </w:rPr>
  </w:style>
  <w:style w:type="paragraph" w:customStyle="1" w:styleId="Normal48">
    <w:name w:val="Normal_48"/>
    <w:qFormat/>
    <w:rsid w:val="00B134AD"/>
    <w:pPr>
      <w:spacing w:before="120" w:after="240"/>
      <w:jc w:val="both"/>
    </w:pPr>
    <w:rPr>
      <w:rFonts w:ascii="Calibri" w:eastAsia="Calibri" w:hAnsi="Calibri"/>
      <w:sz w:val="22"/>
      <w:szCs w:val="22"/>
      <w:lang w:eastAsia="en-US"/>
    </w:rPr>
  </w:style>
  <w:style w:type="paragraph" w:customStyle="1" w:styleId="Normal49">
    <w:name w:val="Normal_49"/>
    <w:rsid w:val="00B134AD"/>
    <w:pPr>
      <w:spacing w:before="120" w:after="240"/>
      <w:jc w:val="both"/>
    </w:pPr>
    <w:rPr>
      <w:rFonts w:ascii="Calibri" w:eastAsia="Calibri" w:hAnsi="Calibri"/>
      <w:sz w:val="22"/>
      <w:szCs w:val="22"/>
      <w:lang w:eastAsia="en-US"/>
    </w:rPr>
  </w:style>
  <w:style w:type="paragraph" w:customStyle="1" w:styleId="Normal00">
    <w:name w:val="Normal_0_0"/>
    <w:qFormat/>
    <w:rsid w:val="00B134AD"/>
    <w:pPr>
      <w:spacing w:before="120" w:after="240"/>
      <w:jc w:val="both"/>
    </w:pPr>
    <w:rPr>
      <w:rFonts w:ascii="Calibri" w:eastAsia="Calibri" w:hAnsi="Calibri"/>
      <w:sz w:val="22"/>
      <w:szCs w:val="22"/>
      <w:lang w:eastAsia="en-US"/>
    </w:rPr>
  </w:style>
  <w:style w:type="paragraph" w:customStyle="1" w:styleId="Normal10">
    <w:name w:val="Normal_1_0"/>
    <w:qFormat/>
    <w:rsid w:val="00B134AD"/>
    <w:pPr>
      <w:spacing w:before="120" w:after="240"/>
      <w:jc w:val="both"/>
    </w:pPr>
    <w:rPr>
      <w:rFonts w:ascii="Calibri" w:eastAsia="Calibri" w:hAnsi="Calibri"/>
      <w:sz w:val="22"/>
      <w:szCs w:val="22"/>
      <w:lang w:eastAsia="en-US"/>
    </w:rPr>
  </w:style>
  <w:style w:type="paragraph" w:customStyle="1" w:styleId="Normal20">
    <w:name w:val="Normal_2_0"/>
    <w:rsid w:val="00B134AD"/>
    <w:pPr>
      <w:spacing w:before="120" w:after="240"/>
      <w:jc w:val="both"/>
    </w:pPr>
    <w:rPr>
      <w:rFonts w:ascii="Calibri" w:eastAsia="Calibri" w:hAnsi="Calibri"/>
      <w:sz w:val="22"/>
      <w:szCs w:val="22"/>
      <w:lang w:eastAsia="en-US"/>
    </w:rPr>
  </w:style>
  <w:style w:type="paragraph" w:customStyle="1" w:styleId="Normal30">
    <w:name w:val="Normal_3_0"/>
    <w:rsid w:val="00B134AD"/>
    <w:pPr>
      <w:spacing w:before="120" w:after="240"/>
      <w:jc w:val="both"/>
    </w:pPr>
    <w:rPr>
      <w:rFonts w:ascii="Calibri" w:eastAsia="Calibri" w:hAnsi="Calibri"/>
      <w:sz w:val="22"/>
      <w:szCs w:val="22"/>
      <w:lang w:eastAsia="en-US"/>
    </w:rPr>
  </w:style>
  <w:style w:type="paragraph" w:customStyle="1" w:styleId="Normal40">
    <w:name w:val="Normal_4_0"/>
    <w:qFormat/>
    <w:rsid w:val="00B134AD"/>
    <w:pPr>
      <w:spacing w:before="120" w:after="240"/>
      <w:jc w:val="both"/>
    </w:pPr>
    <w:rPr>
      <w:rFonts w:ascii="Calibri" w:eastAsia="Calibri" w:hAnsi="Calibri"/>
      <w:sz w:val="22"/>
      <w:szCs w:val="22"/>
      <w:lang w:eastAsia="en-US"/>
    </w:rPr>
  </w:style>
  <w:style w:type="paragraph" w:customStyle="1" w:styleId="Normal50">
    <w:name w:val="Normal_5_0"/>
    <w:rsid w:val="00B134AD"/>
    <w:pPr>
      <w:spacing w:before="120" w:after="240"/>
      <w:jc w:val="both"/>
    </w:pPr>
    <w:rPr>
      <w:rFonts w:ascii="Calibri" w:eastAsia="Calibri" w:hAnsi="Calibri"/>
      <w:sz w:val="22"/>
      <w:szCs w:val="22"/>
      <w:lang w:eastAsia="en-US"/>
    </w:rPr>
  </w:style>
  <w:style w:type="paragraph" w:customStyle="1" w:styleId="Normal60">
    <w:name w:val="Normal_6_0"/>
    <w:qFormat/>
    <w:rsid w:val="00B134AD"/>
    <w:pPr>
      <w:spacing w:before="120" w:after="240"/>
      <w:jc w:val="both"/>
    </w:pPr>
    <w:rPr>
      <w:rFonts w:ascii="Calibri" w:eastAsia="Calibri" w:hAnsi="Calibri"/>
      <w:sz w:val="22"/>
      <w:szCs w:val="22"/>
      <w:lang w:eastAsia="en-US"/>
    </w:rPr>
  </w:style>
  <w:style w:type="paragraph" w:customStyle="1" w:styleId="Normal70">
    <w:name w:val="Normal_7_0"/>
    <w:rsid w:val="00B134AD"/>
    <w:pPr>
      <w:spacing w:before="120" w:after="240"/>
      <w:jc w:val="both"/>
    </w:pPr>
    <w:rPr>
      <w:rFonts w:ascii="Calibri" w:eastAsia="Calibri" w:hAnsi="Calibri"/>
      <w:sz w:val="22"/>
      <w:szCs w:val="22"/>
      <w:lang w:eastAsia="en-US"/>
    </w:rPr>
  </w:style>
  <w:style w:type="paragraph" w:customStyle="1" w:styleId="Normal80">
    <w:name w:val="Normal_8_0"/>
    <w:rsid w:val="00B134AD"/>
    <w:pPr>
      <w:spacing w:before="120" w:after="240"/>
      <w:jc w:val="both"/>
    </w:pPr>
    <w:rPr>
      <w:rFonts w:ascii="Calibri" w:eastAsia="Calibri" w:hAnsi="Calibri"/>
      <w:sz w:val="22"/>
      <w:szCs w:val="22"/>
      <w:lang w:eastAsia="en-US"/>
    </w:rPr>
  </w:style>
  <w:style w:type="paragraph" w:customStyle="1" w:styleId="Normal90">
    <w:name w:val="Normal_9_0"/>
    <w:rsid w:val="00B134AD"/>
    <w:pPr>
      <w:spacing w:before="120" w:after="240"/>
      <w:jc w:val="both"/>
    </w:pPr>
    <w:rPr>
      <w:rFonts w:ascii="Calibri" w:eastAsia="Calibri" w:hAnsi="Calibri"/>
      <w:sz w:val="22"/>
      <w:szCs w:val="22"/>
      <w:lang w:eastAsia="en-US"/>
    </w:rPr>
  </w:style>
  <w:style w:type="paragraph" w:customStyle="1" w:styleId="Normal100">
    <w:name w:val="Normal_10_0"/>
    <w:qFormat/>
    <w:rsid w:val="00B134AD"/>
    <w:pPr>
      <w:spacing w:before="120" w:after="240"/>
      <w:jc w:val="both"/>
    </w:pPr>
    <w:rPr>
      <w:rFonts w:ascii="Calibri" w:eastAsia="Calibri" w:hAnsi="Calibri"/>
      <w:sz w:val="22"/>
      <w:szCs w:val="22"/>
      <w:lang w:eastAsia="en-US"/>
    </w:rPr>
  </w:style>
  <w:style w:type="paragraph" w:customStyle="1" w:styleId="Normal110">
    <w:name w:val="Normal_11_0"/>
    <w:rsid w:val="00B134AD"/>
    <w:pPr>
      <w:spacing w:before="120" w:after="240"/>
      <w:jc w:val="both"/>
    </w:pPr>
    <w:rPr>
      <w:rFonts w:ascii="Calibri" w:eastAsia="Calibri" w:hAnsi="Calibri"/>
      <w:sz w:val="22"/>
      <w:szCs w:val="22"/>
      <w:lang w:eastAsia="en-US"/>
    </w:rPr>
  </w:style>
  <w:style w:type="paragraph" w:customStyle="1" w:styleId="Normal120">
    <w:name w:val="Normal_12_0"/>
    <w:qFormat/>
    <w:rsid w:val="00B134AD"/>
    <w:pPr>
      <w:spacing w:before="120" w:after="240"/>
      <w:jc w:val="both"/>
    </w:pPr>
    <w:rPr>
      <w:rFonts w:ascii="Calibri" w:eastAsia="Calibri" w:hAnsi="Calibri"/>
      <w:sz w:val="22"/>
      <w:szCs w:val="22"/>
      <w:lang w:eastAsia="en-US"/>
    </w:rPr>
  </w:style>
  <w:style w:type="paragraph" w:customStyle="1" w:styleId="Normal130">
    <w:name w:val="Normal_13_0"/>
    <w:qFormat/>
    <w:rsid w:val="00B134AD"/>
    <w:pPr>
      <w:spacing w:before="120" w:after="240"/>
      <w:jc w:val="both"/>
    </w:pPr>
    <w:rPr>
      <w:rFonts w:ascii="Calibri" w:eastAsia="Calibri" w:hAnsi="Calibri"/>
      <w:sz w:val="22"/>
      <w:szCs w:val="22"/>
      <w:lang w:eastAsia="en-US"/>
    </w:rPr>
  </w:style>
  <w:style w:type="paragraph" w:customStyle="1" w:styleId="Normal140">
    <w:name w:val="Normal_14_0"/>
    <w:qFormat/>
    <w:rsid w:val="00B134AD"/>
    <w:pPr>
      <w:spacing w:before="120" w:after="240"/>
      <w:jc w:val="both"/>
    </w:pPr>
    <w:rPr>
      <w:rFonts w:ascii="Calibri" w:eastAsia="Calibri" w:hAnsi="Calibri"/>
      <w:sz w:val="22"/>
      <w:szCs w:val="22"/>
      <w:lang w:eastAsia="en-US"/>
    </w:rPr>
  </w:style>
  <w:style w:type="paragraph" w:customStyle="1" w:styleId="Normal150">
    <w:name w:val="Normal_15_0"/>
    <w:qFormat/>
    <w:rsid w:val="00B134AD"/>
    <w:pPr>
      <w:spacing w:before="120" w:after="240"/>
      <w:jc w:val="both"/>
    </w:pPr>
    <w:rPr>
      <w:rFonts w:ascii="Calibri" w:eastAsia="Calibri" w:hAnsi="Calibri"/>
      <w:sz w:val="22"/>
      <w:szCs w:val="22"/>
      <w:lang w:eastAsia="en-US"/>
    </w:rPr>
  </w:style>
  <w:style w:type="paragraph" w:customStyle="1" w:styleId="Normal160">
    <w:name w:val="Normal_16_0"/>
    <w:qFormat/>
    <w:rsid w:val="00B134AD"/>
    <w:pPr>
      <w:spacing w:before="120" w:after="240"/>
      <w:jc w:val="both"/>
    </w:pPr>
    <w:rPr>
      <w:rFonts w:ascii="Calibri" w:eastAsia="Calibri" w:hAnsi="Calibri"/>
      <w:sz w:val="22"/>
      <w:szCs w:val="22"/>
      <w:lang w:eastAsia="en-US"/>
    </w:rPr>
  </w:style>
  <w:style w:type="paragraph" w:customStyle="1" w:styleId="Normal170">
    <w:name w:val="Normal_17_0"/>
    <w:rsid w:val="00B134AD"/>
    <w:pPr>
      <w:spacing w:before="120" w:after="240"/>
      <w:jc w:val="both"/>
    </w:pPr>
    <w:rPr>
      <w:rFonts w:ascii="Calibri" w:eastAsia="Calibri" w:hAnsi="Calibri"/>
      <w:sz w:val="22"/>
      <w:szCs w:val="22"/>
      <w:lang w:eastAsia="en-US"/>
    </w:rPr>
  </w:style>
  <w:style w:type="paragraph" w:customStyle="1" w:styleId="Normal180">
    <w:name w:val="Normal_18_0"/>
    <w:rsid w:val="00B134AD"/>
    <w:pPr>
      <w:spacing w:before="120" w:after="240"/>
      <w:jc w:val="both"/>
    </w:pPr>
    <w:rPr>
      <w:rFonts w:ascii="Calibri" w:eastAsia="Calibri" w:hAnsi="Calibri"/>
      <w:sz w:val="22"/>
      <w:szCs w:val="22"/>
      <w:lang w:eastAsia="en-US"/>
    </w:rPr>
  </w:style>
  <w:style w:type="paragraph" w:customStyle="1" w:styleId="Normal190">
    <w:name w:val="Normal_19_0"/>
    <w:rsid w:val="00B134AD"/>
    <w:pPr>
      <w:spacing w:before="120" w:after="240"/>
      <w:jc w:val="both"/>
    </w:pPr>
    <w:rPr>
      <w:rFonts w:ascii="Calibri" w:eastAsia="Calibri" w:hAnsi="Calibri"/>
      <w:sz w:val="22"/>
      <w:szCs w:val="22"/>
      <w:lang w:eastAsia="en-US"/>
    </w:rPr>
  </w:style>
  <w:style w:type="paragraph" w:customStyle="1" w:styleId="Normal200">
    <w:name w:val="Normal_20_0"/>
    <w:qFormat/>
    <w:rsid w:val="00B134AD"/>
    <w:pPr>
      <w:spacing w:before="120" w:after="240"/>
      <w:jc w:val="both"/>
    </w:pPr>
    <w:rPr>
      <w:rFonts w:ascii="Calibri" w:eastAsia="Calibri" w:hAnsi="Calibri"/>
      <w:sz w:val="22"/>
      <w:szCs w:val="22"/>
      <w:lang w:eastAsia="en-US"/>
    </w:rPr>
  </w:style>
  <w:style w:type="paragraph" w:customStyle="1" w:styleId="Normal230">
    <w:name w:val="Normal_23_0"/>
    <w:rsid w:val="00B134AD"/>
    <w:pPr>
      <w:spacing w:before="120" w:after="240"/>
      <w:jc w:val="both"/>
    </w:pPr>
    <w:rPr>
      <w:rFonts w:ascii="Calibri" w:eastAsia="Calibri" w:hAnsi="Calibri"/>
      <w:sz w:val="22"/>
      <w:szCs w:val="22"/>
      <w:lang w:eastAsia="en-US"/>
    </w:rPr>
  </w:style>
  <w:style w:type="paragraph" w:customStyle="1" w:styleId="Normal240">
    <w:name w:val="Normal_24_0"/>
    <w:rsid w:val="00B134AD"/>
    <w:pPr>
      <w:spacing w:before="120" w:after="240"/>
      <w:jc w:val="both"/>
    </w:pPr>
    <w:rPr>
      <w:rFonts w:ascii="Calibri" w:eastAsia="Calibri" w:hAnsi="Calibri"/>
      <w:sz w:val="22"/>
      <w:szCs w:val="22"/>
      <w:lang w:eastAsia="en-US"/>
    </w:rPr>
  </w:style>
  <w:style w:type="paragraph" w:customStyle="1" w:styleId="Normal280">
    <w:name w:val="Normal_28_0"/>
    <w:qFormat/>
    <w:rsid w:val="00B134AD"/>
    <w:pPr>
      <w:spacing w:before="120" w:after="240"/>
      <w:jc w:val="both"/>
    </w:pPr>
    <w:rPr>
      <w:rFonts w:ascii="Calibri" w:eastAsia="Calibri" w:hAnsi="Calibri"/>
      <w:sz w:val="22"/>
      <w:szCs w:val="22"/>
      <w:lang w:eastAsia="en-US"/>
    </w:rPr>
  </w:style>
  <w:style w:type="paragraph" w:customStyle="1" w:styleId="Normal290">
    <w:name w:val="Normal_29_0"/>
    <w:qFormat/>
    <w:rsid w:val="00B134AD"/>
    <w:pPr>
      <w:spacing w:before="120" w:after="240"/>
      <w:jc w:val="both"/>
    </w:pPr>
    <w:rPr>
      <w:rFonts w:ascii="Calibri" w:eastAsia="Calibri" w:hAnsi="Calibri"/>
      <w:sz w:val="22"/>
      <w:szCs w:val="22"/>
      <w:lang w:eastAsia="en-US"/>
    </w:rPr>
  </w:style>
  <w:style w:type="paragraph" w:customStyle="1" w:styleId="Normal300">
    <w:name w:val="Normal_30_0"/>
    <w:qFormat/>
    <w:rsid w:val="00B134AD"/>
    <w:pPr>
      <w:spacing w:before="120" w:after="240"/>
      <w:jc w:val="both"/>
    </w:pPr>
    <w:rPr>
      <w:rFonts w:ascii="Calibri" w:eastAsia="Calibri" w:hAnsi="Calibri"/>
      <w:sz w:val="22"/>
      <w:szCs w:val="22"/>
      <w:lang w:eastAsia="en-US"/>
    </w:rPr>
  </w:style>
  <w:style w:type="paragraph" w:customStyle="1" w:styleId="Normal340">
    <w:name w:val="Normal_34_0"/>
    <w:rsid w:val="00B134AD"/>
    <w:pPr>
      <w:spacing w:before="120" w:after="240"/>
      <w:jc w:val="both"/>
    </w:pPr>
    <w:rPr>
      <w:rFonts w:ascii="Calibri" w:eastAsia="Calibri" w:hAnsi="Calibri"/>
      <w:sz w:val="22"/>
      <w:szCs w:val="22"/>
      <w:lang w:eastAsia="en-US"/>
    </w:rPr>
  </w:style>
  <w:style w:type="paragraph" w:customStyle="1" w:styleId="Normal350">
    <w:name w:val="Normal_35_0"/>
    <w:qFormat/>
    <w:rsid w:val="00B134AD"/>
    <w:pPr>
      <w:spacing w:before="120" w:after="240"/>
      <w:jc w:val="both"/>
    </w:pPr>
    <w:rPr>
      <w:rFonts w:ascii="Calibri" w:eastAsia="Calibri" w:hAnsi="Calibri"/>
      <w:sz w:val="22"/>
      <w:szCs w:val="22"/>
      <w:lang w:eastAsia="en-US"/>
    </w:rPr>
  </w:style>
  <w:style w:type="paragraph" w:customStyle="1" w:styleId="Normal430">
    <w:name w:val="Normal_43_0"/>
    <w:rsid w:val="00B134AD"/>
    <w:pPr>
      <w:spacing w:before="120" w:after="240"/>
      <w:jc w:val="both"/>
    </w:pPr>
    <w:rPr>
      <w:rFonts w:ascii="Calibri" w:eastAsia="Calibri" w:hAnsi="Calibri"/>
      <w:sz w:val="22"/>
      <w:szCs w:val="22"/>
      <w:lang w:eastAsia="en-US"/>
    </w:rPr>
  </w:style>
  <w:style w:type="paragraph" w:customStyle="1" w:styleId="Normal450">
    <w:name w:val="Normal_45_0"/>
    <w:qFormat/>
    <w:rsid w:val="00B134AD"/>
    <w:pPr>
      <w:spacing w:before="120" w:after="240"/>
      <w:jc w:val="both"/>
    </w:pPr>
    <w:rPr>
      <w:rFonts w:ascii="Calibri" w:eastAsia="Calibri" w:hAnsi="Calibri"/>
      <w:sz w:val="22"/>
      <w:szCs w:val="22"/>
      <w:lang w:eastAsia="en-US"/>
    </w:rPr>
  </w:style>
  <w:style w:type="paragraph" w:customStyle="1" w:styleId="Normal111">
    <w:name w:val="Normal_1_1"/>
    <w:qFormat/>
    <w:rsid w:val="00B134AD"/>
    <w:pPr>
      <w:spacing w:before="120" w:after="240"/>
      <w:jc w:val="both"/>
    </w:pPr>
    <w:rPr>
      <w:rFonts w:ascii="Calibri" w:eastAsia="Calibri" w:hAnsi="Calibri"/>
      <w:sz w:val="22"/>
      <w:szCs w:val="22"/>
      <w:lang w:eastAsia="en-US"/>
    </w:rPr>
  </w:style>
  <w:style w:type="paragraph" w:customStyle="1" w:styleId="Normal260">
    <w:name w:val="Normal_26_0"/>
    <w:qFormat/>
    <w:rsid w:val="00B134AD"/>
    <w:pPr>
      <w:spacing w:before="120" w:after="240"/>
      <w:jc w:val="both"/>
    </w:pPr>
    <w:rPr>
      <w:rFonts w:ascii="Calibri" w:eastAsia="Calibri" w:hAnsi="Calibri"/>
      <w:sz w:val="22"/>
      <w:szCs w:val="22"/>
      <w:lang w:eastAsia="en-US"/>
    </w:rPr>
  </w:style>
  <w:style w:type="paragraph" w:customStyle="1" w:styleId="Normal21">
    <w:name w:val="Normal_21"/>
    <w:qFormat/>
    <w:rsid w:val="00B134AD"/>
    <w:pPr>
      <w:spacing w:before="120" w:after="240"/>
      <w:jc w:val="both"/>
    </w:pPr>
    <w:rPr>
      <w:rFonts w:ascii="Calibri" w:eastAsia="Calibri" w:hAnsi="Calibri"/>
      <w:sz w:val="22"/>
      <w:szCs w:val="22"/>
      <w:lang w:eastAsia="en-US"/>
    </w:rPr>
  </w:style>
  <w:style w:type="paragraph" w:customStyle="1" w:styleId="Normal22">
    <w:name w:val="Normal_22"/>
    <w:qFormat/>
    <w:rsid w:val="00B134AD"/>
    <w:pPr>
      <w:spacing w:before="120" w:after="240"/>
      <w:jc w:val="both"/>
    </w:pPr>
    <w:rPr>
      <w:rFonts w:ascii="Calibri" w:eastAsia="Calibri" w:hAnsi="Calibri"/>
      <w:sz w:val="22"/>
      <w:szCs w:val="22"/>
      <w:lang w:eastAsia="en-US"/>
    </w:rPr>
  </w:style>
  <w:style w:type="paragraph" w:customStyle="1" w:styleId="Normal23">
    <w:name w:val="Normal_23"/>
    <w:qFormat/>
    <w:rsid w:val="00B134AD"/>
    <w:pPr>
      <w:spacing w:before="120" w:after="240"/>
      <w:jc w:val="both"/>
    </w:pPr>
    <w:rPr>
      <w:rFonts w:ascii="Calibri" w:eastAsia="Calibri" w:hAnsi="Calibri"/>
      <w:sz w:val="22"/>
      <w:szCs w:val="22"/>
      <w:lang w:eastAsia="en-US"/>
    </w:rPr>
  </w:style>
  <w:style w:type="paragraph" w:customStyle="1" w:styleId="Normal24">
    <w:name w:val="Normal_24"/>
    <w:qFormat/>
    <w:rsid w:val="00B134AD"/>
    <w:pPr>
      <w:spacing w:before="120" w:after="240"/>
      <w:jc w:val="both"/>
    </w:pPr>
    <w:rPr>
      <w:rFonts w:ascii="Calibri" w:eastAsia="Calibri" w:hAnsi="Calibri"/>
      <w:sz w:val="22"/>
      <w:szCs w:val="22"/>
      <w:lang w:eastAsia="en-US"/>
    </w:rPr>
  </w:style>
  <w:style w:type="paragraph" w:customStyle="1" w:styleId="Normal25">
    <w:name w:val="Normal_25"/>
    <w:qFormat/>
    <w:rsid w:val="00B134AD"/>
    <w:pPr>
      <w:spacing w:before="120" w:after="240"/>
      <w:jc w:val="both"/>
    </w:pPr>
    <w:rPr>
      <w:rFonts w:ascii="Calibri" w:eastAsia="Calibri" w:hAnsi="Calibri"/>
      <w:sz w:val="22"/>
      <w:szCs w:val="22"/>
      <w:lang w:eastAsia="en-US"/>
    </w:rPr>
  </w:style>
  <w:style w:type="paragraph" w:customStyle="1" w:styleId="Normal26">
    <w:name w:val="Normal_26"/>
    <w:qFormat/>
    <w:rsid w:val="00B134AD"/>
    <w:pPr>
      <w:spacing w:before="120" w:after="240"/>
      <w:jc w:val="both"/>
    </w:pPr>
    <w:rPr>
      <w:rFonts w:ascii="Calibri" w:eastAsia="Calibri" w:hAnsi="Calibri"/>
      <w:sz w:val="22"/>
      <w:szCs w:val="22"/>
      <w:lang w:eastAsia="en-US"/>
    </w:rPr>
  </w:style>
  <w:style w:type="paragraph" w:customStyle="1" w:styleId="Normal27">
    <w:name w:val="Normal_27"/>
    <w:rsid w:val="00B134AD"/>
    <w:pPr>
      <w:spacing w:before="120" w:after="240"/>
      <w:jc w:val="both"/>
    </w:pPr>
    <w:rPr>
      <w:rFonts w:ascii="Calibri" w:eastAsia="Calibri" w:hAnsi="Calibri"/>
      <w:sz w:val="22"/>
      <w:szCs w:val="22"/>
      <w:lang w:eastAsia="en-US"/>
    </w:rPr>
  </w:style>
  <w:style w:type="paragraph" w:customStyle="1" w:styleId="Normal28">
    <w:name w:val="Normal_28"/>
    <w:rsid w:val="00B134AD"/>
    <w:pPr>
      <w:spacing w:before="120" w:after="240"/>
      <w:jc w:val="both"/>
    </w:pPr>
    <w:rPr>
      <w:rFonts w:ascii="Calibri" w:eastAsia="Calibri" w:hAnsi="Calibri"/>
      <w:sz w:val="22"/>
      <w:szCs w:val="22"/>
      <w:lang w:eastAsia="en-US"/>
    </w:rPr>
  </w:style>
  <w:style w:type="paragraph" w:customStyle="1" w:styleId="Normal29">
    <w:name w:val="Normal_29"/>
    <w:qFormat/>
    <w:rsid w:val="00B134AD"/>
    <w:pPr>
      <w:spacing w:before="120" w:after="240"/>
      <w:jc w:val="both"/>
    </w:pPr>
    <w:rPr>
      <w:rFonts w:ascii="Calibri" w:eastAsia="Calibri" w:hAnsi="Calibri"/>
      <w:sz w:val="22"/>
      <w:szCs w:val="22"/>
      <w:lang w:eastAsia="en-US"/>
    </w:rPr>
  </w:style>
  <w:style w:type="paragraph" w:customStyle="1" w:styleId="Normal301">
    <w:name w:val="Normal_30"/>
    <w:qFormat/>
    <w:rsid w:val="00B134AD"/>
    <w:pPr>
      <w:spacing w:before="120" w:after="240"/>
      <w:jc w:val="both"/>
    </w:pPr>
    <w:rPr>
      <w:rFonts w:ascii="Calibri" w:eastAsia="Calibri" w:hAnsi="Calibri"/>
      <w:sz w:val="22"/>
      <w:szCs w:val="22"/>
      <w:lang w:eastAsia="en-US"/>
    </w:rPr>
  </w:style>
  <w:style w:type="paragraph" w:customStyle="1" w:styleId="Normal32">
    <w:name w:val="Normal_32"/>
    <w:qFormat/>
    <w:rsid w:val="00B134AD"/>
    <w:pPr>
      <w:spacing w:before="120" w:after="240"/>
      <w:jc w:val="both"/>
    </w:pPr>
    <w:rPr>
      <w:rFonts w:ascii="Calibri" w:eastAsia="Calibri" w:hAnsi="Calibri"/>
      <w:sz w:val="22"/>
      <w:szCs w:val="22"/>
      <w:lang w:eastAsia="en-US"/>
    </w:rPr>
  </w:style>
  <w:style w:type="paragraph" w:customStyle="1" w:styleId="Normal33">
    <w:name w:val="Normal_33"/>
    <w:rsid w:val="00B134AD"/>
    <w:pPr>
      <w:spacing w:before="120" w:after="240"/>
      <w:jc w:val="both"/>
    </w:pPr>
    <w:rPr>
      <w:rFonts w:ascii="Calibri" w:eastAsia="Calibri" w:hAnsi="Calibri"/>
      <w:sz w:val="22"/>
      <w:szCs w:val="22"/>
      <w:lang w:eastAsia="en-US"/>
    </w:rPr>
  </w:style>
  <w:style w:type="paragraph" w:customStyle="1" w:styleId="Normal34">
    <w:name w:val="Normal_34"/>
    <w:rsid w:val="00B134AD"/>
    <w:pPr>
      <w:spacing w:before="120" w:after="240"/>
      <w:jc w:val="both"/>
    </w:pPr>
    <w:rPr>
      <w:rFonts w:ascii="Calibri" w:eastAsia="Calibri" w:hAnsi="Calibri"/>
      <w:sz w:val="22"/>
      <w:szCs w:val="22"/>
      <w:lang w:eastAsia="en-US"/>
    </w:rPr>
  </w:style>
  <w:style w:type="paragraph" w:customStyle="1" w:styleId="Normal1">
    <w:name w:val="Normal_1"/>
    <w:qFormat/>
    <w:rsid w:val="00B134AD"/>
    <w:pPr>
      <w:spacing w:before="120" w:after="240"/>
      <w:jc w:val="both"/>
    </w:pPr>
    <w:rPr>
      <w:rFonts w:ascii="Calibri" w:eastAsia="Calibri" w:hAnsi="Calibri"/>
      <w:sz w:val="22"/>
      <w:szCs w:val="22"/>
      <w:lang w:eastAsia="en-US"/>
    </w:rPr>
  </w:style>
  <w:style w:type="character" w:customStyle="1" w:styleId="affffb">
    <w:name w:val="页眉 字符"/>
    <w:uiPriority w:val="99"/>
    <w:qFormat/>
    <w:rsid w:val="00B134AD"/>
  </w:style>
  <w:style w:type="character" w:customStyle="1" w:styleId="affffc">
    <w:name w:val="页脚 字符"/>
    <w:uiPriority w:val="99"/>
    <w:qFormat/>
    <w:rsid w:val="00B134AD"/>
  </w:style>
  <w:style w:type="paragraph" w:customStyle="1" w:styleId="Normal201">
    <w:name w:val="Normal_20"/>
    <w:qFormat/>
    <w:rsid w:val="00B134AD"/>
    <w:pPr>
      <w:spacing w:before="120" w:after="240"/>
      <w:jc w:val="both"/>
    </w:pPr>
    <w:rPr>
      <w:rFonts w:ascii="Calibri" w:eastAsia="Calibri" w:hAnsi="Calibri"/>
      <w:sz w:val="22"/>
      <w:szCs w:val="22"/>
      <w:lang w:eastAsia="en-US"/>
    </w:rPr>
  </w:style>
  <w:style w:type="character" w:customStyle="1" w:styleId="Char13">
    <w:name w:val="标题 Char1"/>
    <w:uiPriority w:val="10"/>
    <w:qFormat/>
    <w:rsid w:val="00B134AD"/>
    <w:rPr>
      <w:rFonts w:ascii="Cambria" w:eastAsia="宋体" w:hAnsi="Cambria" w:cs="Times New Roman"/>
      <w:b/>
      <w:bCs/>
      <w:sz w:val="32"/>
      <w:szCs w:val="32"/>
    </w:rPr>
  </w:style>
  <w:style w:type="paragraph" w:customStyle="1" w:styleId="TOC10">
    <w:name w:val="TOC 标题1"/>
    <w:basedOn w:val="1"/>
    <w:next w:val="a"/>
    <w:uiPriority w:val="39"/>
    <w:qFormat/>
    <w:rsid w:val="00B134AD"/>
    <w:pPr>
      <w:widowControl/>
      <w:spacing w:before="480" w:afterLines="50" w:line="276" w:lineRule="auto"/>
      <w:jc w:val="left"/>
      <w:outlineLvl w:val="9"/>
    </w:pPr>
    <w:rPr>
      <w:rFonts w:ascii="Cambria" w:hAnsi="Cambria"/>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76751">
      <w:bodyDiv w:val="1"/>
      <w:marLeft w:val="0"/>
      <w:marRight w:val="0"/>
      <w:marTop w:val="0"/>
      <w:marBottom w:val="0"/>
      <w:divBdr>
        <w:top w:val="none" w:sz="0" w:space="0" w:color="auto"/>
        <w:left w:val="none" w:sz="0" w:space="0" w:color="auto"/>
        <w:bottom w:val="none" w:sz="0" w:space="0" w:color="auto"/>
        <w:right w:val="none" w:sz="0" w:space="0" w:color="auto"/>
      </w:divBdr>
    </w:div>
    <w:div w:id="143083445">
      <w:bodyDiv w:val="1"/>
      <w:marLeft w:val="0"/>
      <w:marRight w:val="0"/>
      <w:marTop w:val="0"/>
      <w:marBottom w:val="0"/>
      <w:divBdr>
        <w:top w:val="none" w:sz="0" w:space="0" w:color="auto"/>
        <w:left w:val="none" w:sz="0" w:space="0" w:color="auto"/>
        <w:bottom w:val="none" w:sz="0" w:space="0" w:color="auto"/>
        <w:right w:val="none" w:sz="0" w:space="0" w:color="auto"/>
      </w:divBdr>
    </w:div>
    <w:div w:id="190606424">
      <w:bodyDiv w:val="1"/>
      <w:marLeft w:val="0"/>
      <w:marRight w:val="0"/>
      <w:marTop w:val="0"/>
      <w:marBottom w:val="0"/>
      <w:divBdr>
        <w:top w:val="none" w:sz="0" w:space="0" w:color="auto"/>
        <w:left w:val="none" w:sz="0" w:space="0" w:color="auto"/>
        <w:bottom w:val="none" w:sz="0" w:space="0" w:color="auto"/>
        <w:right w:val="none" w:sz="0" w:space="0" w:color="auto"/>
      </w:divBdr>
    </w:div>
    <w:div w:id="195780463">
      <w:bodyDiv w:val="1"/>
      <w:marLeft w:val="0"/>
      <w:marRight w:val="0"/>
      <w:marTop w:val="0"/>
      <w:marBottom w:val="0"/>
      <w:divBdr>
        <w:top w:val="none" w:sz="0" w:space="0" w:color="auto"/>
        <w:left w:val="none" w:sz="0" w:space="0" w:color="auto"/>
        <w:bottom w:val="none" w:sz="0" w:space="0" w:color="auto"/>
        <w:right w:val="none" w:sz="0" w:space="0" w:color="auto"/>
      </w:divBdr>
    </w:div>
    <w:div w:id="229075430">
      <w:bodyDiv w:val="1"/>
      <w:marLeft w:val="0"/>
      <w:marRight w:val="0"/>
      <w:marTop w:val="0"/>
      <w:marBottom w:val="0"/>
      <w:divBdr>
        <w:top w:val="none" w:sz="0" w:space="0" w:color="auto"/>
        <w:left w:val="none" w:sz="0" w:space="0" w:color="auto"/>
        <w:bottom w:val="none" w:sz="0" w:space="0" w:color="auto"/>
        <w:right w:val="none" w:sz="0" w:space="0" w:color="auto"/>
      </w:divBdr>
      <w:divsChild>
        <w:div w:id="407465702">
          <w:marLeft w:val="0"/>
          <w:marRight w:val="0"/>
          <w:marTop w:val="0"/>
          <w:marBottom w:val="0"/>
          <w:divBdr>
            <w:top w:val="none" w:sz="0" w:space="0" w:color="auto"/>
            <w:left w:val="none" w:sz="0" w:space="0" w:color="auto"/>
            <w:bottom w:val="none" w:sz="0" w:space="0" w:color="auto"/>
            <w:right w:val="none" w:sz="0" w:space="0" w:color="auto"/>
          </w:divBdr>
        </w:div>
      </w:divsChild>
    </w:div>
    <w:div w:id="268126797">
      <w:bodyDiv w:val="1"/>
      <w:marLeft w:val="0"/>
      <w:marRight w:val="0"/>
      <w:marTop w:val="0"/>
      <w:marBottom w:val="0"/>
      <w:divBdr>
        <w:top w:val="none" w:sz="0" w:space="0" w:color="auto"/>
        <w:left w:val="none" w:sz="0" w:space="0" w:color="auto"/>
        <w:bottom w:val="none" w:sz="0" w:space="0" w:color="auto"/>
        <w:right w:val="none" w:sz="0" w:space="0" w:color="auto"/>
      </w:divBdr>
    </w:div>
    <w:div w:id="273368157">
      <w:bodyDiv w:val="1"/>
      <w:marLeft w:val="0"/>
      <w:marRight w:val="0"/>
      <w:marTop w:val="0"/>
      <w:marBottom w:val="0"/>
      <w:divBdr>
        <w:top w:val="none" w:sz="0" w:space="0" w:color="auto"/>
        <w:left w:val="none" w:sz="0" w:space="0" w:color="auto"/>
        <w:bottom w:val="none" w:sz="0" w:space="0" w:color="auto"/>
        <w:right w:val="none" w:sz="0" w:space="0" w:color="auto"/>
      </w:divBdr>
    </w:div>
    <w:div w:id="323970846">
      <w:bodyDiv w:val="1"/>
      <w:marLeft w:val="0"/>
      <w:marRight w:val="0"/>
      <w:marTop w:val="0"/>
      <w:marBottom w:val="0"/>
      <w:divBdr>
        <w:top w:val="none" w:sz="0" w:space="0" w:color="auto"/>
        <w:left w:val="none" w:sz="0" w:space="0" w:color="auto"/>
        <w:bottom w:val="none" w:sz="0" w:space="0" w:color="auto"/>
        <w:right w:val="none" w:sz="0" w:space="0" w:color="auto"/>
      </w:divBdr>
    </w:div>
    <w:div w:id="441805345">
      <w:bodyDiv w:val="1"/>
      <w:marLeft w:val="0"/>
      <w:marRight w:val="0"/>
      <w:marTop w:val="0"/>
      <w:marBottom w:val="0"/>
      <w:divBdr>
        <w:top w:val="none" w:sz="0" w:space="0" w:color="auto"/>
        <w:left w:val="none" w:sz="0" w:space="0" w:color="auto"/>
        <w:bottom w:val="none" w:sz="0" w:space="0" w:color="auto"/>
        <w:right w:val="none" w:sz="0" w:space="0" w:color="auto"/>
      </w:divBdr>
    </w:div>
    <w:div w:id="477958874">
      <w:bodyDiv w:val="1"/>
      <w:marLeft w:val="0"/>
      <w:marRight w:val="0"/>
      <w:marTop w:val="0"/>
      <w:marBottom w:val="0"/>
      <w:divBdr>
        <w:top w:val="none" w:sz="0" w:space="0" w:color="auto"/>
        <w:left w:val="none" w:sz="0" w:space="0" w:color="auto"/>
        <w:bottom w:val="none" w:sz="0" w:space="0" w:color="auto"/>
        <w:right w:val="none" w:sz="0" w:space="0" w:color="auto"/>
      </w:divBdr>
    </w:div>
    <w:div w:id="497960912">
      <w:bodyDiv w:val="1"/>
      <w:marLeft w:val="0"/>
      <w:marRight w:val="0"/>
      <w:marTop w:val="0"/>
      <w:marBottom w:val="0"/>
      <w:divBdr>
        <w:top w:val="none" w:sz="0" w:space="0" w:color="auto"/>
        <w:left w:val="none" w:sz="0" w:space="0" w:color="auto"/>
        <w:bottom w:val="none" w:sz="0" w:space="0" w:color="auto"/>
        <w:right w:val="none" w:sz="0" w:space="0" w:color="auto"/>
      </w:divBdr>
    </w:div>
    <w:div w:id="572545460">
      <w:bodyDiv w:val="1"/>
      <w:marLeft w:val="0"/>
      <w:marRight w:val="0"/>
      <w:marTop w:val="0"/>
      <w:marBottom w:val="0"/>
      <w:divBdr>
        <w:top w:val="none" w:sz="0" w:space="0" w:color="auto"/>
        <w:left w:val="none" w:sz="0" w:space="0" w:color="auto"/>
        <w:bottom w:val="none" w:sz="0" w:space="0" w:color="auto"/>
        <w:right w:val="none" w:sz="0" w:space="0" w:color="auto"/>
      </w:divBdr>
    </w:div>
    <w:div w:id="665548740">
      <w:bodyDiv w:val="1"/>
      <w:marLeft w:val="0"/>
      <w:marRight w:val="0"/>
      <w:marTop w:val="0"/>
      <w:marBottom w:val="0"/>
      <w:divBdr>
        <w:top w:val="none" w:sz="0" w:space="0" w:color="auto"/>
        <w:left w:val="none" w:sz="0" w:space="0" w:color="auto"/>
        <w:bottom w:val="none" w:sz="0" w:space="0" w:color="auto"/>
        <w:right w:val="none" w:sz="0" w:space="0" w:color="auto"/>
      </w:divBdr>
    </w:div>
    <w:div w:id="668867009">
      <w:bodyDiv w:val="1"/>
      <w:marLeft w:val="0"/>
      <w:marRight w:val="0"/>
      <w:marTop w:val="0"/>
      <w:marBottom w:val="0"/>
      <w:divBdr>
        <w:top w:val="none" w:sz="0" w:space="0" w:color="auto"/>
        <w:left w:val="none" w:sz="0" w:space="0" w:color="auto"/>
        <w:bottom w:val="none" w:sz="0" w:space="0" w:color="auto"/>
        <w:right w:val="none" w:sz="0" w:space="0" w:color="auto"/>
      </w:divBdr>
    </w:div>
    <w:div w:id="686906611">
      <w:bodyDiv w:val="1"/>
      <w:marLeft w:val="0"/>
      <w:marRight w:val="0"/>
      <w:marTop w:val="0"/>
      <w:marBottom w:val="0"/>
      <w:divBdr>
        <w:top w:val="none" w:sz="0" w:space="0" w:color="auto"/>
        <w:left w:val="none" w:sz="0" w:space="0" w:color="auto"/>
        <w:bottom w:val="none" w:sz="0" w:space="0" w:color="auto"/>
        <w:right w:val="none" w:sz="0" w:space="0" w:color="auto"/>
      </w:divBdr>
    </w:div>
    <w:div w:id="717440025">
      <w:bodyDiv w:val="1"/>
      <w:marLeft w:val="0"/>
      <w:marRight w:val="0"/>
      <w:marTop w:val="0"/>
      <w:marBottom w:val="0"/>
      <w:divBdr>
        <w:top w:val="none" w:sz="0" w:space="0" w:color="auto"/>
        <w:left w:val="none" w:sz="0" w:space="0" w:color="auto"/>
        <w:bottom w:val="none" w:sz="0" w:space="0" w:color="auto"/>
        <w:right w:val="none" w:sz="0" w:space="0" w:color="auto"/>
      </w:divBdr>
    </w:div>
    <w:div w:id="733435131">
      <w:bodyDiv w:val="1"/>
      <w:marLeft w:val="0"/>
      <w:marRight w:val="0"/>
      <w:marTop w:val="0"/>
      <w:marBottom w:val="0"/>
      <w:divBdr>
        <w:top w:val="none" w:sz="0" w:space="0" w:color="auto"/>
        <w:left w:val="none" w:sz="0" w:space="0" w:color="auto"/>
        <w:bottom w:val="none" w:sz="0" w:space="0" w:color="auto"/>
        <w:right w:val="none" w:sz="0" w:space="0" w:color="auto"/>
      </w:divBdr>
    </w:div>
    <w:div w:id="747994621">
      <w:bodyDiv w:val="1"/>
      <w:marLeft w:val="0"/>
      <w:marRight w:val="0"/>
      <w:marTop w:val="0"/>
      <w:marBottom w:val="0"/>
      <w:divBdr>
        <w:top w:val="none" w:sz="0" w:space="0" w:color="auto"/>
        <w:left w:val="none" w:sz="0" w:space="0" w:color="auto"/>
        <w:bottom w:val="none" w:sz="0" w:space="0" w:color="auto"/>
        <w:right w:val="none" w:sz="0" w:space="0" w:color="auto"/>
      </w:divBdr>
    </w:div>
    <w:div w:id="757749192">
      <w:bodyDiv w:val="1"/>
      <w:marLeft w:val="0"/>
      <w:marRight w:val="0"/>
      <w:marTop w:val="0"/>
      <w:marBottom w:val="0"/>
      <w:divBdr>
        <w:top w:val="none" w:sz="0" w:space="0" w:color="auto"/>
        <w:left w:val="none" w:sz="0" w:space="0" w:color="auto"/>
        <w:bottom w:val="none" w:sz="0" w:space="0" w:color="auto"/>
        <w:right w:val="none" w:sz="0" w:space="0" w:color="auto"/>
      </w:divBdr>
    </w:div>
    <w:div w:id="809054182">
      <w:bodyDiv w:val="1"/>
      <w:marLeft w:val="0"/>
      <w:marRight w:val="0"/>
      <w:marTop w:val="0"/>
      <w:marBottom w:val="0"/>
      <w:divBdr>
        <w:top w:val="none" w:sz="0" w:space="0" w:color="auto"/>
        <w:left w:val="none" w:sz="0" w:space="0" w:color="auto"/>
        <w:bottom w:val="none" w:sz="0" w:space="0" w:color="auto"/>
        <w:right w:val="none" w:sz="0" w:space="0" w:color="auto"/>
      </w:divBdr>
    </w:div>
    <w:div w:id="882399311">
      <w:bodyDiv w:val="1"/>
      <w:marLeft w:val="0"/>
      <w:marRight w:val="0"/>
      <w:marTop w:val="0"/>
      <w:marBottom w:val="0"/>
      <w:divBdr>
        <w:top w:val="none" w:sz="0" w:space="0" w:color="auto"/>
        <w:left w:val="none" w:sz="0" w:space="0" w:color="auto"/>
        <w:bottom w:val="none" w:sz="0" w:space="0" w:color="auto"/>
        <w:right w:val="none" w:sz="0" w:space="0" w:color="auto"/>
      </w:divBdr>
    </w:div>
    <w:div w:id="996493137">
      <w:bodyDiv w:val="1"/>
      <w:marLeft w:val="0"/>
      <w:marRight w:val="0"/>
      <w:marTop w:val="0"/>
      <w:marBottom w:val="0"/>
      <w:divBdr>
        <w:top w:val="none" w:sz="0" w:space="0" w:color="auto"/>
        <w:left w:val="none" w:sz="0" w:space="0" w:color="auto"/>
        <w:bottom w:val="none" w:sz="0" w:space="0" w:color="auto"/>
        <w:right w:val="none" w:sz="0" w:space="0" w:color="auto"/>
      </w:divBdr>
    </w:div>
    <w:div w:id="1038971944">
      <w:bodyDiv w:val="1"/>
      <w:marLeft w:val="0"/>
      <w:marRight w:val="0"/>
      <w:marTop w:val="0"/>
      <w:marBottom w:val="0"/>
      <w:divBdr>
        <w:top w:val="none" w:sz="0" w:space="0" w:color="auto"/>
        <w:left w:val="none" w:sz="0" w:space="0" w:color="auto"/>
        <w:bottom w:val="none" w:sz="0" w:space="0" w:color="auto"/>
        <w:right w:val="none" w:sz="0" w:space="0" w:color="auto"/>
      </w:divBdr>
    </w:div>
    <w:div w:id="1039277588">
      <w:bodyDiv w:val="1"/>
      <w:marLeft w:val="0"/>
      <w:marRight w:val="0"/>
      <w:marTop w:val="0"/>
      <w:marBottom w:val="0"/>
      <w:divBdr>
        <w:top w:val="none" w:sz="0" w:space="0" w:color="auto"/>
        <w:left w:val="none" w:sz="0" w:space="0" w:color="auto"/>
        <w:bottom w:val="none" w:sz="0" w:space="0" w:color="auto"/>
        <w:right w:val="none" w:sz="0" w:space="0" w:color="auto"/>
      </w:divBdr>
    </w:div>
    <w:div w:id="1168834835">
      <w:bodyDiv w:val="1"/>
      <w:marLeft w:val="0"/>
      <w:marRight w:val="0"/>
      <w:marTop w:val="0"/>
      <w:marBottom w:val="0"/>
      <w:divBdr>
        <w:top w:val="none" w:sz="0" w:space="0" w:color="auto"/>
        <w:left w:val="none" w:sz="0" w:space="0" w:color="auto"/>
        <w:bottom w:val="none" w:sz="0" w:space="0" w:color="auto"/>
        <w:right w:val="none" w:sz="0" w:space="0" w:color="auto"/>
      </w:divBdr>
    </w:div>
    <w:div w:id="1196429551">
      <w:bodyDiv w:val="1"/>
      <w:marLeft w:val="0"/>
      <w:marRight w:val="0"/>
      <w:marTop w:val="0"/>
      <w:marBottom w:val="0"/>
      <w:divBdr>
        <w:top w:val="none" w:sz="0" w:space="0" w:color="auto"/>
        <w:left w:val="none" w:sz="0" w:space="0" w:color="auto"/>
        <w:bottom w:val="none" w:sz="0" w:space="0" w:color="auto"/>
        <w:right w:val="none" w:sz="0" w:space="0" w:color="auto"/>
      </w:divBdr>
    </w:div>
    <w:div w:id="1223639903">
      <w:bodyDiv w:val="1"/>
      <w:marLeft w:val="0"/>
      <w:marRight w:val="0"/>
      <w:marTop w:val="0"/>
      <w:marBottom w:val="0"/>
      <w:divBdr>
        <w:top w:val="none" w:sz="0" w:space="0" w:color="auto"/>
        <w:left w:val="none" w:sz="0" w:space="0" w:color="auto"/>
        <w:bottom w:val="none" w:sz="0" w:space="0" w:color="auto"/>
        <w:right w:val="none" w:sz="0" w:space="0" w:color="auto"/>
      </w:divBdr>
    </w:div>
    <w:div w:id="1241526083">
      <w:bodyDiv w:val="1"/>
      <w:marLeft w:val="0"/>
      <w:marRight w:val="0"/>
      <w:marTop w:val="0"/>
      <w:marBottom w:val="0"/>
      <w:divBdr>
        <w:top w:val="none" w:sz="0" w:space="0" w:color="auto"/>
        <w:left w:val="none" w:sz="0" w:space="0" w:color="auto"/>
        <w:bottom w:val="none" w:sz="0" w:space="0" w:color="auto"/>
        <w:right w:val="none" w:sz="0" w:space="0" w:color="auto"/>
      </w:divBdr>
    </w:div>
    <w:div w:id="1278756429">
      <w:bodyDiv w:val="1"/>
      <w:marLeft w:val="0"/>
      <w:marRight w:val="0"/>
      <w:marTop w:val="0"/>
      <w:marBottom w:val="0"/>
      <w:divBdr>
        <w:top w:val="none" w:sz="0" w:space="0" w:color="auto"/>
        <w:left w:val="none" w:sz="0" w:space="0" w:color="auto"/>
        <w:bottom w:val="none" w:sz="0" w:space="0" w:color="auto"/>
        <w:right w:val="none" w:sz="0" w:space="0" w:color="auto"/>
      </w:divBdr>
    </w:div>
    <w:div w:id="1340540243">
      <w:bodyDiv w:val="1"/>
      <w:marLeft w:val="0"/>
      <w:marRight w:val="0"/>
      <w:marTop w:val="0"/>
      <w:marBottom w:val="0"/>
      <w:divBdr>
        <w:top w:val="none" w:sz="0" w:space="0" w:color="auto"/>
        <w:left w:val="none" w:sz="0" w:space="0" w:color="auto"/>
        <w:bottom w:val="none" w:sz="0" w:space="0" w:color="auto"/>
        <w:right w:val="none" w:sz="0" w:space="0" w:color="auto"/>
      </w:divBdr>
    </w:div>
    <w:div w:id="1394429390">
      <w:bodyDiv w:val="1"/>
      <w:marLeft w:val="0"/>
      <w:marRight w:val="0"/>
      <w:marTop w:val="0"/>
      <w:marBottom w:val="0"/>
      <w:divBdr>
        <w:top w:val="none" w:sz="0" w:space="0" w:color="auto"/>
        <w:left w:val="none" w:sz="0" w:space="0" w:color="auto"/>
        <w:bottom w:val="none" w:sz="0" w:space="0" w:color="auto"/>
        <w:right w:val="none" w:sz="0" w:space="0" w:color="auto"/>
      </w:divBdr>
    </w:div>
    <w:div w:id="1420058587">
      <w:bodyDiv w:val="1"/>
      <w:marLeft w:val="0"/>
      <w:marRight w:val="0"/>
      <w:marTop w:val="0"/>
      <w:marBottom w:val="0"/>
      <w:divBdr>
        <w:top w:val="none" w:sz="0" w:space="0" w:color="auto"/>
        <w:left w:val="none" w:sz="0" w:space="0" w:color="auto"/>
        <w:bottom w:val="none" w:sz="0" w:space="0" w:color="auto"/>
        <w:right w:val="none" w:sz="0" w:space="0" w:color="auto"/>
      </w:divBdr>
    </w:div>
    <w:div w:id="1420062281">
      <w:bodyDiv w:val="1"/>
      <w:marLeft w:val="0"/>
      <w:marRight w:val="0"/>
      <w:marTop w:val="0"/>
      <w:marBottom w:val="0"/>
      <w:divBdr>
        <w:top w:val="none" w:sz="0" w:space="0" w:color="auto"/>
        <w:left w:val="none" w:sz="0" w:space="0" w:color="auto"/>
        <w:bottom w:val="none" w:sz="0" w:space="0" w:color="auto"/>
        <w:right w:val="none" w:sz="0" w:space="0" w:color="auto"/>
      </w:divBdr>
    </w:div>
    <w:div w:id="1485076209">
      <w:bodyDiv w:val="1"/>
      <w:marLeft w:val="0"/>
      <w:marRight w:val="0"/>
      <w:marTop w:val="0"/>
      <w:marBottom w:val="0"/>
      <w:divBdr>
        <w:top w:val="none" w:sz="0" w:space="0" w:color="auto"/>
        <w:left w:val="none" w:sz="0" w:space="0" w:color="auto"/>
        <w:bottom w:val="none" w:sz="0" w:space="0" w:color="auto"/>
        <w:right w:val="none" w:sz="0" w:space="0" w:color="auto"/>
      </w:divBdr>
    </w:div>
    <w:div w:id="1489445657">
      <w:bodyDiv w:val="1"/>
      <w:marLeft w:val="0"/>
      <w:marRight w:val="0"/>
      <w:marTop w:val="0"/>
      <w:marBottom w:val="0"/>
      <w:divBdr>
        <w:top w:val="none" w:sz="0" w:space="0" w:color="auto"/>
        <w:left w:val="none" w:sz="0" w:space="0" w:color="auto"/>
        <w:bottom w:val="none" w:sz="0" w:space="0" w:color="auto"/>
        <w:right w:val="none" w:sz="0" w:space="0" w:color="auto"/>
      </w:divBdr>
    </w:div>
    <w:div w:id="1515879625">
      <w:bodyDiv w:val="1"/>
      <w:marLeft w:val="0"/>
      <w:marRight w:val="0"/>
      <w:marTop w:val="0"/>
      <w:marBottom w:val="0"/>
      <w:divBdr>
        <w:top w:val="none" w:sz="0" w:space="0" w:color="auto"/>
        <w:left w:val="none" w:sz="0" w:space="0" w:color="auto"/>
        <w:bottom w:val="none" w:sz="0" w:space="0" w:color="auto"/>
        <w:right w:val="none" w:sz="0" w:space="0" w:color="auto"/>
      </w:divBdr>
    </w:div>
    <w:div w:id="1561862913">
      <w:bodyDiv w:val="1"/>
      <w:marLeft w:val="0"/>
      <w:marRight w:val="0"/>
      <w:marTop w:val="0"/>
      <w:marBottom w:val="0"/>
      <w:divBdr>
        <w:top w:val="none" w:sz="0" w:space="0" w:color="auto"/>
        <w:left w:val="none" w:sz="0" w:space="0" w:color="auto"/>
        <w:bottom w:val="none" w:sz="0" w:space="0" w:color="auto"/>
        <w:right w:val="none" w:sz="0" w:space="0" w:color="auto"/>
      </w:divBdr>
    </w:div>
    <w:div w:id="1574312709">
      <w:bodyDiv w:val="1"/>
      <w:marLeft w:val="0"/>
      <w:marRight w:val="0"/>
      <w:marTop w:val="0"/>
      <w:marBottom w:val="0"/>
      <w:divBdr>
        <w:top w:val="none" w:sz="0" w:space="0" w:color="auto"/>
        <w:left w:val="none" w:sz="0" w:space="0" w:color="auto"/>
        <w:bottom w:val="none" w:sz="0" w:space="0" w:color="auto"/>
        <w:right w:val="none" w:sz="0" w:space="0" w:color="auto"/>
      </w:divBdr>
    </w:div>
    <w:div w:id="1624918907">
      <w:bodyDiv w:val="1"/>
      <w:marLeft w:val="0"/>
      <w:marRight w:val="0"/>
      <w:marTop w:val="0"/>
      <w:marBottom w:val="0"/>
      <w:divBdr>
        <w:top w:val="none" w:sz="0" w:space="0" w:color="auto"/>
        <w:left w:val="none" w:sz="0" w:space="0" w:color="auto"/>
        <w:bottom w:val="none" w:sz="0" w:space="0" w:color="auto"/>
        <w:right w:val="none" w:sz="0" w:space="0" w:color="auto"/>
      </w:divBdr>
    </w:div>
    <w:div w:id="1639916634">
      <w:bodyDiv w:val="1"/>
      <w:marLeft w:val="0"/>
      <w:marRight w:val="0"/>
      <w:marTop w:val="0"/>
      <w:marBottom w:val="0"/>
      <w:divBdr>
        <w:top w:val="none" w:sz="0" w:space="0" w:color="auto"/>
        <w:left w:val="none" w:sz="0" w:space="0" w:color="auto"/>
        <w:bottom w:val="none" w:sz="0" w:space="0" w:color="auto"/>
        <w:right w:val="none" w:sz="0" w:space="0" w:color="auto"/>
      </w:divBdr>
    </w:div>
    <w:div w:id="1647273256">
      <w:bodyDiv w:val="1"/>
      <w:marLeft w:val="0"/>
      <w:marRight w:val="0"/>
      <w:marTop w:val="0"/>
      <w:marBottom w:val="0"/>
      <w:divBdr>
        <w:top w:val="none" w:sz="0" w:space="0" w:color="auto"/>
        <w:left w:val="none" w:sz="0" w:space="0" w:color="auto"/>
        <w:bottom w:val="none" w:sz="0" w:space="0" w:color="auto"/>
        <w:right w:val="none" w:sz="0" w:space="0" w:color="auto"/>
      </w:divBdr>
    </w:div>
    <w:div w:id="1647933655">
      <w:bodyDiv w:val="1"/>
      <w:marLeft w:val="0"/>
      <w:marRight w:val="0"/>
      <w:marTop w:val="0"/>
      <w:marBottom w:val="0"/>
      <w:divBdr>
        <w:top w:val="none" w:sz="0" w:space="0" w:color="auto"/>
        <w:left w:val="none" w:sz="0" w:space="0" w:color="auto"/>
        <w:bottom w:val="none" w:sz="0" w:space="0" w:color="auto"/>
        <w:right w:val="none" w:sz="0" w:space="0" w:color="auto"/>
      </w:divBdr>
    </w:div>
    <w:div w:id="1823690794">
      <w:bodyDiv w:val="1"/>
      <w:marLeft w:val="0"/>
      <w:marRight w:val="0"/>
      <w:marTop w:val="0"/>
      <w:marBottom w:val="0"/>
      <w:divBdr>
        <w:top w:val="none" w:sz="0" w:space="0" w:color="auto"/>
        <w:left w:val="none" w:sz="0" w:space="0" w:color="auto"/>
        <w:bottom w:val="none" w:sz="0" w:space="0" w:color="auto"/>
        <w:right w:val="none" w:sz="0" w:space="0" w:color="auto"/>
      </w:divBdr>
    </w:div>
    <w:div w:id="1878663488">
      <w:bodyDiv w:val="1"/>
      <w:marLeft w:val="0"/>
      <w:marRight w:val="0"/>
      <w:marTop w:val="0"/>
      <w:marBottom w:val="0"/>
      <w:divBdr>
        <w:top w:val="none" w:sz="0" w:space="0" w:color="auto"/>
        <w:left w:val="none" w:sz="0" w:space="0" w:color="auto"/>
        <w:bottom w:val="none" w:sz="0" w:space="0" w:color="auto"/>
        <w:right w:val="none" w:sz="0" w:space="0" w:color="auto"/>
      </w:divBdr>
    </w:div>
    <w:div w:id="1928539557">
      <w:bodyDiv w:val="1"/>
      <w:marLeft w:val="0"/>
      <w:marRight w:val="0"/>
      <w:marTop w:val="0"/>
      <w:marBottom w:val="0"/>
      <w:divBdr>
        <w:top w:val="none" w:sz="0" w:space="0" w:color="auto"/>
        <w:left w:val="none" w:sz="0" w:space="0" w:color="auto"/>
        <w:bottom w:val="none" w:sz="0" w:space="0" w:color="auto"/>
        <w:right w:val="none" w:sz="0" w:space="0" w:color="auto"/>
      </w:divBdr>
    </w:div>
    <w:div w:id="212961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bidding.hunan.gov.cn/" TargetMode="Externa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11.xm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4.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5B5D7-3936-43DA-884D-FA68D5D52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162</Pages>
  <Words>12094</Words>
  <Characters>68941</Characters>
  <Application>Microsoft Office Word</Application>
  <DocSecurity>0</DocSecurity>
  <Lines>574</Lines>
  <Paragraphs>161</Paragraphs>
  <ScaleCrop>false</ScaleCrop>
  <Company>china</Company>
  <LinksUpToDate>false</LinksUpToDate>
  <CharactersWithSpaces>80874</CharactersWithSpaces>
  <SharedDoc>false</SharedDoc>
  <HLinks>
    <vt:vector size="942" baseType="variant">
      <vt:variant>
        <vt:i4>1048636</vt:i4>
      </vt:variant>
      <vt:variant>
        <vt:i4>932</vt:i4>
      </vt:variant>
      <vt:variant>
        <vt:i4>0</vt:i4>
      </vt:variant>
      <vt:variant>
        <vt:i4>5</vt:i4>
      </vt:variant>
      <vt:variant>
        <vt:lpwstr/>
      </vt:variant>
      <vt:variant>
        <vt:lpwstr>_Toc510015832</vt:lpwstr>
      </vt:variant>
      <vt:variant>
        <vt:i4>1114172</vt:i4>
      </vt:variant>
      <vt:variant>
        <vt:i4>926</vt:i4>
      </vt:variant>
      <vt:variant>
        <vt:i4>0</vt:i4>
      </vt:variant>
      <vt:variant>
        <vt:i4>5</vt:i4>
      </vt:variant>
      <vt:variant>
        <vt:lpwstr/>
      </vt:variant>
      <vt:variant>
        <vt:lpwstr>_Toc510015822</vt:lpwstr>
      </vt:variant>
      <vt:variant>
        <vt:i4>1114172</vt:i4>
      </vt:variant>
      <vt:variant>
        <vt:i4>920</vt:i4>
      </vt:variant>
      <vt:variant>
        <vt:i4>0</vt:i4>
      </vt:variant>
      <vt:variant>
        <vt:i4>5</vt:i4>
      </vt:variant>
      <vt:variant>
        <vt:lpwstr/>
      </vt:variant>
      <vt:variant>
        <vt:lpwstr>_Toc510015821</vt:lpwstr>
      </vt:variant>
      <vt:variant>
        <vt:i4>1114172</vt:i4>
      </vt:variant>
      <vt:variant>
        <vt:i4>914</vt:i4>
      </vt:variant>
      <vt:variant>
        <vt:i4>0</vt:i4>
      </vt:variant>
      <vt:variant>
        <vt:i4>5</vt:i4>
      </vt:variant>
      <vt:variant>
        <vt:lpwstr/>
      </vt:variant>
      <vt:variant>
        <vt:lpwstr>_Toc510015820</vt:lpwstr>
      </vt:variant>
      <vt:variant>
        <vt:i4>1179708</vt:i4>
      </vt:variant>
      <vt:variant>
        <vt:i4>908</vt:i4>
      </vt:variant>
      <vt:variant>
        <vt:i4>0</vt:i4>
      </vt:variant>
      <vt:variant>
        <vt:i4>5</vt:i4>
      </vt:variant>
      <vt:variant>
        <vt:lpwstr/>
      </vt:variant>
      <vt:variant>
        <vt:lpwstr>_Toc510015819</vt:lpwstr>
      </vt:variant>
      <vt:variant>
        <vt:i4>1179708</vt:i4>
      </vt:variant>
      <vt:variant>
        <vt:i4>902</vt:i4>
      </vt:variant>
      <vt:variant>
        <vt:i4>0</vt:i4>
      </vt:variant>
      <vt:variant>
        <vt:i4>5</vt:i4>
      </vt:variant>
      <vt:variant>
        <vt:lpwstr/>
      </vt:variant>
      <vt:variant>
        <vt:lpwstr>_Toc510015818</vt:lpwstr>
      </vt:variant>
      <vt:variant>
        <vt:i4>1179708</vt:i4>
      </vt:variant>
      <vt:variant>
        <vt:i4>896</vt:i4>
      </vt:variant>
      <vt:variant>
        <vt:i4>0</vt:i4>
      </vt:variant>
      <vt:variant>
        <vt:i4>5</vt:i4>
      </vt:variant>
      <vt:variant>
        <vt:lpwstr/>
      </vt:variant>
      <vt:variant>
        <vt:lpwstr>_Toc510015817</vt:lpwstr>
      </vt:variant>
      <vt:variant>
        <vt:i4>1179708</vt:i4>
      </vt:variant>
      <vt:variant>
        <vt:i4>893</vt:i4>
      </vt:variant>
      <vt:variant>
        <vt:i4>0</vt:i4>
      </vt:variant>
      <vt:variant>
        <vt:i4>5</vt:i4>
      </vt:variant>
      <vt:variant>
        <vt:lpwstr/>
      </vt:variant>
      <vt:variant>
        <vt:lpwstr>_Toc510015816</vt:lpwstr>
      </vt:variant>
      <vt:variant>
        <vt:i4>1179708</vt:i4>
      </vt:variant>
      <vt:variant>
        <vt:i4>887</vt:i4>
      </vt:variant>
      <vt:variant>
        <vt:i4>0</vt:i4>
      </vt:variant>
      <vt:variant>
        <vt:i4>5</vt:i4>
      </vt:variant>
      <vt:variant>
        <vt:lpwstr/>
      </vt:variant>
      <vt:variant>
        <vt:lpwstr>_Toc510015815</vt:lpwstr>
      </vt:variant>
      <vt:variant>
        <vt:i4>1179708</vt:i4>
      </vt:variant>
      <vt:variant>
        <vt:i4>881</vt:i4>
      </vt:variant>
      <vt:variant>
        <vt:i4>0</vt:i4>
      </vt:variant>
      <vt:variant>
        <vt:i4>5</vt:i4>
      </vt:variant>
      <vt:variant>
        <vt:lpwstr/>
      </vt:variant>
      <vt:variant>
        <vt:lpwstr>_Toc510015814</vt:lpwstr>
      </vt:variant>
      <vt:variant>
        <vt:i4>1179708</vt:i4>
      </vt:variant>
      <vt:variant>
        <vt:i4>875</vt:i4>
      </vt:variant>
      <vt:variant>
        <vt:i4>0</vt:i4>
      </vt:variant>
      <vt:variant>
        <vt:i4>5</vt:i4>
      </vt:variant>
      <vt:variant>
        <vt:lpwstr/>
      </vt:variant>
      <vt:variant>
        <vt:lpwstr>_Toc510015813</vt:lpwstr>
      </vt:variant>
      <vt:variant>
        <vt:i4>1179708</vt:i4>
      </vt:variant>
      <vt:variant>
        <vt:i4>869</vt:i4>
      </vt:variant>
      <vt:variant>
        <vt:i4>0</vt:i4>
      </vt:variant>
      <vt:variant>
        <vt:i4>5</vt:i4>
      </vt:variant>
      <vt:variant>
        <vt:lpwstr/>
      </vt:variant>
      <vt:variant>
        <vt:lpwstr>_Toc510015812</vt:lpwstr>
      </vt:variant>
      <vt:variant>
        <vt:i4>1179708</vt:i4>
      </vt:variant>
      <vt:variant>
        <vt:i4>863</vt:i4>
      </vt:variant>
      <vt:variant>
        <vt:i4>0</vt:i4>
      </vt:variant>
      <vt:variant>
        <vt:i4>5</vt:i4>
      </vt:variant>
      <vt:variant>
        <vt:lpwstr/>
      </vt:variant>
      <vt:variant>
        <vt:lpwstr>_Toc510015811</vt:lpwstr>
      </vt:variant>
      <vt:variant>
        <vt:i4>1179708</vt:i4>
      </vt:variant>
      <vt:variant>
        <vt:i4>857</vt:i4>
      </vt:variant>
      <vt:variant>
        <vt:i4>0</vt:i4>
      </vt:variant>
      <vt:variant>
        <vt:i4>5</vt:i4>
      </vt:variant>
      <vt:variant>
        <vt:lpwstr/>
      </vt:variant>
      <vt:variant>
        <vt:lpwstr>_Toc510015810</vt:lpwstr>
      </vt:variant>
      <vt:variant>
        <vt:i4>1245244</vt:i4>
      </vt:variant>
      <vt:variant>
        <vt:i4>851</vt:i4>
      </vt:variant>
      <vt:variant>
        <vt:i4>0</vt:i4>
      </vt:variant>
      <vt:variant>
        <vt:i4>5</vt:i4>
      </vt:variant>
      <vt:variant>
        <vt:lpwstr/>
      </vt:variant>
      <vt:variant>
        <vt:lpwstr>_Toc510015809</vt:lpwstr>
      </vt:variant>
      <vt:variant>
        <vt:i4>1245244</vt:i4>
      </vt:variant>
      <vt:variant>
        <vt:i4>845</vt:i4>
      </vt:variant>
      <vt:variant>
        <vt:i4>0</vt:i4>
      </vt:variant>
      <vt:variant>
        <vt:i4>5</vt:i4>
      </vt:variant>
      <vt:variant>
        <vt:lpwstr/>
      </vt:variant>
      <vt:variant>
        <vt:lpwstr>_Toc510015808</vt:lpwstr>
      </vt:variant>
      <vt:variant>
        <vt:i4>1245244</vt:i4>
      </vt:variant>
      <vt:variant>
        <vt:i4>839</vt:i4>
      </vt:variant>
      <vt:variant>
        <vt:i4>0</vt:i4>
      </vt:variant>
      <vt:variant>
        <vt:i4>5</vt:i4>
      </vt:variant>
      <vt:variant>
        <vt:lpwstr/>
      </vt:variant>
      <vt:variant>
        <vt:lpwstr>_Toc510015807</vt:lpwstr>
      </vt:variant>
      <vt:variant>
        <vt:i4>1245244</vt:i4>
      </vt:variant>
      <vt:variant>
        <vt:i4>833</vt:i4>
      </vt:variant>
      <vt:variant>
        <vt:i4>0</vt:i4>
      </vt:variant>
      <vt:variant>
        <vt:i4>5</vt:i4>
      </vt:variant>
      <vt:variant>
        <vt:lpwstr/>
      </vt:variant>
      <vt:variant>
        <vt:lpwstr>_Toc510015806</vt:lpwstr>
      </vt:variant>
      <vt:variant>
        <vt:i4>1245244</vt:i4>
      </vt:variant>
      <vt:variant>
        <vt:i4>827</vt:i4>
      </vt:variant>
      <vt:variant>
        <vt:i4>0</vt:i4>
      </vt:variant>
      <vt:variant>
        <vt:i4>5</vt:i4>
      </vt:variant>
      <vt:variant>
        <vt:lpwstr/>
      </vt:variant>
      <vt:variant>
        <vt:lpwstr>_Toc510015805</vt:lpwstr>
      </vt:variant>
      <vt:variant>
        <vt:i4>1245244</vt:i4>
      </vt:variant>
      <vt:variant>
        <vt:i4>821</vt:i4>
      </vt:variant>
      <vt:variant>
        <vt:i4>0</vt:i4>
      </vt:variant>
      <vt:variant>
        <vt:i4>5</vt:i4>
      </vt:variant>
      <vt:variant>
        <vt:lpwstr/>
      </vt:variant>
      <vt:variant>
        <vt:lpwstr>_Toc510015804</vt:lpwstr>
      </vt:variant>
      <vt:variant>
        <vt:i4>1245244</vt:i4>
      </vt:variant>
      <vt:variant>
        <vt:i4>815</vt:i4>
      </vt:variant>
      <vt:variant>
        <vt:i4>0</vt:i4>
      </vt:variant>
      <vt:variant>
        <vt:i4>5</vt:i4>
      </vt:variant>
      <vt:variant>
        <vt:lpwstr/>
      </vt:variant>
      <vt:variant>
        <vt:lpwstr>_Toc510015803</vt:lpwstr>
      </vt:variant>
      <vt:variant>
        <vt:i4>1245244</vt:i4>
      </vt:variant>
      <vt:variant>
        <vt:i4>809</vt:i4>
      </vt:variant>
      <vt:variant>
        <vt:i4>0</vt:i4>
      </vt:variant>
      <vt:variant>
        <vt:i4>5</vt:i4>
      </vt:variant>
      <vt:variant>
        <vt:lpwstr/>
      </vt:variant>
      <vt:variant>
        <vt:lpwstr>_Toc510015802</vt:lpwstr>
      </vt:variant>
      <vt:variant>
        <vt:i4>1245244</vt:i4>
      </vt:variant>
      <vt:variant>
        <vt:i4>803</vt:i4>
      </vt:variant>
      <vt:variant>
        <vt:i4>0</vt:i4>
      </vt:variant>
      <vt:variant>
        <vt:i4>5</vt:i4>
      </vt:variant>
      <vt:variant>
        <vt:lpwstr/>
      </vt:variant>
      <vt:variant>
        <vt:lpwstr>_Toc510015801</vt:lpwstr>
      </vt:variant>
      <vt:variant>
        <vt:i4>1245244</vt:i4>
      </vt:variant>
      <vt:variant>
        <vt:i4>797</vt:i4>
      </vt:variant>
      <vt:variant>
        <vt:i4>0</vt:i4>
      </vt:variant>
      <vt:variant>
        <vt:i4>5</vt:i4>
      </vt:variant>
      <vt:variant>
        <vt:lpwstr/>
      </vt:variant>
      <vt:variant>
        <vt:lpwstr>_Toc510015800</vt:lpwstr>
      </vt:variant>
      <vt:variant>
        <vt:i4>1703987</vt:i4>
      </vt:variant>
      <vt:variant>
        <vt:i4>791</vt:i4>
      </vt:variant>
      <vt:variant>
        <vt:i4>0</vt:i4>
      </vt:variant>
      <vt:variant>
        <vt:i4>5</vt:i4>
      </vt:variant>
      <vt:variant>
        <vt:lpwstr/>
      </vt:variant>
      <vt:variant>
        <vt:lpwstr>_Toc510015799</vt:lpwstr>
      </vt:variant>
      <vt:variant>
        <vt:i4>1703987</vt:i4>
      </vt:variant>
      <vt:variant>
        <vt:i4>785</vt:i4>
      </vt:variant>
      <vt:variant>
        <vt:i4>0</vt:i4>
      </vt:variant>
      <vt:variant>
        <vt:i4>5</vt:i4>
      </vt:variant>
      <vt:variant>
        <vt:lpwstr/>
      </vt:variant>
      <vt:variant>
        <vt:lpwstr>_Toc510015798</vt:lpwstr>
      </vt:variant>
      <vt:variant>
        <vt:i4>1703987</vt:i4>
      </vt:variant>
      <vt:variant>
        <vt:i4>779</vt:i4>
      </vt:variant>
      <vt:variant>
        <vt:i4>0</vt:i4>
      </vt:variant>
      <vt:variant>
        <vt:i4>5</vt:i4>
      </vt:variant>
      <vt:variant>
        <vt:lpwstr/>
      </vt:variant>
      <vt:variant>
        <vt:lpwstr>_Toc510015797</vt:lpwstr>
      </vt:variant>
      <vt:variant>
        <vt:i4>1703987</vt:i4>
      </vt:variant>
      <vt:variant>
        <vt:i4>776</vt:i4>
      </vt:variant>
      <vt:variant>
        <vt:i4>0</vt:i4>
      </vt:variant>
      <vt:variant>
        <vt:i4>5</vt:i4>
      </vt:variant>
      <vt:variant>
        <vt:lpwstr/>
      </vt:variant>
      <vt:variant>
        <vt:lpwstr>_Toc510015796</vt:lpwstr>
      </vt:variant>
      <vt:variant>
        <vt:i4>1703987</vt:i4>
      </vt:variant>
      <vt:variant>
        <vt:i4>770</vt:i4>
      </vt:variant>
      <vt:variant>
        <vt:i4>0</vt:i4>
      </vt:variant>
      <vt:variant>
        <vt:i4>5</vt:i4>
      </vt:variant>
      <vt:variant>
        <vt:lpwstr/>
      </vt:variant>
      <vt:variant>
        <vt:lpwstr>_Toc510015795</vt:lpwstr>
      </vt:variant>
      <vt:variant>
        <vt:i4>1703987</vt:i4>
      </vt:variant>
      <vt:variant>
        <vt:i4>764</vt:i4>
      </vt:variant>
      <vt:variant>
        <vt:i4>0</vt:i4>
      </vt:variant>
      <vt:variant>
        <vt:i4>5</vt:i4>
      </vt:variant>
      <vt:variant>
        <vt:lpwstr/>
      </vt:variant>
      <vt:variant>
        <vt:lpwstr>_Toc510015794</vt:lpwstr>
      </vt:variant>
      <vt:variant>
        <vt:i4>1703987</vt:i4>
      </vt:variant>
      <vt:variant>
        <vt:i4>758</vt:i4>
      </vt:variant>
      <vt:variant>
        <vt:i4>0</vt:i4>
      </vt:variant>
      <vt:variant>
        <vt:i4>5</vt:i4>
      </vt:variant>
      <vt:variant>
        <vt:lpwstr/>
      </vt:variant>
      <vt:variant>
        <vt:lpwstr>_Toc510015793</vt:lpwstr>
      </vt:variant>
      <vt:variant>
        <vt:i4>1703987</vt:i4>
      </vt:variant>
      <vt:variant>
        <vt:i4>752</vt:i4>
      </vt:variant>
      <vt:variant>
        <vt:i4>0</vt:i4>
      </vt:variant>
      <vt:variant>
        <vt:i4>5</vt:i4>
      </vt:variant>
      <vt:variant>
        <vt:lpwstr/>
      </vt:variant>
      <vt:variant>
        <vt:lpwstr>_Toc510015792</vt:lpwstr>
      </vt:variant>
      <vt:variant>
        <vt:i4>1703987</vt:i4>
      </vt:variant>
      <vt:variant>
        <vt:i4>746</vt:i4>
      </vt:variant>
      <vt:variant>
        <vt:i4>0</vt:i4>
      </vt:variant>
      <vt:variant>
        <vt:i4>5</vt:i4>
      </vt:variant>
      <vt:variant>
        <vt:lpwstr/>
      </vt:variant>
      <vt:variant>
        <vt:lpwstr>_Toc510015791</vt:lpwstr>
      </vt:variant>
      <vt:variant>
        <vt:i4>1703987</vt:i4>
      </vt:variant>
      <vt:variant>
        <vt:i4>740</vt:i4>
      </vt:variant>
      <vt:variant>
        <vt:i4>0</vt:i4>
      </vt:variant>
      <vt:variant>
        <vt:i4>5</vt:i4>
      </vt:variant>
      <vt:variant>
        <vt:lpwstr/>
      </vt:variant>
      <vt:variant>
        <vt:lpwstr>_Toc510015790</vt:lpwstr>
      </vt:variant>
      <vt:variant>
        <vt:i4>1769523</vt:i4>
      </vt:variant>
      <vt:variant>
        <vt:i4>734</vt:i4>
      </vt:variant>
      <vt:variant>
        <vt:i4>0</vt:i4>
      </vt:variant>
      <vt:variant>
        <vt:i4>5</vt:i4>
      </vt:variant>
      <vt:variant>
        <vt:lpwstr/>
      </vt:variant>
      <vt:variant>
        <vt:lpwstr>_Toc510015789</vt:lpwstr>
      </vt:variant>
      <vt:variant>
        <vt:i4>1769523</vt:i4>
      </vt:variant>
      <vt:variant>
        <vt:i4>728</vt:i4>
      </vt:variant>
      <vt:variant>
        <vt:i4>0</vt:i4>
      </vt:variant>
      <vt:variant>
        <vt:i4>5</vt:i4>
      </vt:variant>
      <vt:variant>
        <vt:lpwstr/>
      </vt:variant>
      <vt:variant>
        <vt:lpwstr>_Toc510015788</vt:lpwstr>
      </vt:variant>
      <vt:variant>
        <vt:i4>1769523</vt:i4>
      </vt:variant>
      <vt:variant>
        <vt:i4>722</vt:i4>
      </vt:variant>
      <vt:variant>
        <vt:i4>0</vt:i4>
      </vt:variant>
      <vt:variant>
        <vt:i4>5</vt:i4>
      </vt:variant>
      <vt:variant>
        <vt:lpwstr/>
      </vt:variant>
      <vt:variant>
        <vt:lpwstr>_Toc510015787</vt:lpwstr>
      </vt:variant>
      <vt:variant>
        <vt:i4>1376307</vt:i4>
      </vt:variant>
      <vt:variant>
        <vt:i4>716</vt:i4>
      </vt:variant>
      <vt:variant>
        <vt:i4>0</vt:i4>
      </vt:variant>
      <vt:variant>
        <vt:i4>5</vt:i4>
      </vt:variant>
      <vt:variant>
        <vt:lpwstr/>
      </vt:variant>
      <vt:variant>
        <vt:lpwstr>_Toc510015767</vt:lpwstr>
      </vt:variant>
      <vt:variant>
        <vt:i4>1376307</vt:i4>
      </vt:variant>
      <vt:variant>
        <vt:i4>710</vt:i4>
      </vt:variant>
      <vt:variant>
        <vt:i4>0</vt:i4>
      </vt:variant>
      <vt:variant>
        <vt:i4>5</vt:i4>
      </vt:variant>
      <vt:variant>
        <vt:lpwstr/>
      </vt:variant>
      <vt:variant>
        <vt:lpwstr>_Toc510015766</vt:lpwstr>
      </vt:variant>
      <vt:variant>
        <vt:i4>1376307</vt:i4>
      </vt:variant>
      <vt:variant>
        <vt:i4>704</vt:i4>
      </vt:variant>
      <vt:variant>
        <vt:i4>0</vt:i4>
      </vt:variant>
      <vt:variant>
        <vt:i4>5</vt:i4>
      </vt:variant>
      <vt:variant>
        <vt:lpwstr/>
      </vt:variant>
      <vt:variant>
        <vt:lpwstr>_Toc510015765</vt:lpwstr>
      </vt:variant>
      <vt:variant>
        <vt:i4>1376307</vt:i4>
      </vt:variant>
      <vt:variant>
        <vt:i4>698</vt:i4>
      </vt:variant>
      <vt:variant>
        <vt:i4>0</vt:i4>
      </vt:variant>
      <vt:variant>
        <vt:i4>5</vt:i4>
      </vt:variant>
      <vt:variant>
        <vt:lpwstr/>
      </vt:variant>
      <vt:variant>
        <vt:lpwstr>_Toc510015764</vt:lpwstr>
      </vt:variant>
      <vt:variant>
        <vt:i4>1376307</vt:i4>
      </vt:variant>
      <vt:variant>
        <vt:i4>692</vt:i4>
      </vt:variant>
      <vt:variant>
        <vt:i4>0</vt:i4>
      </vt:variant>
      <vt:variant>
        <vt:i4>5</vt:i4>
      </vt:variant>
      <vt:variant>
        <vt:lpwstr/>
      </vt:variant>
      <vt:variant>
        <vt:lpwstr>_Toc510015763</vt:lpwstr>
      </vt:variant>
      <vt:variant>
        <vt:i4>1376307</vt:i4>
      </vt:variant>
      <vt:variant>
        <vt:i4>686</vt:i4>
      </vt:variant>
      <vt:variant>
        <vt:i4>0</vt:i4>
      </vt:variant>
      <vt:variant>
        <vt:i4>5</vt:i4>
      </vt:variant>
      <vt:variant>
        <vt:lpwstr/>
      </vt:variant>
      <vt:variant>
        <vt:lpwstr>_Toc510015762</vt:lpwstr>
      </vt:variant>
      <vt:variant>
        <vt:i4>1376307</vt:i4>
      </vt:variant>
      <vt:variant>
        <vt:i4>680</vt:i4>
      </vt:variant>
      <vt:variant>
        <vt:i4>0</vt:i4>
      </vt:variant>
      <vt:variant>
        <vt:i4>5</vt:i4>
      </vt:variant>
      <vt:variant>
        <vt:lpwstr/>
      </vt:variant>
      <vt:variant>
        <vt:lpwstr>_Toc510015761</vt:lpwstr>
      </vt:variant>
      <vt:variant>
        <vt:i4>1376307</vt:i4>
      </vt:variant>
      <vt:variant>
        <vt:i4>674</vt:i4>
      </vt:variant>
      <vt:variant>
        <vt:i4>0</vt:i4>
      </vt:variant>
      <vt:variant>
        <vt:i4>5</vt:i4>
      </vt:variant>
      <vt:variant>
        <vt:lpwstr/>
      </vt:variant>
      <vt:variant>
        <vt:lpwstr>_Toc510015760</vt:lpwstr>
      </vt:variant>
      <vt:variant>
        <vt:i4>1441843</vt:i4>
      </vt:variant>
      <vt:variant>
        <vt:i4>668</vt:i4>
      </vt:variant>
      <vt:variant>
        <vt:i4>0</vt:i4>
      </vt:variant>
      <vt:variant>
        <vt:i4>5</vt:i4>
      </vt:variant>
      <vt:variant>
        <vt:lpwstr/>
      </vt:variant>
      <vt:variant>
        <vt:lpwstr>_Toc510015759</vt:lpwstr>
      </vt:variant>
      <vt:variant>
        <vt:i4>1441843</vt:i4>
      </vt:variant>
      <vt:variant>
        <vt:i4>662</vt:i4>
      </vt:variant>
      <vt:variant>
        <vt:i4>0</vt:i4>
      </vt:variant>
      <vt:variant>
        <vt:i4>5</vt:i4>
      </vt:variant>
      <vt:variant>
        <vt:lpwstr/>
      </vt:variant>
      <vt:variant>
        <vt:lpwstr>_Toc510015758</vt:lpwstr>
      </vt:variant>
      <vt:variant>
        <vt:i4>1441843</vt:i4>
      </vt:variant>
      <vt:variant>
        <vt:i4>656</vt:i4>
      </vt:variant>
      <vt:variant>
        <vt:i4>0</vt:i4>
      </vt:variant>
      <vt:variant>
        <vt:i4>5</vt:i4>
      </vt:variant>
      <vt:variant>
        <vt:lpwstr/>
      </vt:variant>
      <vt:variant>
        <vt:lpwstr>_Toc510015757</vt:lpwstr>
      </vt:variant>
      <vt:variant>
        <vt:i4>1441843</vt:i4>
      </vt:variant>
      <vt:variant>
        <vt:i4>650</vt:i4>
      </vt:variant>
      <vt:variant>
        <vt:i4>0</vt:i4>
      </vt:variant>
      <vt:variant>
        <vt:i4>5</vt:i4>
      </vt:variant>
      <vt:variant>
        <vt:lpwstr/>
      </vt:variant>
      <vt:variant>
        <vt:lpwstr>_Toc510015756</vt:lpwstr>
      </vt:variant>
      <vt:variant>
        <vt:i4>1441843</vt:i4>
      </vt:variant>
      <vt:variant>
        <vt:i4>644</vt:i4>
      </vt:variant>
      <vt:variant>
        <vt:i4>0</vt:i4>
      </vt:variant>
      <vt:variant>
        <vt:i4>5</vt:i4>
      </vt:variant>
      <vt:variant>
        <vt:lpwstr/>
      </vt:variant>
      <vt:variant>
        <vt:lpwstr>_Toc510015755</vt:lpwstr>
      </vt:variant>
      <vt:variant>
        <vt:i4>1441843</vt:i4>
      </vt:variant>
      <vt:variant>
        <vt:i4>638</vt:i4>
      </vt:variant>
      <vt:variant>
        <vt:i4>0</vt:i4>
      </vt:variant>
      <vt:variant>
        <vt:i4>5</vt:i4>
      </vt:variant>
      <vt:variant>
        <vt:lpwstr/>
      </vt:variant>
      <vt:variant>
        <vt:lpwstr>_Toc510015754</vt:lpwstr>
      </vt:variant>
      <vt:variant>
        <vt:i4>1441843</vt:i4>
      </vt:variant>
      <vt:variant>
        <vt:i4>632</vt:i4>
      </vt:variant>
      <vt:variant>
        <vt:i4>0</vt:i4>
      </vt:variant>
      <vt:variant>
        <vt:i4>5</vt:i4>
      </vt:variant>
      <vt:variant>
        <vt:lpwstr/>
      </vt:variant>
      <vt:variant>
        <vt:lpwstr>_Toc510015753</vt:lpwstr>
      </vt:variant>
      <vt:variant>
        <vt:i4>1441843</vt:i4>
      </vt:variant>
      <vt:variant>
        <vt:i4>626</vt:i4>
      </vt:variant>
      <vt:variant>
        <vt:i4>0</vt:i4>
      </vt:variant>
      <vt:variant>
        <vt:i4>5</vt:i4>
      </vt:variant>
      <vt:variant>
        <vt:lpwstr/>
      </vt:variant>
      <vt:variant>
        <vt:lpwstr>_Toc510015752</vt:lpwstr>
      </vt:variant>
      <vt:variant>
        <vt:i4>1441843</vt:i4>
      </vt:variant>
      <vt:variant>
        <vt:i4>620</vt:i4>
      </vt:variant>
      <vt:variant>
        <vt:i4>0</vt:i4>
      </vt:variant>
      <vt:variant>
        <vt:i4>5</vt:i4>
      </vt:variant>
      <vt:variant>
        <vt:lpwstr/>
      </vt:variant>
      <vt:variant>
        <vt:lpwstr>_Toc510015751</vt:lpwstr>
      </vt:variant>
      <vt:variant>
        <vt:i4>1441843</vt:i4>
      </vt:variant>
      <vt:variant>
        <vt:i4>614</vt:i4>
      </vt:variant>
      <vt:variant>
        <vt:i4>0</vt:i4>
      </vt:variant>
      <vt:variant>
        <vt:i4>5</vt:i4>
      </vt:variant>
      <vt:variant>
        <vt:lpwstr/>
      </vt:variant>
      <vt:variant>
        <vt:lpwstr>_Toc510015750</vt:lpwstr>
      </vt:variant>
      <vt:variant>
        <vt:i4>1507379</vt:i4>
      </vt:variant>
      <vt:variant>
        <vt:i4>608</vt:i4>
      </vt:variant>
      <vt:variant>
        <vt:i4>0</vt:i4>
      </vt:variant>
      <vt:variant>
        <vt:i4>5</vt:i4>
      </vt:variant>
      <vt:variant>
        <vt:lpwstr/>
      </vt:variant>
      <vt:variant>
        <vt:lpwstr>_Toc510015749</vt:lpwstr>
      </vt:variant>
      <vt:variant>
        <vt:i4>1507379</vt:i4>
      </vt:variant>
      <vt:variant>
        <vt:i4>602</vt:i4>
      </vt:variant>
      <vt:variant>
        <vt:i4>0</vt:i4>
      </vt:variant>
      <vt:variant>
        <vt:i4>5</vt:i4>
      </vt:variant>
      <vt:variant>
        <vt:lpwstr/>
      </vt:variant>
      <vt:variant>
        <vt:lpwstr>_Toc510015748</vt:lpwstr>
      </vt:variant>
      <vt:variant>
        <vt:i4>1507379</vt:i4>
      </vt:variant>
      <vt:variant>
        <vt:i4>596</vt:i4>
      </vt:variant>
      <vt:variant>
        <vt:i4>0</vt:i4>
      </vt:variant>
      <vt:variant>
        <vt:i4>5</vt:i4>
      </vt:variant>
      <vt:variant>
        <vt:lpwstr/>
      </vt:variant>
      <vt:variant>
        <vt:lpwstr>_Toc510015747</vt:lpwstr>
      </vt:variant>
      <vt:variant>
        <vt:i4>1507379</vt:i4>
      </vt:variant>
      <vt:variant>
        <vt:i4>590</vt:i4>
      </vt:variant>
      <vt:variant>
        <vt:i4>0</vt:i4>
      </vt:variant>
      <vt:variant>
        <vt:i4>5</vt:i4>
      </vt:variant>
      <vt:variant>
        <vt:lpwstr/>
      </vt:variant>
      <vt:variant>
        <vt:lpwstr>_Toc510015746</vt:lpwstr>
      </vt:variant>
      <vt:variant>
        <vt:i4>1507379</vt:i4>
      </vt:variant>
      <vt:variant>
        <vt:i4>584</vt:i4>
      </vt:variant>
      <vt:variant>
        <vt:i4>0</vt:i4>
      </vt:variant>
      <vt:variant>
        <vt:i4>5</vt:i4>
      </vt:variant>
      <vt:variant>
        <vt:lpwstr/>
      </vt:variant>
      <vt:variant>
        <vt:lpwstr>_Toc510015745</vt:lpwstr>
      </vt:variant>
      <vt:variant>
        <vt:i4>1507379</vt:i4>
      </vt:variant>
      <vt:variant>
        <vt:i4>578</vt:i4>
      </vt:variant>
      <vt:variant>
        <vt:i4>0</vt:i4>
      </vt:variant>
      <vt:variant>
        <vt:i4>5</vt:i4>
      </vt:variant>
      <vt:variant>
        <vt:lpwstr/>
      </vt:variant>
      <vt:variant>
        <vt:lpwstr>_Toc510015744</vt:lpwstr>
      </vt:variant>
      <vt:variant>
        <vt:i4>1507379</vt:i4>
      </vt:variant>
      <vt:variant>
        <vt:i4>572</vt:i4>
      </vt:variant>
      <vt:variant>
        <vt:i4>0</vt:i4>
      </vt:variant>
      <vt:variant>
        <vt:i4>5</vt:i4>
      </vt:variant>
      <vt:variant>
        <vt:lpwstr/>
      </vt:variant>
      <vt:variant>
        <vt:lpwstr>_Toc510015743</vt:lpwstr>
      </vt:variant>
      <vt:variant>
        <vt:i4>1507379</vt:i4>
      </vt:variant>
      <vt:variant>
        <vt:i4>566</vt:i4>
      </vt:variant>
      <vt:variant>
        <vt:i4>0</vt:i4>
      </vt:variant>
      <vt:variant>
        <vt:i4>5</vt:i4>
      </vt:variant>
      <vt:variant>
        <vt:lpwstr/>
      </vt:variant>
      <vt:variant>
        <vt:lpwstr>_Toc510015742</vt:lpwstr>
      </vt:variant>
      <vt:variant>
        <vt:i4>1507379</vt:i4>
      </vt:variant>
      <vt:variant>
        <vt:i4>560</vt:i4>
      </vt:variant>
      <vt:variant>
        <vt:i4>0</vt:i4>
      </vt:variant>
      <vt:variant>
        <vt:i4>5</vt:i4>
      </vt:variant>
      <vt:variant>
        <vt:lpwstr/>
      </vt:variant>
      <vt:variant>
        <vt:lpwstr>_Toc510015741</vt:lpwstr>
      </vt:variant>
      <vt:variant>
        <vt:i4>1507379</vt:i4>
      </vt:variant>
      <vt:variant>
        <vt:i4>554</vt:i4>
      </vt:variant>
      <vt:variant>
        <vt:i4>0</vt:i4>
      </vt:variant>
      <vt:variant>
        <vt:i4>5</vt:i4>
      </vt:variant>
      <vt:variant>
        <vt:lpwstr/>
      </vt:variant>
      <vt:variant>
        <vt:lpwstr>_Toc510015740</vt:lpwstr>
      </vt:variant>
      <vt:variant>
        <vt:i4>1048627</vt:i4>
      </vt:variant>
      <vt:variant>
        <vt:i4>548</vt:i4>
      </vt:variant>
      <vt:variant>
        <vt:i4>0</vt:i4>
      </vt:variant>
      <vt:variant>
        <vt:i4>5</vt:i4>
      </vt:variant>
      <vt:variant>
        <vt:lpwstr/>
      </vt:variant>
      <vt:variant>
        <vt:lpwstr>_Toc510015739</vt:lpwstr>
      </vt:variant>
      <vt:variant>
        <vt:i4>1048627</vt:i4>
      </vt:variant>
      <vt:variant>
        <vt:i4>542</vt:i4>
      </vt:variant>
      <vt:variant>
        <vt:i4>0</vt:i4>
      </vt:variant>
      <vt:variant>
        <vt:i4>5</vt:i4>
      </vt:variant>
      <vt:variant>
        <vt:lpwstr/>
      </vt:variant>
      <vt:variant>
        <vt:lpwstr>_Toc510015738</vt:lpwstr>
      </vt:variant>
      <vt:variant>
        <vt:i4>1048627</vt:i4>
      </vt:variant>
      <vt:variant>
        <vt:i4>536</vt:i4>
      </vt:variant>
      <vt:variant>
        <vt:i4>0</vt:i4>
      </vt:variant>
      <vt:variant>
        <vt:i4>5</vt:i4>
      </vt:variant>
      <vt:variant>
        <vt:lpwstr/>
      </vt:variant>
      <vt:variant>
        <vt:lpwstr>_Toc510015737</vt:lpwstr>
      </vt:variant>
      <vt:variant>
        <vt:i4>1048627</vt:i4>
      </vt:variant>
      <vt:variant>
        <vt:i4>530</vt:i4>
      </vt:variant>
      <vt:variant>
        <vt:i4>0</vt:i4>
      </vt:variant>
      <vt:variant>
        <vt:i4>5</vt:i4>
      </vt:variant>
      <vt:variant>
        <vt:lpwstr/>
      </vt:variant>
      <vt:variant>
        <vt:lpwstr>_Toc510015736</vt:lpwstr>
      </vt:variant>
      <vt:variant>
        <vt:i4>1048627</vt:i4>
      </vt:variant>
      <vt:variant>
        <vt:i4>524</vt:i4>
      </vt:variant>
      <vt:variant>
        <vt:i4>0</vt:i4>
      </vt:variant>
      <vt:variant>
        <vt:i4>5</vt:i4>
      </vt:variant>
      <vt:variant>
        <vt:lpwstr/>
      </vt:variant>
      <vt:variant>
        <vt:lpwstr>_Toc510015735</vt:lpwstr>
      </vt:variant>
      <vt:variant>
        <vt:i4>1048627</vt:i4>
      </vt:variant>
      <vt:variant>
        <vt:i4>518</vt:i4>
      </vt:variant>
      <vt:variant>
        <vt:i4>0</vt:i4>
      </vt:variant>
      <vt:variant>
        <vt:i4>5</vt:i4>
      </vt:variant>
      <vt:variant>
        <vt:lpwstr/>
      </vt:variant>
      <vt:variant>
        <vt:lpwstr>_Toc510015734</vt:lpwstr>
      </vt:variant>
      <vt:variant>
        <vt:i4>1048627</vt:i4>
      </vt:variant>
      <vt:variant>
        <vt:i4>512</vt:i4>
      </vt:variant>
      <vt:variant>
        <vt:i4>0</vt:i4>
      </vt:variant>
      <vt:variant>
        <vt:i4>5</vt:i4>
      </vt:variant>
      <vt:variant>
        <vt:lpwstr/>
      </vt:variant>
      <vt:variant>
        <vt:lpwstr>_Toc510015733</vt:lpwstr>
      </vt:variant>
      <vt:variant>
        <vt:i4>1048627</vt:i4>
      </vt:variant>
      <vt:variant>
        <vt:i4>506</vt:i4>
      </vt:variant>
      <vt:variant>
        <vt:i4>0</vt:i4>
      </vt:variant>
      <vt:variant>
        <vt:i4>5</vt:i4>
      </vt:variant>
      <vt:variant>
        <vt:lpwstr/>
      </vt:variant>
      <vt:variant>
        <vt:lpwstr>_Toc510015732</vt:lpwstr>
      </vt:variant>
      <vt:variant>
        <vt:i4>1048627</vt:i4>
      </vt:variant>
      <vt:variant>
        <vt:i4>500</vt:i4>
      </vt:variant>
      <vt:variant>
        <vt:i4>0</vt:i4>
      </vt:variant>
      <vt:variant>
        <vt:i4>5</vt:i4>
      </vt:variant>
      <vt:variant>
        <vt:lpwstr/>
      </vt:variant>
      <vt:variant>
        <vt:lpwstr>_Toc510015731</vt:lpwstr>
      </vt:variant>
      <vt:variant>
        <vt:i4>1048627</vt:i4>
      </vt:variant>
      <vt:variant>
        <vt:i4>494</vt:i4>
      </vt:variant>
      <vt:variant>
        <vt:i4>0</vt:i4>
      </vt:variant>
      <vt:variant>
        <vt:i4>5</vt:i4>
      </vt:variant>
      <vt:variant>
        <vt:lpwstr/>
      </vt:variant>
      <vt:variant>
        <vt:lpwstr>_Toc510015730</vt:lpwstr>
      </vt:variant>
      <vt:variant>
        <vt:i4>1114163</vt:i4>
      </vt:variant>
      <vt:variant>
        <vt:i4>488</vt:i4>
      </vt:variant>
      <vt:variant>
        <vt:i4>0</vt:i4>
      </vt:variant>
      <vt:variant>
        <vt:i4>5</vt:i4>
      </vt:variant>
      <vt:variant>
        <vt:lpwstr/>
      </vt:variant>
      <vt:variant>
        <vt:lpwstr>_Toc510015729</vt:lpwstr>
      </vt:variant>
      <vt:variant>
        <vt:i4>1114163</vt:i4>
      </vt:variant>
      <vt:variant>
        <vt:i4>482</vt:i4>
      </vt:variant>
      <vt:variant>
        <vt:i4>0</vt:i4>
      </vt:variant>
      <vt:variant>
        <vt:i4>5</vt:i4>
      </vt:variant>
      <vt:variant>
        <vt:lpwstr/>
      </vt:variant>
      <vt:variant>
        <vt:lpwstr>_Toc510015728</vt:lpwstr>
      </vt:variant>
      <vt:variant>
        <vt:i4>1114163</vt:i4>
      </vt:variant>
      <vt:variant>
        <vt:i4>476</vt:i4>
      </vt:variant>
      <vt:variant>
        <vt:i4>0</vt:i4>
      </vt:variant>
      <vt:variant>
        <vt:i4>5</vt:i4>
      </vt:variant>
      <vt:variant>
        <vt:lpwstr/>
      </vt:variant>
      <vt:variant>
        <vt:lpwstr>_Toc510015727</vt:lpwstr>
      </vt:variant>
      <vt:variant>
        <vt:i4>1114163</vt:i4>
      </vt:variant>
      <vt:variant>
        <vt:i4>470</vt:i4>
      </vt:variant>
      <vt:variant>
        <vt:i4>0</vt:i4>
      </vt:variant>
      <vt:variant>
        <vt:i4>5</vt:i4>
      </vt:variant>
      <vt:variant>
        <vt:lpwstr/>
      </vt:variant>
      <vt:variant>
        <vt:lpwstr>_Toc510015726</vt:lpwstr>
      </vt:variant>
      <vt:variant>
        <vt:i4>1114163</vt:i4>
      </vt:variant>
      <vt:variant>
        <vt:i4>464</vt:i4>
      </vt:variant>
      <vt:variant>
        <vt:i4>0</vt:i4>
      </vt:variant>
      <vt:variant>
        <vt:i4>5</vt:i4>
      </vt:variant>
      <vt:variant>
        <vt:lpwstr/>
      </vt:variant>
      <vt:variant>
        <vt:lpwstr>_Toc510015725</vt:lpwstr>
      </vt:variant>
      <vt:variant>
        <vt:i4>1114163</vt:i4>
      </vt:variant>
      <vt:variant>
        <vt:i4>458</vt:i4>
      </vt:variant>
      <vt:variant>
        <vt:i4>0</vt:i4>
      </vt:variant>
      <vt:variant>
        <vt:i4>5</vt:i4>
      </vt:variant>
      <vt:variant>
        <vt:lpwstr/>
      </vt:variant>
      <vt:variant>
        <vt:lpwstr>_Toc510015724</vt:lpwstr>
      </vt:variant>
      <vt:variant>
        <vt:i4>1114163</vt:i4>
      </vt:variant>
      <vt:variant>
        <vt:i4>452</vt:i4>
      </vt:variant>
      <vt:variant>
        <vt:i4>0</vt:i4>
      </vt:variant>
      <vt:variant>
        <vt:i4>5</vt:i4>
      </vt:variant>
      <vt:variant>
        <vt:lpwstr/>
      </vt:variant>
      <vt:variant>
        <vt:lpwstr>_Toc510015723</vt:lpwstr>
      </vt:variant>
      <vt:variant>
        <vt:i4>1114163</vt:i4>
      </vt:variant>
      <vt:variant>
        <vt:i4>446</vt:i4>
      </vt:variant>
      <vt:variant>
        <vt:i4>0</vt:i4>
      </vt:variant>
      <vt:variant>
        <vt:i4>5</vt:i4>
      </vt:variant>
      <vt:variant>
        <vt:lpwstr/>
      </vt:variant>
      <vt:variant>
        <vt:lpwstr>_Toc510015722</vt:lpwstr>
      </vt:variant>
      <vt:variant>
        <vt:i4>1114163</vt:i4>
      </vt:variant>
      <vt:variant>
        <vt:i4>440</vt:i4>
      </vt:variant>
      <vt:variant>
        <vt:i4>0</vt:i4>
      </vt:variant>
      <vt:variant>
        <vt:i4>5</vt:i4>
      </vt:variant>
      <vt:variant>
        <vt:lpwstr/>
      </vt:variant>
      <vt:variant>
        <vt:lpwstr>_Toc510015721</vt:lpwstr>
      </vt:variant>
      <vt:variant>
        <vt:i4>1114163</vt:i4>
      </vt:variant>
      <vt:variant>
        <vt:i4>434</vt:i4>
      </vt:variant>
      <vt:variant>
        <vt:i4>0</vt:i4>
      </vt:variant>
      <vt:variant>
        <vt:i4>5</vt:i4>
      </vt:variant>
      <vt:variant>
        <vt:lpwstr/>
      </vt:variant>
      <vt:variant>
        <vt:lpwstr>_Toc510015720</vt:lpwstr>
      </vt:variant>
      <vt:variant>
        <vt:i4>1179699</vt:i4>
      </vt:variant>
      <vt:variant>
        <vt:i4>428</vt:i4>
      </vt:variant>
      <vt:variant>
        <vt:i4>0</vt:i4>
      </vt:variant>
      <vt:variant>
        <vt:i4>5</vt:i4>
      </vt:variant>
      <vt:variant>
        <vt:lpwstr/>
      </vt:variant>
      <vt:variant>
        <vt:lpwstr>_Toc510015719</vt:lpwstr>
      </vt:variant>
      <vt:variant>
        <vt:i4>1179699</vt:i4>
      </vt:variant>
      <vt:variant>
        <vt:i4>422</vt:i4>
      </vt:variant>
      <vt:variant>
        <vt:i4>0</vt:i4>
      </vt:variant>
      <vt:variant>
        <vt:i4>5</vt:i4>
      </vt:variant>
      <vt:variant>
        <vt:lpwstr/>
      </vt:variant>
      <vt:variant>
        <vt:lpwstr>_Toc510015718</vt:lpwstr>
      </vt:variant>
      <vt:variant>
        <vt:i4>1179699</vt:i4>
      </vt:variant>
      <vt:variant>
        <vt:i4>416</vt:i4>
      </vt:variant>
      <vt:variant>
        <vt:i4>0</vt:i4>
      </vt:variant>
      <vt:variant>
        <vt:i4>5</vt:i4>
      </vt:variant>
      <vt:variant>
        <vt:lpwstr/>
      </vt:variant>
      <vt:variant>
        <vt:lpwstr>_Toc510015717</vt:lpwstr>
      </vt:variant>
      <vt:variant>
        <vt:i4>1179699</vt:i4>
      </vt:variant>
      <vt:variant>
        <vt:i4>410</vt:i4>
      </vt:variant>
      <vt:variant>
        <vt:i4>0</vt:i4>
      </vt:variant>
      <vt:variant>
        <vt:i4>5</vt:i4>
      </vt:variant>
      <vt:variant>
        <vt:lpwstr/>
      </vt:variant>
      <vt:variant>
        <vt:lpwstr>_Toc510015716</vt:lpwstr>
      </vt:variant>
      <vt:variant>
        <vt:i4>1179699</vt:i4>
      </vt:variant>
      <vt:variant>
        <vt:i4>404</vt:i4>
      </vt:variant>
      <vt:variant>
        <vt:i4>0</vt:i4>
      </vt:variant>
      <vt:variant>
        <vt:i4>5</vt:i4>
      </vt:variant>
      <vt:variant>
        <vt:lpwstr/>
      </vt:variant>
      <vt:variant>
        <vt:lpwstr>_Toc510015715</vt:lpwstr>
      </vt:variant>
      <vt:variant>
        <vt:i4>1179699</vt:i4>
      </vt:variant>
      <vt:variant>
        <vt:i4>398</vt:i4>
      </vt:variant>
      <vt:variant>
        <vt:i4>0</vt:i4>
      </vt:variant>
      <vt:variant>
        <vt:i4>5</vt:i4>
      </vt:variant>
      <vt:variant>
        <vt:lpwstr/>
      </vt:variant>
      <vt:variant>
        <vt:lpwstr>_Toc510015714</vt:lpwstr>
      </vt:variant>
      <vt:variant>
        <vt:i4>1179699</vt:i4>
      </vt:variant>
      <vt:variant>
        <vt:i4>392</vt:i4>
      </vt:variant>
      <vt:variant>
        <vt:i4>0</vt:i4>
      </vt:variant>
      <vt:variant>
        <vt:i4>5</vt:i4>
      </vt:variant>
      <vt:variant>
        <vt:lpwstr/>
      </vt:variant>
      <vt:variant>
        <vt:lpwstr>_Toc510015713</vt:lpwstr>
      </vt:variant>
      <vt:variant>
        <vt:i4>1179699</vt:i4>
      </vt:variant>
      <vt:variant>
        <vt:i4>386</vt:i4>
      </vt:variant>
      <vt:variant>
        <vt:i4>0</vt:i4>
      </vt:variant>
      <vt:variant>
        <vt:i4>5</vt:i4>
      </vt:variant>
      <vt:variant>
        <vt:lpwstr/>
      </vt:variant>
      <vt:variant>
        <vt:lpwstr>_Toc510015712</vt:lpwstr>
      </vt:variant>
      <vt:variant>
        <vt:i4>1179699</vt:i4>
      </vt:variant>
      <vt:variant>
        <vt:i4>380</vt:i4>
      </vt:variant>
      <vt:variant>
        <vt:i4>0</vt:i4>
      </vt:variant>
      <vt:variant>
        <vt:i4>5</vt:i4>
      </vt:variant>
      <vt:variant>
        <vt:lpwstr/>
      </vt:variant>
      <vt:variant>
        <vt:lpwstr>_Toc510015711</vt:lpwstr>
      </vt:variant>
      <vt:variant>
        <vt:i4>1179699</vt:i4>
      </vt:variant>
      <vt:variant>
        <vt:i4>374</vt:i4>
      </vt:variant>
      <vt:variant>
        <vt:i4>0</vt:i4>
      </vt:variant>
      <vt:variant>
        <vt:i4>5</vt:i4>
      </vt:variant>
      <vt:variant>
        <vt:lpwstr/>
      </vt:variant>
      <vt:variant>
        <vt:lpwstr>_Toc510015710</vt:lpwstr>
      </vt:variant>
      <vt:variant>
        <vt:i4>1245235</vt:i4>
      </vt:variant>
      <vt:variant>
        <vt:i4>368</vt:i4>
      </vt:variant>
      <vt:variant>
        <vt:i4>0</vt:i4>
      </vt:variant>
      <vt:variant>
        <vt:i4>5</vt:i4>
      </vt:variant>
      <vt:variant>
        <vt:lpwstr/>
      </vt:variant>
      <vt:variant>
        <vt:lpwstr>_Toc510015709</vt:lpwstr>
      </vt:variant>
      <vt:variant>
        <vt:i4>1245235</vt:i4>
      </vt:variant>
      <vt:variant>
        <vt:i4>362</vt:i4>
      </vt:variant>
      <vt:variant>
        <vt:i4>0</vt:i4>
      </vt:variant>
      <vt:variant>
        <vt:i4>5</vt:i4>
      </vt:variant>
      <vt:variant>
        <vt:lpwstr/>
      </vt:variant>
      <vt:variant>
        <vt:lpwstr>_Toc510015708</vt:lpwstr>
      </vt:variant>
      <vt:variant>
        <vt:i4>1245235</vt:i4>
      </vt:variant>
      <vt:variant>
        <vt:i4>356</vt:i4>
      </vt:variant>
      <vt:variant>
        <vt:i4>0</vt:i4>
      </vt:variant>
      <vt:variant>
        <vt:i4>5</vt:i4>
      </vt:variant>
      <vt:variant>
        <vt:lpwstr/>
      </vt:variant>
      <vt:variant>
        <vt:lpwstr>_Toc510015707</vt:lpwstr>
      </vt:variant>
      <vt:variant>
        <vt:i4>1245235</vt:i4>
      </vt:variant>
      <vt:variant>
        <vt:i4>350</vt:i4>
      </vt:variant>
      <vt:variant>
        <vt:i4>0</vt:i4>
      </vt:variant>
      <vt:variant>
        <vt:i4>5</vt:i4>
      </vt:variant>
      <vt:variant>
        <vt:lpwstr/>
      </vt:variant>
      <vt:variant>
        <vt:lpwstr>_Toc510015706</vt:lpwstr>
      </vt:variant>
      <vt:variant>
        <vt:i4>1245235</vt:i4>
      </vt:variant>
      <vt:variant>
        <vt:i4>344</vt:i4>
      </vt:variant>
      <vt:variant>
        <vt:i4>0</vt:i4>
      </vt:variant>
      <vt:variant>
        <vt:i4>5</vt:i4>
      </vt:variant>
      <vt:variant>
        <vt:lpwstr/>
      </vt:variant>
      <vt:variant>
        <vt:lpwstr>_Toc510015705</vt:lpwstr>
      </vt:variant>
      <vt:variant>
        <vt:i4>1245235</vt:i4>
      </vt:variant>
      <vt:variant>
        <vt:i4>338</vt:i4>
      </vt:variant>
      <vt:variant>
        <vt:i4>0</vt:i4>
      </vt:variant>
      <vt:variant>
        <vt:i4>5</vt:i4>
      </vt:variant>
      <vt:variant>
        <vt:lpwstr/>
      </vt:variant>
      <vt:variant>
        <vt:lpwstr>_Toc510015704</vt:lpwstr>
      </vt:variant>
      <vt:variant>
        <vt:i4>1245235</vt:i4>
      </vt:variant>
      <vt:variant>
        <vt:i4>332</vt:i4>
      </vt:variant>
      <vt:variant>
        <vt:i4>0</vt:i4>
      </vt:variant>
      <vt:variant>
        <vt:i4>5</vt:i4>
      </vt:variant>
      <vt:variant>
        <vt:lpwstr/>
      </vt:variant>
      <vt:variant>
        <vt:lpwstr>_Toc510015703</vt:lpwstr>
      </vt:variant>
      <vt:variant>
        <vt:i4>1245235</vt:i4>
      </vt:variant>
      <vt:variant>
        <vt:i4>326</vt:i4>
      </vt:variant>
      <vt:variant>
        <vt:i4>0</vt:i4>
      </vt:variant>
      <vt:variant>
        <vt:i4>5</vt:i4>
      </vt:variant>
      <vt:variant>
        <vt:lpwstr/>
      </vt:variant>
      <vt:variant>
        <vt:lpwstr>_Toc510015702</vt:lpwstr>
      </vt:variant>
      <vt:variant>
        <vt:i4>1245235</vt:i4>
      </vt:variant>
      <vt:variant>
        <vt:i4>320</vt:i4>
      </vt:variant>
      <vt:variant>
        <vt:i4>0</vt:i4>
      </vt:variant>
      <vt:variant>
        <vt:i4>5</vt:i4>
      </vt:variant>
      <vt:variant>
        <vt:lpwstr/>
      </vt:variant>
      <vt:variant>
        <vt:lpwstr>_Toc510015701</vt:lpwstr>
      </vt:variant>
      <vt:variant>
        <vt:i4>1245235</vt:i4>
      </vt:variant>
      <vt:variant>
        <vt:i4>314</vt:i4>
      </vt:variant>
      <vt:variant>
        <vt:i4>0</vt:i4>
      </vt:variant>
      <vt:variant>
        <vt:i4>5</vt:i4>
      </vt:variant>
      <vt:variant>
        <vt:lpwstr/>
      </vt:variant>
      <vt:variant>
        <vt:lpwstr>_Toc510015700</vt:lpwstr>
      </vt:variant>
      <vt:variant>
        <vt:i4>1703986</vt:i4>
      </vt:variant>
      <vt:variant>
        <vt:i4>308</vt:i4>
      </vt:variant>
      <vt:variant>
        <vt:i4>0</vt:i4>
      </vt:variant>
      <vt:variant>
        <vt:i4>5</vt:i4>
      </vt:variant>
      <vt:variant>
        <vt:lpwstr/>
      </vt:variant>
      <vt:variant>
        <vt:lpwstr>_Toc510015699</vt:lpwstr>
      </vt:variant>
      <vt:variant>
        <vt:i4>1703986</vt:i4>
      </vt:variant>
      <vt:variant>
        <vt:i4>302</vt:i4>
      </vt:variant>
      <vt:variant>
        <vt:i4>0</vt:i4>
      </vt:variant>
      <vt:variant>
        <vt:i4>5</vt:i4>
      </vt:variant>
      <vt:variant>
        <vt:lpwstr/>
      </vt:variant>
      <vt:variant>
        <vt:lpwstr>_Toc510015698</vt:lpwstr>
      </vt:variant>
      <vt:variant>
        <vt:i4>1703986</vt:i4>
      </vt:variant>
      <vt:variant>
        <vt:i4>296</vt:i4>
      </vt:variant>
      <vt:variant>
        <vt:i4>0</vt:i4>
      </vt:variant>
      <vt:variant>
        <vt:i4>5</vt:i4>
      </vt:variant>
      <vt:variant>
        <vt:lpwstr/>
      </vt:variant>
      <vt:variant>
        <vt:lpwstr>_Toc510015697</vt:lpwstr>
      </vt:variant>
      <vt:variant>
        <vt:i4>1703986</vt:i4>
      </vt:variant>
      <vt:variant>
        <vt:i4>290</vt:i4>
      </vt:variant>
      <vt:variant>
        <vt:i4>0</vt:i4>
      </vt:variant>
      <vt:variant>
        <vt:i4>5</vt:i4>
      </vt:variant>
      <vt:variant>
        <vt:lpwstr/>
      </vt:variant>
      <vt:variant>
        <vt:lpwstr>_Toc510015696</vt:lpwstr>
      </vt:variant>
      <vt:variant>
        <vt:i4>1703986</vt:i4>
      </vt:variant>
      <vt:variant>
        <vt:i4>284</vt:i4>
      </vt:variant>
      <vt:variant>
        <vt:i4>0</vt:i4>
      </vt:variant>
      <vt:variant>
        <vt:i4>5</vt:i4>
      </vt:variant>
      <vt:variant>
        <vt:lpwstr/>
      </vt:variant>
      <vt:variant>
        <vt:lpwstr>_Toc510015695</vt:lpwstr>
      </vt:variant>
      <vt:variant>
        <vt:i4>1703986</vt:i4>
      </vt:variant>
      <vt:variant>
        <vt:i4>278</vt:i4>
      </vt:variant>
      <vt:variant>
        <vt:i4>0</vt:i4>
      </vt:variant>
      <vt:variant>
        <vt:i4>5</vt:i4>
      </vt:variant>
      <vt:variant>
        <vt:lpwstr/>
      </vt:variant>
      <vt:variant>
        <vt:lpwstr>_Toc510015694</vt:lpwstr>
      </vt:variant>
      <vt:variant>
        <vt:i4>1703986</vt:i4>
      </vt:variant>
      <vt:variant>
        <vt:i4>272</vt:i4>
      </vt:variant>
      <vt:variant>
        <vt:i4>0</vt:i4>
      </vt:variant>
      <vt:variant>
        <vt:i4>5</vt:i4>
      </vt:variant>
      <vt:variant>
        <vt:lpwstr/>
      </vt:variant>
      <vt:variant>
        <vt:lpwstr>_Toc510015693</vt:lpwstr>
      </vt:variant>
      <vt:variant>
        <vt:i4>1703986</vt:i4>
      </vt:variant>
      <vt:variant>
        <vt:i4>266</vt:i4>
      </vt:variant>
      <vt:variant>
        <vt:i4>0</vt:i4>
      </vt:variant>
      <vt:variant>
        <vt:i4>5</vt:i4>
      </vt:variant>
      <vt:variant>
        <vt:lpwstr/>
      </vt:variant>
      <vt:variant>
        <vt:lpwstr>_Toc510015692</vt:lpwstr>
      </vt:variant>
      <vt:variant>
        <vt:i4>1703986</vt:i4>
      </vt:variant>
      <vt:variant>
        <vt:i4>260</vt:i4>
      </vt:variant>
      <vt:variant>
        <vt:i4>0</vt:i4>
      </vt:variant>
      <vt:variant>
        <vt:i4>5</vt:i4>
      </vt:variant>
      <vt:variant>
        <vt:lpwstr/>
      </vt:variant>
      <vt:variant>
        <vt:lpwstr>_Toc510015691</vt:lpwstr>
      </vt:variant>
      <vt:variant>
        <vt:i4>1703986</vt:i4>
      </vt:variant>
      <vt:variant>
        <vt:i4>254</vt:i4>
      </vt:variant>
      <vt:variant>
        <vt:i4>0</vt:i4>
      </vt:variant>
      <vt:variant>
        <vt:i4>5</vt:i4>
      </vt:variant>
      <vt:variant>
        <vt:lpwstr/>
      </vt:variant>
      <vt:variant>
        <vt:lpwstr>_Toc510015690</vt:lpwstr>
      </vt:variant>
      <vt:variant>
        <vt:i4>1769522</vt:i4>
      </vt:variant>
      <vt:variant>
        <vt:i4>248</vt:i4>
      </vt:variant>
      <vt:variant>
        <vt:i4>0</vt:i4>
      </vt:variant>
      <vt:variant>
        <vt:i4>5</vt:i4>
      </vt:variant>
      <vt:variant>
        <vt:lpwstr/>
      </vt:variant>
      <vt:variant>
        <vt:lpwstr>_Toc510015689</vt:lpwstr>
      </vt:variant>
      <vt:variant>
        <vt:i4>1769522</vt:i4>
      </vt:variant>
      <vt:variant>
        <vt:i4>242</vt:i4>
      </vt:variant>
      <vt:variant>
        <vt:i4>0</vt:i4>
      </vt:variant>
      <vt:variant>
        <vt:i4>5</vt:i4>
      </vt:variant>
      <vt:variant>
        <vt:lpwstr/>
      </vt:variant>
      <vt:variant>
        <vt:lpwstr>_Toc510015688</vt:lpwstr>
      </vt:variant>
      <vt:variant>
        <vt:i4>1769522</vt:i4>
      </vt:variant>
      <vt:variant>
        <vt:i4>236</vt:i4>
      </vt:variant>
      <vt:variant>
        <vt:i4>0</vt:i4>
      </vt:variant>
      <vt:variant>
        <vt:i4>5</vt:i4>
      </vt:variant>
      <vt:variant>
        <vt:lpwstr/>
      </vt:variant>
      <vt:variant>
        <vt:lpwstr>_Toc510015687</vt:lpwstr>
      </vt:variant>
      <vt:variant>
        <vt:i4>1769522</vt:i4>
      </vt:variant>
      <vt:variant>
        <vt:i4>230</vt:i4>
      </vt:variant>
      <vt:variant>
        <vt:i4>0</vt:i4>
      </vt:variant>
      <vt:variant>
        <vt:i4>5</vt:i4>
      </vt:variant>
      <vt:variant>
        <vt:lpwstr/>
      </vt:variant>
      <vt:variant>
        <vt:lpwstr>_Toc510015686</vt:lpwstr>
      </vt:variant>
      <vt:variant>
        <vt:i4>1769522</vt:i4>
      </vt:variant>
      <vt:variant>
        <vt:i4>224</vt:i4>
      </vt:variant>
      <vt:variant>
        <vt:i4>0</vt:i4>
      </vt:variant>
      <vt:variant>
        <vt:i4>5</vt:i4>
      </vt:variant>
      <vt:variant>
        <vt:lpwstr/>
      </vt:variant>
      <vt:variant>
        <vt:lpwstr>_Toc510015685</vt:lpwstr>
      </vt:variant>
      <vt:variant>
        <vt:i4>1769522</vt:i4>
      </vt:variant>
      <vt:variant>
        <vt:i4>218</vt:i4>
      </vt:variant>
      <vt:variant>
        <vt:i4>0</vt:i4>
      </vt:variant>
      <vt:variant>
        <vt:i4>5</vt:i4>
      </vt:variant>
      <vt:variant>
        <vt:lpwstr/>
      </vt:variant>
      <vt:variant>
        <vt:lpwstr>_Toc510015684</vt:lpwstr>
      </vt:variant>
      <vt:variant>
        <vt:i4>1769522</vt:i4>
      </vt:variant>
      <vt:variant>
        <vt:i4>212</vt:i4>
      </vt:variant>
      <vt:variant>
        <vt:i4>0</vt:i4>
      </vt:variant>
      <vt:variant>
        <vt:i4>5</vt:i4>
      </vt:variant>
      <vt:variant>
        <vt:lpwstr/>
      </vt:variant>
      <vt:variant>
        <vt:lpwstr>_Toc510015683</vt:lpwstr>
      </vt:variant>
      <vt:variant>
        <vt:i4>1769522</vt:i4>
      </vt:variant>
      <vt:variant>
        <vt:i4>206</vt:i4>
      </vt:variant>
      <vt:variant>
        <vt:i4>0</vt:i4>
      </vt:variant>
      <vt:variant>
        <vt:i4>5</vt:i4>
      </vt:variant>
      <vt:variant>
        <vt:lpwstr/>
      </vt:variant>
      <vt:variant>
        <vt:lpwstr>_Toc510015682</vt:lpwstr>
      </vt:variant>
      <vt:variant>
        <vt:i4>1769522</vt:i4>
      </vt:variant>
      <vt:variant>
        <vt:i4>200</vt:i4>
      </vt:variant>
      <vt:variant>
        <vt:i4>0</vt:i4>
      </vt:variant>
      <vt:variant>
        <vt:i4>5</vt:i4>
      </vt:variant>
      <vt:variant>
        <vt:lpwstr/>
      </vt:variant>
      <vt:variant>
        <vt:lpwstr>_Toc510015681</vt:lpwstr>
      </vt:variant>
      <vt:variant>
        <vt:i4>1769522</vt:i4>
      </vt:variant>
      <vt:variant>
        <vt:i4>194</vt:i4>
      </vt:variant>
      <vt:variant>
        <vt:i4>0</vt:i4>
      </vt:variant>
      <vt:variant>
        <vt:i4>5</vt:i4>
      </vt:variant>
      <vt:variant>
        <vt:lpwstr/>
      </vt:variant>
      <vt:variant>
        <vt:lpwstr>_Toc510015680</vt:lpwstr>
      </vt:variant>
      <vt:variant>
        <vt:i4>1310770</vt:i4>
      </vt:variant>
      <vt:variant>
        <vt:i4>188</vt:i4>
      </vt:variant>
      <vt:variant>
        <vt:i4>0</vt:i4>
      </vt:variant>
      <vt:variant>
        <vt:i4>5</vt:i4>
      </vt:variant>
      <vt:variant>
        <vt:lpwstr/>
      </vt:variant>
      <vt:variant>
        <vt:lpwstr>_Toc510015679</vt:lpwstr>
      </vt:variant>
      <vt:variant>
        <vt:i4>1310770</vt:i4>
      </vt:variant>
      <vt:variant>
        <vt:i4>182</vt:i4>
      </vt:variant>
      <vt:variant>
        <vt:i4>0</vt:i4>
      </vt:variant>
      <vt:variant>
        <vt:i4>5</vt:i4>
      </vt:variant>
      <vt:variant>
        <vt:lpwstr/>
      </vt:variant>
      <vt:variant>
        <vt:lpwstr>_Toc510015678</vt:lpwstr>
      </vt:variant>
      <vt:variant>
        <vt:i4>1310770</vt:i4>
      </vt:variant>
      <vt:variant>
        <vt:i4>176</vt:i4>
      </vt:variant>
      <vt:variant>
        <vt:i4>0</vt:i4>
      </vt:variant>
      <vt:variant>
        <vt:i4>5</vt:i4>
      </vt:variant>
      <vt:variant>
        <vt:lpwstr/>
      </vt:variant>
      <vt:variant>
        <vt:lpwstr>_Toc510015677</vt:lpwstr>
      </vt:variant>
      <vt:variant>
        <vt:i4>1310770</vt:i4>
      </vt:variant>
      <vt:variant>
        <vt:i4>170</vt:i4>
      </vt:variant>
      <vt:variant>
        <vt:i4>0</vt:i4>
      </vt:variant>
      <vt:variant>
        <vt:i4>5</vt:i4>
      </vt:variant>
      <vt:variant>
        <vt:lpwstr/>
      </vt:variant>
      <vt:variant>
        <vt:lpwstr>_Toc510015676</vt:lpwstr>
      </vt:variant>
      <vt:variant>
        <vt:i4>1310770</vt:i4>
      </vt:variant>
      <vt:variant>
        <vt:i4>164</vt:i4>
      </vt:variant>
      <vt:variant>
        <vt:i4>0</vt:i4>
      </vt:variant>
      <vt:variant>
        <vt:i4>5</vt:i4>
      </vt:variant>
      <vt:variant>
        <vt:lpwstr/>
      </vt:variant>
      <vt:variant>
        <vt:lpwstr>_Toc510015675</vt:lpwstr>
      </vt:variant>
      <vt:variant>
        <vt:i4>1310770</vt:i4>
      </vt:variant>
      <vt:variant>
        <vt:i4>158</vt:i4>
      </vt:variant>
      <vt:variant>
        <vt:i4>0</vt:i4>
      </vt:variant>
      <vt:variant>
        <vt:i4>5</vt:i4>
      </vt:variant>
      <vt:variant>
        <vt:lpwstr/>
      </vt:variant>
      <vt:variant>
        <vt:lpwstr>_Toc510015674</vt:lpwstr>
      </vt:variant>
      <vt:variant>
        <vt:i4>1310770</vt:i4>
      </vt:variant>
      <vt:variant>
        <vt:i4>152</vt:i4>
      </vt:variant>
      <vt:variant>
        <vt:i4>0</vt:i4>
      </vt:variant>
      <vt:variant>
        <vt:i4>5</vt:i4>
      </vt:variant>
      <vt:variant>
        <vt:lpwstr/>
      </vt:variant>
      <vt:variant>
        <vt:lpwstr>_Toc510015673</vt:lpwstr>
      </vt:variant>
      <vt:variant>
        <vt:i4>1310770</vt:i4>
      </vt:variant>
      <vt:variant>
        <vt:i4>146</vt:i4>
      </vt:variant>
      <vt:variant>
        <vt:i4>0</vt:i4>
      </vt:variant>
      <vt:variant>
        <vt:i4>5</vt:i4>
      </vt:variant>
      <vt:variant>
        <vt:lpwstr/>
      </vt:variant>
      <vt:variant>
        <vt:lpwstr>_Toc510015672</vt:lpwstr>
      </vt:variant>
      <vt:variant>
        <vt:i4>1310770</vt:i4>
      </vt:variant>
      <vt:variant>
        <vt:i4>140</vt:i4>
      </vt:variant>
      <vt:variant>
        <vt:i4>0</vt:i4>
      </vt:variant>
      <vt:variant>
        <vt:i4>5</vt:i4>
      </vt:variant>
      <vt:variant>
        <vt:lpwstr/>
      </vt:variant>
      <vt:variant>
        <vt:lpwstr>_Toc510015671</vt:lpwstr>
      </vt:variant>
      <vt:variant>
        <vt:i4>1310770</vt:i4>
      </vt:variant>
      <vt:variant>
        <vt:i4>134</vt:i4>
      </vt:variant>
      <vt:variant>
        <vt:i4>0</vt:i4>
      </vt:variant>
      <vt:variant>
        <vt:i4>5</vt:i4>
      </vt:variant>
      <vt:variant>
        <vt:lpwstr/>
      </vt:variant>
      <vt:variant>
        <vt:lpwstr>_Toc510015670</vt:lpwstr>
      </vt:variant>
      <vt:variant>
        <vt:i4>1376306</vt:i4>
      </vt:variant>
      <vt:variant>
        <vt:i4>128</vt:i4>
      </vt:variant>
      <vt:variant>
        <vt:i4>0</vt:i4>
      </vt:variant>
      <vt:variant>
        <vt:i4>5</vt:i4>
      </vt:variant>
      <vt:variant>
        <vt:lpwstr/>
      </vt:variant>
      <vt:variant>
        <vt:lpwstr>_Toc510015669</vt:lpwstr>
      </vt:variant>
      <vt:variant>
        <vt:i4>1376306</vt:i4>
      </vt:variant>
      <vt:variant>
        <vt:i4>122</vt:i4>
      </vt:variant>
      <vt:variant>
        <vt:i4>0</vt:i4>
      </vt:variant>
      <vt:variant>
        <vt:i4>5</vt:i4>
      </vt:variant>
      <vt:variant>
        <vt:lpwstr/>
      </vt:variant>
      <vt:variant>
        <vt:lpwstr>_Toc510015668</vt:lpwstr>
      </vt:variant>
      <vt:variant>
        <vt:i4>1376306</vt:i4>
      </vt:variant>
      <vt:variant>
        <vt:i4>116</vt:i4>
      </vt:variant>
      <vt:variant>
        <vt:i4>0</vt:i4>
      </vt:variant>
      <vt:variant>
        <vt:i4>5</vt:i4>
      </vt:variant>
      <vt:variant>
        <vt:lpwstr/>
      </vt:variant>
      <vt:variant>
        <vt:lpwstr>_Toc510015667</vt:lpwstr>
      </vt:variant>
      <vt:variant>
        <vt:i4>1376306</vt:i4>
      </vt:variant>
      <vt:variant>
        <vt:i4>110</vt:i4>
      </vt:variant>
      <vt:variant>
        <vt:i4>0</vt:i4>
      </vt:variant>
      <vt:variant>
        <vt:i4>5</vt:i4>
      </vt:variant>
      <vt:variant>
        <vt:lpwstr/>
      </vt:variant>
      <vt:variant>
        <vt:lpwstr>_Toc510015666</vt:lpwstr>
      </vt:variant>
      <vt:variant>
        <vt:i4>1376306</vt:i4>
      </vt:variant>
      <vt:variant>
        <vt:i4>104</vt:i4>
      </vt:variant>
      <vt:variant>
        <vt:i4>0</vt:i4>
      </vt:variant>
      <vt:variant>
        <vt:i4>5</vt:i4>
      </vt:variant>
      <vt:variant>
        <vt:lpwstr/>
      </vt:variant>
      <vt:variant>
        <vt:lpwstr>_Toc510015665</vt:lpwstr>
      </vt:variant>
      <vt:variant>
        <vt:i4>1376306</vt:i4>
      </vt:variant>
      <vt:variant>
        <vt:i4>98</vt:i4>
      </vt:variant>
      <vt:variant>
        <vt:i4>0</vt:i4>
      </vt:variant>
      <vt:variant>
        <vt:i4>5</vt:i4>
      </vt:variant>
      <vt:variant>
        <vt:lpwstr/>
      </vt:variant>
      <vt:variant>
        <vt:lpwstr>_Toc510015664</vt:lpwstr>
      </vt:variant>
      <vt:variant>
        <vt:i4>1376306</vt:i4>
      </vt:variant>
      <vt:variant>
        <vt:i4>92</vt:i4>
      </vt:variant>
      <vt:variant>
        <vt:i4>0</vt:i4>
      </vt:variant>
      <vt:variant>
        <vt:i4>5</vt:i4>
      </vt:variant>
      <vt:variant>
        <vt:lpwstr/>
      </vt:variant>
      <vt:variant>
        <vt:lpwstr>_Toc510015663</vt:lpwstr>
      </vt:variant>
      <vt:variant>
        <vt:i4>1376306</vt:i4>
      </vt:variant>
      <vt:variant>
        <vt:i4>86</vt:i4>
      </vt:variant>
      <vt:variant>
        <vt:i4>0</vt:i4>
      </vt:variant>
      <vt:variant>
        <vt:i4>5</vt:i4>
      </vt:variant>
      <vt:variant>
        <vt:lpwstr/>
      </vt:variant>
      <vt:variant>
        <vt:lpwstr>_Toc510015662</vt:lpwstr>
      </vt:variant>
      <vt:variant>
        <vt:i4>1376306</vt:i4>
      </vt:variant>
      <vt:variant>
        <vt:i4>80</vt:i4>
      </vt:variant>
      <vt:variant>
        <vt:i4>0</vt:i4>
      </vt:variant>
      <vt:variant>
        <vt:i4>5</vt:i4>
      </vt:variant>
      <vt:variant>
        <vt:lpwstr/>
      </vt:variant>
      <vt:variant>
        <vt:lpwstr>_Toc510015661</vt:lpwstr>
      </vt:variant>
      <vt:variant>
        <vt:i4>1376306</vt:i4>
      </vt:variant>
      <vt:variant>
        <vt:i4>74</vt:i4>
      </vt:variant>
      <vt:variant>
        <vt:i4>0</vt:i4>
      </vt:variant>
      <vt:variant>
        <vt:i4>5</vt:i4>
      </vt:variant>
      <vt:variant>
        <vt:lpwstr/>
      </vt:variant>
      <vt:variant>
        <vt:lpwstr>_Toc510015660</vt:lpwstr>
      </vt:variant>
      <vt:variant>
        <vt:i4>1441842</vt:i4>
      </vt:variant>
      <vt:variant>
        <vt:i4>68</vt:i4>
      </vt:variant>
      <vt:variant>
        <vt:i4>0</vt:i4>
      </vt:variant>
      <vt:variant>
        <vt:i4>5</vt:i4>
      </vt:variant>
      <vt:variant>
        <vt:lpwstr/>
      </vt:variant>
      <vt:variant>
        <vt:lpwstr>_Toc510015659</vt:lpwstr>
      </vt:variant>
      <vt:variant>
        <vt:i4>1441842</vt:i4>
      </vt:variant>
      <vt:variant>
        <vt:i4>62</vt:i4>
      </vt:variant>
      <vt:variant>
        <vt:i4>0</vt:i4>
      </vt:variant>
      <vt:variant>
        <vt:i4>5</vt:i4>
      </vt:variant>
      <vt:variant>
        <vt:lpwstr/>
      </vt:variant>
      <vt:variant>
        <vt:lpwstr>_Toc510015658</vt:lpwstr>
      </vt:variant>
      <vt:variant>
        <vt:i4>1441842</vt:i4>
      </vt:variant>
      <vt:variant>
        <vt:i4>56</vt:i4>
      </vt:variant>
      <vt:variant>
        <vt:i4>0</vt:i4>
      </vt:variant>
      <vt:variant>
        <vt:i4>5</vt:i4>
      </vt:variant>
      <vt:variant>
        <vt:lpwstr/>
      </vt:variant>
      <vt:variant>
        <vt:lpwstr>_Toc510015657</vt:lpwstr>
      </vt:variant>
      <vt:variant>
        <vt:i4>1441842</vt:i4>
      </vt:variant>
      <vt:variant>
        <vt:i4>50</vt:i4>
      </vt:variant>
      <vt:variant>
        <vt:i4>0</vt:i4>
      </vt:variant>
      <vt:variant>
        <vt:i4>5</vt:i4>
      </vt:variant>
      <vt:variant>
        <vt:lpwstr/>
      </vt:variant>
      <vt:variant>
        <vt:lpwstr>_Toc510015656</vt:lpwstr>
      </vt:variant>
      <vt:variant>
        <vt:i4>1441842</vt:i4>
      </vt:variant>
      <vt:variant>
        <vt:i4>44</vt:i4>
      </vt:variant>
      <vt:variant>
        <vt:i4>0</vt:i4>
      </vt:variant>
      <vt:variant>
        <vt:i4>5</vt:i4>
      </vt:variant>
      <vt:variant>
        <vt:lpwstr/>
      </vt:variant>
      <vt:variant>
        <vt:lpwstr>_Toc510015655</vt:lpwstr>
      </vt:variant>
      <vt:variant>
        <vt:i4>1441842</vt:i4>
      </vt:variant>
      <vt:variant>
        <vt:i4>38</vt:i4>
      </vt:variant>
      <vt:variant>
        <vt:i4>0</vt:i4>
      </vt:variant>
      <vt:variant>
        <vt:i4>5</vt:i4>
      </vt:variant>
      <vt:variant>
        <vt:lpwstr/>
      </vt:variant>
      <vt:variant>
        <vt:lpwstr>_Toc510015654</vt:lpwstr>
      </vt:variant>
      <vt:variant>
        <vt:i4>1441842</vt:i4>
      </vt:variant>
      <vt:variant>
        <vt:i4>32</vt:i4>
      </vt:variant>
      <vt:variant>
        <vt:i4>0</vt:i4>
      </vt:variant>
      <vt:variant>
        <vt:i4>5</vt:i4>
      </vt:variant>
      <vt:variant>
        <vt:lpwstr/>
      </vt:variant>
      <vt:variant>
        <vt:lpwstr>_Toc510015653</vt:lpwstr>
      </vt:variant>
      <vt:variant>
        <vt:i4>1441842</vt:i4>
      </vt:variant>
      <vt:variant>
        <vt:i4>26</vt:i4>
      </vt:variant>
      <vt:variant>
        <vt:i4>0</vt:i4>
      </vt:variant>
      <vt:variant>
        <vt:i4>5</vt:i4>
      </vt:variant>
      <vt:variant>
        <vt:lpwstr/>
      </vt:variant>
      <vt:variant>
        <vt:lpwstr>_Toc510015652</vt:lpwstr>
      </vt:variant>
      <vt:variant>
        <vt:i4>1441842</vt:i4>
      </vt:variant>
      <vt:variant>
        <vt:i4>20</vt:i4>
      </vt:variant>
      <vt:variant>
        <vt:i4>0</vt:i4>
      </vt:variant>
      <vt:variant>
        <vt:i4>5</vt:i4>
      </vt:variant>
      <vt:variant>
        <vt:lpwstr/>
      </vt:variant>
      <vt:variant>
        <vt:lpwstr>_Toc510015651</vt:lpwstr>
      </vt:variant>
      <vt:variant>
        <vt:i4>1441842</vt:i4>
      </vt:variant>
      <vt:variant>
        <vt:i4>14</vt:i4>
      </vt:variant>
      <vt:variant>
        <vt:i4>0</vt:i4>
      </vt:variant>
      <vt:variant>
        <vt:i4>5</vt:i4>
      </vt:variant>
      <vt:variant>
        <vt:lpwstr/>
      </vt:variant>
      <vt:variant>
        <vt:lpwstr>_Toc510015650</vt:lpwstr>
      </vt:variant>
      <vt:variant>
        <vt:i4>1507378</vt:i4>
      </vt:variant>
      <vt:variant>
        <vt:i4>8</vt:i4>
      </vt:variant>
      <vt:variant>
        <vt:i4>0</vt:i4>
      </vt:variant>
      <vt:variant>
        <vt:i4>5</vt:i4>
      </vt:variant>
      <vt:variant>
        <vt:lpwstr/>
      </vt:variant>
      <vt:variant>
        <vt:lpwstr>_Toc510015649</vt:lpwstr>
      </vt:variant>
      <vt:variant>
        <vt:i4>1507378</vt:i4>
      </vt:variant>
      <vt:variant>
        <vt:i4>2</vt:i4>
      </vt:variant>
      <vt:variant>
        <vt:i4>0</vt:i4>
      </vt:variant>
      <vt:variant>
        <vt:i4>5</vt:i4>
      </vt:variant>
      <vt:variant>
        <vt:lpwstr/>
      </vt:variant>
      <vt:variant>
        <vt:lpwstr>_Toc510015648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华杰</cp:lastModifiedBy>
  <cp:revision>289</cp:revision>
  <cp:lastPrinted>2019-06-13T01:35:00Z</cp:lastPrinted>
  <dcterms:created xsi:type="dcterms:W3CDTF">2019-06-26T12:36:00Z</dcterms:created>
  <dcterms:modified xsi:type="dcterms:W3CDTF">2019-07-12T03:54:00Z</dcterms:modified>
</cp:coreProperties>
</file>